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8234" w14:textId="77777777" w:rsidR="00C004F2" w:rsidRDefault="00C004F2">
      <w:pPr>
        <w:pStyle w:val="PlainText"/>
        <w:tabs>
          <w:tab w:val="left" w:pos="6840"/>
        </w:tabs>
        <w:rPr>
          <w:rFonts w:eastAsia="MS Mincho" w:cs="Arial"/>
          <w:b/>
          <w:bCs/>
        </w:rPr>
      </w:pPr>
    </w:p>
    <w:p w14:paraId="3748BAC4" w14:textId="77777777" w:rsidR="00C004F2" w:rsidRDefault="00C004F2">
      <w:pPr>
        <w:pStyle w:val="PlainText"/>
        <w:rPr>
          <w:rFonts w:eastAsia="MS Mincho" w:cs="Arial"/>
          <w:b/>
          <w:bCs/>
        </w:rPr>
      </w:pPr>
    </w:p>
    <w:p w14:paraId="7C31BBAE" w14:textId="77777777" w:rsidR="00C004F2" w:rsidRDefault="00C004F2">
      <w:pPr>
        <w:pStyle w:val="PlainText"/>
        <w:rPr>
          <w:rFonts w:eastAsia="MS Mincho" w:cs="Arial"/>
          <w:b/>
          <w:bCs/>
        </w:rPr>
      </w:pPr>
    </w:p>
    <w:p w14:paraId="1AF9F12F" w14:textId="77777777" w:rsidR="00C004F2" w:rsidRDefault="00C004F2">
      <w:pPr>
        <w:pStyle w:val="PlainText"/>
        <w:rPr>
          <w:rFonts w:eastAsia="MS Mincho" w:cs="Arial"/>
          <w:b/>
          <w:bCs/>
        </w:rPr>
      </w:pPr>
    </w:p>
    <w:p w14:paraId="63BE711E" w14:textId="77777777" w:rsidR="00C004F2" w:rsidRDefault="00C004F2">
      <w:pPr>
        <w:pStyle w:val="PlainText"/>
        <w:rPr>
          <w:rFonts w:eastAsia="MS Mincho" w:cs="Arial"/>
          <w:b/>
          <w:bCs/>
        </w:rPr>
      </w:pPr>
    </w:p>
    <w:p w14:paraId="1C0672EE" w14:textId="77777777" w:rsidR="00C004F2" w:rsidRDefault="00C004F2">
      <w:pPr>
        <w:pStyle w:val="PlainText"/>
        <w:rPr>
          <w:rFonts w:eastAsia="MS Mincho" w:cs="Arial"/>
          <w:b/>
          <w:bCs/>
        </w:rPr>
      </w:pPr>
    </w:p>
    <w:p w14:paraId="3E73CA09" w14:textId="77777777" w:rsidR="00C004F2" w:rsidRDefault="00C004F2">
      <w:pPr>
        <w:pStyle w:val="PlainText"/>
        <w:rPr>
          <w:rFonts w:eastAsia="MS Mincho" w:cs="Arial"/>
          <w:b/>
          <w:bCs/>
        </w:rPr>
      </w:pPr>
    </w:p>
    <w:p w14:paraId="7B1A903C" w14:textId="77777777" w:rsidR="00C004F2" w:rsidRDefault="00C004F2">
      <w:pPr>
        <w:pStyle w:val="PlainText"/>
        <w:jc w:val="center"/>
        <w:rPr>
          <w:rFonts w:eastAsia="MS Mincho" w:cs="Arial"/>
          <w:b/>
          <w:bCs/>
        </w:rPr>
      </w:pPr>
    </w:p>
    <w:p w14:paraId="451C4D40" w14:textId="59EC839D" w:rsidR="00C004F2" w:rsidRPr="00FA520B" w:rsidRDefault="0020501B" w:rsidP="00FA520B">
      <w:pPr>
        <w:pStyle w:val="Title"/>
      </w:pPr>
      <w:r>
        <w:fldChar w:fldCharType="begin"/>
      </w:r>
      <w:r>
        <w:instrText xml:space="preserve"> TITLE  \* MERGEFORMAT </w:instrText>
      </w:r>
      <w:r>
        <w:fldChar w:fldCharType="separate"/>
      </w:r>
      <w:r w:rsidR="00D6659E">
        <w:t>IPP Driverless Printing Extensions v2.0</w:t>
      </w:r>
      <w:r>
        <w:fldChar w:fldCharType="end"/>
      </w:r>
      <w:r w:rsidR="00FA520B">
        <w:br/>
      </w:r>
      <w:r w:rsidR="00B71852">
        <w:rPr>
          <w:bCs w:val="0"/>
        </w:rPr>
        <w:fldChar w:fldCharType="begin"/>
      </w:r>
      <w:r w:rsidR="00B71852">
        <w:rPr>
          <w:bCs w:val="0"/>
        </w:rPr>
        <w:instrText xml:space="preserve"> DOCPROPERTY "Acronym" \* MERGEFORMAT </w:instrText>
      </w:r>
      <w:r w:rsidR="00B71852">
        <w:rPr>
          <w:bCs w:val="0"/>
        </w:rPr>
        <w:fldChar w:fldCharType="separate"/>
      </w:r>
      <w:r w:rsidR="00D6659E">
        <w:rPr>
          <w:bCs w:val="0"/>
        </w:rPr>
        <w:t>(NODRIVER)</w:t>
      </w:r>
      <w:r w:rsidR="00B71852">
        <w:rPr>
          <w:bCs w:val="0"/>
        </w:rPr>
        <w:fldChar w:fldCharType="end"/>
      </w:r>
    </w:p>
    <w:p w14:paraId="61E687D6" w14:textId="77777777" w:rsidR="00FA520B" w:rsidRDefault="00FA520B" w:rsidP="00623888">
      <w:pPr>
        <w:pStyle w:val="Subtitle"/>
        <w:jc w:val="left"/>
      </w:pPr>
    </w:p>
    <w:p w14:paraId="63F60976" w14:textId="4F102013" w:rsidR="00C004F2" w:rsidRDefault="00C004F2" w:rsidP="00E9093D">
      <w:pPr>
        <w:pStyle w:val="Subtitle"/>
      </w:pPr>
      <w:r w:rsidRPr="00E9093D">
        <w:t>Status</w:t>
      </w:r>
      <w:r>
        <w:t xml:space="preserve">: </w:t>
      </w:r>
      <w:del w:id="0" w:author="Smith Kennedy" w:date="2022-02-07T21:48:00Z">
        <w:r w:rsidR="00B71852">
          <w:delText>Interim</w:delText>
        </w:r>
      </w:del>
      <w:ins w:id="1" w:author="Smith Kennedy" w:date="2022-02-07T21:48:00Z">
        <w:r w:rsidR="00D6659E">
          <w:t>Prototype</w:t>
        </w:r>
      </w:ins>
    </w:p>
    <w:p w14:paraId="70D5E335" w14:textId="77777777" w:rsidR="00FA520B" w:rsidRDefault="00FA520B" w:rsidP="00FA520B">
      <w:pPr>
        <w:pStyle w:val="Default"/>
      </w:pPr>
    </w:p>
    <w:p w14:paraId="587A654F" w14:textId="7D3485F2" w:rsidR="007C2FBC" w:rsidRPr="00DA1549" w:rsidRDefault="00C004F2" w:rsidP="00B81880">
      <w:pPr>
        <w:pStyle w:val="Default"/>
      </w:pPr>
      <w:r w:rsidRPr="00DA1549">
        <w:t xml:space="preserve">Abstract: </w:t>
      </w:r>
      <w:r w:rsidR="00060233" w:rsidRPr="00060233">
        <w:t>This specification defines new attributes, values, and operations to support features, capabilities, and status information traditionally associated with model-specific drivers</w:t>
      </w:r>
      <w:r w:rsidR="002E2DF7">
        <w:t>.</w:t>
      </w:r>
    </w:p>
    <w:p w14:paraId="00BA167E" w14:textId="097A32B6" w:rsidR="002058EA" w:rsidRDefault="007C2FBC" w:rsidP="00B81880">
      <w:pPr>
        <w:pStyle w:val="Default"/>
      </w:pPr>
      <w:r w:rsidRPr="00DA1549">
        <w:t xml:space="preserve">This </w:t>
      </w:r>
      <w:r w:rsidRPr="00DA1549">
        <w:rPr>
          <w:rFonts w:eastAsia="ヒラギノ角ゴ Pro W3"/>
        </w:rPr>
        <w:t>is</w:t>
      </w:r>
      <w:r w:rsidRPr="00DA1549">
        <w:t xml:space="preserve"> a PWG </w:t>
      </w:r>
      <w:r w:rsidR="002D03C3">
        <w:t>Working Draft</w:t>
      </w:r>
      <w:r w:rsidRPr="00DA1549">
        <w:t xml:space="preserve">. For a definition of a "PWG </w:t>
      </w:r>
      <w:r w:rsidR="002D03C3">
        <w:t>Working Draft</w:t>
      </w:r>
      <w:r w:rsidRPr="00DA1549">
        <w:t>", see:</w:t>
      </w:r>
    </w:p>
    <w:p w14:paraId="6A8D67AE" w14:textId="6181F4F3" w:rsidR="007C2FBC" w:rsidRPr="00DA1549" w:rsidRDefault="0020501B" w:rsidP="000455BA">
      <w:pPr>
        <w:pStyle w:val="Address"/>
      </w:pPr>
      <w:hyperlink r:id="rId8" w:history="1">
        <w:r w:rsidR="00FB15C5">
          <w:rPr>
            <w:rStyle w:val="Hyperlink"/>
          </w:rPr>
          <w:t>https://ftp.pwg.org/pub/pwg/general/pwg-process30.pdf</w:t>
        </w:r>
      </w:hyperlink>
    </w:p>
    <w:p w14:paraId="4DCF7233" w14:textId="2A8B0658" w:rsidR="007C2FBC" w:rsidRPr="00DA1549" w:rsidRDefault="007C2FBC" w:rsidP="001B0370">
      <w:pPr>
        <w:pStyle w:val="Default"/>
      </w:pPr>
      <w:r w:rsidRPr="00DA1549">
        <w:t xml:space="preserve">This </w:t>
      </w:r>
      <w:r w:rsidR="003548DA">
        <w:t>specification</w:t>
      </w:r>
      <w:r w:rsidR="003548DA" w:rsidRPr="00DA1549">
        <w:t xml:space="preserve"> </w:t>
      </w:r>
      <w:r w:rsidRPr="00DA1549">
        <w:t>is available electronically at:</w:t>
      </w:r>
    </w:p>
    <w:p w14:paraId="15E23F07" w14:textId="79C1912E" w:rsidR="002B36AC" w:rsidRDefault="0020501B" w:rsidP="002B36AC">
      <w:pPr>
        <w:pStyle w:val="Address"/>
      </w:pPr>
      <w:hyperlink r:id="rId9" w:history="1">
        <w:r w:rsidR="00130C1B">
          <w:rPr>
            <w:rStyle w:val="Hyperlink"/>
          </w:rPr>
          <w:t>https://ftp.pwg.org/pub/pwg/ipp/wd/wd-ippnodriver20-20220207.docx</w:t>
        </w:r>
      </w:hyperlink>
    </w:p>
    <w:p w14:paraId="2398A4D2" w14:textId="62BFB3C1" w:rsidR="002B36AC" w:rsidRDefault="0020501B" w:rsidP="002B36AC">
      <w:pPr>
        <w:pStyle w:val="Address"/>
      </w:pPr>
      <w:hyperlink r:id="rId10" w:history="1">
        <w:r w:rsidR="00130C1B">
          <w:rPr>
            <w:rStyle w:val="Hyperlink"/>
          </w:rPr>
          <w:t>https://ftp.pwg.org/pub/pwg/ipp/wd/wd-ippnodriver20-20220207.pdf</w:t>
        </w:r>
      </w:hyperlink>
    </w:p>
    <w:p w14:paraId="31F7C563" w14:textId="4B6585DD" w:rsidR="002B36AC" w:rsidRDefault="0020501B" w:rsidP="002B36AC">
      <w:pPr>
        <w:pStyle w:val="Address"/>
      </w:pPr>
      <w:hyperlink r:id="rId11" w:history="1">
        <w:r w:rsidR="00130C1B">
          <w:rPr>
            <w:rStyle w:val="Hyperlink"/>
          </w:rPr>
          <w:t>https://ftp.pwg.org/pub/pwg/ipp/wd/wd-ippnodriver20-20220207-rev.docx</w:t>
        </w:r>
      </w:hyperlink>
    </w:p>
    <w:p w14:paraId="11FC9570" w14:textId="682FCE98" w:rsidR="00253AD8" w:rsidRPr="007C2FBC" w:rsidRDefault="0020501B" w:rsidP="002B36AC">
      <w:pPr>
        <w:pStyle w:val="Address"/>
        <w:sectPr w:rsidR="00253AD8" w:rsidRPr="007C2FBC" w:rsidSect="00551480">
          <w:headerReference w:type="default" r:id="rId12"/>
          <w:footerReference w:type="default" r:id="rId13"/>
          <w:footerReference w:type="first" r:id="rId14"/>
          <w:pgSz w:w="12240" w:h="15840"/>
          <w:pgMar w:top="1440" w:right="1319" w:bottom="1440" w:left="1319" w:header="720" w:footer="720" w:gutter="0"/>
          <w:lnNumType w:countBy="1" w:restart="continuous"/>
          <w:cols w:space="720"/>
          <w:docGrid w:linePitch="360"/>
        </w:sectPr>
      </w:pPr>
      <w:hyperlink r:id="rId15" w:history="1">
        <w:r w:rsidR="00130C1B">
          <w:rPr>
            <w:rStyle w:val="Hyperlink"/>
          </w:rPr>
          <w:t>https://ftp.pwg.org/pub/pwg/ipp/wd/wd-ippnodriver20-20220207-rev.pdf</w:t>
        </w:r>
      </w:hyperlink>
    </w:p>
    <w:p w14:paraId="4A53A3EC" w14:textId="38AB4DCC" w:rsidR="004525D9" w:rsidRDefault="00C004F2" w:rsidP="004525D9">
      <w:pPr>
        <w:pStyle w:val="IEEEStdsParagraph"/>
        <w:rPr>
          <w:snapToGrid w:val="0"/>
        </w:rPr>
      </w:pPr>
      <w:r>
        <w:rPr>
          <w:snapToGrid w:val="0"/>
        </w:rPr>
        <w:lastRenderedPageBreak/>
        <w:t xml:space="preserve">Copyright </w:t>
      </w:r>
      <w:r w:rsidR="002E56B5">
        <w:rPr>
          <w:snapToGrid w:val="0"/>
        </w:rPr>
        <w:t xml:space="preserve">© </w:t>
      </w:r>
      <w:r w:rsidR="00D53B0F">
        <w:rPr>
          <w:snapToGrid w:val="0"/>
        </w:rPr>
        <w:t>2012-202</w:t>
      </w:r>
      <w:del w:id="2" w:author="Smith Kennedy" w:date="2022-02-07T21:48:00Z">
        <w:r w:rsidR="008B7D5A">
          <w:rPr>
            <w:snapToGrid w:val="0"/>
          </w:rPr>
          <w:delText>1</w:delText>
        </w:r>
      </w:del>
      <w:ins w:id="3" w:author="Smith Kennedy" w:date="2022-02-07T21:48:00Z">
        <w:r w:rsidR="006354C1">
          <w:rPr>
            <w:snapToGrid w:val="0"/>
          </w:rPr>
          <w:t>2</w:t>
        </w:r>
      </w:ins>
      <w:r w:rsidR="004525D9">
        <w:rPr>
          <w:snapToGrid w:val="0"/>
        </w:rPr>
        <w:t xml:space="preserve"> The Printer Working Group. All rights reserved.</w:t>
      </w:r>
    </w:p>
    <w:p w14:paraId="05C472A0" w14:textId="77777777" w:rsidR="004525D9" w:rsidRDefault="00C004F2" w:rsidP="004525D9">
      <w:pPr>
        <w:pStyle w:val="IEEEStdsParagraph"/>
        <w:rPr>
          <w:snapToGrid w:val="0"/>
        </w:rPr>
      </w:pPr>
      <w:r>
        <w:rPr>
          <w:snapToGrid w:val="0"/>
        </w:rPr>
        <w:t xml:space="preserve">This document may be copied and furnished to others, and derivative works that comment on, or otherwise explain it or assist in its implementation may be prepared, copied, published and distributed, in whole or in part, without restriction of any kind, provided that the above copyright notice, this paragraph and the title of the Document as referenced below are included on all such copies and derivative works.  However, this document itself may not be modified in any way, such as by removing the copyright notice or references to the IEEE-ISTO and the Printer Working Group, a program of the IEEE-ISTO. </w:t>
      </w:r>
    </w:p>
    <w:p w14:paraId="5C6E0817" w14:textId="713186B6" w:rsidR="004525D9" w:rsidRDefault="00C004F2" w:rsidP="004525D9">
      <w:pPr>
        <w:pStyle w:val="IEEEStdsParagraph"/>
        <w:rPr>
          <w:snapToGrid w:val="0"/>
        </w:rPr>
      </w:pPr>
      <w:r>
        <w:rPr>
          <w:snapToGrid w:val="0"/>
        </w:rPr>
        <w:t xml:space="preserve">Title:  </w:t>
      </w:r>
      <w:r w:rsidR="00831AAA">
        <w:rPr>
          <w:i/>
          <w:snapToGrid w:val="0"/>
        </w:rPr>
        <w:fldChar w:fldCharType="begin"/>
      </w:r>
      <w:r w:rsidR="00831AAA">
        <w:rPr>
          <w:i/>
          <w:snapToGrid w:val="0"/>
        </w:rPr>
        <w:instrText xml:space="preserve"> TITLE  \* MERGEFORMAT </w:instrText>
      </w:r>
      <w:r w:rsidR="00831AAA">
        <w:rPr>
          <w:i/>
          <w:snapToGrid w:val="0"/>
        </w:rPr>
        <w:fldChar w:fldCharType="separate"/>
      </w:r>
      <w:r w:rsidR="00D6659E">
        <w:rPr>
          <w:i/>
          <w:snapToGrid w:val="0"/>
        </w:rPr>
        <w:t>IPP Driverless Printing Extensions v2.0</w:t>
      </w:r>
      <w:r w:rsidR="00831AAA">
        <w:rPr>
          <w:i/>
          <w:snapToGrid w:val="0"/>
        </w:rPr>
        <w:fldChar w:fldCharType="end"/>
      </w:r>
      <w:r w:rsidR="004525D9">
        <w:rPr>
          <w:i/>
          <w:snapToGrid w:val="0"/>
        </w:rPr>
        <w:t xml:space="preserve"> </w:t>
      </w:r>
      <w:r w:rsidR="00831AAA">
        <w:rPr>
          <w:i/>
          <w:snapToGrid w:val="0"/>
        </w:rPr>
        <w:fldChar w:fldCharType="begin"/>
      </w:r>
      <w:r w:rsidR="00831AAA">
        <w:rPr>
          <w:i/>
          <w:snapToGrid w:val="0"/>
        </w:rPr>
        <w:instrText xml:space="preserve"> DOCPROPERTY "Acronym" \* MERGEFORMAT </w:instrText>
      </w:r>
      <w:r w:rsidR="00831AAA">
        <w:rPr>
          <w:i/>
          <w:snapToGrid w:val="0"/>
        </w:rPr>
        <w:fldChar w:fldCharType="separate"/>
      </w:r>
      <w:r w:rsidR="00D6659E">
        <w:rPr>
          <w:i/>
          <w:snapToGrid w:val="0"/>
        </w:rPr>
        <w:t>(NODRIVER)</w:t>
      </w:r>
      <w:r w:rsidR="00831AAA">
        <w:rPr>
          <w:i/>
          <w:snapToGrid w:val="0"/>
        </w:rPr>
        <w:fldChar w:fldCharType="end"/>
      </w:r>
    </w:p>
    <w:p w14:paraId="04393B64" w14:textId="77777777" w:rsidR="002E56B5" w:rsidRDefault="00C004F2" w:rsidP="004525D9">
      <w:pPr>
        <w:pStyle w:val="IEEEStdsParagraph"/>
        <w:rPr>
          <w:snapToGrid w:val="0"/>
        </w:rPr>
      </w:pPr>
      <w:r>
        <w:rPr>
          <w:snapToGrid w:val="0"/>
        </w:rPr>
        <w:t xml:space="preserve">The IEEE-ISTO and the Printer Working Group DISCLAIM ANY AND ALL WARRANTIES, WHETHER EXPRESS OR IMPLIED INCLUDING (WITHOUT LIMITATION) ANY IMPLIED WARRANTIES OF MERCHANTABILITY OR FITNESS FOR A PARTICULAR PURPOSE. </w:t>
      </w:r>
    </w:p>
    <w:p w14:paraId="22A8276C" w14:textId="0E887080" w:rsidR="002E56B5" w:rsidRDefault="00C004F2" w:rsidP="004525D9">
      <w:pPr>
        <w:pStyle w:val="IEEEStdsParagraph"/>
        <w:rPr>
          <w:snapToGrid w:val="0"/>
        </w:rPr>
      </w:pPr>
      <w:r>
        <w:rPr>
          <w:snapToGrid w:val="0"/>
        </w:rPr>
        <w:t>The Printer Working Group, a program of the IEEE-ISTO, reserves the right to make changes to the document without further notice</w:t>
      </w:r>
      <w:r w:rsidR="00D84F88">
        <w:rPr>
          <w:snapToGrid w:val="0"/>
        </w:rPr>
        <w:t xml:space="preserve">. </w:t>
      </w:r>
      <w:r>
        <w:rPr>
          <w:snapToGrid w:val="0"/>
        </w:rPr>
        <w:t xml:space="preserve">The document may be updated, replaced or made obsolete </w:t>
      </w:r>
      <w:r w:rsidR="002E56B5">
        <w:rPr>
          <w:snapToGrid w:val="0"/>
        </w:rPr>
        <w:t>by other documents at any time.</w:t>
      </w:r>
    </w:p>
    <w:p w14:paraId="27FD27A3" w14:textId="77777777" w:rsidR="002E56B5" w:rsidRPr="00B81880" w:rsidRDefault="00C004F2" w:rsidP="004525D9">
      <w:pPr>
        <w:pStyle w:val="IEEEStdsParagraph"/>
      </w:pPr>
      <w:r>
        <w:t>The IEEE-ISTO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w:t>
      </w:r>
      <w:r w:rsidR="002E56B5">
        <w:t>rt to identify any such rights.</w:t>
      </w:r>
    </w:p>
    <w:p w14:paraId="35E6640B" w14:textId="77777777" w:rsidR="00C004F2" w:rsidRDefault="00C004F2" w:rsidP="004525D9">
      <w:pPr>
        <w:pStyle w:val="IEEEStdsParagraph"/>
        <w:rPr>
          <w:snapToGrid w:val="0"/>
        </w:rPr>
      </w:pPr>
      <w:r>
        <w:rPr>
          <w:snapToGrid w:val="0"/>
        </w:rPr>
        <w:t>The IEEE-ISTO invites any interested party to bring to its attention any copyrights, patents, or patent applications, or other proprietary rights which may cover technology that may be required to implement the contents of this document. The IEEE-ISTO and its programs shall not be responsible for identifying patents for which a license may be required by a document and/or IEEE-ISTO Industry Group Standard or for conducting inquiries into the legal validity or scope of those patents that are brought to its attention. Inquiries may be submitted to the IEEE-ISTO by e-mail at: ieee-isto@ieee.org.</w:t>
      </w:r>
    </w:p>
    <w:p w14:paraId="6298CCF1" w14:textId="65DFA9F3" w:rsidR="002E56B5" w:rsidRDefault="00C004F2" w:rsidP="004525D9">
      <w:pPr>
        <w:pStyle w:val="IEEEStdsParagraph"/>
      </w:pPr>
      <w:r>
        <w:t xml:space="preserve">The Printer Working Group acknowledges that the IEEE-ISTO (acting itself or through its designees) </w:t>
      </w:r>
      <w:r w:rsidR="008972A0">
        <w:t>is and</w:t>
      </w:r>
      <w:r>
        <w:t xml:space="preserve"> shall at all times be the sole entity that may authorize the use of certification marks, trademarks, or other special designations to indicate c</w:t>
      </w:r>
      <w:r w:rsidR="002E56B5">
        <w:t>ompliance with these materials.</w:t>
      </w:r>
    </w:p>
    <w:p w14:paraId="1AFB1651" w14:textId="77777777" w:rsidR="00FA04BC" w:rsidRPr="00FA04BC" w:rsidRDefault="00C004F2" w:rsidP="00FA04BC">
      <w:pPr>
        <w:pStyle w:val="IEEEStdsParagraph"/>
        <w:rPr>
          <w:snapToGrid w:val="0"/>
        </w:rPr>
      </w:pPr>
      <w:r>
        <w:rPr>
          <w:snapToGrid w:val="0"/>
        </w:rPr>
        <w:t>Use of this</w:t>
      </w:r>
      <w:r w:rsidR="002E56B5">
        <w:rPr>
          <w:snapToGrid w:val="0"/>
        </w:rPr>
        <w:t xml:space="preserve"> document is wholly voluntary. </w:t>
      </w:r>
      <w:r>
        <w:rPr>
          <w:snapToGrid w:val="0"/>
        </w:rPr>
        <w:t>The existence of this document does not imply that there are no other ways to produce, test, measure, purchase, market, or provide other goods and</w:t>
      </w:r>
      <w:r w:rsidR="001E5474">
        <w:rPr>
          <w:snapToGrid w:val="0"/>
        </w:rPr>
        <w:t xml:space="preserve"> services related to its scope.</w:t>
      </w:r>
    </w:p>
    <w:p w14:paraId="2D93CFF5" w14:textId="77777777" w:rsidR="001E5474" w:rsidRDefault="001E5474">
      <w:pPr>
        <w:rPr>
          <w:b/>
        </w:rPr>
      </w:pPr>
      <w:r>
        <w:rPr>
          <w:b/>
        </w:rPr>
        <w:br w:type="page"/>
      </w:r>
    </w:p>
    <w:p w14:paraId="1A9DBC21" w14:textId="77777777" w:rsidR="00C004F2" w:rsidRPr="00B81880" w:rsidRDefault="00C004F2" w:rsidP="004525D9">
      <w:pPr>
        <w:pStyle w:val="IEEEStdsParagraph"/>
        <w:rPr>
          <w:b/>
        </w:rPr>
      </w:pPr>
      <w:r w:rsidRPr="004525D9">
        <w:rPr>
          <w:b/>
        </w:rPr>
        <w:lastRenderedPageBreak/>
        <w:t>About the IEEE-ISTO</w:t>
      </w:r>
    </w:p>
    <w:p w14:paraId="3046F476" w14:textId="59906655" w:rsidR="00C004F2" w:rsidRDefault="00C004F2" w:rsidP="004525D9">
      <w:pPr>
        <w:pStyle w:val="IEEEStdsParagraph"/>
      </w:pPr>
      <w:r>
        <w:t>The IEEE-ISTO is a not-for-profit corporation offering industry groups an innovative and flexible operational forum and support services.  The IEEE-ISTO provides a forum not only to develop standards, but also to facilitate activities that support the implementation and acceptance of standards in the marketplace.  The organization is affiliated with the IEEE (</w:t>
      </w:r>
      <w:hyperlink r:id="rId16" w:history="1">
        <w:r w:rsidR="000C25C4">
          <w:rPr>
            <w:rStyle w:val="Hyperlink"/>
          </w:rPr>
          <w:t>https://www.ieee.org/</w:t>
        </w:r>
      </w:hyperlink>
      <w:r>
        <w:t>) and the IEEE Standards Association (</w:t>
      </w:r>
      <w:hyperlink r:id="rId17" w:history="1">
        <w:r w:rsidR="000C25C4">
          <w:rPr>
            <w:rStyle w:val="Hyperlink"/>
          </w:rPr>
          <w:t>https://standards.ieee.org/)</w:t>
        </w:r>
      </w:hyperlink>
      <w:r>
        <w:t>.</w:t>
      </w:r>
    </w:p>
    <w:p w14:paraId="2D1D2EBB" w14:textId="77777777" w:rsidR="004525D9" w:rsidRDefault="00C004F2" w:rsidP="004525D9">
      <w:pPr>
        <w:pStyle w:val="IEEEStdsParagraph"/>
      </w:pPr>
      <w:r>
        <w:t>For additional information regarding the IEEE-ISTO and its industry programs visit</w:t>
      </w:r>
      <w:r w:rsidR="004525D9">
        <w:t>:</w:t>
      </w:r>
    </w:p>
    <w:p w14:paraId="539689EF" w14:textId="13B2B3EE" w:rsidR="00C004F2" w:rsidRDefault="0020501B" w:rsidP="001E5474">
      <w:pPr>
        <w:pStyle w:val="ListParagraph"/>
      </w:pPr>
      <w:hyperlink r:id="rId18" w:history="1">
        <w:r w:rsidR="000C25C4">
          <w:rPr>
            <w:rStyle w:val="Hyperlink"/>
          </w:rPr>
          <w:t>https://www.ieee-isto.org/</w:t>
        </w:r>
      </w:hyperlink>
    </w:p>
    <w:p w14:paraId="51367309" w14:textId="77777777" w:rsidR="004525D9" w:rsidRPr="00B81880" w:rsidRDefault="00C004F2" w:rsidP="004525D9">
      <w:pPr>
        <w:pStyle w:val="IEEEStdsParagraph"/>
        <w:rPr>
          <w:b/>
        </w:rPr>
      </w:pPr>
      <w:r w:rsidRPr="004525D9">
        <w:rPr>
          <w:b/>
        </w:rPr>
        <w:t>About the IEEE-ISTO PWG</w:t>
      </w:r>
    </w:p>
    <w:p w14:paraId="280F6337" w14:textId="58C46842" w:rsidR="00745D2F" w:rsidRDefault="00C004F2" w:rsidP="004525D9">
      <w:pPr>
        <w:pStyle w:val="IEEEStdsParagraph"/>
      </w:pPr>
      <w:r>
        <w:t>The Printer Working Group (or PWG) is a Program of the IEEE Industry Standards and Technology Organization (ISTO) with member organizations including printer manufacturers, print server developers, operating system prov</w:t>
      </w:r>
      <w:r w:rsidR="00FC11FE">
        <w:t>iders, network operating system</w:t>
      </w:r>
      <w:r>
        <w:t xml:space="preserve"> providers, network connectivity vendors, and print management application developers.  The </w:t>
      </w:r>
      <w:r w:rsidR="001F5E90">
        <w:t xml:space="preserve">PWG </w:t>
      </w:r>
      <w:r>
        <w:t>is chartered to make printers and the applications and operating systems supporting them work together better.  All references to the PWG in this document implicitly mean “The Printer Working Group, a Program of the IEEE ISTO</w:t>
      </w:r>
      <w:r w:rsidR="00745D2F">
        <w:t>.”</w:t>
      </w:r>
    </w:p>
    <w:p w14:paraId="30E7F89C" w14:textId="170DF43C" w:rsidR="004525D9" w:rsidRDefault="00745D2F" w:rsidP="004525D9">
      <w:pPr>
        <w:pStyle w:val="IEEEStdsParagraph"/>
      </w:pPr>
      <w:r>
        <w:t>T</w:t>
      </w:r>
      <w:r w:rsidR="00C004F2">
        <w:t>o meet this objective, the PWG document</w:t>
      </w:r>
      <w:r w:rsidR="00A34ECA">
        <w:t>s</w:t>
      </w:r>
      <w:r w:rsidR="00C004F2">
        <w:t xml:space="preserve"> the results of their work as open standards that define print related protocols, interfaces, procedures</w:t>
      </w:r>
      <w:r>
        <w:t>,</w:t>
      </w:r>
      <w:r w:rsidR="00C004F2">
        <w:t xml:space="preserve"> and conventions. </w:t>
      </w:r>
      <w:r>
        <w:rPr>
          <w:rFonts w:cs="Arial"/>
          <w:snapToGrid w:val="0"/>
        </w:rPr>
        <w:t xml:space="preserve">A PWG standard is a stable, well understood, and technically competent specification that is widely used with multiple independent and interoperable implementations. </w:t>
      </w:r>
      <w:r w:rsidR="00C004F2">
        <w:t xml:space="preserve">Printer manufacturers and vendors of printer related software benefit from the interoperability provided by voluntary </w:t>
      </w:r>
      <w:r w:rsidR="004525D9">
        <w:t>conformance to these standards.</w:t>
      </w:r>
    </w:p>
    <w:p w14:paraId="0902530C" w14:textId="77777777" w:rsidR="004525D9" w:rsidRDefault="00C004F2" w:rsidP="004525D9">
      <w:pPr>
        <w:pStyle w:val="IEEEStdsParagraph"/>
        <w:rPr>
          <w:rFonts w:cs="Arial"/>
          <w:snapToGrid w:val="0"/>
        </w:rPr>
      </w:pPr>
      <w:r>
        <w:rPr>
          <w:rFonts w:cs="Arial"/>
          <w:snapToGrid w:val="0"/>
        </w:rPr>
        <w:t>For additional information regarding the Printer Working Group visit:</w:t>
      </w:r>
    </w:p>
    <w:p w14:paraId="3938BA18" w14:textId="49AD7E43" w:rsidR="00C004F2" w:rsidRPr="00B81880" w:rsidRDefault="0020501B" w:rsidP="00142F4A">
      <w:pPr>
        <w:pStyle w:val="Address"/>
        <w:rPr>
          <w:snapToGrid w:val="0"/>
        </w:rPr>
      </w:pPr>
      <w:hyperlink r:id="rId19" w:history="1">
        <w:r w:rsidR="00C004F2" w:rsidRPr="00D96912">
          <w:rPr>
            <w:rStyle w:val="Hyperlink"/>
            <w:snapToGrid w:val="0"/>
          </w:rPr>
          <w:t>http</w:t>
        </w:r>
        <w:r w:rsidR="00D96912" w:rsidRPr="00D96912">
          <w:rPr>
            <w:rStyle w:val="Hyperlink"/>
            <w:snapToGrid w:val="0"/>
          </w:rPr>
          <w:t>s</w:t>
        </w:r>
        <w:r w:rsidR="00C004F2" w:rsidRPr="00D96912">
          <w:rPr>
            <w:rStyle w:val="Hyperlink"/>
            <w:snapToGrid w:val="0"/>
          </w:rPr>
          <w:t>://www.pwg.org</w:t>
        </w:r>
      </w:hyperlink>
    </w:p>
    <w:p w14:paraId="5047F02D" w14:textId="77777777" w:rsidR="004525D9" w:rsidRDefault="00C004F2" w:rsidP="004525D9">
      <w:pPr>
        <w:pStyle w:val="IEEEStdsParagraph"/>
        <w:rPr>
          <w:rFonts w:cs="Arial"/>
          <w:bCs/>
        </w:rPr>
      </w:pPr>
      <w:r>
        <w:rPr>
          <w:rFonts w:cs="Arial"/>
          <w:bCs/>
        </w:rPr>
        <w:t>Contact information:</w:t>
      </w:r>
    </w:p>
    <w:p w14:paraId="72D5D6CB" w14:textId="77777777" w:rsidR="00B81880" w:rsidRDefault="00C004F2" w:rsidP="00142F4A">
      <w:pPr>
        <w:pStyle w:val="Address"/>
      </w:pPr>
      <w:r w:rsidRPr="004525D9">
        <w:t>The Printer Working Group</w:t>
      </w:r>
    </w:p>
    <w:p w14:paraId="109E31E5" w14:textId="77777777" w:rsidR="00C004F2" w:rsidRPr="004525D9" w:rsidRDefault="00C004F2" w:rsidP="00142F4A">
      <w:pPr>
        <w:pStyle w:val="Address"/>
      </w:pPr>
      <w:r w:rsidRPr="004525D9">
        <w:t>c/o The IEEE Industry Standards and Technology Organization</w:t>
      </w:r>
    </w:p>
    <w:p w14:paraId="1FECD351" w14:textId="77777777" w:rsidR="00C004F2" w:rsidRPr="004525D9" w:rsidRDefault="00C004F2" w:rsidP="00142F4A">
      <w:pPr>
        <w:pStyle w:val="Address"/>
      </w:pPr>
      <w:r w:rsidRPr="004525D9">
        <w:t>445 Hoes Lane</w:t>
      </w:r>
    </w:p>
    <w:p w14:paraId="5B739BF2" w14:textId="77777777" w:rsidR="00C004F2" w:rsidRPr="004525D9" w:rsidRDefault="00C004F2" w:rsidP="00142F4A">
      <w:pPr>
        <w:pStyle w:val="Address"/>
      </w:pPr>
      <w:r w:rsidRPr="004525D9">
        <w:t>Piscataway, NJ 08854</w:t>
      </w:r>
    </w:p>
    <w:p w14:paraId="187A911D" w14:textId="77777777" w:rsidR="00C201AD" w:rsidRDefault="00C004F2" w:rsidP="00C201AD">
      <w:pPr>
        <w:pStyle w:val="Address"/>
      </w:pPr>
      <w:r w:rsidRPr="004525D9">
        <w:t>USA</w:t>
      </w:r>
    </w:p>
    <w:p w14:paraId="4AA51613" w14:textId="77777777" w:rsidR="00C201AD" w:rsidRDefault="00C201AD">
      <w:r>
        <w:br w:type="page"/>
      </w:r>
    </w:p>
    <w:p w14:paraId="4ACDBF56" w14:textId="09D4E6B0" w:rsidR="00C004F2" w:rsidRPr="00C201AD" w:rsidRDefault="00C004F2" w:rsidP="00C201AD">
      <w:pPr>
        <w:pStyle w:val="Address"/>
        <w:jc w:val="center"/>
      </w:pPr>
      <w:r w:rsidRPr="00AD1F93">
        <w:rPr>
          <w:b/>
          <w:sz w:val="28"/>
          <w:szCs w:val="28"/>
        </w:rPr>
        <w:lastRenderedPageBreak/>
        <w:t>Table of Contents</w:t>
      </w:r>
    </w:p>
    <w:p w14:paraId="75487807" w14:textId="17D816AC" w:rsidR="00D6659E" w:rsidRDefault="000676B2">
      <w:pPr>
        <w:pStyle w:val="TOC1"/>
        <w:tabs>
          <w:tab w:val="right" w:leader="dot" w:pos="9645"/>
        </w:tabs>
        <w:rPr>
          <w:rFonts w:asciiTheme="minorHAnsi" w:eastAsiaTheme="minorEastAsia" w:hAnsiTheme="minorHAnsi" w:cstheme="minorBidi"/>
          <w:noProof/>
        </w:rPr>
      </w:pPr>
      <w:r>
        <w:rPr>
          <w:rFonts w:eastAsia="MS Mincho" w:cs="Arial"/>
        </w:rPr>
        <w:fldChar w:fldCharType="begin"/>
      </w:r>
      <w:r w:rsidR="00C004F2">
        <w:rPr>
          <w:rFonts w:eastAsia="MS Mincho" w:cs="Arial"/>
        </w:rPr>
        <w:instrText xml:space="preserve"> TOC \o "1-3" \h \z </w:instrText>
      </w:r>
      <w:r>
        <w:rPr>
          <w:rFonts w:eastAsia="MS Mincho" w:cs="Arial"/>
        </w:rPr>
        <w:fldChar w:fldCharType="separate"/>
      </w:r>
      <w:hyperlink w:anchor="_Toc95162628" w:history="1">
        <w:r w:rsidR="00D6659E" w:rsidRPr="00FD60DB">
          <w:rPr>
            <w:rStyle w:val="Hyperlink"/>
            <w:rFonts w:eastAsia="MS Mincho"/>
            <w:bCs/>
            <w:noProof/>
          </w:rPr>
          <w:t>1.</w:t>
        </w:r>
        <w:r w:rsidR="00D6659E" w:rsidRPr="00FD60DB">
          <w:rPr>
            <w:rStyle w:val="Hyperlink"/>
            <w:rFonts w:eastAsia="MS Mincho"/>
            <w:noProof/>
          </w:rPr>
          <w:t xml:space="preserve"> Introduction</w:t>
        </w:r>
        <w:r w:rsidR="00D6659E">
          <w:rPr>
            <w:noProof/>
            <w:webHidden/>
          </w:rPr>
          <w:tab/>
        </w:r>
        <w:r w:rsidR="00D6659E">
          <w:rPr>
            <w:noProof/>
            <w:webHidden/>
          </w:rPr>
          <w:fldChar w:fldCharType="begin"/>
        </w:r>
        <w:r w:rsidR="00D6659E">
          <w:rPr>
            <w:noProof/>
            <w:webHidden/>
          </w:rPr>
          <w:instrText xml:space="preserve"> PAGEREF _Toc95162628 \h </w:instrText>
        </w:r>
        <w:r w:rsidR="00D6659E">
          <w:rPr>
            <w:noProof/>
            <w:webHidden/>
          </w:rPr>
        </w:r>
        <w:r w:rsidR="00D6659E">
          <w:rPr>
            <w:noProof/>
            <w:webHidden/>
          </w:rPr>
          <w:fldChar w:fldCharType="separate"/>
        </w:r>
        <w:r w:rsidR="00D6659E">
          <w:rPr>
            <w:noProof/>
            <w:webHidden/>
          </w:rPr>
          <w:t>10</w:t>
        </w:r>
        <w:r w:rsidR="00D6659E">
          <w:rPr>
            <w:noProof/>
            <w:webHidden/>
          </w:rPr>
          <w:fldChar w:fldCharType="end"/>
        </w:r>
      </w:hyperlink>
    </w:p>
    <w:p w14:paraId="78319109" w14:textId="3F65BF62" w:rsidR="00D6659E" w:rsidRDefault="00D6659E">
      <w:pPr>
        <w:pStyle w:val="TOC1"/>
        <w:tabs>
          <w:tab w:val="right" w:leader="dot" w:pos="9645"/>
        </w:tabs>
        <w:rPr>
          <w:rFonts w:asciiTheme="minorHAnsi" w:eastAsiaTheme="minorEastAsia" w:hAnsiTheme="minorHAnsi" w:cstheme="minorBidi"/>
          <w:noProof/>
        </w:rPr>
      </w:pPr>
      <w:hyperlink w:anchor="_Toc95162629" w:history="1">
        <w:r w:rsidRPr="00FD60DB">
          <w:rPr>
            <w:rStyle w:val="Hyperlink"/>
            <w:rFonts w:eastAsia="MS Mincho"/>
            <w:bCs/>
            <w:noProof/>
          </w:rPr>
          <w:t>2.</w:t>
        </w:r>
        <w:r w:rsidRPr="00FD60DB">
          <w:rPr>
            <w:rStyle w:val="Hyperlink"/>
            <w:rFonts w:eastAsia="MS Mincho"/>
            <w:noProof/>
          </w:rPr>
          <w:t xml:space="preserve"> Terminology</w:t>
        </w:r>
        <w:r>
          <w:rPr>
            <w:noProof/>
            <w:webHidden/>
          </w:rPr>
          <w:tab/>
        </w:r>
        <w:r>
          <w:rPr>
            <w:noProof/>
            <w:webHidden/>
          </w:rPr>
          <w:fldChar w:fldCharType="begin"/>
        </w:r>
        <w:r>
          <w:rPr>
            <w:noProof/>
            <w:webHidden/>
          </w:rPr>
          <w:instrText xml:space="preserve"> PAGEREF _Toc95162629 \h </w:instrText>
        </w:r>
        <w:r>
          <w:rPr>
            <w:noProof/>
            <w:webHidden/>
          </w:rPr>
        </w:r>
        <w:r>
          <w:rPr>
            <w:noProof/>
            <w:webHidden/>
          </w:rPr>
          <w:fldChar w:fldCharType="separate"/>
        </w:r>
        <w:r>
          <w:rPr>
            <w:noProof/>
            <w:webHidden/>
          </w:rPr>
          <w:t>10</w:t>
        </w:r>
        <w:r>
          <w:rPr>
            <w:noProof/>
            <w:webHidden/>
          </w:rPr>
          <w:fldChar w:fldCharType="end"/>
        </w:r>
      </w:hyperlink>
    </w:p>
    <w:p w14:paraId="20960713" w14:textId="1DC05313" w:rsidR="00D6659E" w:rsidRDefault="00D6659E">
      <w:pPr>
        <w:pStyle w:val="TOC2"/>
        <w:tabs>
          <w:tab w:val="right" w:leader="dot" w:pos="9645"/>
        </w:tabs>
        <w:rPr>
          <w:rFonts w:asciiTheme="minorHAnsi" w:eastAsiaTheme="minorEastAsia" w:hAnsiTheme="minorHAnsi" w:cstheme="minorBidi"/>
          <w:noProof/>
        </w:rPr>
      </w:pPr>
      <w:hyperlink w:anchor="_Toc95162630" w:history="1">
        <w:r w:rsidRPr="00FD60DB">
          <w:rPr>
            <w:rStyle w:val="Hyperlink"/>
            <w:bCs/>
            <w:noProof/>
            <w:snapToGrid w:val="0"/>
          </w:rPr>
          <w:t>2.1</w:t>
        </w:r>
        <w:r w:rsidRPr="00FD60DB">
          <w:rPr>
            <w:rStyle w:val="Hyperlink"/>
            <w:noProof/>
          </w:rPr>
          <w:t xml:space="preserve"> Conformance</w:t>
        </w:r>
        <w:r w:rsidRPr="00FD60DB">
          <w:rPr>
            <w:rStyle w:val="Hyperlink"/>
            <w:noProof/>
            <w:snapToGrid w:val="0"/>
          </w:rPr>
          <w:t xml:space="preserve"> Terminology</w:t>
        </w:r>
        <w:r>
          <w:rPr>
            <w:noProof/>
            <w:webHidden/>
          </w:rPr>
          <w:tab/>
        </w:r>
        <w:r>
          <w:rPr>
            <w:noProof/>
            <w:webHidden/>
          </w:rPr>
          <w:fldChar w:fldCharType="begin"/>
        </w:r>
        <w:r>
          <w:rPr>
            <w:noProof/>
            <w:webHidden/>
          </w:rPr>
          <w:instrText xml:space="preserve"> PAGEREF _Toc95162630 \h </w:instrText>
        </w:r>
        <w:r>
          <w:rPr>
            <w:noProof/>
            <w:webHidden/>
          </w:rPr>
        </w:r>
        <w:r>
          <w:rPr>
            <w:noProof/>
            <w:webHidden/>
          </w:rPr>
          <w:fldChar w:fldCharType="separate"/>
        </w:r>
        <w:r>
          <w:rPr>
            <w:noProof/>
            <w:webHidden/>
          </w:rPr>
          <w:t>10</w:t>
        </w:r>
        <w:r>
          <w:rPr>
            <w:noProof/>
            <w:webHidden/>
          </w:rPr>
          <w:fldChar w:fldCharType="end"/>
        </w:r>
      </w:hyperlink>
    </w:p>
    <w:p w14:paraId="369A20AC" w14:textId="0604FD7B" w:rsidR="00D6659E" w:rsidRDefault="00D6659E">
      <w:pPr>
        <w:pStyle w:val="TOC2"/>
        <w:tabs>
          <w:tab w:val="right" w:leader="dot" w:pos="9645"/>
        </w:tabs>
        <w:rPr>
          <w:rFonts w:asciiTheme="minorHAnsi" w:eastAsiaTheme="minorEastAsia" w:hAnsiTheme="minorHAnsi" w:cstheme="minorBidi"/>
          <w:noProof/>
        </w:rPr>
      </w:pPr>
      <w:hyperlink w:anchor="_Toc95162631" w:history="1">
        <w:r w:rsidRPr="00FD60DB">
          <w:rPr>
            <w:rStyle w:val="Hyperlink"/>
            <w:bCs/>
            <w:noProof/>
            <w:snapToGrid w:val="0"/>
          </w:rPr>
          <w:t>2.2</w:t>
        </w:r>
        <w:r w:rsidRPr="00FD60DB">
          <w:rPr>
            <w:rStyle w:val="Hyperlink"/>
            <w:noProof/>
            <w:snapToGrid w:val="0"/>
          </w:rPr>
          <w:t xml:space="preserve"> Printing </w:t>
        </w:r>
        <w:r w:rsidRPr="00FD60DB">
          <w:rPr>
            <w:rStyle w:val="Hyperlink"/>
            <w:noProof/>
          </w:rPr>
          <w:t>Terminology</w:t>
        </w:r>
        <w:r>
          <w:rPr>
            <w:noProof/>
            <w:webHidden/>
          </w:rPr>
          <w:tab/>
        </w:r>
        <w:r>
          <w:rPr>
            <w:noProof/>
            <w:webHidden/>
          </w:rPr>
          <w:fldChar w:fldCharType="begin"/>
        </w:r>
        <w:r>
          <w:rPr>
            <w:noProof/>
            <w:webHidden/>
          </w:rPr>
          <w:instrText xml:space="preserve"> PAGEREF _Toc95162631 \h </w:instrText>
        </w:r>
        <w:r>
          <w:rPr>
            <w:noProof/>
            <w:webHidden/>
          </w:rPr>
        </w:r>
        <w:r>
          <w:rPr>
            <w:noProof/>
            <w:webHidden/>
          </w:rPr>
          <w:fldChar w:fldCharType="separate"/>
        </w:r>
        <w:r>
          <w:rPr>
            <w:noProof/>
            <w:webHidden/>
          </w:rPr>
          <w:t>10</w:t>
        </w:r>
        <w:r>
          <w:rPr>
            <w:noProof/>
            <w:webHidden/>
          </w:rPr>
          <w:fldChar w:fldCharType="end"/>
        </w:r>
      </w:hyperlink>
    </w:p>
    <w:p w14:paraId="51E425DF" w14:textId="37572EBA" w:rsidR="00D6659E" w:rsidRDefault="00D6659E">
      <w:pPr>
        <w:pStyle w:val="TOC2"/>
        <w:tabs>
          <w:tab w:val="right" w:leader="dot" w:pos="9645"/>
        </w:tabs>
        <w:rPr>
          <w:rFonts w:asciiTheme="minorHAnsi" w:eastAsiaTheme="minorEastAsia" w:hAnsiTheme="minorHAnsi" w:cstheme="minorBidi"/>
          <w:noProof/>
        </w:rPr>
      </w:pPr>
      <w:hyperlink w:anchor="_Toc95162632" w:history="1">
        <w:r w:rsidRPr="00FD60DB">
          <w:rPr>
            <w:rStyle w:val="Hyperlink"/>
            <w:bCs/>
            <w:noProof/>
            <w:snapToGrid w:val="0"/>
          </w:rPr>
          <w:t>2.3</w:t>
        </w:r>
        <w:r w:rsidRPr="00FD60DB">
          <w:rPr>
            <w:rStyle w:val="Hyperlink"/>
            <w:noProof/>
            <w:snapToGrid w:val="0"/>
          </w:rPr>
          <w:t xml:space="preserve"> Protocol Role Terminology</w:t>
        </w:r>
        <w:r>
          <w:rPr>
            <w:noProof/>
            <w:webHidden/>
          </w:rPr>
          <w:tab/>
        </w:r>
        <w:r>
          <w:rPr>
            <w:noProof/>
            <w:webHidden/>
          </w:rPr>
          <w:fldChar w:fldCharType="begin"/>
        </w:r>
        <w:r>
          <w:rPr>
            <w:noProof/>
            <w:webHidden/>
          </w:rPr>
          <w:instrText xml:space="preserve"> PAGEREF _Toc95162632 \h </w:instrText>
        </w:r>
        <w:r>
          <w:rPr>
            <w:noProof/>
            <w:webHidden/>
          </w:rPr>
        </w:r>
        <w:r>
          <w:rPr>
            <w:noProof/>
            <w:webHidden/>
          </w:rPr>
          <w:fldChar w:fldCharType="separate"/>
        </w:r>
        <w:r>
          <w:rPr>
            <w:noProof/>
            <w:webHidden/>
          </w:rPr>
          <w:t>11</w:t>
        </w:r>
        <w:r>
          <w:rPr>
            <w:noProof/>
            <w:webHidden/>
          </w:rPr>
          <w:fldChar w:fldCharType="end"/>
        </w:r>
      </w:hyperlink>
    </w:p>
    <w:p w14:paraId="388DCF7A" w14:textId="47431811" w:rsidR="00D6659E" w:rsidRDefault="00D6659E">
      <w:pPr>
        <w:pStyle w:val="TOC2"/>
        <w:tabs>
          <w:tab w:val="right" w:leader="dot" w:pos="9645"/>
        </w:tabs>
        <w:rPr>
          <w:rFonts w:asciiTheme="minorHAnsi" w:eastAsiaTheme="minorEastAsia" w:hAnsiTheme="minorHAnsi" w:cstheme="minorBidi"/>
          <w:noProof/>
        </w:rPr>
      </w:pPr>
      <w:hyperlink w:anchor="_Toc95162633" w:history="1">
        <w:r w:rsidRPr="00FD60DB">
          <w:rPr>
            <w:rStyle w:val="Hyperlink"/>
            <w:bCs/>
            <w:noProof/>
            <w:snapToGrid w:val="0"/>
          </w:rPr>
          <w:t>2.4</w:t>
        </w:r>
        <w:r w:rsidRPr="00FD60DB">
          <w:rPr>
            <w:rStyle w:val="Hyperlink"/>
            <w:noProof/>
            <w:snapToGrid w:val="0"/>
          </w:rPr>
          <w:t xml:space="preserve"> Other </w:t>
        </w:r>
        <w:r w:rsidRPr="00FD60DB">
          <w:rPr>
            <w:rStyle w:val="Hyperlink"/>
            <w:noProof/>
          </w:rPr>
          <w:t>Terminology</w:t>
        </w:r>
        <w:r>
          <w:rPr>
            <w:noProof/>
            <w:webHidden/>
          </w:rPr>
          <w:tab/>
        </w:r>
        <w:r>
          <w:rPr>
            <w:noProof/>
            <w:webHidden/>
          </w:rPr>
          <w:fldChar w:fldCharType="begin"/>
        </w:r>
        <w:r>
          <w:rPr>
            <w:noProof/>
            <w:webHidden/>
          </w:rPr>
          <w:instrText xml:space="preserve"> PAGEREF _Toc95162633 \h </w:instrText>
        </w:r>
        <w:r>
          <w:rPr>
            <w:noProof/>
            <w:webHidden/>
          </w:rPr>
        </w:r>
        <w:r>
          <w:rPr>
            <w:noProof/>
            <w:webHidden/>
          </w:rPr>
          <w:fldChar w:fldCharType="separate"/>
        </w:r>
        <w:r>
          <w:rPr>
            <w:noProof/>
            <w:webHidden/>
          </w:rPr>
          <w:t>12</w:t>
        </w:r>
        <w:r>
          <w:rPr>
            <w:noProof/>
            <w:webHidden/>
          </w:rPr>
          <w:fldChar w:fldCharType="end"/>
        </w:r>
      </w:hyperlink>
    </w:p>
    <w:p w14:paraId="335D51A4" w14:textId="2096CD23" w:rsidR="00D6659E" w:rsidRDefault="00D6659E">
      <w:pPr>
        <w:pStyle w:val="TOC2"/>
        <w:tabs>
          <w:tab w:val="right" w:leader="dot" w:pos="9645"/>
        </w:tabs>
        <w:rPr>
          <w:rFonts w:asciiTheme="minorHAnsi" w:eastAsiaTheme="minorEastAsia" w:hAnsiTheme="minorHAnsi" w:cstheme="minorBidi"/>
          <w:noProof/>
        </w:rPr>
      </w:pPr>
      <w:hyperlink w:anchor="_Toc95162634" w:history="1">
        <w:r w:rsidRPr="00FD60DB">
          <w:rPr>
            <w:rStyle w:val="Hyperlink"/>
            <w:bCs/>
            <w:noProof/>
          </w:rPr>
          <w:t>2.5</w:t>
        </w:r>
        <w:r w:rsidRPr="00FD60DB">
          <w:rPr>
            <w:rStyle w:val="Hyperlink"/>
            <w:noProof/>
          </w:rPr>
          <w:t xml:space="preserve"> Acronyms and Organizations</w:t>
        </w:r>
        <w:r>
          <w:rPr>
            <w:noProof/>
            <w:webHidden/>
          </w:rPr>
          <w:tab/>
        </w:r>
        <w:r>
          <w:rPr>
            <w:noProof/>
            <w:webHidden/>
          </w:rPr>
          <w:fldChar w:fldCharType="begin"/>
        </w:r>
        <w:r>
          <w:rPr>
            <w:noProof/>
            <w:webHidden/>
          </w:rPr>
          <w:instrText xml:space="preserve"> PAGEREF _Toc95162634 \h </w:instrText>
        </w:r>
        <w:r>
          <w:rPr>
            <w:noProof/>
            <w:webHidden/>
          </w:rPr>
        </w:r>
        <w:r>
          <w:rPr>
            <w:noProof/>
            <w:webHidden/>
          </w:rPr>
          <w:fldChar w:fldCharType="separate"/>
        </w:r>
        <w:r>
          <w:rPr>
            <w:noProof/>
            <w:webHidden/>
          </w:rPr>
          <w:t>13</w:t>
        </w:r>
        <w:r>
          <w:rPr>
            <w:noProof/>
            <w:webHidden/>
          </w:rPr>
          <w:fldChar w:fldCharType="end"/>
        </w:r>
      </w:hyperlink>
    </w:p>
    <w:p w14:paraId="1E11BDA6" w14:textId="211E2D82" w:rsidR="00D6659E" w:rsidRDefault="00D6659E">
      <w:pPr>
        <w:pStyle w:val="TOC1"/>
        <w:tabs>
          <w:tab w:val="right" w:leader="dot" w:pos="9645"/>
        </w:tabs>
        <w:rPr>
          <w:rFonts w:asciiTheme="minorHAnsi" w:eastAsiaTheme="minorEastAsia" w:hAnsiTheme="minorHAnsi" w:cstheme="minorBidi"/>
          <w:noProof/>
        </w:rPr>
      </w:pPr>
      <w:hyperlink w:anchor="_Toc95162635" w:history="1">
        <w:r w:rsidRPr="00FD60DB">
          <w:rPr>
            <w:rStyle w:val="Hyperlink"/>
            <w:rFonts w:eastAsia="MS Mincho"/>
            <w:bCs/>
            <w:noProof/>
          </w:rPr>
          <w:t>3.</w:t>
        </w:r>
        <w:r w:rsidRPr="00FD60DB">
          <w:rPr>
            <w:rStyle w:val="Hyperlink"/>
            <w:rFonts w:eastAsia="MS Mincho"/>
            <w:noProof/>
          </w:rPr>
          <w:t xml:space="preserve"> Requirements</w:t>
        </w:r>
        <w:r>
          <w:rPr>
            <w:noProof/>
            <w:webHidden/>
          </w:rPr>
          <w:tab/>
        </w:r>
        <w:r>
          <w:rPr>
            <w:noProof/>
            <w:webHidden/>
          </w:rPr>
          <w:fldChar w:fldCharType="begin"/>
        </w:r>
        <w:r>
          <w:rPr>
            <w:noProof/>
            <w:webHidden/>
          </w:rPr>
          <w:instrText xml:space="preserve"> PAGEREF _Toc95162635 \h </w:instrText>
        </w:r>
        <w:r>
          <w:rPr>
            <w:noProof/>
            <w:webHidden/>
          </w:rPr>
        </w:r>
        <w:r>
          <w:rPr>
            <w:noProof/>
            <w:webHidden/>
          </w:rPr>
          <w:fldChar w:fldCharType="separate"/>
        </w:r>
        <w:r>
          <w:rPr>
            <w:noProof/>
            <w:webHidden/>
          </w:rPr>
          <w:t>13</w:t>
        </w:r>
        <w:r>
          <w:rPr>
            <w:noProof/>
            <w:webHidden/>
          </w:rPr>
          <w:fldChar w:fldCharType="end"/>
        </w:r>
      </w:hyperlink>
    </w:p>
    <w:p w14:paraId="29A53E35" w14:textId="21B2C718" w:rsidR="00D6659E" w:rsidRDefault="00D6659E">
      <w:pPr>
        <w:pStyle w:val="TOC2"/>
        <w:tabs>
          <w:tab w:val="right" w:leader="dot" w:pos="9645"/>
        </w:tabs>
        <w:rPr>
          <w:rFonts w:asciiTheme="minorHAnsi" w:eastAsiaTheme="minorEastAsia" w:hAnsiTheme="minorHAnsi" w:cstheme="minorBidi"/>
          <w:noProof/>
        </w:rPr>
      </w:pPr>
      <w:hyperlink w:anchor="_Toc95162636" w:history="1">
        <w:r w:rsidRPr="00FD60DB">
          <w:rPr>
            <w:rStyle w:val="Hyperlink"/>
            <w:bCs/>
            <w:noProof/>
          </w:rPr>
          <w:t>3.1</w:t>
        </w:r>
        <w:r w:rsidRPr="00FD60DB">
          <w:rPr>
            <w:rStyle w:val="Hyperlink"/>
            <w:noProof/>
          </w:rPr>
          <w:t xml:space="preserve"> Rationale</w:t>
        </w:r>
        <w:r>
          <w:rPr>
            <w:noProof/>
            <w:webHidden/>
          </w:rPr>
          <w:tab/>
        </w:r>
        <w:r>
          <w:rPr>
            <w:noProof/>
            <w:webHidden/>
          </w:rPr>
          <w:fldChar w:fldCharType="begin"/>
        </w:r>
        <w:r>
          <w:rPr>
            <w:noProof/>
            <w:webHidden/>
          </w:rPr>
          <w:instrText xml:space="preserve"> PAGEREF _Toc95162636 \h </w:instrText>
        </w:r>
        <w:r>
          <w:rPr>
            <w:noProof/>
            <w:webHidden/>
          </w:rPr>
        </w:r>
        <w:r>
          <w:rPr>
            <w:noProof/>
            <w:webHidden/>
          </w:rPr>
          <w:fldChar w:fldCharType="separate"/>
        </w:r>
        <w:r>
          <w:rPr>
            <w:noProof/>
            <w:webHidden/>
          </w:rPr>
          <w:t>13</w:t>
        </w:r>
        <w:r>
          <w:rPr>
            <w:noProof/>
            <w:webHidden/>
          </w:rPr>
          <w:fldChar w:fldCharType="end"/>
        </w:r>
      </w:hyperlink>
    </w:p>
    <w:p w14:paraId="435033DF" w14:textId="58B737BB" w:rsidR="00D6659E" w:rsidRDefault="00D6659E">
      <w:pPr>
        <w:pStyle w:val="TOC2"/>
        <w:tabs>
          <w:tab w:val="right" w:leader="dot" w:pos="9645"/>
        </w:tabs>
        <w:rPr>
          <w:rFonts w:asciiTheme="minorHAnsi" w:eastAsiaTheme="minorEastAsia" w:hAnsiTheme="minorHAnsi" w:cstheme="minorBidi"/>
          <w:noProof/>
        </w:rPr>
      </w:pPr>
      <w:hyperlink w:anchor="_Toc95162637" w:history="1">
        <w:r w:rsidRPr="00FD60DB">
          <w:rPr>
            <w:rStyle w:val="Hyperlink"/>
            <w:bCs/>
            <w:noProof/>
          </w:rPr>
          <w:t>3.2</w:t>
        </w:r>
        <w:r w:rsidRPr="00FD60DB">
          <w:rPr>
            <w:rStyle w:val="Hyperlink"/>
            <w:noProof/>
          </w:rPr>
          <w:t xml:space="preserve"> Use Cases</w:t>
        </w:r>
        <w:r>
          <w:rPr>
            <w:noProof/>
            <w:webHidden/>
          </w:rPr>
          <w:tab/>
        </w:r>
        <w:r>
          <w:rPr>
            <w:noProof/>
            <w:webHidden/>
          </w:rPr>
          <w:fldChar w:fldCharType="begin"/>
        </w:r>
        <w:r>
          <w:rPr>
            <w:noProof/>
            <w:webHidden/>
          </w:rPr>
          <w:instrText xml:space="preserve"> PAGEREF _Toc95162637 \h </w:instrText>
        </w:r>
        <w:r>
          <w:rPr>
            <w:noProof/>
            <w:webHidden/>
          </w:rPr>
        </w:r>
        <w:r>
          <w:rPr>
            <w:noProof/>
            <w:webHidden/>
          </w:rPr>
          <w:fldChar w:fldCharType="separate"/>
        </w:r>
        <w:r>
          <w:rPr>
            <w:noProof/>
            <w:webHidden/>
          </w:rPr>
          <w:t>14</w:t>
        </w:r>
        <w:r>
          <w:rPr>
            <w:noProof/>
            <w:webHidden/>
          </w:rPr>
          <w:fldChar w:fldCharType="end"/>
        </w:r>
      </w:hyperlink>
    </w:p>
    <w:p w14:paraId="76E2C9D3" w14:textId="4B92804B" w:rsidR="00D6659E" w:rsidRDefault="00D6659E">
      <w:pPr>
        <w:pStyle w:val="TOC3"/>
        <w:tabs>
          <w:tab w:val="right" w:leader="dot" w:pos="9645"/>
        </w:tabs>
        <w:rPr>
          <w:rFonts w:asciiTheme="minorHAnsi" w:eastAsiaTheme="minorEastAsia" w:hAnsiTheme="minorHAnsi" w:cstheme="minorBidi"/>
          <w:noProof/>
        </w:rPr>
      </w:pPr>
      <w:hyperlink w:anchor="_Toc95162638" w:history="1">
        <w:r w:rsidRPr="00FD60DB">
          <w:rPr>
            <w:rStyle w:val="Hyperlink"/>
            <w:bCs/>
            <w:noProof/>
          </w:rPr>
          <w:t>3.2.1</w:t>
        </w:r>
        <w:r w:rsidRPr="00FD60DB">
          <w:rPr>
            <w:rStyle w:val="Hyperlink"/>
            <w:noProof/>
          </w:rPr>
          <w:t xml:space="preserve"> Select Printer Using Geo-Location</w:t>
        </w:r>
        <w:r>
          <w:rPr>
            <w:noProof/>
            <w:webHidden/>
          </w:rPr>
          <w:tab/>
        </w:r>
        <w:r>
          <w:rPr>
            <w:noProof/>
            <w:webHidden/>
          </w:rPr>
          <w:fldChar w:fldCharType="begin"/>
        </w:r>
        <w:r>
          <w:rPr>
            <w:noProof/>
            <w:webHidden/>
          </w:rPr>
          <w:instrText xml:space="preserve"> PAGEREF _Toc95162638 \h </w:instrText>
        </w:r>
        <w:r>
          <w:rPr>
            <w:noProof/>
            <w:webHidden/>
          </w:rPr>
        </w:r>
        <w:r>
          <w:rPr>
            <w:noProof/>
            <w:webHidden/>
          </w:rPr>
          <w:fldChar w:fldCharType="separate"/>
        </w:r>
        <w:r>
          <w:rPr>
            <w:noProof/>
            <w:webHidden/>
          </w:rPr>
          <w:t>14</w:t>
        </w:r>
        <w:r>
          <w:rPr>
            <w:noProof/>
            <w:webHidden/>
          </w:rPr>
          <w:fldChar w:fldCharType="end"/>
        </w:r>
      </w:hyperlink>
    </w:p>
    <w:p w14:paraId="75659F5B" w14:textId="25D0F412" w:rsidR="00D6659E" w:rsidRDefault="00D6659E">
      <w:pPr>
        <w:pStyle w:val="TOC3"/>
        <w:tabs>
          <w:tab w:val="right" w:leader="dot" w:pos="9645"/>
        </w:tabs>
        <w:rPr>
          <w:rFonts w:asciiTheme="minorHAnsi" w:eastAsiaTheme="minorEastAsia" w:hAnsiTheme="minorHAnsi" w:cstheme="minorBidi"/>
          <w:noProof/>
        </w:rPr>
      </w:pPr>
      <w:hyperlink w:anchor="_Toc95162639" w:history="1">
        <w:r w:rsidRPr="00FD60DB">
          <w:rPr>
            <w:rStyle w:val="Hyperlink"/>
            <w:bCs/>
            <w:noProof/>
          </w:rPr>
          <w:t>3.2.2</w:t>
        </w:r>
        <w:r w:rsidRPr="00FD60DB">
          <w:rPr>
            <w:rStyle w:val="Hyperlink"/>
            <w:noProof/>
          </w:rPr>
          <w:t xml:space="preserve"> Select Printer with Confirmation</w:t>
        </w:r>
        <w:r>
          <w:rPr>
            <w:noProof/>
            <w:webHidden/>
          </w:rPr>
          <w:tab/>
        </w:r>
        <w:r>
          <w:rPr>
            <w:noProof/>
            <w:webHidden/>
          </w:rPr>
          <w:fldChar w:fldCharType="begin"/>
        </w:r>
        <w:r>
          <w:rPr>
            <w:noProof/>
            <w:webHidden/>
          </w:rPr>
          <w:instrText xml:space="preserve"> PAGEREF _Toc95162639 \h </w:instrText>
        </w:r>
        <w:r>
          <w:rPr>
            <w:noProof/>
            <w:webHidden/>
          </w:rPr>
        </w:r>
        <w:r>
          <w:rPr>
            <w:noProof/>
            <w:webHidden/>
          </w:rPr>
          <w:fldChar w:fldCharType="separate"/>
        </w:r>
        <w:r>
          <w:rPr>
            <w:noProof/>
            <w:webHidden/>
          </w:rPr>
          <w:t>14</w:t>
        </w:r>
        <w:r>
          <w:rPr>
            <w:noProof/>
            <w:webHidden/>
          </w:rPr>
          <w:fldChar w:fldCharType="end"/>
        </w:r>
      </w:hyperlink>
    </w:p>
    <w:p w14:paraId="569F6210" w14:textId="06DAC2F7" w:rsidR="00D6659E" w:rsidRDefault="00D6659E">
      <w:pPr>
        <w:pStyle w:val="TOC3"/>
        <w:tabs>
          <w:tab w:val="right" w:leader="dot" w:pos="9645"/>
        </w:tabs>
        <w:rPr>
          <w:rFonts w:asciiTheme="minorHAnsi" w:eastAsiaTheme="minorEastAsia" w:hAnsiTheme="minorHAnsi" w:cstheme="minorBidi"/>
          <w:noProof/>
        </w:rPr>
      </w:pPr>
      <w:hyperlink w:anchor="_Toc95162640" w:history="1">
        <w:r w:rsidRPr="00FD60DB">
          <w:rPr>
            <w:rStyle w:val="Hyperlink"/>
            <w:bCs/>
            <w:noProof/>
          </w:rPr>
          <w:t>3.2.3</w:t>
        </w:r>
        <w:r w:rsidRPr="00FD60DB">
          <w:rPr>
            <w:rStyle w:val="Hyperlink"/>
            <w:noProof/>
          </w:rPr>
          <w:t xml:space="preserve"> List a Printer Once When Discovered Over Multiple Interfaces</w:t>
        </w:r>
        <w:r>
          <w:rPr>
            <w:noProof/>
            <w:webHidden/>
          </w:rPr>
          <w:tab/>
        </w:r>
        <w:r>
          <w:rPr>
            <w:noProof/>
            <w:webHidden/>
          </w:rPr>
          <w:fldChar w:fldCharType="begin"/>
        </w:r>
        <w:r>
          <w:rPr>
            <w:noProof/>
            <w:webHidden/>
          </w:rPr>
          <w:instrText xml:space="preserve"> PAGEREF _Toc95162640 \h </w:instrText>
        </w:r>
        <w:r>
          <w:rPr>
            <w:noProof/>
            <w:webHidden/>
          </w:rPr>
        </w:r>
        <w:r>
          <w:rPr>
            <w:noProof/>
            <w:webHidden/>
          </w:rPr>
          <w:fldChar w:fldCharType="separate"/>
        </w:r>
        <w:r>
          <w:rPr>
            <w:noProof/>
            <w:webHidden/>
          </w:rPr>
          <w:t>14</w:t>
        </w:r>
        <w:r>
          <w:rPr>
            <w:noProof/>
            <w:webHidden/>
          </w:rPr>
          <w:fldChar w:fldCharType="end"/>
        </w:r>
      </w:hyperlink>
    </w:p>
    <w:p w14:paraId="3B81F154" w14:textId="50D0B090" w:rsidR="00D6659E" w:rsidRDefault="00D6659E">
      <w:pPr>
        <w:pStyle w:val="TOC3"/>
        <w:tabs>
          <w:tab w:val="right" w:leader="dot" w:pos="9645"/>
        </w:tabs>
        <w:rPr>
          <w:rFonts w:asciiTheme="minorHAnsi" w:eastAsiaTheme="minorEastAsia" w:hAnsiTheme="minorHAnsi" w:cstheme="minorBidi"/>
          <w:noProof/>
        </w:rPr>
      </w:pPr>
      <w:hyperlink w:anchor="_Toc95162641" w:history="1">
        <w:r w:rsidRPr="00FD60DB">
          <w:rPr>
            <w:rStyle w:val="Hyperlink"/>
            <w:bCs/>
            <w:noProof/>
          </w:rPr>
          <w:t>3.2.4</w:t>
        </w:r>
        <w:r w:rsidRPr="00FD60DB">
          <w:rPr>
            <w:rStyle w:val="Hyperlink"/>
            <w:noProof/>
          </w:rPr>
          <w:t xml:space="preserve"> Filter Discovered Printers by Capability</w:t>
        </w:r>
        <w:r>
          <w:rPr>
            <w:noProof/>
            <w:webHidden/>
          </w:rPr>
          <w:tab/>
        </w:r>
        <w:r>
          <w:rPr>
            <w:noProof/>
            <w:webHidden/>
          </w:rPr>
          <w:fldChar w:fldCharType="begin"/>
        </w:r>
        <w:r>
          <w:rPr>
            <w:noProof/>
            <w:webHidden/>
          </w:rPr>
          <w:instrText xml:space="preserve"> PAGEREF _Toc95162641 \h </w:instrText>
        </w:r>
        <w:r>
          <w:rPr>
            <w:noProof/>
            <w:webHidden/>
          </w:rPr>
        </w:r>
        <w:r>
          <w:rPr>
            <w:noProof/>
            <w:webHidden/>
          </w:rPr>
          <w:fldChar w:fldCharType="separate"/>
        </w:r>
        <w:r>
          <w:rPr>
            <w:noProof/>
            <w:webHidden/>
          </w:rPr>
          <w:t>14</w:t>
        </w:r>
        <w:r>
          <w:rPr>
            <w:noProof/>
            <w:webHidden/>
          </w:rPr>
          <w:fldChar w:fldCharType="end"/>
        </w:r>
      </w:hyperlink>
    </w:p>
    <w:p w14:paraId="0314047A" w14:textId="62B82314" w:rsidR="00D6659E" w:rsidRDefault="00D6659E">
      <w:pPr>
        <w:pStyle w:val="TOC3"/>
        <w:tabs>
          <w:tab w:val="right" w:leader="dot" w:pos="9645"/>
        </w:tabs>
        <w:rPr>
          <w:rFonts w:asciiTheme="minorHAnsi" w:eastAsiaTheme="minorEastAsia" w:hAnsiTheme="minorHAnsi" w:cstheme="minorBidi"/>
          <w:noProof/>
        </w:rPr>
      </w:pPr>
      <w:hyperlink w:anchor="_Toc95162642" w:history="1">
        <w:r w:rsidRPr="00FD60DB">
          <w:rPr>
            <w:rStyle w:val="Hyperlink"/>
            <w:bCs/>
            <w:noProof/>
          </w:rPr>
          <w:t>3.2.5</w:t>
        </w:r>
        <w:r w:rsidRPr="00FD60DB">
          <w:rPr>
            <w:rStyle w:val="Hyperlink"/>
            <w:noProof/>
          </w:rPr>
          <w:t xml:space="preserve"> Print Using Loaded Media</w:t>
        </w:r>
        <w:r>
          <w:rPr>
            <w:noProof/>
            <w:webHidden/>
          </w:rPr>
          <w:tab/>
        </w:r>
        <w:r>
          <w:rPr>
            <w:noProof/>
            <w:webHidden/>
          </w:rPr>
          <w:fldChar w:fldCharType="begin"/>
        </w:r>
        <w:r>
          <w:rPr>
            <w:noProof/>
            <w:webHidden/>
          </w:rPr>
          <w:instrText xml:space="preserve"> PAGEREF _Toc95162642 \h </w:instrText>
        </w:r>
        <w:r>
          <w:rPr>
            <w:noProof/>
            <w:webHidden/>
          </w:rPr>
        </w:r>
        <w:r>
          <w:rPr>
            <w:noProof/>
            <w:webHidden/>
          </w:rPr>
          <w:fldChar w:fldCharType="separate"/>
        </w:r>
        <w:r>
          <w:rPr>
            <w:noProof/>
            <w:webHidden/>
          </w:rPr>
          <w:t>14</w:t>
        </w:r>
        <w:r>
          <w:rPr>
            <w:noProof/>
            <w:webHidden/>
          </w:rPr>
          <w:fldChar w:fldCharType="end"/>
        </w:r>
      </w:hyperlink>
    </w:p>
    <w:p w14:paraId="31FC7172" w14:textId="1E1CFC1A" w:rsidR="00D6659E" w:rsidRDefault="00D6659E">
      <w:pPr>
        <w:pStyle w:val="TOC3"/>
        <w:tabs>
          <w:tab w:val="right" w:leader="dot" w:pos="9645"/>
        </w:tabs>
        <w:rPr>
          <w:rFonts w:asciiTheme="minorHAnsi" w:eastAsiaTheme="minorEastAsia" w:hAnsiTheme="minorHAnsi" w:cstheme="minorBidi"/>
          <w:noProof/>
        </w:rPr>
      </w:pPr>
      <w:hyperlink w:anchor="_Toc95162643" w:history="1">
        <w:r w:rsidRPr="00FD60DB">
          <w:rPr>
            <w:rStyle w:val="Hyperlink"/>
            <w:bCs/>
            <w:noProof/>
          </w:rPr>
          <w:t>3.2.6</w:t>
        </w:r>
        <w:r w:rsidRPr="00FD60DB">
          <w:rPr>
            <w:rStyle w:val="Hyperlink"/>
            <w:noProof/>
          </w:rPr>
          <w:t xml:space="preserve"> Print a Password-Protected Document</w:t>
        </w:r>
        <w:r>
          <w:rPr>
            <w:noProof/>
            <w:webHidden/>
          </w:rPr>
          <w:tab/>
        </w:r>
        <w:r>
          <w:rPr>
            <w:noProof/>
            <w:webHidden/>
          </w:rPr>
          <w:fldChar w:fldCharType="begin"/>
        </w:r>
        <w:r>
          <w:rPr>
            <w:noProof/>
            <w:webHidden/>
          </w:rPr>
          <w:instrText xml:space="preserve"> PAGEREF _Toc95162643 \h </w:instrText>
        </w:r>
        <w:r>
          <w:rPr>
            <w:noProof/>
            <w:webHidden/>
          </w:rPr>
        </w:r>
        <w:r>
          <w:rPr>
            <w:noProof/>
            <w:webHidden/>
          </w:rPr>
          <w:fldChar w:fldCharType="separate"/>
        </w:r>
        <w:r>
          <w:rPr>
            <w:noProof/>
            <w:webHidden/>
          </w:rPr>
          <w:t>15</w:t>
        </w:r>
        <w:r>
          <w:rPr>
            <w:noProof/>
            <w:webHidden/>
          </w:rPr>
          <w:fldChar w:fldCharType="end"/>
        </w:r>
      </w:hyperlink>
    </w:p>
    <w:p w14:paraId="3C98F3F0" w14:textId="29B32B1E" w:rsidR="00D6659E" w:rsidRDefault="00D6659E">
      <w:pPr>
        <w:pStyle w:val="TOC3"/>
        <w:tabs>
          <w:tab w:val="right" w:leader="dot" w:pos="9645"/>
        </w:tabs>
        <w:rPr>
          <w:rFonts w:asciiTheme="minorHAnsi" w:eastAsiaTheme="minorEastAsia" w:hAnsiTheme="minorHAnsi" w:cstheme="minorBidi"/>
          <w:noProof/>
        </w:rPr>
      </w:pPr>
      <w:hyperlink w:anchor="_Toc95162644" w:history="1">
        <w:r w:rsidRPr="00FD60DB">
          <w:rPr>
            <w:rStyle w:val="Hyperlink"/>
            <w:bCs/>
            <w:noProof/>
          </w:rPr>
          <w:t>3.2.7</w:t>
        </w:r>
        <w:r w:rsidRPr="00FD60DB">
          <w:rPr>
            <w:rStyle w:val="Hyperlink"/>
            <w:noProof/>
          </w:rPr>
          <w:t xml:space="preserve"> Print from a Roll</w:t>
        </w:r>
        <w:r>
          <w:rPr>
            <w:noProof/>
            <w:webHidden/>
          </w:rPr>
          <w:tab/>
        </w:r>
        <w:r>
          <w:rPr>
            <w:noProof/>
            <w:webHidden/>
          </w:rPr>
          <w:fldChar w:fldCharType="begin"/>
        </w:r>
        <w:r>
          <w:rPr>
            <w:noProof/>
            <w:webHidden/>
          </w:rPr>
          <w:instrText xml:space="preserve"> PAGEREF _Toc95162644 \h </w:instrText>
        </w:r>
        <w:r>
          <w:rPr>
            <w:noProof/>
            <w:webHidden/>
          </w:rPr>
        </w:r>
        <w:r>
          <w:rPr>
            <w:noProof/>
            <w:webHidden/>
          </w:rPr>
          <w:fldChar w:fldCharType="separate"/>
        </w:r>
        <w:r>
          <w:rPr>
            <w:noProof/>
            <w:webHidden/>
          </w:rPr>
          <w:t>15</w:t>
        </w:r>
        <w:r>
          <w:rPr>
            <w:noProof/>
            <w:webHidden/>
          </w:rPr>
          <w:fldChar w:fldCharType="end"/>
        </w:r>
      </w:hyperlink>
    </w:p>
    <w:p w14:paraId="52D320A4" w14:textId="1A2ABE69" w:rsidR="00D6659E" w:rsidRDefault="00D6659E">
      <w:pPr>
        <w:pStyle w:val="TOC3"/>
        <w:tabs>
          <w:tab w:val="right" w:leader="dot" w:pos="9645"/>
        </w:tabs>
        <w:rPr>
          <w:rFonts w:asciiTheme="minorHAnsi" w:eastAsiaTheme="minorEastAsia" w:hAnsiTheme="minorHAnsi" w:cstheme="minorBidi"/>
          <w:noProof/>
        </w:rPr>
      </w:pPr>
      <w:hyperlink w:anchor="_Toc95162645" w:history="1">
        <w:r w:rsidRPr="00FD60DB">
          <w:rPr>
            <w:rStyle w:val="Hyperlink"/>
            <w:bCs/>
            <w:noProof/>
          </w:rPr>
          <w:t>3.2.8</w:t>
        </w:r>
        <w:r w:rsidRPr="00FD60DB">
          <w:rPr>
            <w:rStyle w:val="Hyperlink"/>
            <w:noProof/>
          </w:rPr>
          <w:t xml:space="preserve"> Preventing Two-Sided Printing on Transparency Media</w:t>
        </w:r>
        <w:r>
          <w:rPr>
            <w:noProof/>
            <w:webHidden/>
          </w:rPr>
          <w:tab/>
        </w:r>
        <w:r>
          <w:rPr>
            <w:noProof/>
            <w:webHidden/>
          </w:rPr>
          <w:fldChar w:fldCharType="begin"/>
        </w:r>
        <w:r>
          <w:rPr>
            <w:noProof/>
            <w:webHidden/>
          </w:rPr>
          <w:instrText xml:space="preserve"> PAGEREF _Toc95162645 \h </w:instrText>
        </w:r>
        <w:r>
          <w:rPr>
            <w:noProof/>
            <w:webHidden/>
          </w:rPr>
        </w:r>
        <w:r>
          <w:rPr>
            <w:noProof/>
            <w:webHidden/>
          </w:rPr>
          <w:fldChar w:fldCharType="separate"/>
        </w:r>
        <w:r>
          <w:rPr>
            <w:noProof/>
            <w:webHidden/>
          </w:rPr>
          <w:t>15</w:t>
        </w:r>
        <w:r>
          <w:rPr>
            <w:noProof/>
            <w:webHidden/>
          </w:rPr>
          <w:fldChar w:fldCharType="end"/>
        </w:r>
      </w:hyperlink>
    </w:p>
    <w:p w14:paraId="08982759" w14:textId="3F734AC4" w:rsidR="00D6659E" w:rsidRDefault="00D6659E">
      <w:pPr>
        <w:pStyle w:val="TOC3"/>
        <w:tabs>
          <w:tab w:val="right" w:leader="dot" w:pos="9645"/>
        </w:tabs>
        <w:rPr>
          <w:rFonts w:asciiTheme="minorHAnsi" w:eastAsiaTheme="minorEastAsia" w:hAnsiTheme="minorHAnsi" w:cstheme="minorBidi"/>
          <w:noProof/>
        </w:rPr>
      </w:pPr>
      <w:hyperlink w:anchor="_Toc95162646" w:history="1">
        <w:r w:rsidRPr="00FD60DB">
          <w:rPr>
            <w:rStyle w:val="Hyperlink"/>
            <w:bCs/>
            <w:noProof/>
          </w:rPr>
          <w:t>3.2.9</w:t>
        </w:r>
        <w:r w:rsidRPr="00FD60DB">
          <w:rPr>
            <w:rStyle w:val="Hyperlink"/>
            <w:noProof/>
          </w:rPr>
          <w:t xml:space="preserve"> Supplies Status</w:t>
        </w:r>
        <w:r>
          <w:rPr>
            <w:noProof/>
            <w:webHidden/>
          </w:rPr>
          <w:tab/>
        </w:r>
        <w:r>
          <w:rPr>
            <w:noProof/>
            <w:webHidden/>
          </w:rPr>
          <w:fldChar w:fldCharType="begin"/>
        </w:r>
        <w:r>
          <w:rPr>
            <w:noProof/>
            <w:webHidden/>
          </w:rPr>
          <w:instrText xml:space="preserve"> PAGEREF _Toc95162646 \h </w:instrText>
        </w:r>
        <w:r>
          <w:rPr>
            <w:noProof/>
            <w:webHidden/>
          </w:rPr>
        </w:r>
        <w:r>
          <w:rPr>
            <w:noProof/>
            <w:webHidden/>
          </w:rPr>
          <w:fldChar w:fldCharType="separate"/>
        </w:r>
        <w:r>
          <w:rPr>
            <w:noProof/>
            <w:webHidden/>
          </w:rPr>
          <w:t>15</w:t>
        </w:r>
        <w:r>
          <w:rPr>
            <w:noProof/>
            <w:webHidden/>
          </w:rPr>
          <w:fldChar w:fldCharType="end"/>
        </w:r>
      </w:hyperlink>
    </w:p>
    <w:p w14:paraId="502A26CC" w14:textId="51A5AA4C" w:rsidR="00D6659E" w:rsidRDefault="00D6659E">
      <w:pPr>
        <w:pStyle w:val="TOC3"/>
        <w:tabs>
          <w:tab w:val="right" w:leader="dot" w:pos="9645"/>
        </w:tabs>
        <w:rPr>
          <w:rFonts w:asciiTheme="minorHAnsi" w:eastAsiaTheme="minorEastAsia" w:hAnsiTheme="minorHAnsi" w:cstheme="minorBidi"/>
          <w:noProof/>
        </w:rPr>
      </w:pPr>
      <w:hyperlink w:anchor="_Toc95162647" w:history="1">
        <w:r w:rsidRPr="00FD60DB">
          <w:rPr>
            <w:rStyle w:val="Hyperlink"/>
            <w:bCs/>
            <w:noProof/>
          </w:rPr>
          <w:t>3.2.10</w:t>
        </w:r>
        <w:r w:rsidRPr="00FD60DB">
          <w:rPr>
            <w:rStyle w:val="Hyperlink"/>
            <w:noProof/>
          </w:rPr>
          <w:t xml:space="preserve"> Job or Document Processing Failures</w:t>
        </w:r>
        <w:r>
          <w:rPr>
            <w:noProof/>
            <w:webHidden/>
          </w:rPr>
          <w:tab/>
        </w:r>
        <w:r>
          <w:rPr>
            <w:noProof/>
            <w:webHidden/>
          </w:rPr>
          <w:fldChar w:fldCharType="begin"/>
        </w:r>
        <w:r>
          <w:rPr>
            <w:noProof/>
            <w:webHidden/>
          </w:rPr>
          <w:instrText xml:space="preserve"> PAGEREF _Toc95162647 \h </w:instrText>
        </w:r>
        <w:r>
          <w:rPr>
            <w:noProof/>
            <w:webHidden/>
          </w:rPr>
        </w:r>
        <w:r>
          <w:rPr>
            <w:noProof/>
            <w:webHidden/>
          </w:rPr>
          <w:fldChar w:fldCharType="separate"/>
        </w:r>
        <w:r>
          <w:rPr>
            <w:noProof/>
            <w:webHidden/>
          </w:rPr>
          <w:t>15</w:t>
        </w:r>
        <w:r>
          <w:rPr>
            <w:noProof/>
            <w:webHidden/>
          </w:rPr>
          <w:fldChar w:fldCharType="end"/>
        </w:r>
      </w:hyperlink>
    </w:p>
    <w:p w14:paraId="7C1F330D" w14:textId="1920BAA4" w:rsidR="00D6659E" w:rsidRDefault="00D6659E">
      <w:pPr>
        <w:pStyle w:val="TOC3"/>
        <w:tabs>
          <w:tab w:val="right" w:leader="dot" w:pos="9645"/>
        </w:tabs>
        <w:rPr>
          <w:rFonts w:asciiTheme="minorHAnsi" w:eastAsiaTheme="minorEastAsia" w:hAnsiTheme="minorHAnsi" w:cstheme="minorBidi"/>
          <w:noProof/>
        </w:rPr>
      </w:pPr>
      <w:hyperlink w:anchor="_Toc95162648" w:history="1">
        <w:r w:rsidRPr="00FD60DB">
          <w:rPr>
            <w:rStyle w:val="Hyperlink"/>
            <w:bCs/>
            <w:noProof/>
          </w:rPr>
          <w:t>3.2.11</w:t>
        </w:r>
        <w:r w:rsidRPr="00FD60DB">
          <w:rPr>
            <w:rStyle w:val="Hyperlink"/>
            <w:noProof/>
          </w:rPr>
          <w:t xml:space="preserve"> Borderless Printing</w:t>
        </w:r>
        <w:r>
          <w:rPr>
            <w:noProof/>
            <w:webHidden/>
          </w:rPr>
          <w:tab/>
        </w:r>
        <w:r>
          <w:rPr>
            <w:noProof/>
            <w:webHidden/>
          </w:rPr>
          <w:fldChar w:fldCharType="begin"/>
        </w:r>
        <w:r>
          <w:rPr>
            <w:noProof/>
            <w:webHidden/>
          </w:rPr>
          <w:instrText xml:space="preserve"> PAGEREF _Toc95162648 \h </w:instrText>
        </w:r>
        <w:r>
          <w:rPr>
            <w:noProof/>
            <w:webHidden/>
          </w:rPr>
        </w:r>
        <w:r>
          <w:rPr>
            <w:noProof/>
            <w:webHidden/>
          </w:rPr>
          <w:fldChar w:fldCharType="separate"/>
        </w:r>
        <w:r>
          <w:rPr>
            <w:noProof/>
            <w:webHidden/>
          </w:rPr>
          <w:t>16</w:t>
        </w:r>
        <w:r>
          <w:rPr>
            <w:noProof/>
            <w:webHidden/>
          </w:rPr>
          <w:fldChar w:fldCharType="end"/>
        </w:r>
      </w:hyperlink>
    </w:p>
    <w:p w14:paraId="53F67CD9" w14:textId="6CF4DC2A" w:rsidR="00D6659E" w:rsidRDefault="00D6659E">
      <w:pPr>
        <w:pStyle w:val="TOC3"/>
        <w:tabs>
          <w:tab w:val="right" w:leader="dot" w:pos="9645"/>
        </w:tabs>
        <w:rPr>
          <w:rFonts w:asciiTheme="minorHAnsi" w:eastAsiaTheme="minorEastAsia" w:hAnsiTheme="minorHAnsi" w:cstheme="minorBidi"/>
          <w:noProof/>
        </w:rPr>
      </w:pPr>
      <w:hyperlink w:anchor="_Toc95162649" w:history="1">
        <w:r w:rsidRPr="00FD60DB">
          <w:rPr>
            <w:rStyle w:val="Hyperlink"/>
            <w:bCs/>
            <w:noProof/>
          </w:rPr>
          <w:t>3.2.12</w:t>
        </w:r>
        <w:r w:rsidRPr="00FD60DB">
          <w:rPr>
            <w:rStyle w:val="Hyperlink"/>
            <w:noProof/>
          </w:rPr>
          <w:t xml:space="preserve"> Correlation of Multiple Printers</w:t>
        </w:r>
        <w:r>
          <w:rPr>
            <w:noProof/>
            <w:webHidden/>
          </w:rPr>
          <w:tab/>
        </w:r>
        <w:r>
          <w:rPr>
            <w:noProof/>
            <w:webHidden/>
          </w:rPr>
          <w:fldChar w:fldCharType="begin"/>
        </w:r>
        <w:r>
          <w:rPr>
            <w:noProof/>
            <w:webHidden/>
          </w:rPr>
          <w:instrText xml:space="preserve"> PAGEREF _Toc95162649 \h </w:instrText>
        </w:r>
        <w:r>
          <w:rPr>
            <w:noProof/>
            <w:webHidden/>
          </w:rPr>
        </w:r>
        <w:r>
          <w:rPr>
            <w:noProof/>
            <w:webHidden/>
          </w:rPr>
          <w:fldChar w:fldCharType="separate"/>
        </w:r>
        <w:r>
          <w:rPr>
            <w:noProof/>
            <w:webHidden/>
          </w:rPr>
          <w:t>16</w:t>
        </w:r>
        <w:r>
          <w:rPr>
            <w:noProof/>
            <w:webHidden/>
          </w:rPr>
          <w:fldChar w:fldCharType="end"/>
        </w:r>
      </w:hyperlink>
    </w:p>
    <w:p w14:paraId="322065E0" w14:textId="71189BD3" w:rsidR="00D6659E" w:rsidRDefault="00D6659E">
      <w:pPr>
        <w:pStyle w:val="TOC3"/>
        <w:tabs>
          <w:tab w:val="right" w:leader="dot" w:pos="9645"/>
        </w:tabs>
        <w:rPr>
          <w:rFonts w:asciiTheme="minorHAnsi" w:eastAsiaTheme="minorEastAsia" w:hAnsiTheme="minorHAnsi" w:cstheme="minorBidi"/>
          <w:noProof/>
        </w:rPr>
      </w:pPr>
      <w:hyperlink w:anchor="_Toc95162650" w:history="1">
        <w:r w:rsidRPr="00FD60DB">
          <w:rPr>
            <w:rStyle w:val="Hyperlink"/>
            <w:bCs/>
            <w:noProof/>
          </w:rPr>
          <w:t>3.2.13</w:t>
        </w:r>
        <w:r w:rsidRPr="00FD60DB">
          <w:rPr>
            <w:rStyle w:val="Hyperlink"/>
            <w:noProof/>
          </w:rPr>
          <w:t xml:space="preserve"> Printer Resident Icons</w:t>
        </w:r>
        <w:r>
          <w:rPr>
            <w:noProof/>
            <w:webHidden/>
          </w:rPr>
          <w:tab/>
        </w:r>
        <w:r>
          <w:rPr>
            <w:noProof/>
            <w:webHidden/>
          </w:rPr>
          <w:fldChar w:fldCharType="begin"/>
        </w:r>
        <w:r>
          <w:rPr>
            <w:noProof/>
            <w:webHidden/>
          </w:rPr>
          <w:instrText xml:space="preserve"> PAGEREF _Toc95162650 \h </w:instrText>
        </w:r>
        <w:r>
          <w:rPr>
            <w:noProof/>
            <w:webHidden/>
          </w:rPr>
        </w:r>
        <w:r>
          <w:rPr>
            <w:noProof/>
            <w:webHidden/>
          </w:rPr>
          <w:fldChar w:fldCharType="separate"/>
        </w:r>
        <w:r>
          <w:rPr>
            <w:noProof/>
            <w:webHidden/>
          </w:rPr>
          <w:t>16</w:t>
        </w:r>
        <w:r>
          <w:rPr>
            <w:noProof/>
            <w:webHidden/>
          </w:rPr>
          <w:fldChar w:fldCharType="end"/>
        </w:r>
      </w:hyperlink>
    </w:p>
    <w:p w14:paraId="1FF1226F" w14:textId="120BB9DB" w:rsidR="00D6659E" w:rsidRDefault="00D6659E">
      <w:pPr>
        <w:pStyle w:val="TOC3"/>
        <w:tabs>
          <w:tab w:val="right" w:leader="dot" w:pos="9645"/>
        </w:tabs>
        <w:rPr>
          <w:rFonts w:asciiTheme="minorHAnsi" w:eastAsiaTheme="minorEastAsia" w:hAnsiTheme="minorHAnsi" w:cstheme="minorBidi"/>
          <w:noProof/>
        </w:rPr>
      </w:pPr>
      <w:hyperlink w:anchor="_Toc95162651" w:history="1">
        <w:r w:rsidRPr="00FD60DB">
          <w:rPr>
            <w:rStyle w:val="Hyperlink"/>
            <w:bCs/>
            <w:noProof/>
          </w:rPr>
          <w:t>3.2.14</w:t>
        </w:r>
        <w:r w:rsidRPr="00FD60DB">
          <w:rPr>
            <w:rStyle w:val="Hyperlink"/>
            <w:noProof/>
          </w:rPr>
          <w:t xml:space="preserve"> Printer Resident Localization Resources</w:t>
        </w:r>
        <w:r>
          <w:rPr>
            <w:noProof/>
            <w:webHidden/>
          </w:rPr>
          <w:tab/>
        </w:r>
        <w:r>
          <w:rPr>
            <w:noProof/>
            <w:webHidden/>
          </w:rPr>
          <w:fldChar w:fldCharType="begin"/>
        </w:r>
        <w:r>
          <w:rPr>
            <w:noProof/>
            <w:webHidden/>
          </w:rPr>
          <w:instrText xml:space="preserve"> PAGEREF _Toc95162651 \h </w:instrText>
        </w:r>
        <w:r>
          <w:rPr>
            <w:noProof/>
            <w:webHidden/>
          </w:rPr>
        </w:r>
        <w:r>
          <w:rPr>
            <w:noProof/>
            <w:webHidden/>
          </w:rPr>
          <w:fldChar w:fldCharType="separate"/>
        </w:r>
        <w:r>
          <w:rPr>
            <w:noProof/>
            <w:webHidden/>
          </w:rPr>
          <w:t>16</w:t>
        </w:r>
        <w:r>
          <w:rPr>
            <w:noProof/>
            <w:webHidden/>
          </w:rPr>
          <w:fldChar w:fldCharType="end"/>
        </w:r>
      </w:hyperlink>
    </w:p>
    <w:p w14:paraId="00C2D0EC" w14:textId="617FF331" w:rsidR="00D6659E" w:rsidRDefault="00D6659E">
      <w:pPr>
        <w:pStyle w:val="TOC3"/>
        <w:tabs>
          <w:tab w:val="right" w:leader="dot" w:pos="9645"/>
        </w:tabs>
        <w:rPr>
          <w:rFonts w:asciiTheme="minorHAnsi" w:eastAsiaTheme="minorEastAsia" w:hAnsiTheme="minorHAnsi" w:cstheme="minorBidi"/>
          <w:noProof/>
        </w:rPr>
      </w:pPr>
      <w:hyperlink w:anchor="_Toc95162652" w:history="1">
        <w:r w:rsidRPr="00FD60DB">
          <w:rPr>
            <w:rStyle w:val="Hyperlink"/>
            <w:bCs/>
            <w:noProof/>
          </w:rPr>
          <w:t>3.2.15</w:t>
        </w:r>
        <w:r w:rsidRPr="00FD60DB">
          <w:rPr>
            <w:rStyle w:val="Hyperlink"/>
            <w:noProof/>
          </w:rPr>
          <w:t xml:space="preserve"> Manufacturer-Deployed Print Quality Mode</w:t>
        </w:r>
        <w:r>
          <w:rPr>
            <w:noProof/>
            <w:webHidden/>
          </w:rPr>
          <w:tab/>
        </w:r>
        <w:r>
          <w:rPr>
            <w:noProof/>
            <w:webHidden/>
          </w:rPr>
          <w:fldChar w:fldCharType="begin"/>
        </w:r>
        <w:r>
          <w:rPr>
            <w:noProof/>
            <w:webHidden/>
          </w:rPr>
          <w:instrText xml:space="preserve"> PAGEREF _Toc95162652 \h </w:instrText>
        </w:r>
        <w:r>
          <w:rPr>
            <w:noProof/>
            <w:webHidden/>
          </w:rPr>
        </w:r>
        <w:r>
          <w:rPr>
            <w:noProof/>
            <w:webHidden/>
          </w:rPr>
          <w:fldChar w:fldCharType="separate"/>
        </w:r>
        <w:r>
          <w:rPr>
            <w:noProof/>
            <w:webHidden/>
          </w:rPr>
          <w:t>16</w:t>
        </w:r>
        <w:r>
          <w:rPr>
            <w:noProof/>
            <w:webHidden/>
          </w:rPr>
          <w:fldChar w:fldCharType="end"/>
        </w:r>
      </w:hyperlink>
    </w:p>
    <w:p w14:paraId="4CD5A3FB" w14:textId="38283FCD" w:rsidR="00D6659E" w:rsidRDefault="00D6659E">
      <w:pPr>
        <w:pStyle w:val="TOC3"/>
        <w:tabs>
          <w:tab w:val="right" w:leader="dot" w:pos="9645"/>
        </w:tabs>
        <w:rPr>
          <w:rFonts w:asciiTheme="minorHAnsi" w:eastAsiaTheme="minorEastAsia" w:hAnsiTheme="minorHAnsi" w:cstheme="minorBidi"/>
          <w:noProof/>
        </w:rPr>
      </w:pPr>
      <w:hyperlink w:anchor="_Toc95162653" w:history="1">
        <w:r w:rsidRPr="00FD60DB">
          <w:rPr>
            <w:rStyle w:val="Hyperlink"/>
            <w:bCs/>
            <w:noProof/>
          </w:rPr>
          <w:t>3.2.16</w:t>
        </w:r>
        <w:r w:rsidRPr="00FD60DB">
          <w:rPr>
            <w:rStyle w:val="Hyperlink"/>
            <w:noProof/>
          </w:rPr>
          <w:t xml:space="preserve"> Administrator-Deployed Print Quality Mode</w:t>
        </w:r>
        <w:r>
          <w:rPr>
            <w:noProof/>
            <w:webHidden/>
          </w:rPr>
          <w:tab/>
        </w:r>
        <w:r>
          <w:rPr>
            <w:noProof/>
            <w:webHidden/>
          </w:rPr>
          <w:fldChar w:fldCharType="begin"/>
        </w:r>
        <w:r>
          <w:rPr>
            <w:noProof/>
            <w:webHidden/>
          </w:rPr>
          <w:instrText xml:space="preserve"> PAGEREF _Toc95162653 \h </w:instrText>
        </w:r>
        <w:r>
          <w:rPr>
            <w:noProof/>
            <w:webHidden/>
          </w:rPr>
        </w:r>
        <w:r>
          <w:rPr>
            <w:noProof/>
            <w:webHidden/>
          </w:rPr>
          <w:fldChar w:fldCharType="separate"/>
        </w:r>
        <w:r>
          <w:rPr>
            <w:noProof/>
            <w:webHidden/>
          </w:rPr>
          <w:t>17</w:t>
        </w:r>
        <w:r>
          <w:rPr>
            <w:noProof/>
            <w:webHidden/>
          </w:rPr>
          <w:fldChar w:fldCharType="end"/>
        </w:r>
      </w:hyperlink>
    </w:p>
    <w:p w14:paraId="3B00C181" w14:textId="0768EC2D" w:rsidR="00D6659E" w:rsidRDefault="00D6659E">
      <w:pPr>
        <w:pStyle w:val="TOC3"/>
        <w:tabs>
          <w:tab w:val="right" w:leader="dot" w:pos="9645"/>
        </w:tabs>
        <w:rPr>
          <w:rFonts w:asciiTheme="minorHAnsi" w:eastAsiaTheme="minorEastAsia" w:hAnsiTheme="minorHAnsi" w:cstheme="minorBidi"/>
          <w:noProof/>
        </w:rPr>
      </w:pPr>
      <w:hyperlink w:anchor="_Toc95162654" w:history="1">
        <w:r w:rsidRPr="00FD60DB">
          <w:rPr>
            <w:rStyle w:val="Hyperlink"/>
            <w:bCs/>
            <w:noProof/>
          </w:rPr>
          <w:t>3.2.17</w:t>
        </w:r>
        <w:r w:rsidRPr="00FD60DB">
          <w:rPr>
            <w:rStyle w:val="Hyperlink"/>
            <w:noProof/>
          </w:rPr>
          <w:t xml:space="preserve"> Manufacturer-Deployed Color Transformation Preferences</w:t>
        </w:r>
        <w:r>
          <w:rPr>
            <w:noProof/>
            <w:webHidden/>
          </w:rPr>
          <w:tab/>
        </w:r>
        <w:r>
          <w:rPr>
            <w:noProof/>
            <w:webHidden/>
          </w:rPr>
          <w:fldChar w:fldCharType="begin"/>
        </w:r>
        <w:r>
          <w:rPr>
            <w:noProof/>
            <w:webHidden/>
          </w:rPr>
          <w:instrText xml:space="preserve"> PAGEREF _Toc95162654 \h </w:instrText>
        </w:r>
        <w:r>
          <w:rPr>
            <w:noProof/>
            <w:webHidden/>
          </w:rPr>
        </w:r>
        <w:r>
          <w:rPr>
            <w:noProof/>
            <w:webHidden/>
          </w:rPr>
          <w:fldChar w:fldCharType="separate"/>
        </w:r>
        <w:r>
          <w:rPr>
            <w:noProof/>
            <w:webHidden/>
          </w:rPr>
          <w:t>17</w:t>
        </w:r>
        <w:r>
          <w:rPr>
            <w:noProof/>
            <w:webHidden/>
          </w:rPr>
          <w:fldChar w:fldCharType="end"/>
        </w:r>
      </w:hyperlink>
    </w:p>
    <w:p w14:paraId="270C57B1" w14:textId="34EF4776" w:rsidR="00D6659E" w:rsidRDefault="00D6659E">
      <w:pPr>
        <w:pStyle w:val="TOC3"/>
        <w:tabs>
          <w:tab w:val="right" w:leader="dot" w:pos="9645"/>
        </w:tabs>
        <w:rPr>
          <w:rFonts w:asciiTheme="minorHAnsi" w:eastAsiaTheme="minorEastAsia" w:hAnsiTheme="minorHAnsi" w:cstheme="minorBidi"/>
          <w:noProof/>
        </w:rPr>
      </w:pPr>
      <w:hyperlink w:anchor="_Toc95162655" w:history="1">
        <w:r w:rsidRPr="00FD60DB">
          <w:rPr>
            <w:rStyle w:val="Hyperlink"/>
            <w:bCs/>
            <w:noProof/>
          </w:rPr>
          <w:t>3.2.18</w:t>
        </w:r>
        <w:r w:rsidRPr="00FD60DB">
          <w:rPr>
            <w:rStyle w:val="Hyperlink"/>
            <w:noProof/>
          </w:rPr>
          <w:t xml:space="preserve"> Administrator-Deployed Color Transformation Preference</w:t>
        </w:r>
        <w:r>
          <w:rPr>
            <w:noProof/>
            <w:webHidden/>
          </w:rPr>
          <w:tab/>
        </w:r>
        <w:r>
          <w:rPr>
            <w:noProof/>
            <w:webHidden/>
          </w:rPr>
          <w:fldChar w:fldCharType="begin"/>
        </w:r>
        <w:r>
          <w:rPr>
            <w:noProof/>
            <w:webHidden/>
          </w:rPr>
          <w:instrText xml:space="preserve"> PAGEREF _Toc95162655 \h </w:instrText>
        </w:r>
        <w:r>
          <w:rPr>
            <w:noProof/>
            <w:webHidden/>
          </w:rPr>
        </w:r>
        <w:r>
          <w:rPr>
            <w:noProof/>
            <w:webHidden/>
          </w:rPr>
          <w:fldChar w:fldCharType="separate"/>
        </w:r>
        <w:r>
          <w:rPr>
            <w:noProof/>
            <w:webHidden/>
          </w:rPr>
          <w:t>17</w:t>
        </w:r>
        <w:r>
          <w:rPr>
            <w:noProof/>
            <w:webHidden/>
          </w:rPr>
          <w:fldChar w:fldCharType="end"/>
        </w:r>
      </w:hyperlink>
    </w:p>
    <w:p w14:paraId="1F8CF55F" w14:textId="1621481C" w:rsidR="00D6659E" w:rsidRDefault="00D6659E">
      <w:pPr>
        <w:pStyle w:val="TOC3"/>
        <w:tabs>
          <w:tab w:val="right" w:leader="dot" w:pos="9645"/>
        </w:tabs>
        <w:rPr>
          <w:rFonts w:asciiTheme="minorHAnsi" w:eastAsiaTheme="minorEastAsia" w:hAnsiTheme="minorHAnsi" w:cstheme="minorBidi"/>
          <w:noProof/>
        </w:rPr>
      </w:pPr>
      <w:hyperlink w:anchor="_Toc95162656" w:history="1">
        <w:r w:rsidRPr="00FD60DB">
          <w:rPr>
            <w:rStyle w:val="Hyperlink"/>
            <w:bCs/>
            <w:noProof/>
          </w:rPr>
          <w:t>3.2.19</w:t>
        </w:r>
        <w:r w:rsidRPr="00FD60DB">
          <w:rPr>
            <w:rStyle w:val="Hyperlink"/>
            <w:noProof/>
          </w:rPr>
          <w:t xml:space="preserve"> Settings to Influence Printer Color Processing</w:t>
        </w:r>
        <w:r>
          <w:rPr>
            <w:noProof/>
            <w:webHidden/>
          </w:rPr>
          <w:tab/>
        </w:r>
        <w:r>
          <w:rPr>
            <w:noProof/>
            <w:webHidden/>
          </w:rPr>
          <w:fldChar w:fldCharType="begin"/>
        </w:r>
        <w:r>
          <w:rPr>
            <w:noProof/>
            <w:webHidden/>
          </w:rPr>
          <w:instrText xml:space="preserve"> PAGEREF _Toc95162656 \h </w:instrText>
        </w:r>
        <w:r>
          <w:rPr>
            <w:noProof/>
            <w:webHidden/>
          </w:rPr>
        </w:r>
        <w:r>
          <w:rPr>
            <w:noProof/>
            <w:webHidden/>
          </w:rPr>
          <w:fldChar w:fldCharType="separate"/>
        </w:r>
        <w:r>
          <w:rPr>
            <w:noProof/>
            <w:webHidden/>
          </w:rPr>
          <w:t>18</w:t>
        </w:r>
        <w:r>
          <w:rPr>
            <w:noProof/>
            <w:webHidden/>
          </w:rPr>
          <w:fldChar w:fldCharType="end"/>
        </w:r>
      </w:hyperlink>
    </w:p>
    <w:p w14:paraId="7DAE0FB4" w14:textId="09D6248D" w:rsidR="00D6659E" w:rsidRDefault="00D6659E">
      <w:pPr>
        <w:pStyle w:val="TOC3"/>
        <w:tabs>
          <w:tab w:val="right" w:leader="dot" w:pos="9645"/>
        </w:tabs>
        <w:rPr>
          <w:rFonts w:asciiTheme="minorHAnsi" w:eastAsiaTheme="minorEastAsia" w:hAnsiTheme="minorHAnsi" w:cstheme="minorBidi"/>
          <w:noProof/>
        </w:rPr>
      </w:pPr>
      <w:hyperlink w:anchor="_Toc95162657" w:history="1">
        <w:r w:rsidRPr="00FD60DB">
          <w:rPr>
            <w:rStyle w:val="Hyperlink"/>
            <w:bCs/>
            <w:noProof/>
          </w:rPr>
          <w:t>3.2.20</w:t>
        </w:r>
        <w:r w:rsidRPr="00FD60DB">
          <w:rPr>
            <w:rStyle w:val="Hyperlink"/>
            <w:noProof/>
          </w:rPr>
          <w:t xml:space="preserve"> Explicit Preset Selection</w:t>
        </w:r>
        <w:r>
          <w:rPr>
            <w:noProof/>
            <w:webHidden/>
          </w:rPr>
          <w:tab/>
        </w:r>
        <w:r>
          <w:rPr>
            <w:noProof/>
            <w:webHidden/>
          </w:rPr>
          <w:fldChar w:fldCharType="begin"/>
        </w:r>
        <w:r>
          <w:rPr>
            <w:noProof/>
            <w:webHidden/>
          </w:rPr>
          <w:instrText xml:space="preserve"> PAGEREF _Toc95162657 \h </w:instrText>
        </w:r>
        <w:r>
          <w:rPr>
            <w:noProof/>
            <w:webHidden/>
          </w:rPr>
        </w:r>
        <w:r>
          <w:rPr>
            <w:noProof/>
            <w:webHidden/>
          </w:rPr>
          <w:fldChar w:fldCharType="separate"/>
        </w:r>
        <w:r>
          <w:rPr>
            <w:noProof/>
            <w:webHidden/>
          </w:rPr>
          <w:t>18</w:t>
        </w:r>
        <w:r>
          <w:rPr>
            <w:noProof/>
            <w:webHidden/>
          </w:rPr>
          <w:fldChar w:fldCharType="end"/>
        </w:r>
      </w:hyperlink>
    </w:p>
    <w:p w14:paraId="199D7690" w14:textId="44817ADB" w:rsidR="00D6659E" w:rsidRDefault="00D6659E">
      <w:pPr>
        <w:pStyle w:val="TOC3"/>
        <w:tabs>
          <w:tab w:val="right" w:leader="dot" w:pos="9645"/>
        </w:tabs>
        <w:rPr>
          <w:rFonts w:asciiTheme="minorHAnsi" w:eastAsiaTheme="minorEastAsia" w:hAnsiTheme="minorHAnsi" w:cstheme="minorBidi"/>
          <w:noProof/>
        </w:rPr>
      </w:pPr>
      <w:hyperlink w:anchor="_Toc95162658" w:history="1">
        <w:r w:rsidRPr="00FD60DB">
          <w:rPr>
            <w:rStyle w:val="Hyperlink"/>
            <w:bCs/>
            <w:noProof/>
          </w:rPr>
          <w:t>3.2.21</w:t>
        </w:r>
        <w:r w:rsidRPr="00FD60DB">
          <w:rPr>
            <w:rStyle w:val="Hyperlink"/>
            <w:noProof/>
          </w:rPr>
          <w:t xml:space="preserve"> Implicit Preset Selection</w:t>
        </w:r>
        <w:r>
          <w:rPr>
            <w:noProof/>
            <w:webHidden/>
          </w:rPr>
          <w:tab/>
        </w:r>
        <w:r>
          <w:rPr>
            <w:noProof/>
            <w:webHidden/>
          </w:rPr>
          <w:fldChar w:fldCharType="begin"/>
        </w:r>
        <w:r>
          <w:rPr>
            <w:noProof/>
            <w:webHidden/>
          </w:rPr>
          <w:instrText xml:space="preserve"> PAGEREF _Toc95162658 \h </w:instrText>
        </w:r>
        <w:r>
          <w:rPr>
            <w:noProof/>
            <w:webHidden/>
          </w:rPr>
        </w:r>
        <w:r>
          <w:rPr>
            <w:noProof/>
            <w:webHidden/>
          </w:rPr>
          <w:fldChar w:fldCharType="separate"/>
        </w:r>
        <w:r>
          <w:rPr>
            <w:noProof/>
            <w:webHidden/>
          </w:rPr>
          <w:t>18</w:t>
        </w:r>
        <w:r>
          <w:rPr>
            <w:noProof/>
            <w:webHidden/>
          </w:rPr>
          <w:fldChar w:fldCharType="end"/>
        </w:r>
      </w:hyperlink>
    </w:p>
    <w:p w14:paraId="48DA23B1" w14:textId="31A6A2E9" w:rsidR="00D6659E" w:rsidRDefault="00D6659E">
      <w:pPr>
        <w:pStyle w:val="TOC3"/>
        <w:tabs>
          <w:tab w:val="right" w:leader="dot" w:pos="9645"/>
        </w:tabs>
        <w:rPr>
          <w:rFonts w:asciiTheme="minorHAnsi" w:eastAsiaTheme="minorEastAsia" w:hAnsiTheme="minorHAnsi" w:cstheme="minorBidi"/>
          <w:noProof/>
        </w:rPr>
      </w:pPr>
      <w:hyperlink w:anchor="_Toc95162659" w:history="1">
        <w:r w:rsidRPr="00FD60DB">
          <w:rPr>
            <w:rStyle w:val="Hyperlink"/>
            <w:bCs/>
            <w:noProof/>
          </w:rPr>
          <w:t>3.2.22</w:t>
        </w:r>
        <w:r w:rsidRPr="00FD60DB">
          <w:rPr>
            <w:rStyle w:val="Hyperlink"/>
            <w:noProof/>
          </w:rPr>
          <w:t xml:space="preserve"> Client Storing a Preset to Printer</w:t>
        </w:r>
        <w:r>
          <w:rPr>
            <w:noProof/>
            <w:webHidden/>
          </w:rPr>
          <w:tab/>
        </w:r>
        <w:r>
          <w:rPr>
            <w:noProof/>
            <w:webHidden/>
          </w:rPr>
          <w:fldChar w:fldCharType="begin"/>
        </w:r>
        <w:r>
          <w:rPr>
            <w:noProof/>
            <w:webHidden/>
          </w:rPr>
          <w:instrText xml:space="preserve"> PAGEREF _Toc95162659 \h </w:instrText>
        </w:r>
        <w:r>
          <w:rPr>
            <w:noProof/>
            <w:webHidden/>
          </w:rPr>
        </w:r>
        <w:r>
          <w:rPr>
            <w:noProof/>
            <w:webHidden/>
          </w:rPr>
          <w:fldChar w:fldCharType="separate"/>
        </w:r>
        <w:r>
          <w:rPr>
            <w:noProof/>
            <w:webHidden/>
          </w:rPr>
          <w:t>19</w:t>
        </w:r>
        <w:r>
          <w:rPr>
            <w:noProof/>
            <w:webHidden/>
          </w:rPr>
          <w:fldChar w:fldCharType="end"/>
        </w:r>
      </w:hyperlink>
    </w:p>
    <w:p w14:paraId="73980BAC" w14:textId="5AAACE0E" w:rsidR="00D6659E" w:rsidRDefault="00D6659E">
      <w:pPr>
        <w:pStyle w:val="TOC3"/>
        <w:tabs>
          <w:tab w:val="right" w:leader="dot" w:pos="9645"/>
        </w:tabs>
        <w:rPr>
          <w:rFonts w:asciiTheme="minorHAnsi" w:eastAsiaTheme="minorEastAsia" w:hAnsiTheme="minorHAnsi" w:cstheme="minorBidi"/>
          <w:noProof/>
        </w:rPr>
      </w:pPr>
      <w:hyperlink w:anchor="_Toc95162660" w:history="1">
        <w:r w:rsidRPr="00FD60DB">
          <w:rPr>
            <w:rStyle w:val="Hyperlink"/>
            <w:bCs/>
            <w:noProof/>
          </w:rPr>
          <w:t>3.2.23</w:t>
        </w:r>
        <w:r w:rsidRPr="00FD60DB">
          <w:rPr>
            <w:rStyle w:val="Hyperlink"/>
            <w:noProof/>
          </w:rPr>
          <w:t xml:space="preserve"> Audit Print Usage Via Job Accounting</w:t>
        </w:r>
        <w:r>
          <w:rPr>
            <w:noProof/>
            <w:webHidden/>
          </w:rPr>
          <w:tab/>
        </w:r>
        <w:r>
          <w:rPr>
            <w:noProof/>
            <w:webHidden/>
          </w:rPr>
          <w:fldChar w:fldCharType="begin"/>
        </w:r>
        <w:r>
          <w:rPr>
            <w:noProof/>
            <w:webHidden/>
          </w:rPr>
          <w:instrText xml:space="preserve"> PAGEREF _Toc95162660 \h </w:instrText>
        </w:r>
        <w:r>
          <w:rPr>
            <w:noProof/>
            <w:webHidden/>
          </w:rPr>
        </w:r>
        <w:r>
          <w:rPr>
            <w:noProof/>
            <w:webHidden/>
          </w:rPr>
          <w:fldChar w:fldCharType="separate"/>
        </w:r>
        <w:r>
          <w:rPr>
            <w:noProof/>
            <w:webHidden/>
          </w:rPr>
          <w:t>19</w:t>
        </w:r>
        <w:r>
          <w:rPr>
            <w:noProof/>
            <w:webHidden/>
          </w:rPr>
          <w:fldChar w:fldCharType="end"/>
        </w:r>
      </w:hyperlink>
    </w:p>
    <w:p w14:paraId="2B04C58A" w14:textId="7D710AE1" w:rsidR="00D6659E" w:rsidRDefault="00D6659E">
      <w:pPr>
        <w:pStyle w:val="TOC3"/>
        <w:tabs>
          <w:tab w:val="right" w:leader="dot" w:pos="9645"/>
        </w:tabs>
        <w:rPr>
          <w:rFonts w:asciiTheme="minorHAnsi" w:eastAsiaTheme="minorEastAsia" w:hAnsiTheme="minorHAnsi" w:cstheme="minorBidi"/>
          <w:noProof/>
        </w:rPr>
      </w:pPr>
      <w:hyperlink w:anchor="_Toc95162661" w:history="1">
        <w:r w:rsidRPr="00FD60DB">
          <w:rPr>
            <w:rStyle w:val="Hyperlink"/>
            <w:bCs/>
            <w:noProof/>
          </w:rPr>
          <w:t>3.2.24</w:t>
        </w:r>
        <w:r w:rsidRPr="00FD60DB">
          <w:rPr>
            <w:rStyle w:val="Hyperlink"/>
            <w:noProof/>
          </w:rPr>
          <w:t xml:space="preserve"> Audit Print Content Via Job Accounting</w:t>
        </w:r>
        <w:r>
          <w:rPr>
            <w:noProof/>
            <w:webHidden/>
          </w:rPr>
          <w:tab/>
        </w:r>
        <w:r>
          <w:rPr>
            <w:noProof/>
            <w:webHidden/>
          </w:rPr>
          <w:fldChar w:fldCharType="begin"/>
        </w:r>
        <w:r>
          <w:rPr>
            <w:noProof/>
            <w:webHidden/>
          </w:rPr>
          <w:instrText xml:space="preserve"> PAGEREF _Toc95162661 \h </w:instrText>
        </w:r>
        <w:r>
          <w:rPr>
            <w:noProof/>
            <w:webHidden/>
          </w:rPr>
        </w:r>
        <w:r>
          <w:rPr>
            <w:noProof/>
            <w:webHidden/>
          </w:rPr>
          <w:fldChar w:fldCharType="separate"/>
        </w:r>
        <w:r>
          <w:rPr>
            <w:noProof/>
            <w:webHidden/>
          </w:rPr>
          <w:t>19</w:t>
        </w:r>
        <w:r>
          <w:rPr>
            <w:noProof/>
            <w:webHidden/>
          </w:rPr>
          <w:fldChar w:fldCharType="end"/>
        </w:r>
      </w:hyperlink>
    </w:p>
    <w:p w14:paraId="711B02F1" w14:textId="174632EA" w:rsidR="00D6659E" w:rsidRDefault="00D6659E">
      <w:pPr>
        <w:pStyle w:val="TOC3"/>
        <w:tabs>
          <w:tab w:val="right" w:leader="dot" w:pos="9645"/>
        </w:tabs>
        <w:rPr>
          <w:rFonts w:asciiTheme="minorHAnsi" w:eastAsiaTheme="minorEastAsia" w:hAnsiTheme="minorHAnsi" w:cstheme="minorBidi"/>
          <w:noProof/>
        </w:rPr>
      </w:pPr>
      <w:hyperlink w:anchor="_Toc95162662" w:history="1">
        <w:r w:rsidRPr="00FD60DB">
          <w:rPr>
            <w:rStyle w:val="Hyperlink"/>
            <w:bCs/>
            <w:noProof/>
          </w:rPr>
          <w:t>3.2.25</w:t>
        </w:r>
        <w:r w:rsidRPr="00FD60DB">
          <w:rPr>
            <w:rStyle w:val="Hyperlink"/>
            <w:noProof/>
          </w:rPr>
          <w:t xml:space="preserve"> Billing Via Job Accounting</w:t>
        </w:r>
        <w:r>
          <w:rPr>
            <w:noProof/>
            <w:webHidden/>
          </w:rPr>
          <w:tab/>
        </w:r>
        <w:r>
          <w:rPr>
            <w:noProof/>
            <w:webHidden/>
          </w:rPr>
          <w:fldChar w:fldCharType="begin"/>
        </w:r>
        <w:r>
          <w:rPr>
            <w:noProof/>
            <w:webHidden/>
          </w:rPr>
          <w:instrText xml:space="preserve"> PAGEREF _Toc95162662 \h </w:instrText>
        </w:r>
        <w:r>
          <w:rPr>
            <w:noProof/>
            <w:webHidden/>
          </w:rPr>
        </w:r>
        <w:r>
          <w:rPr>
            <w:noProof/>
            <w:webHidden/>
          </w:rPr>
          <w:fldChar w:fldCharType="separate"/>
        </w:r>
        <w:r>
          <w:rPr>
            <w:noProof/>
            <w:webHidden/>
          </w:rPr>
          <w:t>19</w:t>
        </w:r>
        <w:r>
          <w:rPr>
            <w:noProof/>
            <w:webHidden/>
          </w:rPr>
          <w:fldChar w:fldCharType="end"/>
        </w:r>
      </w:hyperlink>
    </w:p>
    <w:p w14:paraId="344CC027" w14:textId="14A4EB63" w:rsidR="00D6659E" w:rsidRDefault="00D6659E">
      <w:pPr>
        <w:pStyle w:val="TOC3"/>
        <w:tabs>
          <w:tab w:val="right" w:leader="dot" w:pos="9645"/>
        </w:tabs>
        <w:rPr>
          <w:rFonts w:asciiTheme="minorHAnsi" w:eastAsiaTheme="minorEastAsia" w:hAnsiTheme="minorHAnsi" w:cstheme="minorBidi"/>
          <w:noProof/>
        </w:rPr>
      </w:pPr>
      <w:hyperlink w:anchor="_Toc95162663" w:history="1">
        <w:r w:rsidRPr="00FD60DB">
          <w:rPr>
            <w:rStyle w:val="Hyperlink"/>
            <w:bCs/>
            <w:noProof/>
          </w:rPr>
          <w:t>3.2.26</w:t>
        </w:r>
        <w:r w:rsidRPr="00FD60DB">
          <w:rPr>
            <w:rStyle w:val="Hyperlink"/>
            <w:noProof/>
          </w:rPr>
          <w:t xml:space="preserve"> Diagnosing and Debugging Printing Issues Via Job Accounting</w:t>
        </w:r>
        <w:r>
          <w:rPr>
            <w:noProof/>
            <w:webHidden/>
          </w:rPr>
          <w:tab/>
        </w:r>
        <w:r>
          <w:rPr>
            <w:noProof/>
            <w:webHidden/>
          </w:rPr>
          <w:fldChar w:fldCharType="begin"/>
        </w:r>
        <w:r>
          <w:rPr>
            <w:noProof/>
            <w:webHidden/>
          </w:rPr>
          <w:instrText xml:space="preserve"> PAGEREF _Toc95162663 \h </w:instrText>
        </w:r>
        <w:r>
          <w:rPr>
            <w:noProof/>
            <w:webHidden/>
          </w:rPr>
        </w:r>
        <w:r>
          <w:rPr>
            <w:noProof/>
            <w:webHidden/>
          </w:rPr>
          <w:fldChar w:fldCharType="separate"/>
        </w:r>
        <w:r>
          <w:rPr>
            <w:noProof/>
            <w:webHidden/>
          </w:rPr>
          <w:t>19</w:t>
        </w:r>
        <w:r>
          <w:rPr>
            <w:noProof/>
            <w:webHidden/>
          </w:rPr>
          <w:fldChar w:fldCharType="end"/>
        </w:r>
      </w:hyperlink>
    </w:p>
    <w:p w14:paraId="7F746185" w14:textId="0439DCB3" w:rsidR="00D6659E" w:rsidRDefault="00D6659E">
      <w:pPr>
        <w:pStyle w:val="TOC3"/>
        <w:tabs>
          <w:tab w:val="right" w:leader="dot" w:pos="9645"/>
        </w:tabs>
        <w:rPr>
          <w:rFonts w:asciiTheme="minorHAnsi" w:eastAsiaTheme="minorEastAsia" w:hAnsiTheme="minorHAnsi" w:cstheme="minorBidi"/>
          <w:noProof/>
        </w:rPr>
      </w:pPr>
      <w:hyperlink w:anchor="_Toc95162664" w:history="1">
        <w:r w:rsidRPr="00FD60DB">
          <w:rPr>
            <w:rStyle w:val="Hyperlink"/>
            <w:bCs/>
            <w:noProof/>
          </w:rPr>
          <w:t>3.2.27</w:t>
        </w:r>
        <w:r w:rsidRPr="00FD60DB">
          <w:rPr>
            <w:rStyle w:val="Hyperlink"/>
            <w:noProof/>
          </w:rPr>
          <w:t xml:space="preserve"> Supplying Optional Information Via Job Accounting</w:t>
        </w:r>
        <w:r>
          <w:rPr>
            <w:noProof/>
            <w:webHidden/>
          </w:rPr>
          <w:tab/>
        </w:r>
        <w:r>
          <w:rPr>
            <w:noProof/>
            <w:webHidden/>
          </w:rPr>
          <w:fldChar w:fldCharType="begin"/>
        </w:r>
        <w:r>
          <w:rPr>
            <w:noProof/>
            <w:webHidden/>
          </w:rPr>
          <w:instrText xml:space="preserve"> PAGEREF _Toc95162664 \h </w:instrText>
        </w:r>
        <w:r>
          <w:rPr>
            <w:noProof/>
            <w:webHidden/>
          </w:rPr>
        </w:r>
        <w:r>
          <w:rPr>
            <w:noProof/>
            <w:webHidden/>
          </w:rPr>
          <w:fldChar w:fldCharType="separate"/>
        </w:r>
        <w:r>
          <w:rPr>
            <w:noProof/>
            <w:webHidden/>
          </w:rPr>
          <w:t>19</w:t>
        </w:r>
        <w:r>
          <w:rPr>
            <w:noProof/>
            <w:webHidden/>
          </w:rPr>
          <w:fldChar w:fldCharType="end"/>
        </w:r>
      </w:hyperlink>
    </w:p>
    <w:p w14:paraId="2ECE24DA" w14:textId="1F504A39" w:rsidR="00D6659E" w:rsidRDefault="00D6659E">
      <w:pPr>
        <w:pStyle w:val="TOC2"/>
        <w:tabs>
          <w:tab w:val="right" w:leader="dot" w:pos="9645"/>
        </w:tabs>
        <w:rPr>
          <w:rFonts w:asciiTheme="minorHAnsi" w:eastAsiaTheme="minorEastAsia" w:hAnsiTheme="minorHAnsi" w:cstheme="minorBidi"/>
          <w:noProof/>
        </w:rPr>
      </w:pPr>
      <w:hyperlink w:anchor="_Toc95162665" w:history="1">
        <w:r w:rsidRPr="00FD60DB">
          <w:rPr>
            <w:rStyle w:val="Hyperlink"/>
            <w:bCs/>
            <w:noProof/>
          </w:rPr>
          <w:t>3.3</w:t>
        </w:r>
        <w:r w:rsidRPr="00FD60DB">
          <w:rPr>
            <w:rStyle w:val="Hyperlink"/>
            <w:noProof/>
          </w:rPr>
          <w:t xml:space="preserve"> Exceptions</w:t>
        </w:r>
        <w:r>
          <w:rPr>
            <w:noProof/>
            <w:webHidden/>
          </w:rPr>
          <w:tab/>
        </w:r>
        <w:r>
          <w:rPr>
            <w:noProof/>
            <w:webHidden/>
          </w:rPr>
          <w:fldChar w:fldCharType="begin"/>
        </w:r>
        <w:r>
          <w:rPr>
            <w:noProof/>
            <w:webHidden/>
          </w:rPr>
          <w:instrText xml:space="preserve"> PAGEREF _Toc95162665 \h </w:instrText>
        </w:r>
        <w:r>
          <w:rPr>
            <w:noProof/>
            <w:webHidden/>
          </w:rPr>
        </w:r>
        <w:r>
          <w:rPr>
            <w:noProof/>
            <w:webHidden/>
          </w:rPr>
          <w:fldChar w:fldCharType="separate"/>
        </w:r>
        <w:r>
          <w:rPr>
            <w:noProof/>
            <w:webHidden/>
          </w:rPr>
          <w:t>20</w:t>
        </w:r>
        <w:r>
          <w:rPr>
            <w:noProof/>
            <w:webHidden/>
          </w:rPr>
          <w:fldChar w:fldCharType="end"/>
        </w:r>
      </w:hyperlink>
    </w:p>
    <w:p w14:paraId="35688AA6" w14:textId="59D0BFB2" w:rsidR="00D6659E" w:rsidRDefault="00D6659E">
      <w:pPr>
        <w:pStyle w:val="TOC3"/>
        <w:tabs>
          <w:tab w:val="right" w:leader="dot" w:pos="9645"/>
        </w:tabs>
        <w:rPr>
          <w:rFonts w:asciiTheme="minorHAnsi" w:eastAsiaTheme="minorEastAsia" w:hAnsiTheme="minorHAnsi" w:cstheme="minorBidi"/>
          <w:noProof/>
        </w:rPr>
      </w:pPr>
      <w:hyperlink w:anchor="_Toc95162666" w:history="1">
        <w:r w:rsidRPr="00FD60DB">
          <w:rPr>
            <w:rStyle w:val="Hyperlink"/>
            <w:bCs/>
            <w:noProof/>
          </w:rPr>
          <w:t>3.3.1</w:t>
        </w:r>
        <w:r w:rsidRPr="00FD60DB">
          <w:rPr>
            <w:rStyle w:val="Hyperlink"/>
            <w:noProof/>
          </w:rPr>
          <w:t xml:space="preserve"> Job or Document Processing Failures</w:t>
        </w:r>
        <w:r>
          <w:rPr>
            <w:noProof/>
            <w:webHidden/>
          </w:rPr>
          <w:tab/>
        </w:r>
        <w:r>
          <w:rPr>
            <w:noProof/>
            <w:webHidden/>
          </w:rPr>
          <w:fldChar w:fldCharType="begin"/>
        </w:r>
        <w:r>
          <w:rPr>
            <w:noProof/>
            <w:webHidden/>
          </w:rPr>
          <w:instrText xml:space="preserve"> PAGEREF _Toc95162666 \h </w:instrText>
        </w:r>
        <w:r>
          <w:rPr>
            <w:noProof/>
            <w:webHidden/>
          </w:rPr>
        </w:r>
        <w:r>
          <w:rPr>
            <w:noProof/>
            <w:webHidden/>
          </w:rPr>
          <w:fldChar w:fldCharType="separate"/>
        </w:r>
        <w:r>
          <w:rPr>
            <w:noProof/>
            <w:webHidden/>
          </w:rPr>
          <w:t>20</w:t>
        </w:r>
        <w:r>
          <w:rPr>
            <w:noProof/>
            <w:webHidden/>
          </w:rPr>
          <w:fldChar w:fldCharType="end"/>
        </w:r>
      </w:hyperlink>
    </w:p>
    <w:p w14:paraId="069BD8C7" w14:textId="41E76367" w:rsidR="00D6659E" w:rsidRDefault="00D6659E">
      <w:pPr>
        <w:pStyle w:val="TOC2"/>
        <w:tabs>
          <w:tab w:val="right" w:leader="dot" w:pos="9645"/>
        </w:tabs>
        <w:rPr>
          <w:rFonts w:asciiTheme="minorHAnsi" w:eastAsiaTheme="minorEastAsia" w:hAnsiTheme="minorHAnsi" w:cstheme="minorBidi"/>
          <w:noProof/>
        </w:rPr>
      </w:pPr>
      <w:hyperlink w:anchor="_Toc95162667" w:history="1">
        <w:r w:rsidRPr="00FD60DB">
          <w:rPr>
            <w:rStyle w:val="Hyperlink"/>
            <w:bCs/>
            <w:noProof/>
          </w:rPr>
          <w:t>3.4</w:t>
        </w:r>
        <w:r w:rsidRPr="00FD60DB">
          <w:rPr>
            <w:rStyle w:val="Hyperlink"/>
            <w:noProof/>
          </w:rPr>
          <w:t xml:space="preserve"> Out of Scope</w:t>
        </w:r>
        <w:r>
          <w:rPr>
            <w:noProof/>
            <w:webHidden/>
          </w:rPr>
          <w:tab/>
        </w:r>
        <w:r>
          <w:rPr>
            <w:noProof/>
            <w:webHidden/>
          </w:rPr>
          <w:fldChar w:fldCharType="begin"/>
        </w:r>
        <w:r>
          <w:rPr>
            <w:noProof/>
            <w:webHidden/>
          </w:rPr>
          <w:instrText xml:space="preserve"> PAGEREF _Toc95162667 \h </w:instrText>
        </w:r>
        <w:r>
          <w:rPr>
            <w:noProof/>
            <w:webHidden/>
          </w:rPr>
        </w:r>
        <w:r>
          <w:rPr>
            <w:noProof/>
            <w:webHidden/>
          </w:rPr>
          <w:fldChar w:fldCharType="separate"/>
        </w:r>
        <w:r>
          <w:rPr>
            <w:noProof/>
            <w:webHidden/>
          </w:rPr>
          <w:t>20</w:t>
        </w:r>
        <w:r>
          <w:rPr>
            <w:noProof/>
            <w:webHidden/>
          </w:rPr>
          <w:fldChar w:fldCharType="end"/>
        </w:r>
      </w:hyperlink>
    </w:p>
    <w:p w14:paraId="23D7EEEF" w14:textId="168B1680" w:rsidR="00D6659E" w:rsidRDefault="00D6659E">
      <w:pPr>
        <w:pStyle w:val="TOC2"/>
        <w:tabs>
          <w:tab w:val="right" w:leader="dot" w:pos="9645"/>
        </w:tabs>
        <w:rPr>
          <w:rFonts w:asciiTheme="minorHAnsi" w:eastAsiaTheme="minorEastAsia" w:hAnsiTheme="minorHAnsi" w:cstheme="minorBidi"/>
          <w:noProof/>
        </w:rPr>
      </w:pPr>
      <w:hyperlink w:anchor="_Toc95162668" w:history="1">
        <w:r w:rsidRPr="00FD60DB">
          <w:rPr>
            <w:rStyle w:val="Hyperlink"/>
            <w:bCs/>
            <w:noProof/>
          </w:rPr>
          <w:t>3.5</w:t>
        </w:r>
        <w:r w:rsidRPr="00FD60DB">
          <w:rPr>
            <w:rStyle w:val="Hyperlink"/>
            <w:noProof/>
          </w:rPr>
          <w:t xml:space="preserve"> Design Requirements</w:t>
        </w:r>
        <w:r>
          <w:rPr>
            <w:noProof/>
            <w:webHidden/>
          </w:rPr>
          <w:tab/>
        </w:r>
        <w:r>
          <w:rPr>
            <w:noProof/>
            <w:webHidden/>
          </w:rPr>
          <w:fldChar w:fldCharType="begin"/>
        </w:r>
        <w:r>
          <w:rPr>
            <w:noProof/>
            <w:webHidden/>
          </w:rPr>
          <w:instrText xml:space="preserve"> PAGEREF _Toc95162668 \h </w:instrText>
        </w:r>
        <w:r>
          <w:rPr>
            <w:noProof/>
            <w:webHidden/>
          </w:rPr>
        </w:r>
        <w:r>
          <w:rPr>
            <w:noProof/>
            <w:webHidden/>
          </w:rPr>
          <w:fldChar w:fldCharType="separate"/>
        </w:r>
        <w:r>
          <w:rPr>
            <w:noProof/>
            <w:webHidden/>
          </w:rPr>
          <w:t>20</w:t>
        </w:r>
        <w:r>
          <w:rPr>
            <w:noProof/>
            <w:webHidden/>
          </w:rPr>
          <w:fldChar w:fldCharType="end"/>
        </w:r>
      </w:hyperlink>
    </w:p>
    <w:p w14:paraId="2DF619D9" w14:textId="79888034" w:rsidR="00D6659E" w:rsidRDefault="00D6659E">
      <w:pPr>
        <w:pStyle w:val="TOC1"/>
        <w:tabs>
          <w:tab w:val="right" w:leader="dot" w:pos="9645"/>
        </w:tabs>
        <w:rPr>
          <w:rFonts w:asciiTheme="minorHAnsi" w:eastAsiaTheme="minorEastAsia" w:hAnsiTheme="minorHAnsi" w:cstheme="minorBidi"/>
          <w:noProof/>
        </w:rPr>
      </w:pPr>
      <w:hyperlink w:anchor="_Toc95162669" w:history="1">
        <w:r w:rsidRPr="00FD60DB">
          <w:rPr>
            <w:rStyle w:val="Hyperlink"/>
            <w:rFonts w:eastAsia="MS Mincho"/>
            <w:bCs/>
            <w:noProof/>
          </w:rPr>
          <w:t>4.</w:t>
        </w:r>
        <w:r w:rsidRPr="00FD60DB">
          <w:rPr>
            <w:rStyle w:val="Hyperlink"/>
            <w:rFonts w:eastAsia="MS Mincho"/>
            <w:noProof/>
          </w:rPr>
          <w:t xml:space="preserve"> IPP Model</w:t>
        </w:r>
        <w:r>
          <w:rPr>
            <w:noProof/>
            <w:webHidden/>
          </w:rPr>
          <w:tab/>
        </w:r>
        <w:r>
          <w:rPr>
            <w:noProof/>
            <w:webHidden/>
          </w:rPr>
          <w:fldChar w:fldCharType="begin"/>
        </w:r>
        <w:r>
          <w:rPr>
            <w:noProof/>
            <w:webHidden/>
          </w:rPr>
          <w:instrText xml:space="preserve"> PAGEREF _Toc95162669 \h </w:instrText>
        </w:r>
        <w:r>
          <w:rPr>
            <w:noProof/>
            <w:webHidden/>
          </w:rPr>
        </w:r>
        <w:r>
          <w:rPr>
            <w:noProof/>
            <w:webHidden/>
          </w:rPr>
          <w:fldChar w:fldCharType="separate"/>
        </w:r>
        <w:r>
          <w:rPr>
            <w:noProof/>
            <w:webHidden/>
          </w:rPr>
          <w:t>21</w:t>
        </w:r>
        <w:r>
          <w:rPr>
            <w:noProof/>
            <w:webHidden/>
          </w:rPr>
          <w:fldChar w:fldCharType="end"/>
        </w:r>
      </w:hyperlink>
    </w:p>
    <w:p w14:paraId="554A5733" w14:textId="0763DBB7" w:rsidR="00D6659E" w:rsidRDefault="00D6659E">
      <w:pPr>
        <w:pStyle w:val="TOC2"/>
        <w:tabs>
          <w:tab w:val="right" w:leader="dot" w:pos="9645"/>
        </w:tabs>
        <w:rPr>
          <w:rFonts w:asciiTheme="minorHAnsi" w:eastAsiaTheme="minorEastAsia" w:hAnsiTheme="minorHAnsi" w:cstheme="minorBidi"/>
          <w:noProof/>
        </w:rPr>
      </w:pPr>
      <w:hyperlink w:anchor="_Toc95162670" w:history="1">
        <w:r w:rsidRPr="00FD60DB">
          <w:rPr>
            <w:rStyle w:val="Hyperlink"/>
            <w:rFonts w:eastAsia="MS Mincho"/>
            <w:bCs/>
            <w:noProof/>
          </w:rPr>
          <w:t>4.1</w:t>
        </w:r>
        <w:r w:rsidRPr="00FD60DB">
          <w:rPr>
            <w:rStyle w:val="Hyperlink"/>
            <w:rFonts w:eastAsia="MS Mincho"/>
            <w:noProof/>
          </w:rPr>
          <w:t xml:space="preserve"> Limits</w:t>
        </w:r>
        <w:r>
          <w:rPr>
            <w:noProof/>
            <w:webHidden/>
          </w:rPr>
          <w:tab/>
        </w:r>
        <w:r>
          <w:rPr>
            <w:noProof/>
            <w:webHidden/>
          </w:rPr>
          <w:fldChar w:fldCharType="begin"/>
        </w:r>
        <w:r>
          <w:rPr>
            <w:noProof/>
            <w:webHidden/>
          </w:rPr>
          <w:instrText xml:space="preserve"> PAGEREF _Toc95162670 \h </w:instrText>
        </w:r>
        <w:r>
          <w:rPr>
            <w:noProof/>
            <w:webHidden/>
          </w:rPr>
        </w:r>
        <w:r>
          <w:rPr>
            <w:noProof/>
            <w:webHidden/>
          </w:rPr>
          <w:fldChar w:fldCharType="separate"/>
        </w:r>
        <w:r>
          <w:rPr>
            <w:noProof/>
            <w:webHidden/>
          </w:rPr>
          <w:t>23</w:t>
        </w:r>
        <w:r>
          <w:rPr>
            <w:noProof/>
            <w:webHidden/>
          </w:rPr>
          <w:fldChar w:fldCharType="end"/>
        </w:r>
      </w:hyperlink>
    </w:p>
    <w:p w14:paraId="2000104D" w14:textId="2FA1C031" w:rsidR="00D6659E" w:rsidRDefault="00D6659E">
      <w:pPr>
        <w:pStyle w:val="TOC2"/>
        <w:tabs>
          <w:tab w:val="right" w:leader="dot" w:pos="9645"/>
        </w:tabs>
        <w:rPr>
          <w:rFonts w:asciiTheme="minorHAnsi" w:eastAsiaTheme="minorEastAsia" w:hAnsiTheme="minorHAnsi" w:cstheme="minorBidi"/>
          <w:noProof/>
        </w:rPr>
      </w:pPr>
      <w:hyperlink w:anchor="_Toc95162671" w:history="1">
        <w:r w:rsidRPr="00FD60DB">
          <w:rPr>
            <w:rStyle w:val="Hyperlink"/>
            <w:rFonts w:eastAsia="MS Mincho"/>
            <w:bCs/>
            <w:noProof/>
          </w:rPr>
          <w:t>4.2</w:t>
        </w:r>
        <w:r w:rsidRPr="00FD60DB">
          <w:rPr>
            <w:rStyle w:val="Hyperlink"/>
            <w:rFonts w:eastAsia="MS Mincho"/>
            <w:noProof/>
          </w:rPr>
          <w:t xml:space="preserve"> Filtering</w:t>
        </w:r>
        <w:r>
          <w:rPr>
            <w:noProof/>
            <w:webHidden/>
          </w:rPr>
          <w:tab/>
        </w:r>
        <w:r>
          <w:rPr>
            <w:noProof/>
            <w:webHidden/>
          </w:rPr>
          <w:fldChar w:fldCharType="begin"/>
        </w:r>
        <w:r>
          <w:rPr>
            <w:noProof/>
            <w:webHidden/>
          </w:rPr>
          <w:instrText xml:space="preserve"> PAGEREF _Toc95162671 \h </w:instrText>
        </w:r>
        <w:r>
          <w:rPr>
            <w:noProof/>
            <w:webHidden/>
          </w:rPr>
        </w:r>
        <w:r>
          <w:rPr>
            <w:noProof/>
            <w:webHidden/>
          </w:rPr>
          <w:fldChar w:fldCharType="separate"/>
        </w:r>
        <w:r>
          <w:rPr>
            <w:noProof/>
            <w:webHidden/>
          </w:rPr>
          <w:t>23</w:t>
        </w:r>
        <w:r>
          <w:rPr>
            <w:noProof/>
            <w:webHidden/>
          </w:rPr>
          <w:fldChar w:fldCharType="end"/>
        </w:r>
      </w:hyperlink>
    </w:p>
    <w:p w14:paraId="3D7E2C78" w14:textId="42A3CDE7" w:rsidR="00D6659E" w:rsidRDefault="00D6659E">
      <w:pPr>
        <w:pStyle w:val="TOC2"/>
        <w:tabs>
          <w:tab w:val="right" w:leader="dot" w:pos="9645"/>
        </w:tabs>
        <w:rPr>
          <w:rFonts w:asciiTheme="minorHAnsi" w:eastAsiaTheme="minorEastAsia" w:hAnsiTheme="minorHAnsi" w:cstheme="minorBidi"/>
          <w:noProof/>
        </w:rPr>
      </w:pPr>
      <w:hyperlink w:anchor="_Toc95162672" w:history="1">
        <w:r w:rsidRPr="00FD60DB">
          <w:rPr>
            <w:rStyle w:val="Hyperlink"/>
            <w:rFonts w:eastAsia="MS Mincho"/>
            <w:bCs/>
            <w:noProof/>
          </w:rPr>
          <w:t>4.3</w:t>
        </w:r>
        <w:r w:rsidRPr="00FD60DB">
          <w:rPr>
            <w:rStyle w:val="Hyperlink"/>
            <w:rFonts w:eastAsia="MS Mincho"/>
            <w:noProof/>
          </w:rPr>
          <w:t xml:space="preserve"> Constraints</w:t>
        </w:r>
        <w:r>
          <w:rPr>
            <w:noProof/>
            <w:webHidden/>
          </w:rPr>
          <w:tab/>
        </w:r>
        <w:r>
          <w:rPr>
            <w:noProof/>
            <w:webHidden/>
          </w:rPr>
          <w:fldChar w:fldCharType="begin"/>
        </w:r>
        <w:r>
          <w:rPr>
            <w:noProof/>
            <w:webHidden/>
          </w:rPr>
          <w:instrText xml:space="preserve"> PAGEREF _Toc95162672 \h </w:instrText>
        </w:r>
        <w:r>
          <w:rPr>
            <w:noProof/>
            <w:webHidden/>
          </w:rPr>
        </w:r>
        <w:r>
          <w:rPr>
            <w:noProof/>
            <w:webHidden/>
          </w:rPr>
          <w:fldChar w:fldCharType="separate"/>
        </w:r>
        <w:r>
          <w:rPr>
            <w:noProof/>
            <w:webHidden/>
          </w:rPr>
          <w:t>24</w:t>
        </w:r>
        <w:r>
          <w:rPr>
            <w:noProof/>
            <w:webHidden/>
          </w:rPr>
          <w:fldChar w:fldCharType="end"/>
        </w:r>
      </w:hyperlink>
    </w:p>
    <w:p w14:paraId="2C7CD0E9" w14:textId="27A0BA3A" w:rsidR="00D6659E" w:rsidRDefault="00D6659E">
      <w:pPr>
        <w:pStyle w:val="TOC2"/>
        <w:tabs>
          <w:tab w:val="right" w:leader="dot" w:pos="9645"/>
        </w:tabs>
        <w:rPr>
          <w:rFonts w:asciiTheme="minorHAnsi" w:eastAsiaTheme="minorEastAsia" w:hAnsiTheme="minorHAnsi" w:cstheme="minorBidi"/>
          <w:noProof/>
        </w:rPr>
      </w:pPr>
      <w:hyperlink w:anchor="_Toc95162673" w:history="1">
        <w:r w:rsidRPr="00FD60DB">
          <w:rPr>
            <w:rStyle w:val="Hyperlink"/>
            <w:rFonts w:eastAsia="MS Mincho"/>
            <w:bCs/>
            <w:noProof/>
          </w:rPr>
          <w:t>4.4</w:t>
        </w:r>
        <w:r w:rsidRPr="00FD60DB">
          <w:rPr>
            <w:rStyle w:val="Hyperlink"/>
            <w:rFonts w:eastAsia="MS Mincho"/>
            <w:noProof/>
          </w:rPr>
          <w:t xml:space="preserve"> Printer Resources</w:t>
        </w:r>
        <w:r>
          <w:rPr>
            <w:noProof/>
            <w:webHidden/>
          </w:rPr>
          <w:tab/>
        </w:r>
        <w:r>
          <w:rPr>
            <w:noProof/>
            <w:webHidden/>
          </w:rPr>
          <w:fldChar w:fldCharType="begin"/>
        </w:r>
        <w:r>
          <w:rPr>
            <w:noProof/>
            <w:webHidden/>
          </w:rPr>
          <w:instrText xml:space="preserve"> PAGEREF _Toc95162673 \h </w:instrText>
        </w:r>
        <w:r>
          <w:rPr>
            <w:noProof/>
            <w:webHidden/>
          </w:rPr>
        </w:r>
        <w:r>
          <w:rPr>
            <w:noProof/>
            <w:webHidden/>
          </w:rPr>
          <w:fldChar w:fldCharType="separate"/>
        </w:r>
        <w:r>
          <w:rPr>
            <w:noProof/>
            <w:webHidden/>
          </w:rPr>
          <w:t>24</w:t>
        </w:r>
        <w:r>
          <w:rPr>
            <w:noProof/>
            <w:webHidden/>
          </w:rPr>
          <w:fldChar w:fldCharType="end"/>
        </w:r>
      </w:hyperlink>
    </w:p>
    <w:p w14:paraId="4B6741E7" w14:textId="7867E7FD" w:rsidR="00D6659E" w:rsidRDefault="00D6659E">
      <w:pPr>
        <w:pStyle w:val="TOC2"/>
        <w:tabs>
          <w:tab w:val="right" w:leader="dot" w:pos="9645"/>
        </w:tabs>
        <w:rPr>
          <w:rFonts w:asciiTheme="minorHAnsi" w:eastAsiaTheme="minorEastAsia" w:hAnsiTheme="minorHAnsi" w:cstheme="minorBidi"/>
          <w:noProof/>
        </w:rPr>
      </w:pPr>
      <w:hyperlink w:anchor="_Toc95162674" w:history="1">
        <w:r w:rsidRPr="00FD60DB">
          <w:rPr>
            <w:rStyle w:val="Hyperlink"/>
            <w:rFonts w:eastAsia="MS Mincho"/>
            <w:bCs/>
            <w:noProof/>
          </w:rPr>
          <w:t>4.5</w:t>
        </w:r>
        <w:r w:rsidRPr="00FD60DB">
          <w:rPr>
            <w:rStyle w:val="Hyperlink"/>
            <w:rFonts w:eastAsia="MS Mincho"/>
            <w:noProof/>
          </w:rPr>
          <w:t xml:space="preserve"> ICC Color Management and Color Mode Previews</w:t>
        </w:r>
        <w:r>
          <w:rPr>
            <w:noProof/>
            <w:webHidden/>
          </w:rPr>
          <w:tab/>
        </w:r>
        <w:r>
          <w:rPr>
            <w:noProof/>
            <w:webHidden/>
          </w:rPr>
          <w:fldChar w:fldCharType="begin"/>
        </w:r>
        <w:r>
          <w:rPr>
            <w:noProof/>
            <w:webHidden/>
          </w:rPr>
          <w:instrText xml:space="preserve"> PAGEREF _Toc95162674 \h </w:instrText>
        </w:r>
        <w:r>
          <w:rPr>
            <w:noProof/>
            <w:webHidden/>
          </w:rPr>
        </w:r>
        <w:r>
          <w:rPr>
            <w:noProof/>
            <w:webHidden/>
          </w:rPr>
          <w:fldChar w:fldCharType="separate"/>
        </w:r>
        <w:r>
          <w:rPr>
            <w:noProof/>
            <w:webHidden/>
          </w:rPr>
          <w:t>24</w:t>
        </w:r>
        <w:r>
          <w:rPr>
            <w:noProof/>
            <w:webHidden/>
          </w:rPr>
          <w:fldChar w:fldCharType="end"/>
        </w:r>
      </w:hyperlink>
    </w:p>
    <w:p w14:paraId="53580ACA" w14:textId="3CBB9C13" w:rsidR="00D6659E" w:rsidRDefault="00D6659E">
      <w:pPr>
        <w:pStyle w:val="TOC2"/>
        <w:tabs>
          <w:tab w:val="right" w:leader="dot" w:pos="9645"/>
        </w:tabs>
        <w:rPr>
          <w:rFonts w:asciiTheme="minorHAnsi" w:eastAsiaTheme="minorEastAsia" w:hAnsiTheme="minorHAnsi" w:cstheme="minorBidi"/>
          <w:noProof/>
        </w:rPr>
      </w:pPr>
      <w:hyperlink w:anchor="_Toc95162675" w:history="1">
        <w:r w:rsidRPr="00FD60DB">
          <w:rPr>
            <w:rStyle w:val="Hyperlink"/>
            <w:rFonts w:eastAsia="MS Mincho"/>
            <w:bCs/>
            <w:noProof/>
          </w:rPr>
          <w:t>4.6</w:t>
        </w:r>
        <w:r w:rsidRPr="00FD60DB">
          <w:rPr>
            <w:rStyle w:val="Hyperlink"/>
            <w:rFonts w:eastAsia="MS Mincho"/>
            <w:noProof/>
          </w:rPr>
          <w:t xml:space="preserve"> Localization</w:t>
        </w:r>
        <w:r>
          <w:rPr>
            <w:noProof/>
            <w:webHidden/>
          </w:rPr>
          <w:tab/>
        </w:r>
        <w:r>
          <w:rPr>
            <w:noProof/>
            <w:webHidden/>
          </w:rPr>
          <w:fldChar w:fldCharType="begin"/>
        </w:r>
        <w:r>
          <w:rPr>
            <w:noProof/>
            <w:webHidden/>
          </w:rPr>
          <w:instrText xml:space="preserve"> PAGEREF _Toc95162675 \h </w:instrText>
        </w:r>
        <w:r>
          <w:rPr>
            <w:noProof/>
            <w:webHidden/>
          </w:rPr>
        </w:r>
        <w:r>
          <w:rPr>
            <w:noProof/>
            <w:webHidden/>
          </w:rPr>
          <w:fldChar w:fldCharType="separate"/>
        </w:r>
        <w:r>
          <w:rPr>
            <w:noProof/>
            <w:webHidden/>
          </w:rPr>
          <w:t>25</w:t>
        </w:r>
        <w:r>
          <w:rPr>
            <w:noProof/>
            <w:webHidden/>
          </w:rPr>
          <w:fldChar w:fldCharType="end"/>
        </w:r>
      </w:hyperlink>
    </w:p>
    <w:p w14:paraId="73A2D959" w14:textId="704A0DC0" w:rsidR="00D6659E" w:rsidRDefault="00D6659E">
      <w:pPr>
        <w:pStyle w:val="TOC2"/>
        <w:tabs>
          <w:tab w:val="right" w:leader="dot" w:pos="9645"/>
        </w:tabs>
        <w:rPr>
          <w:rFonts w:asciiTheme="minorHAnsi" w:eastAsiaTheme="minorEastAsia" w:hAnsiTheme="minorHAnsi" w:cstheme="minorBidi"/>
          <w:noProof/>
        </w:rPr>
      </w:pPr>
      <w:hyperlink w:anchor="_Toc95162676" w:history="1">
        <w:r w:rsidRPr="00FD60DB">
          <w:rPr>
            <w:rStyle w:val="Hyperlink"/>
            <w:rFonts w:eastAsia="MS Mincho"/>
            <w:bCs/>
            <w:noProof/>
          </w:rPr>
          <w:t>4.7</w:t>
        </w:r>
        <w:r w:rsidRPr="00FD60DB">
          <w:rPr>
            <w:rStyle w:val="Hyperlink"/>
            <w:rFonts w:eastAsia="MS Mincho"/>
            <w:noProof/>
          </w:rPr>
          <w:t xml:space="preserve"> Unique Identifiers</w:t>
        </w:r>
        <w:r>
          <w:rPr>
            <w:noProof/>
            <w:webHidden/>
          </w:rPr>
          <w:tab/>
        </w:r>
        <w:r>
          <w:rPr>
            <w:noProof/>
            <w:webHidden/>
          </w:rPr>
          <w:fldChar w:fldCharType="begin"/>
        </w:r>
        <w:r>
          <w:rPr>
            <w:noProof/>
            <w:webHidden/>
          </w:rPr>
          <w:instrText xml:space="preserve"> PAGEREF _Toc95162676 \h </w:instrText>
        </w:r>
        <w:r>
          <w:rPr>
            <w:noProof/>
            <w:webHidden/>
          </w:rPr>
        </w:r>
        <w:r>
          <w:rPr>
            <w:noProof/>
            <w:webHidden/>
          </w:rPr>
          <w:fldChar w:fldCharType="separate"/>
        </w:r>
        <w:r>
          <w:rPr>
            <w:noProof/>
            <w:webHidden/>
          </w:rPr>
          <w:t>25</w:t>
        </w:r>
        <w:r>
          <w:rPr>
            <w:noProof/>
            <w:webHidden/>
          </w:rPr>
          <w:fldChar w:fldCharType="end"/>
        </w:r>
      </w:hyperlink>
    </w:p>
    <w:p w14:paraId="49790FBC" w14:textId="1FD8C2D1" w:rsidR="00D6659E" w:rsidRDefault="00D6659E">
      <w:pPr>
        <w:pStyle w:val="TOC2"/>
        <w:tabs>
          <w:tab w:val="right" w:leader="dot" w:pos="9645"/>
        </w:tabs>
        <w:rPr>
          <w:rFonts w:asciiTheme="minorHAnsi" w:eastAsiaTheme="minorEastAsia" w:hAnsiTheme="minorHAnsi" w:cstheme="minorBidi"/>
          <w:noProof/>
        </w:rPr>
      </w:pPr>
      <w:hyperlink w:anchor="_Toc95162677" w:history="1">
        <w:r w:rsidRPr="00FD60DB">
          <w:rPr>
            <w:rStyle w:val="Hyperlink"/>
            <w:rFonts w:eastAsia="MS Mincho"/>
            <w:bCs/>
            <w:noProof/>
          </w:rPr>
          <w:t>4.8</w:t>
        </w:r>
        <w:r w:rsidRPr="00FD60DB">
          <w:rPr>
            <w:rStyle w:val="Hyperlink"/>
            <w:rFonts w:eastAsia="MS Mincho"/>
            <w:noProof/>
          </w:rPr>
          <w:t xml:space="preserve"> Presets and Triggers</w:t>
        </w:r>
        <w:r>
          <w:rPr>
            <w:noProof/>
            <w:webHidden/>
          </w:rPr>
          <w:tab/>
        </w:r>
        <w:r>
          <w:rPr>
            <w:noProof/>
            <w:webHidden/>
          </w:rPr>
          <w:fldChar w:fldCharType="begin"/>
        </w:r>
        <w:r>
          <w:rPr>
            <w:noProof/>
            <w:webHidden/>
          </w:rPr>
          <w:instrText xml:space="preserve"> PAGEREF _Toc95162677 \h </w:instrText>
        </w:r>
        <w:r>
          <w:rPr>
            <w:noProof/>
            <w:webHidden/>
          </w:rPr>
        </w:r>
        <w:r>
          <w:rPr>
            <w:noProof/>
            <w:webHidden/>
          </w:rPr>
          <w:fldChar w:fldCharType="separate"/>
        </w:r>
        <w:r>
          <w:rPr>
            <w:noProof/>
            <w:webHidden/>
          </w:rPr>
          <w:t>25</w:t>
        </w:r>
        <w:r>
          <w:rPr>
            <w:noProof/>
            <w:webHidden/>
          </w:rPr>
          <w:fldChar w:fldCharType="end"/>
        </w:r>
      </w:hyperlink>
    </w:p>
    <w:p w14:paraId="445D886C" w14:textId="311CE4AD" w:rsidR="00D6659E" w:rsidRDefault="00D6659E">
      <w:pPr>
        <w:pStyle w:val="TOC2"/>
        <w:tabs>
          <w:tab w:val="right" w:leader="dot" w:pos="9645"/>
        </w:tabs>
        <w:rPr>
          <w:rFonts w:asciiTheme="minorHAnsi" w:eastAsiaTheme="minorEastAsia" w:hAnsiTheme="minorHAnsi" w:cstheme="minorBidi"/>
          <w:noProof/>
        </w:rPr>
      </w:pPr>
      <w:hyperlink w:anchor="_Toc95162678" w:history="1">
        <w:r w:rsidRPr="00FD60DB">
          <w:rPr>
            <w:rStyle w:val="Hyperlink"/>
            <w:rFonts w:eastAsia="MS Mincho"/>
            <w:bCs/>
            <w:noProof/>
          </w:rPr>
          <w:t>4.9</w:t>
        </w:r>
        <w:r w:rsidRPr="00FD60DB">
          <w:rPr>
            <w:rStyle w:val="Hyperlink"/>
            <w:rFonts w:eastAsia="MS Mincho"/>
            <w:noProof/>
          </w:rPr>
          <w:t xml:space="preserve"> Print Quality</w:t>
        </w:r>
        <w:r>
          <w:rPr>
            <w:noProof/>
            <w:webHidden/>
          </w:rPr>
          <w:tab/>
        </w:r>
        <w:r>
          <w:rPr>
            <w:noProof/>
            <w:webHidden/>
          </w:rPr>
          <w:fldChar w:fldCharType="begin"/>
        </w:r>
        <w:r>
          <w:rPr>
            <w:noProof/>
            <w:webHidden/>
          </w:rPr>
          <w:instrText xml:space="preserve"> PAGEREF _Toc95162678 \h </w:instrText>
        </w:r>
        <w:r>
          <w:rPr>
            <w:noProof/>
            <w:webHidden/>
          </w:rPr>
        </w:r>
        <w:r>
          <w:rPr>
            <w:noProof/>
            <w:webHidden/>
          </w:rPr>
          <w:fldChar w:fldCharType="separate"/>
        </w:r>
        <w:r>
          <w:rPr>
            <w:noProof/>
            <w:webHidden/>
          </w:rPr>
          <w:t>26</w:t>
        </w:r>
        <w:r>
          <w:rPr>
            <w:noProof/>
            <w:webHidden/>
          </w:rPr>
          <w:fldChar w:fldCharType="end"/>
        </w:r>
      </w:hyperlink>
    </w:p>
    <w:p w14:paraId="53476B01" w14:textId="1BC5D964" w:rsidR="00D6659E" w:rsidRDefault="00D6659E">
      <w:pPr>
        <w:pStyle w:val="TOC2"/>
        <w:tabs>
          <w:tab w:val="right" w:leader="dot" w:pos="9645"/>
        </w:tabs>
        <w:rPr>
          <w:rFonts w:asciiTheme="minorHAnsi" w:eastAsiaTheme="minorEastAsia" w:hAnsiTheme="minorHAnsi" w:cstheme="minorBidi"/>
          <w:noProof/>
        </w:rPr>
      </w:pPr>
      <w:hyperlink w:anchor="_Toc95162679" w:history="1">
        <w:r w:rsidRPr="00FD60DB">
          <w:rPr>
            <w:rStyle w:val="Hyperlink"/>
            <w:rFonts w:eastAsia="MS Mincho"/>
            <w:bCs/>
            <w:noProof/>
          </w:rPr>
          <w:t>4.10</w:t>
        </w:r>
        <w:r w:rsidRPr="00FD60DB">
          <w:rPr>
            <w:rStyle w:val="Hyperlink"/>
            <w:rFonts w:eastAsia="MS Mincho"/>
            <w:noProof/>
          </w:rPr>
          <w:t xml:space="preserve"> Client Metadata for Job Accounting</w:t>
        </w:r>
        <w:r>
          <w:rPr>
            <w:noProof/>
            <w:webHidden/>
          </w:rPr>
          <w:tab/>
        </w:r>
        <w:r>
          <w:rPr>
            <w:noProof/>
            <w:webHidden/>
          </w:rPr>
          <w:fldChar w:fldCharType="begin"/>
        </w:r>
        <w:r>
          <w:rPr>
            <w:noProof/>
            <w:webHidden/>
          </w:rPr>
          <w:instrText xml:space="preserve"> PAGEREF _Toc95162679 \h </w:instrText>
        </w:r>
        <w:r>
          <w:rPr>
            <w:noProof/>
            <w:webHidden/>
          </w:rPr>
        </w:r>
        <w:r>
          <w:rPr>
            <w:noProof/>
            <w:webHidden/>
          </w:rPr>
          <w:fldChar w:fldCharType="separate"/>
        </w:r>
        <w:r>
          <w:rPr>
            <w:noProof/>
            <w:webHidden/>
          </w:rPr>
          <w:t>26</w:t>
        </w:r>
        <w:r>
          <w:rPr>
            <w:noProof/>
            <w:webHidden/>
          </w:rPr>
          <w:fldChar w:fldCharType="end"/>
        </w:r>
      </w:hyperlink>
    </w:p>
    <w:p w14:paraId="75E0E20C" w14:textId="07F14C6F" w:rsidR="00D6659E" w:rsidRDefault="00D6659E">
      <w:pPr>
        <w:pStyle w:val="TOC1"/>
        <w:tabs>
          <w:tab w:val="right" w:leader="dot" w:pos="9645"/>
        </w:tabs>
        <w:rPr>
          <w:rFonts w:asciiTheme="minorHAnsi" w:eastAsiaTheme="minorEastAsia" w:hAnsiTheme="minorHAnsi" w:cstheme="minorBidi"/>
          <w:noProof/>
        </w:rPr>
      </w:pPr>
      <w:hyperlink w:anchor="_Toc95162680" w:history="1">
        <w:r w:rsidRPr="00FD60DB">
          <w:rPr>
            <w:rStyle w:val="Hyperlink"/>
            <w:rFonts w:eastAsia="MS Mincho"/>
            <w:bCs/>
            <w:noProof/>
          </w:rPr>
          <w:t>5.</w:t>
        </w:r>
        <w:r w:rsidRPr="00FD60DB">
          <w:rPr>
            <w:rStyle w:val="Hyperlink"/>
            <w:rFonts w:eastAsia="MS Mincho"/>
            <w:noProof/>
          </w:rPr>
          <w:t xml:space="preserve"> New Operations</w:t>
        </w:r>
        <w:r>
          <w:rPr>
            <w:noProof/>
            <w:webHidden/>
          </w:rPr>
          <w:tab/>
        </w:r>
        <w:r>
          <w:rPr>
            <w:noProof/>
            <w:webHidden/>
          </w:rPr>
          <w:fldChar w:fldCharType="begin"/>
        </w:r>
        <w:r>
          <w:rPr>
            <w:noProof/>
            <w:webHidden/>
          </w:rPr>
          <w:instrText xml:space="preserve"> PAGEREF _Toc95162680 \h </w:instrText>
        </w:r>
        <w:r>
          <w:rPr>
            <w:noProof/>
            <w:webHidden/>
          </w:rPr>
        </w:r>
        <w:r>
          <w:rPr>
            <w:noProof/>
            <w:webHidden/>
          </w:rPr>
          <w:fldChar w:fldCharType="separate"/>
        </w:r>
        <w:r>
          <w:rPr>
            <w:noProof/>
            <w:webHidden/>
          </w:rPr>
          <w:t>26</w:t>
        </w:r>
        <w:r>
          <w:rPr>
            <w:noProof/>
            <w:webHidden/>
          </w:rPr>
          <w:fldChar w:fldCharType="end"/>
        </w:r>
      </w:hyperlink>
    </w:p>
    <w:p w14:paraId="4F4CDAA6" w14:textId="33E44EF9" w:rsidR="00D6659E" w:rsidRDefault="00D6659E">
      <w:pPr>
        <w:pStyle w:val="TOC2"/>
        <w:tabs>
          <w:tab w:val="right" w:leader="dot" w:pos="9645"/>
        </w:tabs>
        <w:rPr>
          <w:rFonts w:asciiTheme="minorHAnsi" w:eastAsiaTheme="minorEastAsia" w:hAnsiTheme="minorHAnsi" w:cstheme="minorBidi"/>
          <w:noProof/>
        </w:rPr>
      </w:pPr>
      <w:hyperlink w:anchor="_Toc95162681" w:history="1">
        <w:r w:rsidRPr="00FD60DB">
          <w:rPr>
            <w:rStyle w:val="Hyperlink"/>
            <w:rFonts w:eastAsia="MS Mincho"/>
            <w:bCs/>
            <w:noProof/>
          </w:rPr>
          <w:t>5.1</w:t>
        </w:r>
        <w:r w:rsidRPr="00FD60DB">
          <w:rPr>
            <w:rStyle w:val="Hyperlink"/>
            <w:rFonts w:eastAsia="MS Mincho"/>
            <w:noProof/>
          </w:rPr>
          <w:t xml:space="preserve"> Identify-Printer</w:t>
        </w:r>
        <w:r>
          <w:rPr>
            <w:noProof/>
            <w:webHidden/>
          </w:rPr>
          <w:tab/>
        </w:r>
        <w:r>
          <w:rPr>
            <w:noProof/>
            <w:webHidden/>
          </w:rPr>
          <w:fldChar w:fldCharType="begin"/>
        </w:r>
        <w:r>
          <w:rPr>
            <w:noProof/>
            <w:webHidden/>
          </w:rPr>
          <w:instrText xml:space="preserve"> PAGEREF _Toc95162681 \h </w:instrText>
        </w:r>
        <w:r>
          <w:rPr>
            <w:noProof/>
            <w:webHidden/>
          </w:rPr>
        </w:r>
        <w:r>
          <w:rPr>
            <w:noProof/>
            <w:webHidden/>
          </w:rPr>
          <w:fldChar w:fldCharType="separate"/>
        </w:r>
        <w:r>
          <w:rPr>
            <w:noProof/>
            <w:webHidden/>
          </w:rPr>
          <w:t>26</w:t>
        </w:r>
        <w:r>
          <w:rPr>
            <w:noProof/>
            <w:webHidden/>
          </w:rPr>
          <w:fldChar w:fldCharType="end"/>
        </w:r>
      </w:hyperlink>
    </w:p>
    <w:p w14:paraId="526CE88C" w14:textId="1D3D0A38" w:rsidR="00D6659E" w:rsidRDefault="00D6659E">
      <w:pPr>
        <w:pStyle w:val="TOC3"/>
        <w:tabs>
          <w:tab w:val="right" w:leader="dot" w:pos="9645"/>
        </w:tabs>
        <w:rPr>
          <w:rFonts w:asciiTheme="minorHAnsi" w:eastAsiaTheme="minorEastAsia" w:hAnsiTheme="minorHAnsi" w:cstheme="minorBidi"/>
          <w:noProof/>
        </w:rPr>
      </w:pPr>
      <w:hyperlink w:anchor="_Toc95162682" w:history="1">
        <w:r w:rsidRPr="00FD60DB">
          <w:rPr>
            <w:rStyle w:val="Hyperlink"/>
            <w:bCs/>
            <w:noProof/>
          </w:rPr>
          <w:t>5.1.1</w:t>
        </w:r>
        <w:r w:rsidRPr="00FD60DB">
          <w:rPr>
            <w:rStyle w:val="Hyperlink"/>
            <w:noProof/>
          </w:rPr>
          <w:t xml:space="preserve"> Identify-Printer Request</w:t>
        </w:r>
        <w:r>
          <w:rPr>
            <w:noProof/>
            <w:webHidden/>
          </w:rPr>
          <w:tab/>
        </w:r>
        <w:r>
          <w:rPr>
            <w:noProof/>
            <w:webHidden/>
          </w:rPr>
          <w:fldChar w:fldCharType="begin"/>
        </w:r>
        <w:r>
          <w:rPr>
            <w:noProof/>
            <w:webHidden/>
          </w:rPr>
          <w:instrText xml:space="preserve"> PAGEREF _Toc95162682 \h </w:instrText>
        </w:r>
        <w:r>
          <w:rPr>
            <w:noProof/>
            <w:webHidden/>
          </w:rPr>
        </w:r>
        <w:r>
          <w:rPr>
            <w:noProof/>
            <w:webHidden/>
          </w:rPr>
          <w:fldChar w:fldCharType="separate"/>
        </w:r>
        <w:r>
          <w:rPr>
            <w:noProof/>
            <w:webHidden/>
          </w:rPr>
          <w:t>26</w:t>
        </w:r>
        <w:r>
          <w:rPr>
            <w:noProof/>
            <w:webHidden/>
          </w:rPr>
          <w:fldChar w:fldCharType="end"/>
        </w:r>
      </w:hyperlink>
    </w:p>
    <w:p w14:paraId="37221F52" w14:textId="1AD56E6F" w:rsidR="00D6659E" w:rsidRDefault="00D6659E">
      <w:pPr>
        <w:pStyle w:val="TOC3"/>
        <w:tabs>
          <w:tab w:val="right" w:leader="dot" w:pos="9645"/>
        </w:tabs>
        <w:rPr>
          <w:rFonts w:asciiTheme="minorHAnsi" w:eastAsiaTheme="minorEastAsia" w:hAnsiTheme="minorHAnsi" w:cstheme="minorBidi"/>
          <w:noProof/>
        </w:rPr>
      </w:pPr>
      <w:hyperlink w:anchor="_Toc95162683" w:history="1">
        <w:r w:rsidRPr="00FD60DB">
          <w:rPr>
            <w:rStyle w:val="Hyperlink"/>
            <w:bCs/>
            <w:noProof/>
          </w:rPr>
          <w:t>5.1.2</w:t>
        </w:r>
        <w:r w:rsidRPr="00FD60DB">
          <w:rPr>
            <w:rStyle w:val="Hyperlink"/>
            <w:noProof/>
          </w:rPr>
          <w:t xml:space="preserve"> Identify-Printer Response</w:t>
        </w:r>
        <w:r>
          <w:rPr>
            <w:noProof/>
            <w:webHidden/>
          </w:rPr>
          <w:tab/>
        </w:r>
        <w:r>
          <w:rPr>
            <w:noProof/>
            <w:webHidden/>
          </w:rPr>
          <w:fldChar w:fldCharType="begin"/>
        </w:r>
        <w:r>
          <w:rPr>
            <w:noProof/>
            <w:webHidden/>
          </w:rPr>
          <w:instrText xml:space="preserve"> PAGEREF _Toc95162683 \h </w:instrText>
        </w:r>
        <w:r>
          <w:rPr>
            <w:noProof/>
            <w:webHidden/>
          </w:rPr>
        </w:r>
        <w:r>
          <w:rPr>
            <w:noProof/>
            <w:webHidden/>
          </w:rPr>
          <w:fldChar w:fldCharType="separate"/>
        </w:r>
        <w:r>
          <w:rPr>
            <w:noProof/>
            <w:webHidden/>
          </w:rPr>
          <w:t>27</w:t>
        </w:r>
        <w:r>
          <w:rPr>
            <w:noProof/>
            <w:webHidden/>
          </w:rPr>
          <w:fldChar w:fldCharType="end"/>
        </w:r>
      </w:hyperlink>
    </w:p>
    <w:p w14:paraId="33186C2D" w14:textId="5FA23B22" w:rsidR="00D6659E" w:rsidRDefault="00D6659E">
      <w:pPr>
        <w:pStyle w:val="TOC2"/>
        <w:tabs>
          <w:tab w:val="right" w:leader="dot" w:pos="9645"/>
        </w:tabs>
        <w:rPr>
          <w:rFonts w:asciiTheme="minorHAnsi" w:eastAsiaTheme="minorEastAsia" w:hAnsiTheme="minorHAnsi" w:cstheme="minorBidi"/>
          <w:noProof/>
        </w:rPr>
      </w:pPr>
      <w:hyperlink w:anchor="_Toc95162684" w:history="1">
        <w:r w:rsidRPr="00FD60DB">
          <w:rPr>
            <w:rStyle w:val="Hyperlink"/>
            <w:rFonts w:eastAsia="MS Mincho"/>
            <w:bCs/>
            <w:noProof/>
          </w:rPr>
          <w:t>5.2</w:t>
        </w:r>
        <w:r w:rsidRPr="00FD60DB">
          <w:rPr>
            <w:rStyle w:val="Hyperlink"/>
            <w:rFonts w:eastAsia="MS Mincho"/>
            <w:noProof/>
          </w:rPr>
          <w:t xml:space="preserve"> Validate-Document</w:t>
        </w:r>
        <w:r>
          <w:rPr>
            <w:noProof/>
            <w:webHidden/>
          </w:rPr>
          <w:tab/>
        </w:r>
        <w:r>
          <w:rPr>
            <w:noProof/>
            <w:webHidden/>
          </w:rPr>
          <w:fldChar w:fldCharType="begin"/>
        </w:r>
        <w:r>
          <w:rPr>
            <w:noProof/>
            <w:webHidden/>
          </w:rPr>
          <w:instrText xml:space="preserve"> PAGEREF _Toc95162684 \h </w:instrText>
        </w:r>
        <w:r>
          <w:rPr>
            <w:noProof/>
            <w:webHidden/>
          </w:rPr>
        </w:r>
        <w:r>
          <w:rPr>
            <w:noProof/>
            <w:webHidden/>
          </w:rPr>
          <w:fldChar w:fldCharType="separate"/>
        </w:r>
        <w:r>
          <w:rPr>
            <w:noProof/>
            <w:webHidden/>
          </w:rPr>
          <w:t>27</w:t>
        </w:r>
        <w:r>
          <w:rPr>
            <w:noProof/>
            <w:webHidden/>
          </w:rPr>
          <w:fldChar w:fldCharType="end"/>
        </w:r>
      </w:hyperlink>
    </w:p>
    <w:p w14:paraId="4AFAB697" w14:textId="2FC61697" w:rsidR="00D6659E" w:rsidRDefault="00D6659E">
      <w:pPr>
        <w:pStyle w:val="TOC3"/>
        <w:tabs>
          <w:tab w:val="right" w:leader="dot" w:pos="9645"/>
        </w:tabs>
        <w:rPr>
          <w:rFonts w:asciiTheme="minorHAnsi" w:eastAsiaTheme="minorEastAsia" w:hAnsiTheme="minorHAnsi" w:cstheme="minorBidi"/>
          <w:noProof/>
        </w:rPr>
      </w:pPr>
      <w:hyperlink w:anchor="_Toc95162685" w:history="1">
        <w:r w:rsidRPr="00FD60DB">
          <w:rPr>
            <w:rStyle w:val="Hyperlink"/>
            <w:bCs/>
            <w:noProof/>
          </w:rPr>
          <w:t>5.2.1</w:t>
        </w:r>
        <w:r w:rsidRPr="00FD60DB">
          <w:rPr>
            <w:rStyle w:val="Hyperlink"/>
            <w:noProof/>
          </w:rPr>
          <w:t xml:space="preserve"> Validate-Document Request</w:t>
        </w:r>
        <w:r>
          <w:rPr>
            <w:noProof/>
            <w:webHidden/>
          </w:rPr>
          <w:tab/>
        </w:r>
        <w:r>
          <w:rPr>
            <w:noProof/>
            <w:webHidden/>
          </w:rPr>
          <w:fldChar w:fldCharType="begin"/>
        </w:r>
        <w:r>
          <w:rPr>
            <w:noProof/>
            <w:webHidden/>
          </w:rPr>
          <w:instrText xml:space="preserve"> PAGEREF _Toc95162685 \h </w:instrText>
        </w:r>
        <w:r>
          <w:rPr>
            <w:noProof/>
            <w:webHidden/>
          </w:rPr>
        </w:r>
        <w:r>
          <w:rPr>
            <w:noProof/>
            <w:webHidden/>
          </w:rPr>
          <w:fldChar w:fldCharType="separate"/>
        </w:r>
        <w:r>
          <w:rPr>
            <w:noProof/>
            <w:webHidden/>
          </w:rPr>
          <w:t>28</w:t>
        </w:r>
        <w:r>
          <w:rPr>
            <w:noProof/>
            <w:webHidden/>
          </w:rPr>
          <w:fldChar w:fldCharType="end"/>
        </w:r>
      </w:hyperlink>
    </w:p>
    <w:p w14:paraId="0F3B9A32" w14:textId="7E102084" w:rsidR="00D6659E" w:rsidRDefault="00D6659E">
      <w:pPr>
        <w:pStyle w:val="TOC3"/>
        <w:tabs>
          <w:tab w:val="right" w:leader="dot" w:pos="9645"/>
        </w:tabs>
        <w:rPr>
          <w:rFonts w:asciiTheme="minorHAnsi" w:eastAsiaTheme="minorEastAsia" w:hAnsiTheme="minorHAnsi" w:cstheme="minorBidi"/>
          <w:noProof/>
        </w:rPr>
      </w:pPr>
      <w:hyperlink w:anchor="_Toc95162686" w:history="1">
        <w:r w:rsidRPr="00FD60DB">
          <w:rPr>
            <w:rStyle w:val="Hyperlink"/>
            <w:bCs/>
            <w:noProof/>
          </w:rPr>
          <w:t>5.2.2</w:t>
        </w:r>
        <w:r w:rsidRPr="00FD60DB">
          <w:rPr>
            <w:rStyle w:val="Hyperlink"/>
            <w:noProof/>
          </w:rPr>
          <w:t xml:space="preserve"> Validate-Document Response</w:t>
        </w:r>
        <w:r>
          <w:rPr>
            <w:noProof/>
            <w:webHidden/>
          </w:rPr>
          <w:tab/>
        </w:r>
        <w:r>
          <w:rPr>
            <w:noProof/>
            <w:webHidden/>
          </w:rPr>
          <w:fldChar w:fldCharType="begin"/>
        </w:r>
        <w:r>
          <w:rPr>
            <w:noProof/>
            <w:webHidden/>
          </w:rPr>
          <w:instrText xml:space="preserve"> PAGEREF _Toc95162686 \h </w:instrText>
        </w:r>
        <w:r>
          <w:rPr>
            <w:noProof/>
            <w:webHidden/>
          </w:rPr>
        </w:r>
        <w:r>
          <w:rPr>
            <w:noProof/>
            <w:webHidden/>
          </w:rPr>
          <w:fldChar w:fldCharType="separate"/>
        </w:r>
        <w:r>
          <w:rPr>
            <w:noProof/>
            <w:webHidden/>
          </w:rPr>
          <w:t>29</w:t>
        </w:r>
        <w:r>
          <w:rPr>
            <w:noProof/>
            <w:webHidden/>
          </w:rPr>
          <w:fldChar w:fldCharType="end"/>
        </w:r>
      </w:hyperlink>
    </w:p>
    <w:p w14:paraId="7C9733BF" w14:textId="436F8F32" w:rsidR="00D6659E" w:rsidRDefault="00D6659E">
      <w:pPr>
        <w:pStyle w:val="TOC1"/>
        <w:tabs>
          <w:tab w:val="right" w:leader="dot" w:pos="9645"/>
        </w:tabs>
        <w:rPr>
          <w:rFonts w:asciiTheme="minorHAnsi" w:eastAsiaTheme="minorEastAsia" w:hAnsiTheme="minorHAnsi" w:cstheme="minorBidi"/>
          <w:noProof/>
        </w:rPr>
      </w:pPr>
      <w:hyperlink w:anchor="_Toc95162687" w:history="1">
        <w:r w:rsidRPr="00FD60DB">
          <w:rPr>
            <w:rStyle w:val="Hyperlink"/>
            <w:rFonts w:eastAsia="MS Mincho"/>
            <w:bCs/>
            <w:noProof/>
          </w:rPr>
          <w:t>6.</w:t>
        </w:r>
        <w:r w:rsidRPr="00FD60DB">
          <w:rPr>
            <w:rStyle w:val="Hyperlink"/>
            <w:rFonts w:eastAsia="MS Mincho"/>
            <w:noProof/>
          </w:rPr>
          <w:t xml:space="preserve"> New Attributes</w:t>
        </w:r>
        <w:r>
          <w:rPr>
            <w:noProof/>
            <w:webHidden/>
          </w:rPr>
          <w:tab/>
        </w:r>
        <w:r>
          <w:rPr>
            <w:noProof/>
            <w:webHidden/>
          </w:rPr>
          <w:fldChar w:fldCharType="begin"/>
        </w:r>
        <w:r>
          <w:rPr>
            <w:noProof/>
            <w:webHidden/>
          </w:rPr>
          <w:instrText xml:space="preserve"> PAGEREF _Toc95162687 \h </w:instrText>
        </w:r>
        <w:r>
          <w:rPr>
            <w:noProof/>
            <w:webHidden/>
          </w:rPr>
        </w:r>
        <w:r>
          <w:rPr>
            <w:noProof/>
            <w:webHidden/>
          </w:rPr>
          <w:fldChar w:fldCharType="separate"/>
        </w:r>
        <w:r>
          <w:rPr>
            <w:noProof/>
            <w:webHidden/>
          </w:rPr>
          <w:t>29</w:t>
        </w:r>
        <w:r>
          <w:rPr>
            <w:noProof/>
            <w:webHidden/>
          </w:rPr>
          <w:fldChar w:fldCharType="end"/>
        </w:r>
      </w:hyperlink>
    </w:p>
    <w:p w14:paraId="4FA92072" w14:textId="75E1DD2D" w:rsidR="00D6659E" w:rsidRDefault="00D6659E">
      <w:pPr>
        <w:pStyle w:val="TOC2"/>
        <w:tabs>
          <w:tab w:val="right" w:leader="dot" w:pos="9645"/>
        </w:tabs>
        <w:rPr>
          <w:rFonts w:asciiTheme="minorHAnsi" w:eastAsiaTheme="minorEastAsia" w:hAnsiTheme="minorHAnsi" w:cstheme="minorBidi"/>
          <w:noProof/>
        </w:rPr>
      </w:pPr>
      <w:hyperlink w:anchor="_Toc95162688" w:history="1">
        <w:r w:rsidRPr="00FD60DB">
          <w:rPr>
            <w:rStyle w:val="Hyperlink"/>
            <w:rFonts w:eastAsia="MS Mincho"/>
            <w:bCs/>
            <w:noProof/>
          </w:rPr>
          <w:t>6.1</w:t>
        </w:r>
        <w:r w:rsidRPr="00FD60DB">
          <w:rPr>
            <w:rStyle w:val="Hyperlink"/>
            <w:rFonts w:eastAsia="MS Mincho"/>
            <w:noProof/>
          </w:rPr>
          <w:t xml:space="preserve"> Operation Attributes</w:t>
        </w:r>
        <w:r>
          <w:rPr>
            <w:noProof/>
            <w:webHidden/>
          </w:rPr>
          <w:tab/>
        </w:r>
        <w:r>
          <w:rPr>
            <w:noProof/>
            <w:webHidden/>
          </w:rPr>
          <w:fldChar w:fldCharType="begin"/>
        </w:r>
        <w:r>
          <w:rPr>
            <w:noProof/>
            <w:webHidden/>
          </w:rPr>
          <w:instrText xml:space="preserve"> PAGEREF _Toc95162688 \h </w:instrText>
        </w:r>
        <w:r>
          <w:rPr>
            <w:noProof/>
            <w:webHidden/>
          </w:rPr>
        </w:r>
        <w:r>
          <w:rPr>
            <w:noProof/>
            <w:webHidden/>
          </w:rPr>
          <w:fldChar w:fldCharType="separate"/>
        </w:r>
        <w:r>
          <w:rPr>
            <w:noProof/>
            <w:webHidden/>
          </w:rPr>
          <w:t>29</w:t>
        </w:r>
        <w:r>
          <w:rPr>
            <w:noProof/>
            <w:webHidden/>
          </w:rPr>
          <w:fldChar w:fldCharType="end"/>
        </w:r>
      </w:hyperlink>
    </w:p>
    <w:p w14:paraId="264E8B35" w14:textId="55512011" w:rsidR="00D6659E" w:rsidRDefault="00D6659E">
      <w:pPr>
        <w:pStyle w:val="TOC3"/>
        <w:tabs>
          <w:tab w:val="right" w:leader="dot" w:pos="9645"/>
        </w:tabs>
        <w:rPr>
          <w:rFonts w:asciiTheme="minorHAnsi" w:eastAsiaTheme="minorEastAsia" w:hAnsiTheme="minorHAnsi" w:cstheme="minorBidi"/>
          <w:noProof/>
        </w:rPr>
      </w:pPr>
      <w:hyperlink w:anchor="_Toc95162689" w:history="1">
        <w:r w:rsidRPr="00FD60DB">
          <w:rPr>
            <w:rStyle w:val="Hyperlink"/>
            <w:bCs/>
            <w:noProof/>
          </w:rPr>
          <w:t>6.1.1</w:t>
        </w:r>
        <w:r w:rsidRPr="00FD60DB">
          <w:rPr>
            <w:rStyle w:val="Hyperlink"/>
            <w:noProof/>
          </w:rPr>
          <w:t xml:space="preserve"> client-info (1setOf collection)</w:t>
        </w:r>
        <w:r>
          <w:rPr>
            <w:noProof/>
            <w:webHidden/>
          </w:rPr>
          <w:tab/>
        </w:r>
        <w:r>
          <w:rPr>
            <w:noProof/>
            <w:webHidden/>
          </w:rPr>
          <w:fldChar w:fldCharType="begin"/>
        </w:r>
        <w:r>
          <w:rPr>
            <w:noProof/>
            <w:webHidden/>
          </w:rPr>
          <w:instrText xml:space="preserve"> PAGEREF _Toc95162689 \h </w:instrText>
        </w:r>
        <w:r>
          <w:rPr>
            <w:noProof/>
            <w:webHidden/>
          </w:rPr>
        </w:r>
        <w:r>
          <w:rPr>
            <w:noProof/>
            <w:webHidden/>
          </w:rPr>
          <w:fldChar w:fldCharType="separate"/>
        </w:r>
        <w:r>
          <w:rPr>
            <w:noProof/>
            <w:webHidden/>
          </w:rPr>
          <w:t>30</w:t>
        </w:r>
        <w:r>
          <w:rPr>
            <w:noProof/>
            <w:webHidden/>
          </w:rPr>
          <w:fldChar w:fldCharType="end"/>
        </w:r>
      </w:hyperlink>
    </w:p>
    <w:p w14:paraId="2E3F4945" w14:textId="48300D99" w:rsidR="00D6659E" w:rsidRDefault="00D6659E">
      <w:pPr>
        <w:pStyle w:val="TOC3"/>
        <w:tabs>
          <w:tab w:val="right" w:leader="dot" w:pos="9645"/>
        </w:tabs>
        <w:rPr>
          <w:rFonts w:asciiTheme="minorHAnsi" w:eastAsiaTheme="minorEastAsia" w:hAnsiTheme="minorHAnsi" w:cstheme="minorBidi"/>
          <w:noProof/>
        </w:rPr>
      </w:pPr>
      <w:hyperlink w:anchor="_Toc95162690" w:history="1">
        <w:r w:rsidRPr="00FD60DB">
          <w:rPr>
            <w:rStyle w:val="Hyperlink"/>
            <w:bCs/>
            <w:noProof/>
          </w:rPr>
          <w:t>6.1.2</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_Toc95162690 \h </w:instrText>
        </w:r>
        <w:r>
          <w:rPr>
            <w:noProof/>
            <w:webHidden/>
          </w:rPr>
        </w:r>
        <w:r>
          <w:rPr>
            <w:noProof/>
            <w:webHidden/>
          </w:rPr>
          <w:fldChar w:fldCharType="separate"/>
        </w:r>
        <w:r>
          <w:rPr>
            <w:noProof/>
            <w:webHidden/>
          </w:rPr>
          <w:t>30</w:t>
        </w:r>
        <w:r>
          <w:rPr>
            <w:noProof/>
            <w:webHidden/>
          </w:rPr>
          <w:fldChar w:fldCharType="end"/>
        </w:r>
      </w:hyperlink>
    </w:p>
    <w:p w14:paraId="4CEAADD0" w14:textId="466C4208" w:rsidR="00D6659E" w:rsidRDefault="00D6659E">
      <w:pPr>
        <w:pStyle w:val="TOC3"/>
        <w:tabs>
          <w:tab w:val="right" w:leader="dot" w:pos="9645"/>
        </w:tabs>
        <w:rPr>
          <w:rFonts w:asciiTheme="minorHAnsi" w:eastAsiaTheme="minorEastAsia" w:hAnsiTheme="minorHAnsi" w:cstheme="minorBidi"/>
          <w:noProof/>
        </w:rPr>
      </w:pPr>
      <w:hyperlink w:anchor="_Toc95162691" w:history="1">
        <w:r w:rsidRPr="00FD60DB">
          <w:rPr>
            <w:rStyle w:val="Hyperlink"/>
            <w:bCs/>
            <w:noProof/>
          </w:rPr>
          <w:t>6.1.3</w:t>
        </w:r>
        <w:r w:rsidRPr="00FD60DB">
          <w:rPr>
            <w:rStyle w:val="Hyperlink"/>
            <w:noProof/>
          </w:rPr>
          <w:t xml:space="preserve"> document-password (octetString(1023))</w:t>
        </w:r>
        <w:r>
          <w:rPr>
            <w:noProof/>
            <w:webHidden/>
          </w:rPr>
          <w:tab/>
        </w:r>
        <w:r>
          <w:rPr>
            <w:noProof/>
            <w:webHidden/>
          </w:rPr>
          <w:fldChar w:fldCharType="begin"/>
        </w:r>
        <w:r>
          <w:rPr>
            <w:noProof/>
            <w:webHidden/>
          </w:rPr>
          <w:instrText xml:space="preserve"> PAGEREF _Toc95162691 \h </w:instrText>
        </w:r>
        <w:r>
          <w:rPr>
            <w:noProof/>
            <w:webHidden/>
          </w:rPr>
        </w:r>
        <w:r>
          <w:rPr>
            <w:noProof/>
            <w:webHidden/>
          </w:rPr>
          <w:fldChar w:fldCharType="separate"/>
        </w:r>
        <w:r>
          <w:rPr>
            <w:noProof/>
            <w:webHidden/>
          </w:rPr>
          <w:t>31</w:t>
        </w:r>
        <w:r>
          <w:rPr>
            <w:noProof/>
            <w:webHidden/>
          </w:rPr>
          <w:fldChar w:fldCharType="end"/>
        </w:r>
      </w:hyperlink>
    </w:p>
    <w:p w14:paraId="621AE4EB" w14:textId="2F003C82" w:rsidR="00D6659E" w:rsidRDefault="00D6659E">
      <w:pPr>
        <w:pStyle w:val="TOC3"/>
        <w:tabs>
          <w:tab w:val="right" w:leader="dot" w:pos="9645"/>
        </w:tabs>
        <w:rPr>
          <w:rFonts w:asciiTheme="minorHAnsi" w:eastAsiaTheme="minorEastAsia" w:hAnsiTheme="minorHAnsi" w:cstheme="minorBidi"/>
          <w:noProof/>
        </w:rPr>
      </w:pPr>
      <w:hyperlink w:anchor="_Toc95162692" w:history="1">
        <w:r w:rsidRPr="00FD60DB">
          <w:rPr>
            <w:rStyle w:val="Hyperlink"/>
            <w:bCs/>
            <w:noProof/>
          </w:rPr>
          <w:t>6.1.4</w:t>
        </w:r>
        <w:r w:rsidRPr="00FD60DB">
          <w:rPr>
            <w:rStyle w:val="Hyperlink"/>
            <w:noProof/>
          </w:rPr>
          <w:t xml:space="preserve"> first-index (integer(1:MAX))</w:t>
        </w:r>
        <w:r>
          <w:rPr>
            <w:noProof/>
            <w:webHidden/>
          </w:rPr>
          <w:tab/>
        </w:r>
        <w:r>
          <w:rPr>
            <w:noProof/>
            <w:webHidden/>
          </w:rPr>
          <w:fldChar w:fldCharType="begin"/>
        </w:r>
        <w:r>
          <w:rPr>
            <w:noProof/>
            <w:webHidden/>
          </w:rPr>
          <w:instrText xml:space="preserve"> PAGEREF _Toc95162692 \h </w:instrText>
        </w:r>
        <w:r>
          <w:rPr>
            <w:noProof/>
            <w:webHidden/>
          </w:rPr>
        </w:r>
        <w:r>
          <w:rPr>
            <w:noProof/>
            <w:webHidden/>
          </w:rPr>
          <w:fldChar w:fldCharType="separate"/>
        </w:r>
        <w:r>
          <w:rPr>
            <w:noProof/>
            <w:webHidden/>
          </w:rPr>
          <w:t>32</w:t>
        </w:r>
        <w:r>
          <w:rPr>
            <w:noProof/>
            <w:webHidden/>
          </w:rPr>
          <w:fldChar w:fldCharType="end"/>
        </w:r>
      </w:hyperlink>
    </w:p>
    <w:p w14:paraId="3CCCFBD7" w14:textId="234C2FCE" w:rsidR="00D6659E" w:rsidRDefault="00D6659E">
      <w:pPr>
        <w:pStyle w:val="TOC3"/>
        <w:tabs>
          <w:tab w:val="right" w:leader="dot" w:pos="9645"/>
        </w:tabs>
        <w:rPr>
          <w:rFonts w:asciiTheme="minorHAnsi" w:eastAsiaTheme="minorEastAsia" w:hAnsiTheme="minorHAnsi" w:cstheme="minorBidi"/>
          <w:noProof/>
        </w:rPr>
      </w:pPr>
      <w:hyperlink w:anchor="_Toc95162693" w:history="1">
        <w:r w:rsidRPr="00FD60DB">
          <w:rPr>
            <w:rStyle w:val="Hyperlink"/>
            <w:bCs/>
            <w:noProof/>
          </w:rPr>
          <w:t>6.1.5</w:t>
        </w:r>
        <w:r w:rsidRPr="00FD60DB">
          <w:rPr>
            <w:rStyle w:val="Hyperlink"/>
            <w:noProof/>
          </w:rPr>
          <w:t xml:space="preserve"> identify-actions (1setOf type2 keyword)</w:t>
        </w:r>
        <w:r>
          <w:rPr>
            <w:noProof/>
            <w:webHidden/>
          </w:rPr>
          <w:tab/>
        </w:r>
        <w:r>
          <w:rPr>
            <w:noProof/>
            <w:webHidden/>
          </w:rPr>
          <w:fldChar w:fldCharType="begin"/>
        </w:r>
        <w:r>
          <w:rPr>
            <w:noProof/>
            <w:webHidden/>
          </w:rPr>
          <w:instrText xml:space="preserve"> PAGEREF _Toc95162693 \h </w:instrText>
        </w:r>
        <w:r>
          <w:rPr>
            <w:noProof/>
            <w:webHidden/>
          </w:rPr>
        </w:r>
        <w:r>
          <w:rPr>
            <w:noProof/>
            <w:webHidden/>
          </w:rPr>
          <w:fldChar w:fldCharType="separate"/>
        </w:r>
        <w:r>
          <w:rPr>
            <w:noProof/>
            <w:webHidden/>
          </w:rPr>
          <w:t>32</w:t>
        </w:r>
        <w:r>
          <w:rPr>
            <w:noProof/>
            <w:webHidden/>
          </w:rPr>
          <w:fldChar w:fldCharType="end"/>
        </w:r>
      </w:hyperlink>
    </w:p>
    <w:p w14:paraId="1EE6333C" w14:textId="07C0D4C5" w:rsidR="00D6659E" w:rsidRDefault="00D6659E">
      <w:pPr>
        <w:pStyle w:val="TOC3"/>
        <w:tabs>
          <w:tab w:val="right" w:leader="dot" w:pos="9645"/>
        </w:tabs>
        <w:rPr>
          <w:rFonts w:asciiTheme="minorHAnsi" w:eastAsiaTheme="minorEastAsia" w:hAnsiTheme="minorHAnsi" w:cstheme="minorBidi"/>
          <w:noProof/>
        </w:rPr>
      </w:pPr>
      <w:hyperlink w:anchor="_Toc95162694" w:history="1">
        <w:r w:rsidRPr="00FD60DB">
          <w:rPr>
            <w:rStyle w:val="Hyperlink"/>
            <w:bCs/>
            <w:noProof/>
          </w:rPr>
          <w:t>6.1.6</w:t>
        </w:r>
        <w:r w:rsidRPr="00FD60DB">
          <w:rPr>
            <w:rStyle w:val="Hyperlink"/>
            <w:noProof/>
          </w:rPr>
          <w:t xml:space="preserve"> preferred-attributes (collection)</w:t>
        </w:r>
        <w:r>
          <w:rPr>
            <w:noProof/>
            <w:webHidden/>
          </w:rPr>
          <w:tab/>
        </w:r>
        <w:r>
          <w:rPr>
            <w:noProof/>
            <w:webHidden/>
          </w:rPr>
          <w:fldChar w:fldCharType="begin"/>
        </w:r>
        <w:r>
          <w:rPr>
            <w:noProof/>
            <w:webHidden/>
          </w:rPr>
          <w:instrText xml:space="preserve"> PAGEREF _Toc95162694 \h </w:instrText>
        </w:r>
        <w:r>
          <w:rPr>
            <w:noProof/>
            <w:webHidden/>
          </w:rPr>
        </w:r>
        <w:r>
          <w:rPr>
            <w:noProof/>
            <w:webHidden/>
          </w:rPr>
          <w:fldChar w:fldCharType="separate"/>
        </w:r>
        <w:r>
          <w:rPr>
            <w:noProof/>
            <w:webHidden/>
          </w:rPr>
          <w:t>32</w:t>
        </w:r>
        <w:r>
          <w:rPr>
            <w:noProof/>
            <w:webHidden/>
          </w:rPr>
          <w:fldChar w:fldCharType="end"/>
        </w:r>
      </w:hyperlink>
    </w:p>
    <w:p w14:paraId="00484D42" w14:textId="5C26F3E2" w:rsidR="00D6659E" w:rsidRDefault="00D6659E">
      <w:pPr>
        <w:pStyle w:val="TOC3"/>
        <w:tabs>
          <w:tab w:val="right" w:leader="dot" w:pos="9645"/>
        </w:tabs>
        <w:rPr>
          <w:rFonts w:asciiTheme="minorHAnsi" w:eastAsiaTheme="minorEastAsia" w:hAnsiTheme="minorHAnsi" w:cstheme="minorBidi"/>
          <w:noProof/>
        </w:rPr>
      </w:pPr>
      <w:hyperlink w:anchor="_Toc95162695" w:history="1">
        <w:r w:rsidRPr="00FD60DB">
          <w:rPr>
            <w:rStyle w:val="Hyperlink"/>
            <w:bCs/>
            <w:noProof/>
          </w:rPr>
          <w:t>6.1.7</w:t>
        </w:r>
        <w:r w:rsidRPr="00FD60DB">
          <w:rPr>
            <w:rStyle w:val="Hyperlink"/>
            <w:noProof/>
          </w:rPr>
          <w:t xml:space="preserve"> requesting-user-uri (uri)</w:t>
        </w:r>
        <w:r>
          <w:rPr>
            <w:noProof/>
            <w:webHidden/>
          </w:rPr>
          <w:tab/>
        </w:r>
        <w:r>
          <w:rPr>
            <w:noProof/>
            <w:webHidden/>
          </w:rPr>
          <w:fldChar w:fldCharType="begin"/>
        </w:r>
        <w:r>
          <w:rPr>
            <w:noProof/>
            <w:webHidden/>
          </w:rPr>
          <w:instrText xml:space="preserve"> PAGEREF _Toc95162695 \h </w:instrText>
        </w:r>
        <w:r>
          <w:rPr>
            <w:noProof/>
            <w:webHidden/>
          </w:rPr>
        </w:r>
        <w:r>
          <w:rPr>
            <w:noProof/>
            <w:webHidden/>
          </w:rPr>
          <w:fldChar w:fldCharType="separate"/>
        </w:r>
        <w:r>
          <w:rPr>
            <w:noProof/>
            <w:webHidden/>
          </w:rPr>
          <w:t>32</w:t>
        </w:r>
        <w:r>
          <w:rPr>
            <w:noProof/>
            <w:webHidden/>
          </w:rPr>
          <w:fldChar w:fldCharType="end"/>
        </w:r>
      </w:hyperlink>
    </w:p>
    <w:p w14:paraId="70C882E3" w14:textId="290BA5C5" w:rsidR="00D6659E" w:rsidRDefault="00D6659E">
      <w:pPr>
        <w:pStyle w:val="TOC2"/>
        <w:tabs>
          <w:tab w:val="right" w:leader="dot" w:pos="9645"/>
        </w:tabs>
        <w:rPr>
          <w:rFonts w:asciiTheme="minorHAnsi" w:eastAsiaTheme="minorEastAsia" w:hAnsiTheme="minorHAnsi" w:cstheme="minorBidi"/>
          <w:noProof/>
        </w:rPr>
      </w:pPr>
      <w:hyperlink w:anchor="_Toc95162696" w:history="1">
        <w:r w:rsidRPr="00FD60DB">
          <w:rPr>
            <w:rStyle w:val="Hyperlink"/>
            <w:rFonts w:eastAsia="MS Mincho"/>
            <w:bCs/>
            <w:noProof/>
          </w:rPr>
          <w:t>6.2</w:t>
        </w:r>
        <w:r w:rsidRPr="00FD60DB">
          <w:rPr>
            <w:rStyle w:val="Hyperlink"/>
            <w:rFonts w:eastAsia="MS Mincho"/>
            <w:noProof/>
          </w:rPr>
          <w:t xml:space="preserve"> Job and Document Template Attributes</w:t>
        </w:r>
        <w:r>
          <w:rPr>
            <w:noProof/>
            <w:webHidden/>
          </w:rPr>
          <w:tab/>
        </w:r>
        <w:r>
          <w:rPr>
            <w:noProof/>
            <w:webHidden/>
          </w:rPr>
          <w:fldChar w:fldCharType="begin"/>
        </w:r>
        <w:r>
          <w:rPr>
            <w:noProof/>
            <w:webHidden/>
          </w:rPr>
          <w:instrText xml:space="preserve"> PAGEREF _Toc95162696 \h </w:instrText>
        </w:r>
        <w:r>
          <w:rPr>
            <w:noProof/>
            <w:webHidden/>
          </w:rPr>
        </w:r>
        <w:r>
          <w:rPr>
            <w:noProof/>
            <w:webHidden/>
          </w:rPr>
          <w:fldChar w:fldCharType="separate"/>
        </w:r>
        <w:r>
          <w:rPr>
            <w:noProof/>
            <w:webHidden/>
          </w:rPr>
          <w:t>33</w:t>
        </w:r>
        <w:r>
          <w:rPr>
            <w:noProof/>
            <w:webHidden/>
          </w:rPr>
          <w:fldChar w:fldCharType="end"/>
        </w:r>
      </w:hyperlink>
    </w:p>
    <w:p w14:paraId="57523B39" w14:textId="49BC3091" w:rsidR="00D6659E" w:rsidRDefault="00D6659E">
      <w:pPr>
        <w:pStyle w:val="TOC3"/>
        <w:tabs>
          <w:tab w:val="right" w:leader="dot" w:pos="9645"/>
        </w:tabs>
        <w:rPr>
          <w:rFonts w:asciiTheme="minorHAnsi" w:eastAsiaTheme="minorEastAsia" w:hAnsiTheme="minorHAnsi" w:cstheme="minorBidi"/>
          <w:noProof/>
        </w:rPr>
      </w:pPr>
      <w:hyperlink w:anchor="_Toc95162697" w:history="1">
        <w:r w:rsidRPr="00FD60DB">
          <w:rPr>
            <w:rStyle w:val="Hyperlink"/>
            <w:bCs/>
            <w:noProof/>
          </w:rPr>
          <w:t>6.2.1</w:t>
        </w:r>
        <w:r w:rsidRPr="00FD60DB">
          <w:rPr>
            <w:rStyle w:val="Hyperlink"/>
            <w:noProof/>
          </w:rPr>
          <w:t xml:space="preserve"> job-error-action (type2 keyword)</w:t>
        </w:r>
        <w:r>
          <w:rPr>
            <w:noProof/>
            <w:webHidden/>
          </w:rPr>
          <w:tab/>
        </w:r>
        <w:r>
          <w:rPr>
            <w:noProof/>
            <w:webHidden/>
          </w:rPr>
          <w:fldChar w:fldCharType="begin"/>
        </w:r>
        <w:r>
          <w:rPr>
            <w:noProof/>
            <w:webHidden/>
          </w:rPr>
          <w:instrText xml:space="preserve"> PAGEREF _Toc95162697 \h </w:instrText>
        </w:r>
        <w:r>
          <w:rPr>
            <w:noProof/>
            <w:webHidden/>
          </w:rPr>
        </w:r>
        <w:r>
          <w:rPr>
            <w:noProof/>
            <w:webHidden/>
          </w:rPr>
          <w:fldChar w:fldCharType="separate"/>
        </w:r>
        <w:r>
          <w:rPr>
            <w:noProof/>
            <w:webHidden/>
          </w:rPr>
          <w:t>33</w:t>
        </w:r>
        <w:r>
          <w:rPr>
            <w:noProof/>
            <w:webHidden/>
          </w:rPr>
          <w:fldChar w:fldCharType="end"/>
        </w:r>
      </w:hyperlink>
    </w:p>
    <w:p w14:paraId="08B6CC35" w14:textId="5BF28B64" w:rsidR="00D6659E" w:rsidRDefault="00D6659E">
      <w:pPr>
        <w:pStyle w:val="TOC3"/>
        <w:tabs>
          <w:tab w:val="right" w:leader="dot" w:pos="9645"/>
        </w:tabs>
        <w:rPr>
          <w:rFonts w:asciiTheme="minorHAnsi" w:eastAsiaTheme="minorEastAsia" w:hAnsiTheme="minorHAnsi" w:cstheme="minorBidi"/>
          <w:noProof/>
        </w:rPr>
      </w:pPr>
      <w:hyperlink w:anchor="_Toc95162698" w:history="1">
        <w:r w:rsidRPr="00FD60DB">
          <w:rPr>
            <w:rStyle w:val="Hyperlink"/>
            <w:bCs/>
            <w:noProof/>
          </w:rPr>
          <w:t>6.2.2</w:t>
        </w:r>
        <w:r w:rsidRPr="00FD60DB">
          <w:rPr>
            <w:rStyle w:val="Hyperlink"/>
            <w:noProof/>
          </w:rPr>
          <w:t xml:space="preserve"> media-overprint(collection)</w:t>
        </w:r>
        <w:r>
          <w:rPr>
            <w:noProof/>
            <w:webHidden/>
          </w:rPr>
          <w:tab/>
        </w:r>
        <w:r>
          <w:rPr>
            <w:noProof/>
            <w:webHidden/>
          </w:rPr>
          <w:fldChar w:fldCharType="begin"/>
        </w:r>
        <w:r>
          <w:rPr>
            <w:noProof/>
            <w:webHidden/>
          </w:rPr>
          <w:instrText xml:space="preserve"> PAGEREF _Toc95162698 \h </w:instrText>
        </w:r>
        <w:r>
          <w:rPr>
            <w:noProof/>
            <w:webHidden/>
          </w:rPr>
        </w:r>
        <w:r>
          <w:rPr>
            <w:noProof/>
            <w:webHidden/>
          </w:rPr>
          <w:fldChar w:fldCharType="separate"/>
        </w:r>
        <w:r>
          <w:rPr>
            <w:noProof/>
            <w:webHidden/>
          </w:rPr>
          <w:t>33</w:t>
        </w:r>
        <w:r>
          <w:rPr>
            <w:noProof/>
            <w:webHidden/>
          </w:rPr>
          <w:fldChar w:fldCharType="end"/>
        </w:r>
      </w:hyperlink>
    </w:p>
    <w:p w14:paraId="67C4C034" w14:textId="1CBD0E44" w:rsidR="00D6659E" w:rsidRDefault="00D6659E">
      <w:pPr>
        <w:pStyle w:val="TOC3"/>
        <w:tabs>
          <w:tab w:val="right" w:leader="dot" w:pos="9645"/>
        </w:tabs>
        <w:rPr>
          <w:rFonts w:asciiTheme="minorHAnsi" w:eastAsiaTheme="minorEastAsia" w:hAnsiTheme="minorHAnsi" w:cstheme="minorBidi"/>
          <w:noProof/>
        </w:rPr>
      </w:pPr>
      <w:hyperlink w:anchor="_Toc95162699" w:history="1">
        <w:r w:rsidRPr="00FD60DB">
          <w:rPr>
            <w:rStyle w:val="Hyperlink"/>
            <w:bCs/>
            <w:noProof/>
          </w:rPr>
          <w:t>6.2.3</w:t>
        </w:r>
        <w:r w:rsidRPr="00FD60DB">
          <w:rPr>
            <w:rStyle w:val="Hyperlink"/>
            <w:noProof/>
          </w:rPr>
          <w:t xml:space="preserve"> print-color-mode (type2 keyword)</w:t>
        </w:r>
        <w:r>
          <w:rPr>
            <w:noProof/>
            <w:webHidden/>
          </w:rPr>
          <w:tab/>
        </w:r>
        <w:r>
          <w:rPr>
            <w:noProof/>
            <w:webHidden/>
          </w:rPr>
          <w:fldChar w:fldCharType="begin"/>
        </w:r>
        <w:r>
          <w:rPr>
            <w:noProof/>
            <w:webHidden/>
          </w:rPr>
          <w:instrText xml:space="preserve"> PAGEREF _Toc95162699 \h </w:instrText>
        </w:r>
        <w:r>
          <w:rPr>
            <w:noProof/>
            <w:webHidden/>
          </w:rPr>
        </w:r>
        <w:r>
          <w:rPr>
            <w:noProof/>
            <w:webHidden/>
          </w:rPr>
          <w:fldChar w:fldCharType="separate"/>
        </w:r>
        <w:r>
          <w:rPr>
            <w:noProof/>
            <w:webHidden/>
          </w:rPr>
          <w:t>35</w:t>
        </w:r>
        <w:r>
          <w:rPr>
            <w:noProof/>
            <w:webHidden/>
          </w:rPr>
          <w:fldChar w:fldCharType="end"/>
        </w:r>
      </w:hyperlink>
    </w:p>
    <w:p w14:paraId="020E7884" w14:textId="256E088E" w:rsidR="00D6659E" w:rsidRDefault="00D6659E">
      <w:pPr>
        <w:pStyle w:val="TOC3"/>
        <w:tabs>
          <w:tab w:val="right" w:leader="dot" w:pos="9645"/>
        </w:tabs>
        <w:rPr>
          <w:rFonts w:asciiTheme="minorHAnsi" w:eastAsiaTheme="minorEastAsia" w:hAnsiTheme="minorHAnsi" w:cstheme="minorBidi"/>
          <w:noProof/>
        </w:rPr>
      </w:pPr>
      <w:hyperlink w:anchor="_Toc95162700" w:history="1">
        <w:r w:rsidRPr="00FD60DB">
          <w:rPr>
            <w:rStyle w:val="Hyperlink"/>
            <w:bCs/>
            <w:noProof/>
          </w:rPr>
          <w:t>6.2.4</w:t>
        </w:r>
        <w:r w:rsidRPr="00FD60DB">
          <w:rPr>
            <w:rStyle w:val="Hyperlink"/>
            <w:noProof/>
          </w:rPr>
          <w:t xml:space="preserve"> print-rendering-intent (type2 keyword)</w:t>
        </w:r>
        <w:r>
          <w:rPr>
            <w:noProof/>
            <w:webHidden/>
          </w:rPr>
          <w:tab/>
        </w:r>
        <w:r>
          <w:rPr>
            <w:noProof/>
            <w:webHidden/>
          </w:rPr>
          <w:fldChar w:fldCharType="begin"/>
        </w:r>
        <w:r>
          <w:rPr>
            <w:noProof/>
            <w:webHidden/>
          </w:rPr>
          <w:instrText xml:space="preserve"> PAGEREF _Toc95162700 \h </w:instrText>
        </w:r>
        <w:r>
          <w:rPr>
            <w:noProof/>
            <w:webHidden/>
          </w:rPr>
        </w:r>
        <w:r>
          <w:rPr>
            <w:noProof/>
            <w:webHidden/>
          </w:rPr>
          <w:fldChar w:fldCharType="separate"/>
        </w:r>
        <w:r>
          <w:rPr>
            <w:noProof/>
            <w:webHidden/>
          </w:rPr>
          <w:t>36</w:t>
        </w:r>
        <w:r>
          <w:rPr>
            <w:noProof/>
            <w:webHidden/>
          </w:rPr>
          <w:fldChar w:fldCharType="end"/>
        </w:r>
      </w:hyperlink>
    </w:p>
    <w:p w14:paraId="00320978" w14:textId="657822FF" w:rsidR="00D6659E" w:rsidRDefault="00D6659E">
      <w:pPr>
        <w:pStyle w:val="TOC3"/>
        <w:tabs>
          <w:tab w:val="right" w:leader="dot" w:pos="9645"/>
        </w:tabs>
        <w:rPr>
          <w:rFonts w:asciiTheme="minorHAnsi" w:eastAsiaTheme="minorEastAsia" w:hAnsiTheme="minorHAnsi" w:cstheme="minorBidi"/>
          <w:noProof/>
        </w:rPr>
      </w:pPr>
      <w:hyperlink w:anchor="_Toc95162701" w:history="1">
        <w:r w:rsidRPr="00FD60DB">
          <w:rPr>
            <w:rStyle w:val="Hyperlink"/>
            <w:bCs/>
            <w:noProof/>
          </w:rPr>
          <w:t>6.2.5</w:t>
        </w:r>
        <w:r w:rsidRPr="00FD60DB">
          <w:rPr>
            <w:rStyle w:val="Hyperlink"/>
            <w:noProof/>
          </w:rPr>
          <w:t xml:space="preserve"> print-scaling (type2 keyword)</w:t>
        </w:r>
        <w:r>
          <w:rPr>
            <w:noProof/>
            <w:webHidden/>
          </w:rPr>
          <w:tab/>
        </w:r>
        <w:r>
          <w:rPr>
            <w:noProof/>
            <w:webHidden/>
          </w:rPr>
          <w:fldChar w:fldCharType="begin"/>
        </w:r>
        <w:r>
          <w:rPr>
            <w:noProof/>
            <w:webHidden/>
          </w:rPr>
          <w:instrText xml:space="preserve"> PAGEREF _Toc95162701 \h </w:instrText>
        </w:r>
        <w:r>
          <w:rPr>
            <w:noProof/>
            <w:webHidden/>
          </w:rPr>
        </w:r>
        <w:r>
          <w:rPr>
            <w:noProof/>
            <w:webHidden/>
          </w:rPr>
          <w:fldChar w:fldCharType="separate"/>
        </w:r>
        <w:r>
          <w:rPr>
            <w:noProof/>
            <w:webHidden/>
          </w:rPr>
          <w:t>36</w:t>
        </w:r>
        <w:r>
          <w:rPr>
            <w:noProof/>
            <w:webHidden/>
          </w:rPr>
          <w:fldChar w:fldCharType="end"/>
        </w:r>
      </w:hyperlink>
    </w:p>
    <w:p w14:paraId="1AA1E5D7" w14:textId="7C98AFC6" w:rsidR="00D6659E" w:rsidRDefault="00D6659E">
      <w:pPr>
        <w:pStyle w:val="TOC2"/>
        <w:tabs>
          <w:tab w:val="right" w:leader="dot" w:pos="9645"/>
        </w:tabs>
        <w:rPr>
          <w:rFonts w:asciiTheme="minorHAnsi" w:eastAsiaTheme="minorEastAsia" w:hAnsiTheme="minorHAnsi" w:cstheme="minorBidi"/>
          <w:noProof/>
        </w:rPr>
      </w:pPr>
      <w:hyperlink w:anchor="_Toc95162702" w:history="1">
        <w:r w:rsidRPr="00FD60DB">
          <w:rPr>
            <w:rStyle w:val="Hyperlink"/>
            <w:rFonts w:eastAsia="MS Mincho"/>
            <w:bCs/>
            <w:noProof/>
          </w:rPr>
          <w:t>6.3</w:t>
        </w:r>
        <w:r w:rsidRPr="00FD60DB">
          <w:rPr>
            <w:rStyle w:val="Hyperlink"/>
            <w:rFonts w:eastAsia="MS Mincho"/>
            <w:noProof/>
          </w:rPr>
          <w:t xml:space="preserve"> Document Status Attributes</w:t>
        </w:r>
        <w:r>
          <w:rPr>
            <w:noProof/>
            <w:webHidden/>
          </w:rPr>
          <w:tab/>
        </w:r>
        <w:r>
          <w:rPr>
            <w:noProof/>
            <w:webHidden/>
          </w:rPr>
          <w:fldChar w:fldCharType="begin"/>
        </w:r>
        <w:r>
          <w:rPr>
            <w:noProof/>
            <w:webHidden/>
          </w:rPr>
          <w:instrText xml:space="preserve"> PAGEREF _Toc95162702 \h </w:instrText>
        </w:r>
        <w:r>
          <w:rPr>
            <w:noProof/>
            <w:webHidden/>
          </w:rPr>
        </w:r>
        <w:r>
          <w:rPr>
            <w:noProof/>
            <w:webHidden/>
          </w:rPr>
          <w:fldChar w:fldCharType="separate"/>
        </w:r>
        <w:r>
          <w:rPr>
            <w:noProof/>
            <w:webHidden/>
          </w:rPr>
          <w:t>39</w:t>
        </w:r>
        <w:r>
          <w:rPr>
            <w:noProof/>
            <w:webHidden/>
          </w:rPr>
          <w:fldChar w:fldCharType="end"/>
        </w:r>
      </w:hyperlink>
    </w:p>
    <w:p w14:paraId="4FFB17C8" w14:textId="6F27948D" w:rsidR="00D6659E" w:rsidRDefault="00D6659E">
      <w:pPr>
        <w:pStyle w:val="TOC3"/>
        <w:tabs>
          <w:tab w:val="right" w:leader="dot" w:pos="9645"/>
        </w:tabs>
        <w:rPr>
          <w:rFonts w:asciiTheme="minorHAnsi" w:eastAsiaTheme="minorEastAsia" w:hAnsiTheme="minorHAnsi" w:cstheme="minorBidi"/>
          <w:noProof/>
        </w:rPr>
      </w:pPr>
      <w:hyperlink w:anchor="_Toc95162703" w:history="1">
        <w:r w:rsidRPr="00FD60DB">
          <w:rPr>
            <w:rStyle w:val="Hyperlink"/>
            <w:bCs/>
            <w:noProof/>
          </w:rPr>
          <w:t>6.3.1</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_Toc95162703 \h </w:instrText>
        </w:r>
        <w:r>
          <w:rPr>
            <w:noProof/>
            <w:webHidden/>
          </w:rPr>
        </w:r>
        <w:r>
          <w:rPr>
            <w:noProof/>
            <w:webHidden/>
          </w:rPr>
          <w:fldChar w:fldCharType="separate"/>
        </w:r>
        <w:r>
          <w:rPr>
            <w:noProof/>
            <w:webHidden/>
          </w:rPr>
          <w:t>39</w:t>
        </w:r>
        <w:r>
          <w:rPr>
            <w:noProof/>
            <w:webHidden/>
          </w:rPr>
          <w:fldChar w:fldCharType="end"/>
        </w:r>
      </w:hyperlink>
    </w:p>
    <w:p w14:paraId="6ECC2374" w14:textId="6ECFBBBC" w:rsidR="00D6659E" w:rsidRDefault="00D6659E">
      <w:pPr>
        <w:pStyle w:val="TOC3"/>
        <w:tabs>
          <w:tab w:val="right" w:leader="dot" w:pos="9645"/>
        </w:tabs>
        <w:rPr>
          <w:rFonts w:asciiTheme="minorHAnsi" w:eastAsiaTheme="minorEastAsia" w:hAnsiTheme="minorHAnsi" w:cstheme="minorBidi"/>
          <w:noProof/>
        </w:rPr>
      </w:pPr>
      <w:hyperlink w:anchor="_Toc95162704" w:history="1">
        <w:r w:rsidRPr="00FD60DB">
          <w:rPr>
            <w:rStyle w:val="Hyperlink"/>
            <w:bCs/>
            <w:noProof/>
          </w:rPr>
          <w:t>6.3.2</w:t>
        </w:r>
        <w:r w:rsidRPr="00FD60DB">
          <w:rPr>
            <w:rStyle w:val="Hyperlink"/>
            <w:noProof/>
          </w:rPr>
          <w:t xml:space="preserve"> document-uuid (uri(45))</w:t>
        </w:r>
        <w:r>
          <w:rPr>
            <w:noProof/>
            <w:webHidden/>
          </w:rPr>
          <w:tab/>
        </w:r>
        <w:r>
          <w:rPr>
            <w:noProof/>
            <w:webHidden/>
          </w:rPr>
          <w:fldChar w:fldCharType="begin"/>
        </w:r>
        <w:r>
          <w:rPr>
            <w:noProof/>
            <w:webHidden/>
          </w:rPr>
          <w:instrText xml:space="preserve"> PAGEREF _Toc95162704 \h </w:instrText>
        </w:r>
        <w:r>
          <w:rPr>
            <w:noProof/>
            <w:webHidden/>
          </w:rPr>
        </w:r>
        <w:r>
          <w:rPr>
            <w:noProof/>
            <w:webHidden/>
          </w:rPr>
          <w:fldChar w:fldCharType="separate"/>
        </w:r>
        <w:r>
          <w:rPr>
            <w:noProof/>
            <w:webHidden/>
          </w:rPr>
          <w:t>39</w:t>
        </w:r>
        <w:r>
          <w:rPr>
            <w:noProof/>
            <w:webHidden/>
          </w:rPr>
          <w:fldChar w:fldCharType="end"/>
        </w:r>
      </w:hyperlink>
    </w:p>
    <w:p w14:paraId="28790424" w14:textId="59E74049" w:rsidR="00D6659E" w:rsidRDefault="00D6659E">
      <w:pPr>
        <w:pStyle w:val="TOC3"/>
        <w:tabs>
          <w:tab w:val="right" w:leader="dot" w:pos="9645"/>
        </w:tabs>
        <w:rPr>
          <w:rFonts w:asciiTheme="minorHAnsi" w:eastAsiaTheme="minorEastAsia" w:hAnsiTheme="minorHAnsi" w:cstheme="minorBidi"/>
          <w:noProof/>
        </w:rPr>
      </w:pPr>
      <w:hyperlink w:anchor="_Toc95162705" w:history="1">
        <w:r w:rsidRPr="00FD60DB">
          <w:rPr>
            <w:rStyle w:val="Hyperlink"/>
            <w:bCs/>
            <w:noProof/>
          </w:rPr>
          <w:t>6.3.3</w:t>
        </w:r>
        <w:r w:rsidRPr="00FD60DB">
          <w:rPr>
            <w:rStyle w:val="Hyperlink"/>
            <w:noProof/>
          </w:rPr>
          <w:t xml:space="preserve"> pages (integer(0:MAX))</w:t>
        </w:r>
        <w:r>
          <w:rPr>
            <w:noProof/>
            <w:webHidden/>
          </w:rPr>
          <w:tab/>
        </w:r>
        <w:r>
          <w:rPr>
            <w:noProof/>
            <w:webHidden/>
          </w:rPr>
          <w:fldChar w:fldCharType="begin"/>
        </w:r>
        <w:r>
          <w:rPr>
            <w:noProof/>
            <w:webHidden/>
          </w:rPr>
          <w:instrText xml:space="preserve"> PAGEREF _Toc95162705 \h </w:instrText>
        </w:r>
        <w:r>
          <w:rPr>
            <w:noProof/>
            <w:webHidden/>
          </w:rPr>
        </w:r>
        <w:r>
          <w:rPr>
            <w:noProof/>
            <w:webHidden/>
          </w:rPr>
          <w:fldChar w:fldCharType="separate"/>
        </w:r>
        <w:r>
          <w:rPr>
            <w:noProof/>
            <w:webHidden/>
          </w:rPr>
          <w:t>39</w:t>
        </w:r>
        <w:r>
          <w:rPr>
            <w:noProof/>
            <w:webHidden/>
          </w:rPr>
          <w:fldChar w:fldCharType="end"/>
        </w:r>
      </w:hyperlink>
    </w:p>
    <w:p w14:paraId="45A09B3D" w14:textId="3A4C8FB7" w:rsidR="00D6659E" w:rsidRDefault="00D6659E">
      <w:pPr>
        <w:pStyle w:val="TOC3"/>
        <w:tabs>
          <w:tab w:val="right" w:leader="dot" w:pos="9645"/>
        </w:tabs>
        <w:rPr>
          <w:rFonts w:asciiTheme="minorHAnsi" w:eastAsiaTheme="minorEastAsia" w:hAnsiTheme="minorHAnsi" w:cstheme="minorBidi"/>
          <w:noProof/>
        </w:rPr>
      </w:pPr>
      <w:hyperlink w:anchor="_Toc95162706" w:history="1">
        <w:r w:rsidRPr="00FD60DB">
          <w:rPr>
            <w:rStyle w:val="Hyperlink"/>
            <w:bCs/>
            <w:noProof/>
          </w:rPr>
          <w:t>6.3.4</w:t>
        </w:r>
        <w:r w:rsidRPr="00FD60DB">
          <w:rPr>
            <w:rStyle w:val="Hyperlink"/>
            <w:noProof/>
          </w:rPr>
          <w:t xml:space="preserve"> pages-completed (integer(0:MAX))</w:t>
        </w:r>
        <w:r>
          <w:rPr>
            <w:noProof/>
            <w:webHidden/>
          </w:rPr>
          <w:tab/>
        </w:r>
        <w:r>
          <w:rPr>
            <w:noProof/>
            <w:webHidden/>
          </w:rPr>
          <w:fldChar w:fldCharType="begin"/>
        </w:r>
        <w:r>
          <w:rPr>
            <w:noProof/>
            <w:webHidden/>
          </w:rPr>
          <w:instrText xml:space="preserve"> PAGEREF _Toc95162706 \h </w:instrText>
        </w:r>
        <w:r>
          <w:rPr>
            <w:noProof/>
            <w:webHidden/>
          </w:rPr>
        </w:r>
        <w:r>
          <w:rPr>
            <w:noProof/>
            <w:webHidden/>
          </w:rPr>
          <w:fldChar w:fldCharType="separate"/>
        </w:r>
        <w:r>
          <w:rPr>
            <w:noProof/>
            <w:webHidden/>
          </w:rPr>
          <w:t>39</w:t>
        </w:r>
        <w:r>
          <w:rPr>
            <w:noProof/>
            <w:webHidden/>
          </w:rPr>
          <w:fldChar w:fldCharType="end"/>
        </w:r>
      </w:hyperlink>
    </w:p>
    <w:p w14:paraId="3D705BE9" w14:textId="4CBE07FA" w:rsidR="00D6659E" w:rsidRDefault="00D6659E">
      <w:pPr>
        <w:pStyle w:val="TOC2"/>
        <w:tabs>
          <w:tab w:val="right" w:leader="dot" w:pos="9645"/>
        </w:tabs>
        <w:rPr>
          <w:rFonts w:asciiTheme="minorHAnsi" w:eastAsiaTheme="minorEastAsia" w:hAnsiTheme="minorHAnsi" w:cstheme="minorBidi"/>
          <w:noProof/>
        </w:rPr>
      </w:pPr>
      <w:hyperlink w:anchor="_Toc95162707" w:history="1">
        <w:r w:rsidRPr="00FD60DB">
          <w:rPr>
            <w:rStyle w:val="Hyperlink"/>
            <w:rFonts w:eastAsia="MS Mincho"/>
            <w:bCs/>
            <w:noProof/>
          </w:rPr>
          <w:t>6.4</w:t>
        </w:r>
        <w:r w:rsidRPr="00FD60DB">
          <w:rPr>
            <w:rStyle w:val="Hyperlink"/>
            <w:rFonts w:eastAsia="MS Mincho"/>
            <w:noProof/>
          </w:rPr>
          <w:t xml:space="preserve"> Job Status Attributes</w:t>
        </w:r>
        <w:r>
          <w:rPr>
            <w:noProof/>
            <w:webHidden/>
          </w:rPr>
          <w:tab/>
        </w:r>
        <w:r>
          <w:rPr>
            <w:noProof/>
            <w:webHidden/>
          </w:rPr>
          <w:fldChar w:fldCharType="begin"/>
        </w:r>
        <w:r>
          <w:rPr>
            <w:noProof/>
            <w:webHidden/>
          </w:rPr>
          <w:instrText xml:space="preserve"> PAGEREF _Toc95162707 \h </w:instrText>
        </w:r>
        <w:r>
          <w:rPr>
            <w:noProof/>
            <w:webHidden/>
          </w:rPr>
        </w:r>
        <w:r>
          <w:rPr>
            <w:noProof/>
            <w:webHidden/>
          </w:rPr>
          <w:fldChar w:fldCharType="separate"/>
        </w:r>
        <w:r>
          <w:rPr>
            <w:noProof/>
            <w:webHidden/>
          </w:rPr>
          <w:t>40</w:t>
        </w:r>
        <w:r>
          <w:rPr>
            <w:noProof/>
            <w:webHidden/>
          </w:rPr>
          <w:fldChar w:fldCharType="end"/>
        </w:r>
      </w:hyperlink>
    </w:p>
    <w:p w14:paraId="1A82D0F0" w14:textId="0C5869D7" w:rsidR="00D6659E" w:rsidRDefault="00D6659E">
      <w:pPr>
        <w:pStyle w:val="TOC3"/>
        <w:tabs>
          <w:tab w:val="right" w:leader="dot" w:pos="9645"/>
        </w:tabs>
        <w:rPr>
          <w:rFonts w:asciiTheme="minorHAnsi" w:eastAsiaTheme="minorEastAsia" w:hAnsiTheme="minorHAnsi" w:cstheme="minorBidi"/>
          <w:noProof/>
        </w:rPr>
      </w:pPr>
      <w:hyperlink w:anchor="_Toc95162708" w:history="1">
        <w:r w:rsidRPr="00FD60DB">
          <w:rPr>
            <w:rStyle w:val="Hyperlink"/>
            <w:bCs/>
            <w:noProof/>
          </w:rPr>
          <w:t>6.4.1</w:t>
        </w:r>
        <w:r w:rsidRPr="00FD60DB">
          <w:rPr>
            <w:rStyle w:val="Hyperlink"/>
            <w:noProof/>
          </w:rPr>
          <w:t xml:space="preserve"> client-info (1setOf collection)</w:t>
        </w:r>
        <w:r>
          <w:rPr>
            <w:noProof/>
            <w:webHidden/>
          </w:rPr>
          <w:tab/>
        </w:r>
        <w:r>
          <w:rPr>
            <w:noProof/>
            <w:webHidden/>
          </w:rPr>
          <w:fldChar w:fldCharType="begin"/>
        </w:r>
        <w:r>
          <w:rPr>
            <w:noProof/>
            <w:webHidden/>
          </w:rPr>
          <w:instrText xml:space="preserve"> PAGEREF _Toc95162708 \h </w:instrText>
        </w:r>
        <w:r>
          <w:rPr>
            <w:noProof/>
            <w:webHidden/>
          </w:rPr>
        </w:r>
        <w:r>
          <w:rPr>
            <w:noProof/>
            <w:webHidden/>
          </w:rPr>
          <w:fldChar w:fldCharType="separate"/>
        </w:r>
        <w:r>
          <w:rPr>
            <w:noProof/>
            <w:webHidden/>
          </w:rPr>
          <w:t>40</w:t>
        </w:r>
        <w:r>
          <w:rPr>
            <w:noProof/>
            <w:webHidden/>
          </w:rPr>
          <w:fldChar w:fldCharType="end"/>
        </w:r>
      </w:hyperlink>
    </w:p>
    <w:p w14:paraId="2796521E" w14:textId="6537DC97" w:rsidR="00D6659E" w:rsidRDefault="00D6659E">
      <w:pPr>
        <w:pStyle w:val="TOC3"/>
        <w:tabs>
          <w:tab w:val="right" w:leader="dot" w:pos="9645"/>
        </w:tabs>
        <w:rPr>
          <w:rFonts w:asciiTheme="minorHAnsi" w:eastAsiaTheme="minorEastAsia" w:hAnsiTheme="minorHAnsi" w:cstheme="minorBidi"/>
          <w:noProof/>
        </w:rPr>
      </w:pPr>
      <w:hyperlink w:anchor="_Toc95162709" w:history="1">
        <w:r w:rsidRPr="00FD60DB">
          <w:rPr>
            <w:rStyle w:val="Hyperlink"/>
            <w:bCs/>
            <w:noProof/>
          </w:rPr>
          <w:t>6.4.2</w:t>
        </w:r>
        <w:r w:rsidRPr="00FD60DB">
          <w:rPr>
            <w:rStyle w:val="Hyperlink"/>
            <w:noProof/>
          </w:rPr>
          <w:t xml:space="preserve"> document-metadata (1setOf octetString(MAX))</w:t>
        </w:r>
        <w:r>
          <w:rPr>
            <w:noProof/>
            <w:webHidden/>
          </w:rPr>
          <w:tab/>
        </w:r>
        <w:r>
          <w:rPr>
            <w:noProof/>
            <w:webHidden/>
          </w:rPr>
          <w:fldChar w:fldCharType="begin"/>
        </w:r>
        <w:r>
          <w:rPr>
            <w:noProof/>
            <w:webHidden/>
          </w:rPr>
          <w:instrText xml:space="preserve"> PAGEREF _Toc95162709 \h </w:instrText>
        </w:r>
        <w:r>
          <w:rPr>
            <w:noProof/>
            <w:webHidden/>
          </w:rPr>
        </w:r>
        <w:r>
          <w:rPr>
            <w:noProof/>
            <w:webHidden/>
          </w:rPr>
          <w:fldChar w:fldCharType="separate"/>
        </w:r>
        <w:r>
          <w:rPr>
            <w:noProof/>
            <w:webHidden/>
          </w:rPr>
          <w:t>40</w:t>
        </w:r>
        <w:r>
          <w:rPr>
            <w:noProof/>
            <w:webHidden/>
          </w:rPr>
          <w:fldChar w:fldCharType="end"/>
        </w:r>
      </w:hyperlink>
    </w:p>
    <w:p w14:paraId="4CD914F3" w14:textId="708C1EBC" w:rsidR="00D6659E" w:rsidRDefault="00D6659E">
      <w:pPr>
        <w:pStyle w:val="TOC3"/>
        <w:tabs>
          <w:tab w:val="right" w:leader="dot" w:pos="9645"/>
        </w:tabs>
        <w:rPr>
          <w:rFonts w:asciiTheme="minorHAnsi" w:eastAsiaTheme="minorEastAsia" w:hAnsiTheme="minorHAnsi" w:cstheme="minorBidi"/>
          <w:noProof/>
        </w:rPr>
      </w:pPr>
      <w:hyperlink w:anchor="_Toc95162710" w:history="1">
        <w:r w:rsidRPr="00FD60DB">
          <w:rPr>
            <w:rStyle w:val="Hyperlink"/>
            <w:bCs/>
            <w:noProof/>
          </w:rPr>
          <w:t>6.4.3</w:t>
        </w:r>
        <w:r w:rsidRPr="00FD60DB">
          <w:rPr>
            <w:rStyle w:val="Hyperlink"/>
            <w:noProof/>
          </w:rPr>
          <w:t xml:space="preserve"> job-originating-user-uri (uri)</w:t>
        </w:r>
        <w:r>
          <w:rPr>
            <w:noProof/>
            <w:webHidden/>
          </w:rPr>
          <w:tab/>
        </w:r>
        <w:r>
          <w:rPr>
            <w:noProof/>
            <w:webHidden/>
          </w:rPr>
          <w:fldChar w:fldCharType="begin"/>
        </w:r>
        <w:r>
          <w:rPr>
            <w:noProof/>
            <w:webHidden/>
          </w:rPr>
          <w:instrText xml:space="preserve"> PAGEREF _Toc95162710 \h </w:instrText>
        </w:r>
        <w:r>
          <w:rPr>
            <w:noProof/>
            <w:webHidden/>
          </w:rPr>
        </w:r>
        <w:r>
          <w:rPr>
            <w:noProof/>
            <w:webHidden/>
          </w:rPr>
          <w:fldChar w:fldCharType="separate"/>
        </w:r>
        <w:r>
          <w:rPr>
            <w:noProof/>
            <w:webHidden/>
          </w:rPr>
          <w:t>40</w:t>
        </w:r>
        <w:r>
          <w:rPr>
            <w:noProof/>
            <w:webHidden/>
          </w:rPr>
          <w:fldChar w:fldCharType="end"/>
        </w:r>
      </w:hyperlink>
    </w:p>
    <w:p w14:paraId="3F059621" w14:textId="6E622247" w:rsidR="00D6659E" w:rsidRDefault="00D6659E">
      <w:pPr>
        <w:pStyle w:val="TOC3"/>
        <w:tabs>
          <w:tab w:val="right" w:leader="dot" w:pos="9645"/>
        </w:tabs>
        <w:rPr>
          <w:rFonts w:asciiTheme="minorHAnsi" w:eastAsiaTheme="minorEastAsia" w:hAnsiTheme="minorHAnsi" w:cstheme="minorBidi"/>
          <w:noProof/>
        </w:rPr>
      </w:pPr>
      <w:hyperlink w:anchor="_Toc95162711" w:history="1">
        <w:r w:rsidRPr="00FD60DB">
          <w:rPr>
            <w:rStyle w:val="Hyperlink"/>
            <w:bCs/>
            <w:noProof/>
          </w:rPr>
          <w:t>6.4.4</w:t>
        </w:r>
        <w:r w:rsidRPr="00FD60DB">
          <w:rPr>
            <w:rStyle w:val="Hyperlink"/>
            <w:noProof/>
          </w:rPr>
          <w:t xml:space="preserve"> job-pages (integer(0:MAX))</w:t>
        </w:r>
        <w:r>
          <w:rPr>
            <w:noProof/>
            <w:webHidden/>
          </w:rPr>
          <w:tab/>
        </w:r>
        <w:r>
          <w:rPr>
            <w:noProof/>
            <w:webHidden/>
          </w:rPr>
          <w:fldChar w:fldCharType="begin"/>
        </w:r>
        <w:r>
          <w:rPr>
            <w:noProof/>
            <w:webHidden/>
          </w:rPr>
          <w:instrText xml:space="preserve"> PAGEREF _Toc95162711 \h </w:instrText>
        </w:r>
        <w:r>
          <w:rPr>
            <w:noProof/>
            <w:webHidden/>
          </w:rPr>
        </w:r>
        <w:r>
          <w:rPr>
            <w:noProof/>
            <w:webHidden/>
          </w:rPr>
          <w:fldChar w:fldCharType="separate"/>
        </w:r>
        <w:r>
          <w:rPr>
            <w:noProof/>
            <w:webHidden/>
          </w:rPr>
          <w:t>40</w:t>
        </w:r>
        <w:r>
          <w:rPr>
            <w:noProof/>
            <w:webHidden/>
          </w:rPr>
          <w:fldChar w:fldCharType="end"/>
        </w:r>
      </w:hyperlink>
    </w:p>
    <w:p w14:paraId="545D4063" w14:textId="077B906B" w:rsidR="00D6659E" w:rsidRDefault="00D6659E">
      <w:pPr>
        <w:pStyle w:val="TOC3"/>
        <w:tabs>
          <w:tab w:val="right" w:leader="dot" w:pos="9645"/>
        </w:tabs>
        <w:rPr>
          <w:rFonts w:asciiTheme="minorHAnsi" w:eastAsiaTheme="minorEastAsia" w:hAnsiTheme="minorHAnsi" w:cstheme="minorBidi"/>
          <w:noProof/>
        </w:rPr>
      </w:pPr>
      <w:hyperlink w:anchor="_Toc95162712" w:history="1">
        <w:r w:rsidRPr="00FD60DB">
          <w:rPr>
            <w:rStyle w:val="Hyperlink"/>
            <w:bCs/>
            <w:noProof/>
          </w:rPr>
          <w:t>6.4.5</w:t>
        </w:r>
        <w:r w:rsidRPr="00FD60DB">
          <w:rPr>
            <w:rStyle w:val="Hyperlink"/>
            <w:noProof/>
          </w:rPr>
          <w:t xml:space="preserve"> job-pages-completed (integer(0:MAX))</w:t>
        </w:r>
        <w:r>
          <w:rPr>
            <w:noProof/>
            <w:webHidden/>
          </w:rPr>
          <w:tab/>
        </w:r>
        <w:r>
          <w:rPr>
            <w:noProof/>
            <w:webHidden/>
          </w:rPr>
          <w:fldChar w:fldCharType="begin"/>
        </w:r>
        <w:r>
          <w:rPr>
            <w:noProof/>
            <w:webHidden/>
          </w:rPr>
          <w:instrText xml:space="preserve"> PAGEREF _Toc95162712 \h </w:instrText>
        </w:r>
        <w:r>
          <w:rPr>
            <w:noProof/>
            <w:webHidden/>
          </w:rPr>
        </w:r>
        <w:r>
          <w:rPr>
            <w:noProof/>
            <w:webHidden/>
          </w:rPr>
          <w:fldChar w:fldCharType="separate"/>
        </w:r>
        <w:r>
          <w:rPr>
            <w:noProof/>
            <w:webHidden/>
          </w:rPr>
          <w:t>40</w:t>
        </w:r>
        <w:r>
          <w:rPr>
            <w:noProof/>
            <w:webHidden/>
          </w:rPr>
          <w:fldChar w:fldCharType="end"/>
        </w:r>
      </w:hyperlink>
    </w:p>
    <w:p w14:paraId="187BEBFC" w14:textId="308032DA" w:rsidR="00D6659E" w:rsidRDefault="00D6659E">
      <w:pPr>
        <w:pStyle w:val="TOC3"/>
        <w:tabs>
          <w:tab w:val="right" w:leader="dot" w:pos="9645"/>
        </w:tabs>
        <w:rPr>
          <w:rFonts w:asciiTheme="minorHAnsi" w:eastAsiaTheme="minorEastAsia" w:hAnsiTheme="minorHAnsi" w:cstheme="minorBidi"/>
          <w:noProof/>
        </w:rPr>
      </w:pPr>
      <w:hyperlink w:anchor="_Toc95162713" w:history="1">
        <w:r w:rsidRPr="00FD60DB">
          <w:rPr>
            <w:rStyle w:val="Hyperlink"/>
            <w:bCs/>
            <w:noProof/>
          </w:rPr>
          <w:t>6.4.6</w:t>
        </w:r>
        <w:r w:rsidRPr="00FD60DB">
          <w:rPr>
            <w:rStyle w:val="Hyperlink"/>
            <w:noProof/>
          </w:rPr>
          <w:t xml:space="preserve"> job-uuid (uri(45))</w:t>
        </w:r>
        <w:r>
          <w:rPr>
            <w:noProof/>
            <w:webHidden/>
          </w:rPr>
          <w:tab/>
        </w:r>
        <w:r>
          <w:rPr>
            <w:noProof/>
            <w:webHidden/>
          </w:rPr>
          <w:fldChar w:fldCharType="begin"/>
        </w:r>
        <w:r>
          <w:rPr>
            <w:noProof/>
            <w:webHidden/>
          </w:rPr>
          <w:instrText xml:space="preserve"> PAGEREF _Toc95162713 \h </w:instrText>
        </w:r>
        <w:r>
          <w:rPr>
            <w:noProof/>
            <w:webHidden/>
          </w:rPr>
        </w:r>
        <w:r>
          <w:rPr>
            <w:noProof/>
            <w:webHidden/>
          </w:rPr>
          <w:fldChar w:fldCharType="separate"/>
        </w:r>
        <w:r>
          <w:rPr>
            <w:noProof/>
            <w:webHidden/>
          </w:rPr>
          <w:t>41</w:t>
        </w:r>
        <w:r>
          <w:rPr>
            <w:noProof/>
            <w:webHidden/>
          </w:rPr>
          <w:fldChar w:fldCharType="end"/>
        </w:r>
      </w:hyperlink>
    </w:p>
    <w:p w14:paraId="6518EA1A" w14:textId="281AD809" w:rsidR="00D6659E" w:rsidRDefault="00D6659E">
      <w:pPr>
        <w:pStyle w:val="TOC2"/>
        <w:tabs>
          <w:tab w:val="right" w:leader="dot" w:pos="9645"/>
        </w:tabs>
        <w:rPr>
          <w:rFonts w:asciiTheme="minorHAnsi" w:eastAsiaTheme="minorEastAsia" w:hAnsiTheme="minorHAnsi" w:cstheme="minorBidi"/>
          <w:noProof/>
        </w:rPr>
      </w:pPr>
      <w:hyperlink w:anchor="_Toc95162714" w:history="1">
        <w:r w:rsidRPr="00FD60DB">
          <w:rPr>
            <w:rStyle w:val="Hyperlink"/>
            <w:rFonts w:eastAsia="MS Mincho"/>
            <w:bCs/>
            <w:noProof/>
          </w:rPr>
          <w:t>6.5</w:t>
        </w:r>
        <w:r w:rsidRPr="00FD60DB">
          <w:rPr>
            <w:rStyle w:val="Hyperlink"/>
            <w:rFonts w:eastAsia="MS Mincho"/>
            <w:noProof/>
          </w:rPr>
          <w:t xml:space="preserve"> Printer Description Attributes</w:t>
        </w:r>
        <w:r>
          <w:rPr>
            <w:noProof/>
            <w:webHidden/>
          </w:rPr>
          <w:tab/>
        </w:r>
        <w:r>
          <w:rPr>
            <w:noProof/>
            <w:webHidden/>
          </w:rPr>
          <w:fldChar w:fldCharType="begin"/>
        </w:r>
        <w:r>
          <w:rPr>
            <w:noProof/>
            <w:webHidden/>
          </w:rPr>
          <w:instrText xml:space="preserve"> PAGEREF _Toc95162714 \h </w:instrText>
        </w:r>
        <w:r>
          <w:rPr>
            <w:noProof/>
            <w:webHidden/>
          </w:rPr>
        </w:r>
        <w:r>
          <w:rPr>
            <w:noProof/>
            <w:webHidden/>
          </w:rPr>
          <w:fldChar w:fldCharType="separate"/>
        </w:r>
        <w:r>
          <w:rPr>
            <w:noProof/>
            <w:webHidden/>
          </w:rPr>
          <w:t>41</w:t>
        </w:r>
        <w:r>
          <w:rPr>
            <w:noProof/>
            <w:webHidden/>
          </w:rPr>
          <w:fldChar w:fldCharType="end"/>
        </w:r>
      </w:hyperlink>
    </w:p>
    <w:p w14:paraId="07D9D332" w14:textId="1433028B" w:rsidR="00D6659E" w:rsidRDefault="00D6659E">
      <w:pPr>
        <w:pStyle w:val="TOC3"/>
        <w:tabs>
          <w:tab w:val="right" w:leader="dot" w:pos="9645"/>
        </w:tabs>
        <w:rPr>
          <w:rFonts w:asciiTheme="minorHAnsi" w:eastAsiaTheme="minorEastAsia" w:hAnsiTheme="minorHAnsi" w:cstheme="minorBidi"/>
          <w:noProof/>
        </w:rPr>
      </w:pPr>
      <w:hyperlink w:anchor="_Toc95162715" w:history="1">
        <w:r w:rsidRPr="00FD60DB">
          <w:rPr>
            <w:rStyle w:val="Hyperlink"/>
            <w:bCs/>
            <w:noProof/>
          </w:rPr>
          <w:t>6.5.1</w:t>
        </w:r>
        <w:r w:rsidRPr="00FD60DB">
          <w:rPr>
            <w:rStyle w:val="Hyperlink"/>
            <w:noProof/>
          </w:rPr>
          <w:t xml:space="preserve"> document-password-supported (integer(0:1023))</w:t>
        </w:r>
        <w:r>
          <w:rPr>
            <w:noProof/>
            <w:webHidden/>
          </w:rPr>
          <w:tab/>
        </w:r>
        <w:r>
          <w:rPr>
            <w:noProof/>
            <w:webHidden/>
          </w:rPr>
          <w:fldChar w:fldCharType="begin"/>
        </w:r>
        <w:r>
          <w:rPr>
            <w:noProof/>
            <w:webHidden/>
          </w:rPr>
          <w:instrText xml:space="preserve"> PAGEREF _Toc95162715 \h </w:instrText>
        </w:r>
        <w:r>
          <w:rPr>
            <w:noProof/>
            <w:webHidden/>
          </w:rPr>
        </w:r>
        <w:r>
          <w:rPr>
            <w:noProof/>
            <w:webHidden/>
          </w:rPr>
          <w:fldChar w:fldCharType="separate"/>
        </w:r>
        <w:r>
          <w:rPr>
            <w:noProof/>
            <w:webHidden/>
          </w:rPr>
          <w:t>42</w:t>
        </w:r>
        <w:r>
          <w:rPr>
            <w:noProof/>
            <w:webHidden/>
          </w:rPr>
          <w:fldChar w:fldCharType="end"/>
        </w:r>
      </w:hyperlink>
    </w:p>
    <w:p w14:paraId="4A87E048" w14:textId="7B962536" w:rsidR="00D6659E" w:rsidRDefault="00D6659E">
      <w:pPr>
        <w:pStyle w:val="TOC3"/>
        <w:tabs>
          <w:tab w:val="right" w:leader="dot" w:pos="9645"/>
        </w:tabs>
        <w:rPr>
          <w:rFonts w:asciiTheme="minorHAnsi" w:eastAsiaTheme="minorEastAsia" w:hAnsiTheme="minorHAnsi" w:cstheme="minorBidi"/>
          <w:noProof/>
        </w:rPr>
      </w:pPr>
      <w:hyperlink w:anchor="_Toc95162716" w:history="1">
        <w:r w:rsidRPr="00FD60DB">
          <w:rPr>
            <w:rStyle w:val="Hyperlink"/>
            <w:bCs/>
            <w:noProof/>
          </w:rPr>
          <w:t>6.5.2</w:t>
        </w:r>
        <w:r w:rsidRPr="00FD60DB">
          <w:rPr>
            <w:rStyle w:val="Hyperlink"/>
            <w:noProof/>
          </w:rPr>
          <w:t xml:space="preserve"> identify-actions-default (1setOf type2 keyword)</w:t>
        </w:r>
        <w:r>
          <w:rPr>
            <w:noProof/>
            <w:webHidden/>
          </w:rPr>
          <w:tab/>
        </w:r>
        <w:r>
          <w:rPr>
            <w:noProof/>
            <w:webHidden/>
          </w:rPr>
          <w:fldChar w:fldCharType="begin"/>
        </w:r>
        <w:r>
          <w:rPr>
            <w:noProof/>
            <w:webHidden/>
          </w:rPr>
          <w:instrText xml:space="preserve"> PAGEREF _Toc95162716 \h </w:instrText>
        </w:r>
        <w:r>
          <w:rPr>
            <w:noProof/>
            <w:webHidden/>
          </w:rPr>
        </w:r>
        <w:r>
          <w:rPr>
            <w:noProof/>
            <w:webHidden/>
          </w:rPr>
          <w:fldChar w:fldCharType="separate"/>
        </w:r>
        <w:r>
          <w:rPr>
            <w:noProof/>
            <w:webHidden/>
          </w:rPr>
          <w:t>42</w:t>
        </w:r>
        <w:r>
          <w:rPr>
            <w:noProof/>
            <w:webHidden/>
          </w:rPr>
          <w:fldChar w:fldCharType="end"/>
        </w:r>
      </w:hyperlink>
    </w:p>
    <w:p w14:paraId="59B4100F" w14:textId="0E81E704" w:rsidR="00D6659E" w:rsidRDefault="00D6659E">
      <w:pPr>
        <w:pStyle w:val="TOC3"/>
        <w:tabs>
          <w:tab w:val="right" w:leader="dot" w:pos="9645"/>
        </w:tabs>
        <w:rPr>
          <w:rFonts w:asciiTheme="minorHAnsi" w:eastAsiaTheme="minorEastAsia" w:hAnsiTheme="minorHAnsi" w:cstheme="minorBidi"/>
          <w:noProof/>
        </w:rPr>
      </w:pPr>
      <w:hyperlink w:anchor="_Toc95162717" w:history="1">
        <w:r w:rsidRPr="00FD60DB">
          <w:rPr>
            <w:rStyle w:val="Hyperlink"/>
            <w:bCs/>
            <w:noProof/>
          </w:rPr>
          <w:t>6.5.3</w:t>
        </w:r>
        <w:r w:rsidRPr="00FD60DB">
          <w:rPr>
            <w:rStyle w:val="Hyperlink"/>
            <w:noProof/>
          </w:rPr>
          <w:t xml:space="preserve"> identify-actions-supported (1setOf type2 keyword)</w:t>
        </w:r>
        <w:r>
          <w:rPr>
            <w:noProof/>
            <w:webHidden/>
          </w:rPr>
          <w:tab/>
        </w:r>
        <w:r>
          <w:rPr>
            <w:noProof/>
            <w:webHidden/>
          </w:rPr>
          <w:fldChar w:fldCharType="begin"/>
        </w:r>
        <w:r>
          <w:rPr>
            <w:noProof/>
            <w:webHidden/>
          </w:rPr>
          <w:instrText xml:space="preserve"> PAGEREF _Toc95162717 \h </w:instrText>
        </w:r>
        <w:r>
          <w:rPr>
            <w:noProof/>
            <w:webHidden/>
          </w:rPr>
        </w:r>
        <w:r>
          <w:rPr>
            <w:noProof/>
            <w:webHidden/>
          </w:rPr>
          <w:fldChar w:fldCharType="separate"/>
        </w:r>
        <w:r>
          <w:rPr>
            <w:noProof/>
            <w:webHidden/>
          </w:rPr>
          <w:t>42</w:t>
        </w:r>
        <w:r>
          <w:rPr>
            <w:noProof/>
            <w:webHidden/>
          </w:rPr>
          <w:fldChar w:fldCharType="end"/>
        </w:r>
      </w:hyperlink>
    </w:p>
    <w:p w14:paraId="6BD8EA7C" w14:textId="7872FBCC" w:rsidR="00D6659E" w:rsidRDefault="00D6659E">
      <w:pPr>
        <w:pStyle w:val="TOC3"/>
        <w:tabs>
          <w:tab w:val="right" w:leader="dot" w:pos="9645"/>
        </w:tabs>
        <w:rPr>
          <w:rFonts w:asciiTheme="minorHAnsi" w:eastAsiaTheme="minorEastAsia" w:hAnsiTheme="minorHAnsi" w:cstheme="minorBidi"/>
          <w:noProof/>
        </w:rPr>
      </w:pPr>
      <w:hyperlink w:anchor="_Toc95162718" w:history="1">
        <w:r w:rsidRPr="00FD60DB">
          <w:rPr>
            <w:rStyle w:val="Hyperlink"/>
            <w:bCs/>
            <w:noProof/>
          </w:rPr>
          <w:t>6.5.4</w:t>
        </w:r>
        <w:r w:rsidRPr="00FD60DB">
          <w:rPr>
            <w:rStyle w:val="Hyperlink"/>
            <w:noProof/>
          </w:rPr>
          <w:t xml:space="preserve"> ipp-features-supported (1setOf type2 keyword)</w:t>
        </w:r>
        <w:r>
          <w:rPr>
            <w:noProof/>
            <w:webHidden/>
          </w:rPr>
          <w:tab/>
        </w:r>
        <w:r>
          <w:rPr>
            <w:noProof/>
            <w:webHidden/>
          </w:rPr>
          <w:fldChar w:fldCharType="begin"/>
        </w:r>
        <w:r>
          <w:rPr>
            <w:noProof/>
            <w:webHidden/>
          </w:rPr>
          <w:instrText xml:space="preserve"> PAGEREF _Toc95162718 \h </w:instrText>
        </w:r>
        <w:r>
          <w:rPr>
            <w:noProof/>
            <w:webHidden/>
          </w:rPr>
        </w:r>
        <w:r>
          <w:rPr>
            <w:noProof/>
            <w:webHidden/>
          </w:rPr>
          <w:fldChar w:fldCharType="separate"/>
        </w:r>
        <w:r>
          <w:rPr>
            <w:noProof/>
            <w:webHidden/>
          </w:rPr>
          <w:t>42</w:t>
        </w:r>
        <w:r>
          <w:rPr>
            <w:noProof/>
            <w:webHidden/>
          </w:rPr>
          <w:fldChar w:fldCharType="end"/>
        </w:r>
      </w:hyperlink>
    </w:p>
    <w:p w14:paraId="7BA88B7B" w14:textId="2A27BD6B" w:rsidR="00D6659E" w:rsidRDefault="00D6659E">
      <w:pPr>
        <w:pStyle w:val="TOC3"/>
        <w:tabs>
          <w:tab w:val="right" w:leader="dot" w:pos="9645"/>
        </w:tabs>
        <w:rPr>
          <w:rFonts w:asciiTheme="minorHAnsi" w:eastAsiaTheme="minorEastAsia" w:hAnsiTheme="minorHAnsi" w:cstheme="minorBidi"/>
          <w:noProof/>
        </w:rPr>
      </w:pPr>
      <w:hyperlink w:anchor="_Toc95162719" w:history="1">
        <w:r w:rsidRPr="00FD60DB">
          <w:rPr>
            <w:rStyle w:val="Hyperlink"/>
            <w:bCs/>
            <w:noProof/>
          </w:rPr>
          <w:t>6.5.5</w:t>
        </w:r>
        <w:r w:rsidRPr="00FD60DB">
          <w:rPr>
            <w:rStyle w:val="Hyperlink"/>
            <w:noProof/>
          </w:rPr>
          <w:t xml:space="preserve"> job-constraints-supported (1setOf collection)</w:t>
        </w:r>
        <w:r>
          <w:rPr>
            <w:noProof/>
            <w:webHidden/>
          </w:rPr>
          <w:tab/>
        </w:r>
        <w:r>
          <w:rPr>
            <w:noProof/>
            <w:webHidden/>
          </w:rPr>
          <w:fldChar w:fldCharType="begin"/>
        </w:r>
        <w:r>
          <w:rPr>
            <w:noProof/>
            <w:webHidden/>
          </w:rPr>
          <w:instrText xml:space="preserve"> PAGEREF _Toc95162719 \h </w:instrText>
        </w:r>
        <w:r>
          <w:rPr>
            <w:noProof/>
            <w:webHidden/>
          </w:rPr>
        </w:r>
        <w:r>
          <w:rPr>
            <w:noProof/>
            <w:webHidden/>
          </w:rPr>
          <w:fldChar w:fldCharType="separate"/>
        </w:r>
        <w:r>
          <w:rPr>
            <w:noProof/>
            <w:webHidden/>
          </w:rPr>
          <w:t>43</w:t>
        </w:r>
        <w:r>
          <w:rPr>
            <w:noProof/>
            <w:webHidden/>
          </w:rPr>
          <w:fldChar w:fldCharType="end"/>
        </w:r>
      </w:hyperlink>
    </w:p>
    <w:p w14:paraId="0BFBF861" w14:textId="5301DFD7" w:rsidR="00D6659E" w:rsidRDefault="00D6659E">
      <w:pPr>
        <w:pStyle w:val="TOC3"/>
        <w:tabs>
          <w:tab w:val="right" w:leader="dot" w:pos="9645"/>
        </w:tabs>
        <w:rPr>
          <w:rFonts w:asciiTheme="minorHAnsi" w:eastAsiaTheme="minorEastAsia" w:hAnsiTheme="minorHAnsi" w:cstheme="minorBidi"/>
          <w:noProof/>
        </w:rPr>
      </w:pPr>
      <w:hyperlink w:anchor="_Toc95162720" w:history="1">
        <w:r w:rsidRPr="00FD60DB">
          <w:rPr>
            <w:rStyle w:val="Hyperlink"/>
            <w:bCs/>
            <w:noProof/>
          </w:rPr>
          <w:t>6.5.6</w:t>
        </w:r>
        <w:r w:rsidRPr="00FD60DB">
          <w:rPr>
            <w:rStyle w:val="Hyperlink"/>
            <w:noProof/>
          </w:rPr>
          <w:t xml:space="preserve"> job-error-action-default (type2 keyword)</w:t>
        </w:r>
        <w:r>
          <w:rPr>
            <w:noProof/>
            <w:webHidden/>
          </w:rPr>
          <w:tab/>
        </w:r>
        <w:r>
          <w:rPr>
            <w:noProof/>
            <w:webHidden/>
          </w:rPr>
          <w:fldChar w:fldCharType="begin"/>
        </w:r>
        <w:r>
          <w:rPr>
            <w:noProof/>
            <w:webHidden/>
          </w:rPr>
          <w:instrText xml:space="preserve"> PAGEREF _Toc95162720 \h </w:instrText>
        </w:r>
        <w:r>
          <w:rPr>
            <w:noProof/>
            <w:webHidden/>
          </w:rPr>
        </w:r>
        <w:r>
          <w:rPr>
            <w:noProof/>
            <w:webHidden/>
          </w:rPr>
          <w:fldChar w:fldCharType="separate"/>
        </w:r>
        <w:r>
          <w:rPr>
            <w:noProof/>
            <w:webHidden/>
          </w:rPr>
          <w:t>44</w:t>
        </w:r>
        <w:r>
          <w:rPr>
            <w:noProof/>
            <w:webHidden/>
          </w:rPr>
          <w:fldChar w:fldCharType="end"/>
        </w:r>
      </w:hyperlink>
    </w:p>
    <w:p w14:paraId="5C745D1B" w14:textId="5E202026" w:rsidR="00D6659E" w:rsidRDefault="00D6659E">
      <w:pPr>
        <w:pStyle w:val="TOC3"/>
        <w:tabs>
          <w:tab w:val="right" w:leader="dot" w:pos="9645"/>
        </w:tabs>
        <w:rPr>
          <w:rFonts w:asciiTheme="minorHAnsi" w:eastAsiaTheme="minorEastAsia" w:hAnsiTheme="minorHAnsi" w:cstheme="minorBidi"/>
          <w:noProof/>
        </w:rPr>
      </w:pPr>
      <w:hyperlink w:anchor="_Toc95162721" w:history="1">
        <w:r w:rsidRPr="00FD60DB">
          <w:rPr>
            <w:rStyle w:val="Hyperlink"/>
            <w:bCs/>
            <w:noProof/>
          </w:rPr>
          <w:t>6.5.7</w:t>
        </w:r>
        <w:r w:rsidRPr="00FD60DB">
          <w:rPr>
            <w:rStyle w:val="Hyperlink"/>
            <w:noProof/>
          </w:rPr>
          <w:t xml:space="preserve"> job-error-action-supported (1setOf type2 keyword)</w:t>
        </w:r>
        <w:r>
          <w:rPr>
            <w:noProof/>
            <w:webHidden/>
          </w:rPr>
          <w:tab/>
        </w:r>
        <w:r>
          <w:rPr>
            <w:noProof/>
            <w:webHidden/>
          </w:rPr>
          <w:fldChar w:fldCharType="begin"/>
        </w:r>
        <w:r>
          <w:rPr>
            <w:noProof/>
            <w:webHidden/>
          </w:rPr>
          <w:instrText xml:space="preserve"> PAGEREF _Toc95162721 \h </w:instrText>
        </w:r>
        <w:r>
          <w:rPr>
            <w:noProof/>
            <w:webHidden/>
          </w:rPr>
        </w:r>
        <w:r>
          <w:rPr>
            <w:noProof/>
            <w:webHidden/>
          </w:rPr>
          <w:fldChar w:fldCharType="separate"/>
        </w:r>
        <w:r>
          <w:rPr>
            <w:noProof/>
            <w:webHidden/>
          </w:rPr>
          <w:t>44</w:t>
        </w:r>
        <w:r>
          <w:rPr>
            <w:noProof/>
            <w:webHidden/>
          </w:rPr>
          <w:fldChar w:fldCharType="end"/>
        </w:r>
      </w:hyperlink>
    </w:p>
    <w:p w14:paraId="7724B3AA" w14:textId="29C2758A" w:rsidR="00D6659E" w:rsidRDefault="00D6659E">
      <w:pPr>
        <w:pStyle w:val="TOC3"/>
        <w:tabs>
          <w:tab w:val="right" w:leader="dot" w:pos="9645"/>
        </w:tabs>
        <w:rPr>
          <w:rFonts w:asciiTheme="minorHAnsi" w:eastAsiaTheme="minorEastAsia" w:hAnsiTheme="minorHAnsi" w:cstheme="minorBidi"/>
          <w:noProof/>
        </w:rPr>
      </w:pPr>
      <w:hyperlink w:anchor="_Toc95162722" w:history="1">
        <w:r w:rsidRPr="00FD60DB">
          <w:rPr>
            <w:rStyle w:val="Hyperlink"/>
            <w:bCs/>
            <w:noProof/>
          </w:rPr>
          <w:t>6.5.8</w:t>
        </w:r>
        <w:r w:rsidRPr="00FD60DB">
          <w:rPr>
            <w:rStyle w:val="Hyperlink"/>
            <w:noProof/>
          </w:rPr>
          <w:t xml:space="preserve"> job-presets-supported (1setOf collection)</w:t>
        </w:r>
        <w:r>
          <w:rPr>
            <w:noProof/>
            <w:webHidden/>
          </w:rPr>
          <w:tab/>
        </w:r>
        <w:r>
          <w:rPr>
            <w:noProof/>
            <w:webHidden/>
          </w:rPr>
          <w:fldChar w:fldCharType="begin"/>
        </w:r>
        <w:r>
          <w:rPr>
            <w:noProof/>
            <w:webHidden/>
          </w:rPr>
          <w:instrText xml:space="preserve"> PAGEREF _Toc95162722 \h </w:instrText>
        </w:r>
        <w:r>
          <w:rPr>
            <w:noProof/>
            <w:webHidden/>
          </w:rPr>
        </w:r>
        <w:r>
          <w:rPr>
            <w:noProof/>
            <w:webHidden/>
          </w:rPr>
          <w:fldChar w:fldCharType="separate"/>
        </w:r>
        <w:r>
          <w:rPr>
            <w:noProof/>
            <w:webHidden/>
          </w:rPr>
          <w:t>44</w:t>
        </w:r>
        <w:r>
          <w:rPr>
            <w:noProof/>
            <w:webHidden/>
          </w:rPr>
          <w:fldChar w:fldCharType="end"/>
        </w:r>
      </w:hyperlink>
    </w:p>
    <w:p w14:paraId="560D7F50" w14:textId="1CCB158A" w:rsidR="00D6659E" w:rsidRDefault="00D6659E">
      <w:pPr>
        <w:pStyle w:val="TOC3"/>
        <w:tabs>
          <w:tab w:val="right" w:leader="dot" w:pos="9645"/>
        </w:tabs>
        <w:rPr>
          <w:rFonts w:asciiTheme="minorHAnsi" w:eastAsiaTheme="minorEastAsia" w:hAnsiTheme="minorHAnsi" w:cstheme="minorBidi"/>
          <w:noProof/>
        </w:rPr>
      </w:pPr>
      <w:hyperlink w:anchor="_Toc95162723" w:history="1">
        <w:r w:rsidRPr="00FD60DB">
          <w:rPr>
            <w:rStyle w:val="Hyperlink"/>
            <w:bCs/>
            <w:noProof/>
          </w:rPr>
          <w:t>6.5.9</w:t>
        </w:r>
        <w:r w:rsidRPr="00FD60DB">
          <w:rPr>
            <w:rStyle w:val="Hyperlink"/>
            <w:noProof/>
          </w:rPr>
          <w:t xml:space="preserve"> job-resolvers-supported (1setOf collection)</w:t>
        </w:r>
        <w:r>
          <w:rPr>
            <w:noProof/>
            <w:webHidden/>
          </w:rPr>
          <w:tab/>
        </w:r>
        <w:r>
          <w:rPr>
            <w:noProof/>
            <w:webHidden/>
          </w:rPr>
          <w:fldChar w:fldCharType="begin"/>
        </w:r>
        <w:r>
          <w:rPr>
            <w:noProof/>
            <w:webHidden/>
          </w:rPr>
          <w:instrText xml:space="preserve"> PAGEREF _Toc95162723 \h </w:instrText>
        </w:r>
        <w:r>
          <w:rPr>
            <w:noProof/>
            <w:webHidden/>
          </w:rPr>
        </w:r>
        <w:r>
          <w:rPr>
            <w:noProof/>
            <w:webHidden/>
          </w:rPr>
          <w:fldChar w:fldCharType="separate"/>
        </w:r>
        <w:r>
          <w:rPr>
            <w:noProof/>
            <w:webHidden/>
          </w:rPr>
          <w:t>46</w:t>
        </w:r>
        <w:r>
          <w:rPr>
            <w:noProof/>
            <w:webHidden/>
          </w:rPr>
          <w:fldChar w:fldCharType="end"/>
        </w:r>
      </w:hyperlink>
    </w:p>
    <w:p w14:paraId="5ED9F1F5" w14:textId="0270868F" w:rsidR="00D6659E" w:rsidRDefault="00D6659E">
      <w:pPr>
        <w:pStyle w:val="TOC3"/>
        <w:tabs>
          <w:tab w:val="right" w:leader="dot" w:pos="9645"/>
        </w:tabs>
        <w:rPr>
          <w:rFonts w:asciiTheme="minorHAnsi" w:eastAsiaTheme="minorEastAsia" w:hAnsiTheme="minorHAnsi" w:cstheme="minorBidi"/>
          <w:noProof/>
        </w:rPr>
      </w:pPr>
      <w:hyperlink w:anchor="_Toc95162724" w:history="1">
        <w:r w:rsidRPr="00FD60DB">
          <w:rPr>
            <w:rStyle w:val="Hyperlink"/>
            <w:bCs/>
            <w:noProof/>
          </w:rPr>
          <w:t>6.5.10</w:t>
        </w:r>
        <w:r w:rsidRPr="00FD60DB">
          <w:rPr>
            <w:rStyle w:val="Hyperlink"/>
            <w:noProof/>
          </w:rPr>
          <w:t xml:space="preserve"> job-triggers-supported (1setOf collection)</w:t>
        </w:r>
        <w:r>
          <w:rPr>
            <w:noProof/>
            <w:webHidden/>
          </w:rPr>
          <w:tab/>
        </w:r>
        <w:r>
          <w:rPr>
            <w:noProof/>
            <w:webHidden/>
          </w:rPr>
          <w:fldChar w:fldCharType="begin"/>
        </w:r>
        <w:r>
          <w:rPr>
            <w:noProof/>
            <w:webHidden/>
          </w:rPr>
          <w:instrText xml:space="preserve"> PAGEREF _Toc95162724 \h </w:instrText>
        </w:r>
        <w:r>
          <w:rPr>
            <w:noProof/>
            <w:webHidden/>
          </w:rPr>
        </w:r>
        <w:r>
          <w:rPr>
            <w:noProof/>
            <w:webHidden/>
          </w:rPr>
          <w:fldChar w:fldCharType="separate"/>
        </w:r>
        <w:r>
          <w:rPr>
            <w:noProof/>
            <w:webHidden/>
          </w:rPr>
          <w:t>46</w:t>
        </w:r>
        <w:r>
          <w:rPr>
            <w:noProof/>
            <w:webHidden/>
          </w:rPr>
          <w:fldChar w:fldCharType="end"/>
        </w:r>
      </w:hyperlink>
    </w:p>
    <w:p w14:paraId="6A24324C" w14:textId="77615E4F" w:rsidR="00D6659E" w:rsidRDefault="00D6659E">
      <w:pPr>
        <w:pStyle w:val="TOC3"/>
        <w:tabs>
          <w:tab w:val="right" w:leader="dot" w:pos="9645"/>
        </w:tabs>
        <w:rPr>
          <w:rFonts w:asciiTheme="minorHAnsi" w:eastAsiaTheme="minorEastAsia" w:hAnsiTheme="minorHAnsi" w:cstheme="minorBidi"/>
          <w:noProof/>
        </w:rPr>
      </w:pPr>
      <w:hyperlink w:anchor="_Toc95162725" w:history="1">
        <w:r w:rsidRPr="00FD60DB">
          <w:rPr>
            <w:rStyle w:val="Hyperlink"/>
            <w:bCs/>
            <w:noProof/>
          </w:rPr>
          <w:t>6.5.11</w:t>
        </w:r>
        <w:r w:rsidRPr="00FD60DB">
          <w:rPr>
            <w:rStyle w:val="Hyperlink"/>
            <w:noProof/>
          </w:rPr>
          <w:t xml:space="preserve"> jpeg-features-supported (1setOf type2 keyword)</w:t>
        </w:r>
        <w:r>
          <w:rPr>
            <w:noProof/>
            <w:webHidden/>
          </w:rPr>
          <w:tab/>
        </w:r>
        <w:r>
          <w:rPr>
            <w:noProof/>
            <w:webHidden/>
          </w:rPr>
          <w:fldChar w:fldCharType="begin"/>
        </w:r>
        <w:r>
          <w:rPr>
            <w:noProof/>
            <w:webHidden/>
          </w:rPr>
          <w:instrText xml:space="preserve"> PAGEREF _Toc95162725 \h </w:instrText>
        </w:r>
        <w:r>
          <w:rPr>
            <w:noProof/>
            <w:webHidden/>
          </w:rPr>
        </w:r>
        <w:r>
          <w:rPr>
            <w:noProof/>
            <w:webHidden/>
          </w:rPr>
          <w:fldChar w:fldCharType="separate"/>
        </w:r>
        <w:r>
          <w:rPr>
            <w:noProof/>
            <w:webHidden/>
          </w:rPr>
          <w:t>47</w:t>
        </w:r>
        <w:r>
          <w:rPr>
            <w:noProof/>
            <w:webHidden/>
          </w:rPr>
          <w:fldChar w:fldCharType="end"/>
        </w:r>
      </w:hyperlink>
    </w:p>
    <w:p w14:paraId="09AA75D7" w14:textId="66A71399" w:rsidR="00D6659E" w:rsidRDefault="00D6659E">
      <w:pPr>
        <w:pStyle w:val="TOC3"/>
        <w:tabs>
          <w:tab w:val="right" w:leader="dot" w:pos="9645"/>
        </w:tabs>
        <w:rPr>
          <w:rFonts w:asciiTheme="minorHAnsi" w:eastAsiaTheme="minorEastAsia" w:hAnsiTheme="minorHAnsi" w:cstheme="minorBidi"/>
          <w:noProof/>
        </w:rPr>
      </w:pPr>
      <w:hyperlink w:anchor="_Toc95162726" w:history="1">
        <w:r w:rsidRPr="00FD60DB">
          <w:rPr>
            <w:rStyle w:val="Hyperlink"/>
            <w:bCs/>
            <w:noProof/>
          </w:rPr>
          <w:t>6.5.12</w:t>
        </w:r>
        <w:r w:rsidRPr="00FD60DB">
          <w:rPr>
            <w:rStyle w:val="Hyperlink"/>
            <w:noProof/>
          </w:rPr>
          <w:t xml:space="preserve"> jpeg-k-octets-supported (rangeOfInteger(0:MAX))</w:t>
        </w:r>
        <w:r>
          <w:rPr>
            <w:noProof/>
            <w:webHidden/>
          </w:rPr>
          <w:tab/>
        </w:r>
        <w:r>
          <w:rPr>
            <w:noProof/>
            <w:webHidden/>
          </w:rPr>
          <w:fldChar w:fldCharType="begin"/>
        </w:r>
        <w:r>
          <w:rPr>
            <w:noProof/>
            <w:webHidden/>
          </w:rPr>
          <w:instrText xml:space="preserve"> PAGEREF _Toc95162726 \h </w:instrText>
        </w:r>
        <w:r>
          <w:rPr>
            <w:noProof/>
            <w:webHidden/>
          </w:rPr>
        </w:r>
        <w:r>
          <w:rPr>
            <w:noProof/>
            <w:webHidden/>
          </w:rPr>
          <w:fldChar w:fldCharType="separate"/>
        </w:r>
        <w:r>
          <w:rPr>
            <w:noProof/>
            <w:webHidden/>
          </w:rPr>
          <w:t>47</w:t>
        </w:r>
        <w:r>
          <w:rPr>
            <w:noProof/>
            <w:webHidden/>
          </w:rPr>
          <w:fldChar w:fldCharType="end"/>
        </w:r>
      </w:hyperlink>
    </w:p>
    <w:p w14:paraId="6B775F9E" w14:textId="15298717" w:rsidR="00D6659E" w:rsidRDefault="00D6659E">
      <w:pPr>
        <w:pStyle w:val="TOC3"/>
        <w:tabs>
          <w:tab w:val="right" w:leader="dot" w:pos="9645"/>
        </w:tabs>
        <w:rPr>
          <w:rFonts w:asciiTheme="minorHAnsi" w:eastAsiaTheme="minorEastAsia" w:hAnsiTheme="minorHAnsi" w:cstheme="minorBidi"/>
          <w:noProof/>
        </w:rPr>
      </w:pPr>
      <w:hyperlink w:anchor="_Toc95162727" w:history="1">
        <w:r w:rsidRPr="00FD60DB">
          <w:rPr>
            <w:rStyle w:val="Hyperlink"/>
            <w:bCs/>
            <w:noProof/>
          </w:rPr>
          <w:t>6.5.13</w:t>
        </w:r>
        <w:r w:rsidRPr="00FD60DB">
          <w:rPr>
            <w:rStyle w:val="Hyperlink"/>
            <w:noProof/>
          </w:rPr>
          <w:t xml:space="preserve"> jpeg-x-dimension-supported (rangeOfInteger(0:65535))</w:t>
        </w:r>
        <w:r>
          <w:rPr>
            <w:noProof/>
            <w:webHidden/>
          </w:rPr>
          <w:tab/>
        </w:r>
        <w:r>
          <w:rPr>
            <w:noProof/>
            <w:webHidden/>
          </w:rPr>
          <w:fldChar w:fldCharType="begin"/>
        </w:r>
        <w:r>
          <w:rPr>
            <w:noProof/>
            <w:webHidden/>
          </w:rPr>
          <w:instrText xml:space="preserve"> PAGEREF _Toc95162727 \h </w:instrText>
        </w:r>
        <w:r>
          <w:rPr>
            <w:noProof/>
            <w:webHidden/>
          </w:rPr>
        </w:r>
        <w:r>
          <w:rPr>
            <w:noProof/>
            <w:webHidden/>
          </w:rPr>
          <w:fldChar w:fldCharType="separate"/>
        </w:r>
        <w:r>
          <w:rPr>
            <w:noProof/>
            <w:webHidden/>
          </w:rPr>
          <w:t>48</w:t>
        </w:r>
        <w:r>
          <w:rPr>
            <w:noProof/>
            <w:webHidden/>
          </w:rPr>
          <w:fldChar w:fldCharType="end"/>
        </w:r>
      </w:hyperlink>
    </w:p>
    <w:p w14:paraId="5D9C182C" w14:textId="3A749AF2" w:rsidR="00D6659E" w:rsidRDefault="00D6659E">
      <w:pPr>
        <w:pStyle w:val="TOC3"/>
        <w:tabs>
          <w:tab w:val="right" w:leader="dot" w:pos="9645"/>
        </w:tabs>
        <w:rPr>
          <w:rFonts w:asciiTheme="minorHAnsi" w:eastAsiaTheme="minorEastAsia" w:hAnsiTheme="minorHAnsi" w:cstheme="minorBidi"/>
          <w:noProof/>
        </w:rPr>
      </w:pPr>
      <w:hyperlink w:anchor="_Toc95162728" w:history="1">
        <w:r w:rsidRPr="00FD60DB">
          <w:rPr>
            <w:rStyle w:val="Hyperlink"/>
            <w:bCs/>
            <w:noProof/>
          </w:rPr>
          <w:t>6.5.14</w:t>
        </w:r>
        <w:r w:rsidRPr="00FD60DB">
          <w:rPr>
            <w:rStyle w:val="Hyperlink"/>
            <w:noProof/>
          </w:rPr>
          <w:t xml:space="preserve"> jpeg-y-dimension-supported (rangeOfInteger(1:65535))</w:t>
        </w:r>
        <w:r>
          <w:rPr>
            <w:noProof/>
            <w:webHidden/>
          </w:rPr>
          <w:tab/>
        </w:r>
        <w:r>
          <w:rPr>
            <w:noProof/>
            <w:webHidden/>
          </w:rPr>
          <w:fldChar w:fldCharType="begin"/>
        </w:r>
        <w:r>
          <w:rPr>
            <w:noProof/>
            <w:webHidden/>
          </w:rPr>
          <w:instrText xml:space="preserve"> PAGEREF _Toc95162728 \h </w:instrText>
        </w:r>
        <w:r>
          <w:rPr>
            <w:noProof/>
            <w:webHidden/>
          </w:rPr>
        </w:r>
        <w:r>
          <w:rPr>
            <w:noProof/>
            <w:webHidden/>
          </w:rPr>
          <w:fldChar w:fldCharType="separate"/>
        </w:r>
        <w:r>
          <w:rPr>
            <w:noProof/>
            <w:webHidden/>
          </w:rPr>
          <w:t>48</w:t>
        </w:r>
        <w:r>
          <w:rPr>
            <w:noProof/>
            <w:webHidden/>
          </w:rPr>
          <w:fldChar w:fldCharType="end"/>
        </w:r>
      </w:hyperlink>
    </w:p>
    <w:p w14:paraId="48583FDA" w14:textId="115D68D3" w:rsidR="00D6659E" w:rsidRDefault="00D6659E">
      <w:pPr>
        <w:pStyle w:val="TOC3"/>
        <w:tabs>
          <w:tab w:val="right" w:leader="dot" w:pos="9645"/>
        </w:tabs>
        <w:rPr>
          <w:rFonts w:asciiTheme="minorHAnsi" w:eastAsiaTheme="minorEastAsia" w:hAnsiTheme="minorHAnsi" w:cstheme="minorBidi"/>
          <w:noProof/>
        </w:rPr>
      </w:pPr>
      <w:hyperlink w:anchor="_Toc95162729" w:history="1">
        <w:r w:rsidRPr="00FD60DB">
          <w:rPr>
            <w:rStyle w:val="Hyperlink"/>
            <w:bCs/>
            <w:noProof/>
          </w:rPr>
          <w:t>6.5.15</w:t>
        </w:r>
        <w:r w:rsidRPr="00FD60DB">
          <w:rPr>
            <w:rStyle w:val="Hyperlink"/>
            <w:noProof/>
          </w:rPr>
          <w:t xml:space="preserve"> media-overprint-distance-supported (1setOf integer(0:MAX))</w:t>
        </w:r>
        <w:r>
          <w:rPr>
            <w:noProof/>
            <w:webHidden/>
          </w:rPr>
          <w:tab/>
        </w:r>
        <w:r>
          <w:rPr>
            <w:noProof/>
            <w:webHidden/>
          </w:rPr>
          <w:fldChar w:fldCharType="begin"/>
        </w:r>
        <w:r>
          <w:rPr>
            <w:noProof/>
            <w:webHidden/>
          </w:rPr>
          <w:instrText xml:space="preserve"> PAGEREF _Toc95162729 \h </w:instrText>
        </w:r>
        <w:r>
          <w:rPr>
            <w:noProof/>
            <w:webHidden/>
          </w:rPr>
        </w:r>
        <w:r>
          <w:rPr>
            <w:noProof/>
            <w:webHidden/>
          </w:rPr>
          <w:fldChar w:fldCharType="separate"/>
        </w:r>
        <w:r>
          <w:rPr>
            <w:noProof/>
            <w:webHidden/>
          </w:rPr>
          <w:t>48</w:t>
        </w:r>
        <w:r>
          <w:rPr>
            <w:noProof/>
            <w:webHidden/>
          </w:rPr>
          <w:fldChar w:fldCharType="end"/>
        </w:r>
      </w:hyperlink>
    </w:p>
    <w:p w14:paraId="7C966F4D" w14:textId="3451F31D" w:rsidR="00D6659E" w:rsidRDefault="00D6659E">
      <w:pPr>
        <w:pStyle w:val="TOC3"/>
        <w:tabs>
          <w:tab w:val="right" w:leader="dot" w:pos="9645"/>
        </w:tabs>
        <w:rPr>
          <w:rFonts w:asciiTheme="minorHAnsi" w:eastAsiaTheme="minorEastAsia" w:hAnsiTheme="minorHAnsi" w:cstheme="minorBidi"/>
          <w:noProof/>
        </w:rPr>
      </w:pPr>
      <w:hyperlink w:anchor="_Toc95162730" w:history="1">
        <w:r w:rsidRPr="00FD60DB">
          <w:rPr>
            <w:rStyle w:val="Hyperlink"/>
            <w:bCs/>
            <w:noProof/>
          </w:rPr>
          <w:t>6.5.16</w:t>
        </w:r>
        <w:r w:rsidRPr="00FD60DB">
          <w:rPr>
            <w:rStyle w:val="Hyperlink"/>
            <w:noProof/>
          </w:rPr>
          <w:t xml:space="preserve"> media-overprint-method-supported (1setOf type2 keyword)</w:t>
        </w:r>
        <w:r>
          <w:rPr>
            <w:noProof/>
            <w:webHidden/>
          </w:rPr>
          <w:tab/>
        </w:r>
        <w:r>
          <w:rPr>
            <w:noProof/>
            <w:webHidden/>
          </w:rPr>
          <w:fldChar w:fldCharType="begin"/>
        </w:r>
        <w:r>
          <w:rPr>
            <w:noProof/>
            <w:webHidden/>
          </w:rPr>
          <w:instrText xml:space="preserve"> PAGEREF _Toc95162730 \h </w:instrText>
        </w:r>
        <w:r>
          <w:rPr>
            <w:noProof/>
            <w:webHidden/>
          </w:rPr>
        </w:r>
        <w:r>
          <w:rPr>
            <w:noProof/>
            <w:webHidden/>
          </w:rPr>
          <w:fldChar w:fldCharType="separate"/>
        </w:r>
        <w:r>
          <w:rPr>
            <w:noProof/>
            <w:webHidden/>
          </w:rPr>
          <w:t>48</w:t>
        </w:r>
        <w:r>
          <w:rPr>
            <w:noProof/>
            <w:webHidden/>
          </w:rPr>
          <w:fldChar w:fldCharType="end"/>
        </w:r>
      </w:hyperlink>
    </w:p>
    <w:p w14:paraId="3238C666" w14:textId="1946F8A1" w:rsidR="00D6659E" w:rsidRDefault="00D6659E">
      <w:pPr>
        <w:pStyle w:val="TOC3"/>
        <w:tabs>
          <w:tab w:val="right" w:leader="dot" w:pos="9645"/>
        </w:tabs>
        <w:rPr>
          <w:rFonts w:asciiTheme="minorHAnsi" w:eastAsiaTheme="minorEastAsia" w:hAnsiTheme="minorHAnsi" w:cstheme="minorBidi"/>
          <w:noProof/>
        </w:rPr>
      </w:pPr>
      <w:hyperlink w:anchor="_Toc95162731" w:history="1">
        <w:r w:rsidRPr="00FD60DB">
          <w:rPr>
            <w:rStyle w:val="Hyperlink"/>
            <w:bCs/>
            <w:noProof/>
          </w:rPr>
          <w:t>6.5.17</w:t>
        </w:r>
        <w:r w:rsidRPr="00FD60DB">
          <w:rPr>
            <w:rStyle w:val="Hyperlink"/>
            <w:noProof/>
          </w:rPr>
          <w:t xml:space="preserve"> multiple-operation-time-out-action (type2 keyword)</w:t>
        </w:r>
        <w:r>
          <w:rPr>
            <w:noProof/>
            <w:webHidden/>
          </w:rPr>
          <w:tab/>
        </w:r>
        <w:r>
          <w:rPr>
            <w:noProof/>
            <w:webHidden/>
          </w:rPr>
          <w:fldChar w:fldCharType="begin"/>
        </w:r>
        <w:r>
          <w:rPr>
            <w:noProof/>
            <w:webHidden/>
          </w:rPr>
          <w:instrText xml:space="preserve"> PAGEREF _Toc95162731 \h </w:instrText>
        </w:r>
        <w:r>
          <w:rPr>
            <w:noProof/>
            <w:webHidden/>
          </w:rPr>
        </w:r>
        <w:r>
          <w:rPr>
            <w:noProof/>
            <w:webHidden/>
          </w:rPr>
          <w:fldChar w:fldCharType="separate"/>
        </w:r>
        <w:r>
          <w:rPr>
            <w:noProof/>
            <w:webHidden/>
          </w:rPr>
          <w:t>48</w:t>
        </w:r>
        <w:r>
          <w:rPr>
            <w:noProof/>
            <w:webHidden/>
          </w:rPr>
          <w:fldChar w:fldCharType="end"/>
        </w:r>
      </w:hyperlink>
    </w:p>
    <w:p w14:paraId="47200069" w14:textId="7E3733F1" w:rsidR="00D6659E" w:rsidRDefault="00D6659E">
      <w:pPr>
        <w:pStyle w:val="TOC3"/>
        <w:tabs>
          <w:tab w:val="right" w:leader="dot" w:pos="9645"/>
        </w:tabs>
        <w:rPr>
          <w:rFonts w:asciiTheme="minorHAnsi" w:eastAsiaTheme="minorEastAsia" w:hAnsiTheme="minorHAnsi" w:cstheme="minorBidi"/>
          <w:noProof/>
        </w:rPr>
      </w:pPr>
      <w:hyperlink w:anchor="_Toc95162732" w:history="1">
        <w:r w:rsidRPr="00FD60DB">
          <w:rPr>
            <w:rStyle w:val="Hyperlink"/>
            <w:bCs/>
            <w:noProof/>
          </w:rPr>
          <w:t>6.5.18</w:t>
        </w:r>
        <w:r w:rsidRPr="00FD60DB">
          <w:rPr>
            <w:rStyle w:val="Hyperlink"/>
            <w:noProof/>
          </w:rPr>
          <w:t xml:space="preserve"> pdf-k-octets-supported (rangeOfInteger(0:MAX))</w:t>
        </w:r>
        <w:r>
          <w:rPr>
            <w:noProof/>
            <w:webHidden/>
          </w:rPr>
          <w:tab/>
        </w:r>
        <w:r>
          <w:rPr>
            <w:noProof/>
            <w:webHidden/>
          </w:rPr>
          <w:fldChar w:fldCharType="begin"/>
        </w:r>
        <w:r>
          <w:rPr>
            <w:noProof/>
            <w:webHidden/>
          </w:rPr>
          <w:instrText xml:space="preserve"> PAGEREF _Toc95162732 \h </w:instrText>
        </w:r>
        <w:r>
          <w:rPr>
            <w:noProof/>
            <w:webHidden/>
          </w:rPr>
        </w:r>
        <w:r>
          <w:rPr>
            <w:noProof/>
            <w:webHidden/>
          </w:rPr>
          <w:fldChar w:fldCharType="separate"/>
        </w:r>
        <w:r>
          <w:rPr>
            <w:noProof/>
            <w:webHidden/>
          </w:rPr>
          <w:t>49</w:t>
        </w:r>
        <w:r>
          <w:rPr>
            <w:noProof/>
            <w:webHidden/>
          </w:rPr>
          <w:fldChar w:fldCharType="end"/>
        </w:r>
      </w:hyperlink>
    </w:p>
    <w:p w14:paraId="31BC8F51" w14:textId="0A952038" w:rsidR="00D6659E" w:rsidRDefault="00D6659E">
      <w:pPr>
        <w:pStyle w:val="TOC3"/>
        <w:tabs>
          <w:tab w:val="right" w:leader="dot" w:pos="9645"/>
        </w:tabs>
        <w:rPr>
          <w:rFonts w:asciiTheme="minorHAnsi" w:eastAsiaTheme="minorEastAsia" w:hAnsiTheme="minorHAnsi" w:cstheme="minorBidi"/>
          <w:noProof/>
        </w:rPr>
      </w:pPr>
      <w:hyperlink w:anchor="_Toc95162733" w:history="1">
        <w:r w:rsidRPr="00FD60DB">
          <w:rPr>
            <w:rStyle w:val="Hyperlink"/>
            <w:bCs/>
            <w:noProof/>
          </w:rPr>
          <w:t>6.5.19</w:t>
        </w:r>
        <w:r w:rsidRPr="00FD60DB">
          <w:rPr>
            <w:rStyle w:val="Hyperlink"/>
            <w:noProof/>
          </w:rPr>
          <w:t xml:space="preserve"> pdf-versions-supported (1setOf type2 keyword)</w:t>
        </w:r>
        <w:r>
          <w:rPr>
            <w:noProof/>
            <w:webHidden/>
          </w:rPr>
          <w:tab/>
        </w:r>
        <w:r>
          <w:rPr>
            <w:noProof/>
            <w:webHidden/>
          </w:rPr>
          <w:fldChar w:fldCharType="begin"/>
        </w:r>
        <w:r>
          <w:rPr>
            <w:noProof/>
            <w:webHidden/>
          </w:rPr>
          <w:instrText xml:space="preserve"> PAGEREF _Toc95162733 \h </w:instrText>
        </w:r>
        <w:r>
          <w:rPr>
            <w:noProof/>
            <w:webHidden/>
          </w:rPr>
        </w:r>
        <w:r>
          <w:rPr>
            <w:noProof/>
            <w:webHidden/>
          </w:rPr>
          <w:fldChar w:fldCharType="separate"/>
        </w:r>
        <w:r>
          <w:rPr>
            <w:noProof/>
            <w:webHidden/>
          </w:rPr>
          <w:t>49</w:t>
        </w:r>
        <w:r>
          <w:rPr>
            <w:noProof/>
            <w:webHidden/>
          </w:rPr>
          <w:fldChar w:fldCharType="end"/>
        </w:r>
      </w:hyperlink>
    </w:p>
    <w:p w14:paraId="29D2E1BB" w14:textId="79B2ADCA" w:rsidR="00D6659E" w:rsidRDefault="00D6659E">
      <w:pPr>
        <w:pStyle w:val="TOC3"/>
        <w:tabs>
          <w:tab w:val="right" w:leader="dot" w:pos="9645"/>
        </w:tabs>
        <w:rPr>
          <w:rFonts w:asciiTheme="minorHAnsi" w:eastAsiaTheme="minorEastAsia" w:hAnsiTheme="minorHAnsi" w:cstheme="minorBidi"/>
          <w:noProof/>
        </w:rPr>
      </w:pPr>
      <w:hyperlink w:anchor="_Toc95162734" w:history="1">
        <w:r w:rsidRPr="00FD60DB">
          <w:rPr>
            <w:rStyle w:val="Hyperlink"/>
            <w:bCs/>
            <w:noProof/>
          </w:rPr>
          <w:t>6.5.20</w:t>
        </w:r>
        <w:r w:rsidRPr="00FD60DB">
          <w:rPr>
            <w:rStyle w:val="Hyperlink"/>
            <w:noProof/>
          </w:rPr>
          <w:t xml:space="preserve"> preferred-attributes-supported (boolean)</w:t>
        </w:r>
        <w:r>
          <w:rPr>
            <w:noProof/>
            <w:webHidden/>
          </w:rPr>
          <w:tab/>
        </w:r>
        <w:r>
          <w:rPr>
            <w:noProof/>
            <w:webHidden/>
          </w:rPr>
          <w:fldChar w:fldCharType="begin"/>
        </w:r>
        <w:r>
          <w:rPr>
            <w:noProof/>
            <w:webHidden/>
          </w:rPr>
          <w:instrText xml:space="preserve"> PAGEREF _Toc95162734 \h </w:instrText>
        </w:r>
        <w:r>
          <w:rPr>
            <w:noProof/>
            <w:webHidden/>
          </w:rPr>
        </w:r>
        <w:r>
          <w:rPr>
            <w:noProof/>
            <w:webHidden/>
          </w:rPr>
          <w:fldChar w:fldCharType="separate"/>
        </w:r>
        <w:r>
          <w:rPr>
            <w:noProof/>
            <w:webHidden/>
          </w:rPr>
          <w:t>51</w:t>
        </w:r>
        <w:r>
          <w:rPr>
            <w:noProof/>
            <w:webHidden/>
          </w:rPr>
          <w:fldChar w:fldCharType="end"/>
        </w:r>
      </w:hyperlink>
    </w:p>
    <w:p w14:paraId="1A2A8B78" w14:textId="74DBB6A4" w:rsidR="00D6659E" w:rsidRDefault="00D6659E">
      <w:pPr>
        <w:pStyle w:val="TOC3"/>
        <w:tabs>
          <w:tab w:val="right" w:leader="dot" w:pos="9645"/>
        </w:tabs>
        <w:rPr>
          <w:rFonts w:asciiTheme="minorHAnsi" w:eastAsiaTheme="minorEastAsia" w:hAnsiTheme="minorHAnsi" w:cstheme="minorBidi"/>
          <w:noProof/>
        </w:rPr>
      </w:pPr>
      <w:hyperlink w:anchor="_Toc95162735" w:history="1">
        <w:r w:rsidRPr="00FD60DB">
          <w:rPr>
            <w:rStyle w:val="Hyperlink"/>
            <w:bCs/>
            <w:noProof/>
          </w:rPr>
          <w:t>6.5.21</w:t>
        </w:r>
        <w:r w:rsidRPr="00FD60DB">
          <w:rPr>
            <w:rStyle w:val="Hyperlink"/>
            <w:noProof/>
          </w:rPr>
          <w:t xml:space="preserve"> print-color-mode-default (type2 keyword)</w:t>
        </w:r>
        <w:r>
          <w:rPr>
            <w:noProof/>
            <w:webHidden/>
          </w:rPr>
          <w:tab/>
        </w:r>
        <w:r>
          <w:rPr>
            <w:noProof/>
            <w:webHidden/>
          </w:rPr>
          <w:fldChar w:fldCharType="begin"/>
        </w:r>
        <w:r>
          <w:rPr>
            <w:noProof/>
            <w:webHidden/>
          </w:rPr>
          <w:instrText xml:space="preserve"> PAGEREF _Toc95162735 \h </w:instrText>
        </w:r>
        <w:r>
          <w:rPr>
            <w:noProof/>
            <w:webHidden/>
          </w:rPr>
        </w:r>
        <w:r>
          <w:rPr>
            <w:noProof/>
            <w:webHidden/>
          </w:rPr>
          <w:fldChar w:fldCharType="separate"/>
        </w:r>
        <w:r>
          <w:rPr>
            <w:noProof/>
            <w:webHidden/>
          </w:rPr>
          <w:t>51</w:t>
        </w:r>
        <w:r>
          <w:rPr>
            <w:noProof/>
            <w:webHidden/>
          </w:rPr>
          <w:fldChar w:fldCharType="end"/>
        </w:r>
      </w:hyperlink>
    </w:p>
    <w:p w14:paraId="6D352779" w14:textId="229F025A" w:rsidR="00D6659E" w:rsidRDefault="00D6659E">
      <w:pPr>
        <w:pStyle w:val="TOC3"/>
        <w:tabs>
          <w:tab w:val="right" w:leader="dot" w:pos="9645"/>
        </w:tabs>
        <w:rPr>
          <w:rFonts w:asciiTheme="minorHAnsi" w:eastAsiaTheme="minorEastAsia" w:hAnsiTheme="minorHAnsi" w:cstheme="minorBidi"/>
          <w:noProof/>
        </w:rPr>
      </w:pPr>
      <w:hyperlink w:anchor="_Toc95162736" w:history="1">
        <w:r w:rsidRPr="00FD60DB">
          <w:rPr>
            <w:rStyle w:val="Hyperlink"/>
            <w:bCs/>
            <w:noProof/>
          </w:rPr>
          <w:t>6.5.22</w:t>
        </w:r>
        <w:r w:rsidRPr="00FD60DB">
          <w:rPr>
            <w:rStyle w:val="Hyperlink"/>
            <w:noProof/>
          </w:rPr>
          <w:t xml:space="preserve"> print-color-mode-supported (1setOf type2 keyword)</w:t>
        </w:r>
        <w:r>
          <w:rPr>
            <w:noProof/>
            <w:webHidden/>
          </w:rPr>
          <w:tab/>
        </w:r>
        <w:r>
          <w:rPr>
            <w:noProof/>
            <w:webHidden/>
          </w:rPr>
          <w:fldChar w:fldCharType="begin"/>
        </w:r>
        <w:r>
          <w:rPr>
            <w:noProof/>
            <w:webHidden/>
          </w:rPr>
          <w:instrText xml:space="preserve"> PAGEREF _Toc95162736 \h </w:instrText>
        </w:r>
        <w:r>
          <w:rPr>
            <w:noProof/>
            <w:webHidden/>
          </w:rPr>
        </w:r>
        <w:r>
          <w:rPr>
            <w:noProof/>
            <w:webHidden/>
          </w:rPr>
          <w:fldChar w:fldCharType="separate"/>
        </w:r>
        <w:r>
          <w:rPr>
            <w:noProof/>
            <w:webHidden/>
          </w:rPr>
          <w:t>51</w:t>
        </w:r>
        <w:r>
          <w:rPr>
            <w:noProof/>
            <w:webHidden/>
          </w:rPr>
          <w:fldChar w:fldCharType="end"/>
        </w:r>
      </w:hyperlink>
    </w:p>
    <w:p w14:paraId="2B384598" w14:textId="110FF7CA" w:rsidR="00D6659E" w:rsidRDefault="00D6659E">
      <w:pPr>
        <w:pStyle w:val="TOC3"/>
        <w:tabs>
          <w:tab w:val="right" w:leader="dot" w:pos="9645"/>
        </w:tabs>
        <w:rPr>
          <w:rFonts w:asciiTheme="minorHAnsi" w:eastAsiaTheme="minorEastAsia" w:hAnsiTheme="minorHAnsi" w:cstheme="minorBidi"/>
          <w:noProof/>
        </w:rPr>
      </w:pPr>
      <w:hyperlink w:anchor="_Toc95162737" w:history="1">
        <w:r w:rsidRPr="00FD60DB">
          <w:rPr>
            <w:rStyle w:val="Hyperlink"/>
            <w:bCs/>
            <w:noProof/>
          </w:rPr>
          <w:t>6.5.23</w:t>
        </w:r>
        <w:r w:rsidRPr="00FD60DB">
          <w:rPr>
            <w:rStyle w:val="Hyperlink"/>
            <w:noProof/>
          </w:rPr>
          <w:t xml:space="preserve"> print-color-mode-icc-profiles (1setOf collection)</w:t>
        </w:r>
        <w:r>
          <w:rPr>
            <w:noProof/>
            <w:webHidden/>
          </w:rPr>
          <w:tab/>
        </w:r>
        <w:r>
          <w:rPr>
            <w:noProof/>
            <w:webHidden/>
          </w:rPr>
          <w:fldChar w:fldCharType="begin"/>
        </w:r>
        <w:r>
          <w:rPr>
            <w:noProof/>
            <w:webHidden/>
          </w:rPr>
          <w:instrText xml:space="preserve"> PAGEREF _Toc95162737 \h </w:instrText>
        </w:r>
        <w:r>
          <w:rPr>
            <w:noProof/>
            <w:webHidden/>
          </w:rPr>
        </w:r>
        <w:r>
          <w:rPr>
            <w:noProof/>
            <w:webHidden/>
          </w:rPr>
          <w:fldChar w:fldCharType="separate"/>
        </w:r>
        <w:r>
          <w:rPr>
            <w:noProof/>
            <w:webHidden/>
          </w:rPr>
          <w:t>51</w:t>
        </w:r>
        <w:r>
          <w:rPr>
            <w:noProof/>
            <w:webHidden/>
          </w:rPr>
          <w:fldChar w:fldCharType="end"/>
        </w:r>
      </w:hyperlink>
    </w:p>
    <w:p w14:paraId="28D29CC8" w14:textId="3D88FAD1" w:rsidR="00D6659E" w:rsidRDefault="00D6659E">
      <w:pPr>
        <w:pStyle w:val="TOC3"/>
        <w:tabs>
          <w:tab w:val="right" w:leader="dot" w:pos="9645"/>
        </w:tabs>
        <w:rPr>
          <w:rFonts w:asciiTheme="minorHAnsi" w:eastAsiaTheme="minorEastAsia" w:hAnsiTheme="minorHAnsi" w:cstheme="minorBidi"/>
          <w:noProof/>
        </w:rPr>
      </w:pPr>
      <w:hyperlink w:anchor="_Toc95162738" w:history="1">
        <w:r w:rsidRPr="00FD60DB">
          <w:rPr>
            <w:rStyle w:val="Hyperlink"/>
            <w:rFonts w:eastAsia="MS Mincho"/>
            <w:bCs/>
            <w:noProof/>
          </w:rPr>
          <w:t>6.5.24</w:t>
        </w:r>
        <w:r w:rsidRPr="00FD60DB">
          <w:rPr>
            <w:rStyle w:val="Hyperlink"/>
            <w:rFonts w:eastAsia="MS Mincho"/>
            <w:noProof/>
          </w:rPr>
          <w:t xml:space="preserve"> print-processing-attributes-supported (1setOf keyword)</w:t>
        </w:r>
        <w:r>
          <w:rPr>
            <w:noProof/>
            <w:webHidden/>
          </w:rPr>
          <w:tab/>
        </w:r>
        <w:r>
          <w:rPr>
            <w:noProof/>
            <w:webHidden/>
          </w:rPr>
          <w:fldChar w:fldCharType="begin"/>
        </w:r>
        <w:r>
          <w:rPr>
            <w:noProof/>
            <w:webHidden/>
          </w:rPr>
          <w:instrText xml:space="preserve"> PAGEREF _Toc95162738 \h </w:instrText>
        </w:r>
        <w:r>
          <w:rPr>
            <w:noProof/>
            <w:webHidden/>
          </w:rPr>
        </w:r>
        <w:r>
          <w:rPr>
            <w:noProof/>
            <w:webHidden/>
          </w:rPr>
          <w:fldChar w:fldCharType="separate"/>
        </w:r>
        <w:r>
          <w:rPr>
            <w:noProof/>
            <w:webHidden/>
          </w:rPr>
          <w:t>52</w:t>
        </w:r>
        <w:r>
          <w:rPr>
            <w:noProof/>
            <w:webHidden/>
          </w:rPr>
          <w:fldChar w:fldCharType="end"/>
        </w:r>
      </w:hyperlink>
    </w:p>
    <w:p w14:paraId="32D55FDA" w14:textId="22B4600C" w:rsidR="00D6659E" w:rsidRDefault="00D6659E">
      <w:pPr>
        <w:pStyle w:val="TOC3"/>
        <w:tabs>
          <w:tab w:val="right" w:leader="dot" w:pos="9645"/>
        </w:tabs>
        <w:rPr>
          <w:rFonts w:asciiTheme="minorHAnsi" w:eastAsiaTheme="minorEastAsia" w:hAnsiTheme="minorHAnsi" w:cstheme="minorBidi"/>
          <w:noProof/>
        </w:rPr>
      </w:pPr>
      <w:hyperlink w:anchor="_Toc95162739" w:history="1">
        <w:r w:rsidRPr="00FD60DB">
          <w:rPr>
            <w:rStyle w:val="Hyperlink"/>
            <w:bCs/>
            <w:noProof/>
          </w:rPr>
          <w:t>6.5.25</w:t>
        </w:r>
        <w:r w:rsidRPr="00FD60DB">
          <w:rPr>
            <w:rStyle w:val="Hyperlink"/>
            <w:noProof/>
          </w:rPr>
          <w:t xml:space="preserve"> print-rendering-intent-default (type2 keyword)</w:t>
        </w:r>
        <w:r>
          <w:rPr>
            <w:noProof/>
            <w:webHidden/>
          </w:rPr>
          <w:tab/>
        </w:r>
        <w:r>
          <w:rPr>
            <w:noProof/>
            <w:webHidden/>
          </w:rPr>
          <w:fldChar w:fldCharType="begin"/>
        </w:r>
        <w:r>
          <w:rPr>
            <w:noProof/>
            <w:webHidden/>
          </w:rPr>
          <w:instrText xml:space="preserve"> PAGEREF _Toc95162739 \h </w:instrText>
        </w:r>
        <w:r>
          <w:rPr>
            <w:noProof/>
            <w:webHidden/>
          </w:rPr>
        </w:r>
        <w:r>
          <w:rPr>
            <w:noProof/>
            <w:webHidden/>
          </w:rPr>
          <w:fldChar w:fldCharType="separate"/>
        </w:r>
        <w:r>
          <w:rPr>
            <w:noProof/>
            <w:webHidden/>
          </w:rPr>
          <w:t>52</w:t>
        </w:r>
        <w:r>
          <w:rPr>
            <w:noProof/>
            <w:webHidden/>
          </w:rPr>
          <w:fldChar w:fldCharType="end"/>
        </w:r>
      </w:hyperlink>
    </w:p>
    <w:p w14:paraId="3ECAF4B4" w14:textId="7262EC0D" w:rsidR="00D6659E" w:rsidRDefault="00D6659E">
      <w:pPr>
        <w:pStyle w:val="TOC3"/>
        <w:tabs>
          <w:tab w:val="right" w:leader="dot" w:pos="9645"/>
        </w:tabs>
        <w:rPr>
          <w:rFonts w:asciiTheme="minorHAnsi" w:eastAsiaTheme="minorEastAsia" w:hAnsiTheme="minorHAnsi" w:cstheme="minorBidi"/>
          <w:noProof/>
        </w:rPr>
      </w:pPr>
      <w:hyperlink w:anchor="_Toc95162740" w:history="1">
        <w:r w:rsidRPr="00FD60DB">
          <w:rPr>
            <w:rStyle w:val="Hyperlink"/>
            <w:bCs/>
            <w:noProof/>
          </w:rPr>
          <w:t>6.5.26</w:t>
        </w:r>
        <w:r w:rsidRPr="00FD60DB">
          <w:rPr>
            <w:rStyle w:val="Hyperlink"/>
            <w:noProof/>
          </w:rPr>
          <w:t xml:space="preserve"> print-rendering-intent-supported (1setOf type2 keyword)</w:t>
        </w:r>
        <w:r>
          <w:rPr>
            <w:noProof/>
            <w:webHidden/>
          </w:rPr>
          <w:tab/>
        </w:r>
        <w:r>
          <w:rPr>
            <w:noProof/>
            <w:webHidden/>
          </w:rPr>
          <w:fldChar w:fldCharType="begin"/>
        </w:r>
        <w:r>
          <w:rPr>
            <w:noProof/>
            <w:webHidden/>
          </w:rPr>
          <w:instrText xml:space="preserve"> PAGEREF _Toc95162740 \h </w:instrText>
        </w:r>
        <w:r>
          <w:rPr>
            <w:noProof/>
            <w:webHidden/>
          </w:rPr>
        </w:r>
        <w:r>
          <w:rPr>
            <w:noProof/>
            <w:webHidden/>
          </w:rPr>
          <w:fldChar w:fldCharType="separate"/>
        </w:r>
        <w:r>
          <w:rPr>
            <w:noProof/>
            <w:webHidden/>
          </w:rPr>
          <w:t>52</w:t>
        </w:r>
        <w:r>
          <w:rPr>
            <w:noProof/>
            <w:webHidden/>
          </w:rPr>
          <w:fldChar w:fldCharType="end"/>
        </w:r>
      </w:hyperlink>
    </w:p>
    <w:p w14:paraId="0B1A7450" w14:textId="27FEF4B4" w:rsidR="00D6659E" w:rsidRDefault="00D6659E">
      <w:pPr>
        <w:pStyle w:val="TOC3"/>
        <w:tabs>
          <w:tab w:val="right" w:leader="dot" w:pos="9645"/>
        </w:tabs>
        <w:rPr>
          <w:rFonts w:asciiTheme="minorHAnsi" w:eastAsiaTheme="minorEastAsia" w:hAnsiTheme="minorHAnsi" w:cstheme="minorBidi"/>
          <w:noProof/>
        </w:rPr>
      </w:pPr>
      <w:hyperlink w:anchor="_Toc95162741" w:history="1">
        <w:r w:rsidRPr="00FD60DB">
          <w:rPr>
            <w:rStyle w:val="Hyperlink"/>
            <w:bCs/>
            <w:noProof/>
          </w:rPr>
          <w:t>6.5.27</w:t>
        </w:r>
        <w:r w:rsidRPr="00FD60DB">
          <w:rPr>
            <w:rStyle w:val="Hyperlink"/>
            <w:noProof/>
          </w:rPr>
          <w:t xml:space="preserve"> print-scaling-default (type2 keyword)</w:t>
        </w:r>
        <w:r>
          <w:rPr>
            <w:noProof/>
            <w:webHidden/>
          </w:rPr>
          <w:tab/>
        </w:r>
        <w:r>
          <w:rPr>
            <w:noProof/>
            <w:webHidden/>
          </w:rPr>
          <w:fldChar w:fldCharType="begin"/>
        </w:r>
        <w:r>
          <w:rPr>
            <w:noProof/>
            <w:webHidden/>
          </w:rPr>
          <w:instrText xml:space="preserve"> PAGEREF _Toc95162741 \h </w:instrText>
        </w:r>
        <w:r>
          <w:rPr>
            <w:noProof/>
            <w:webHidden/>
          </w:rPr>
        </w:r>
        <w:r>
          <w:rPr>
            <w:noProof/>
            <w:webHidden/>
          </w:rPr>
          <w:fldChar w:fldCharType="separate"/>
        </w:r>
        <w:r>
          <w:rPr>
            <w:noProof/>
            <w:webHidden/>
          </w:rPr>
          <w:t>53</w:t>
        </w:r>
        <w:r>
          <w:rPr>
            <w:noProof/>
            <w:webHidden/>
          </w:rPr>
          <w:fldChar w:fldCharType="end"/>
        </w:r>
      </w:hyperlink>
    </w:p>
    <w:p w14:paraId="10ECC927" w14:textId="50E86344" w:rsidR="00D6659E" w:rsidRDefault="00D6659E">
      <w:pPr>
        <w:pStyle w:val="TOC3"/>
        <w:tabs>
          <w:tab w:val="right" w:leader="dot" w:pos="9645"/>
        </w:tabs>
        <w:rPr>
          <w:rFonts w:asciiTheme="minorHAnsi" w:eastAsiaTheme="minorEastAsia" w:hAnsiTheme="minorHAnsi" w:cstheme="minorBidi"/>
          <w:noProof/>
        </w:rPr>
      </w:pPr>
      <w:hyperlink w:anchor="_Toc95162742" w:history="1">
        <w:r w:rsidRPr="00FD60DB">
          <w:rPr>
            <w:rStyle w:val="Hyperlink"/>
            <w:bCs/>
            <w:noProof/>
          </w:rPr>
          <w:t>6.5.28</w:t>
        </w:r>
        <w:r w:rsidRPr="00FD60DB">
          <w:rPr>
            <w:rStyle w:val="Hyperlink"/>
            <w:noProof/>
          </w:rPr>
          <w:t xml:space="preserve"> print-scaling-supported (1setOf type2 keyword)</w:t>
        </w:r>
        <w:r>
          <w:rPr>
            <w:noProof/>
            <w:webHidden/>
          </w:rPr>
          <w:tab/>
        </w:r>
        <w:r>
          <w:rPr>
            <w:noProof/>
            <w:webHidden/>
          </w:rPr>
          <w:fldChar w:fldCharType="begin"/>
        </w:r>
        <w:r>
          <w:rPr>
            <w:noProof/>
            <w:webHidden/>
          </w:rPr>
          <w:instrText xml:space="preserve"> PAGEREF _Toc95162742 \h </w:instrText>
        </w:r>
        <w:r>
          <w:rPr>
            <w:noProof/>
            <w:webHidden/>
          </w:rPr>
        </w:r>
        <w:r>
          <w:rPr>
            <w:noProof/>
            <w:webHidden/>
          </w:rPr>
          <w:fldChar w:fldCharType="separate"/>
        </w:r>
        <w:r>
          <w:rPr>
            <w:noProof/>
            <w:webHidden/>
          </w:rPr>
          <w:t>53</w:t>
        </w:r>
        <w:r>
          <w:rPr>
            <w:noProof/>
            <w:webHidden/>
          </w:rPr>
          <w:fldChar w:fldCharType="end"/>
        </w:r>
      </w:hyperlink>
    </w:p>
    <w:p w14:paraId="66ED9776" w14:textId="392C5EB7" w:rsidR="00D6659E" w:rsidRDefault="00D6659E">
      <w:pPr>
        <w:pStyle w:val="TOC3"/>
        <w:tabs>
          <w:tab w:val="right" w:leader="dot" w:pos="9645"/>
        </w:tabs>
        <w:rPr>
          <w:rFonts w:asciiTheme="minorHAnsi" w:eastAsiaTheme="minorEastAsia" w:hAnsiTheme="minorHAnsi" w:cstheme="minorBidi"/>
          <w:noProof/>
        </w:rPr>
      </w:pPr>
      <w:hyperlink w:anchor="_Toc95162743" w:history="1">
        <w:r w:rsidRPr="00FD60DB">
          <w:rPr>
            <w:rStyle w:val="Hyperlink"/>
            <w:bCs/>
            <w:noProof/>
          </w:rPr>
          <w:t>6.5.29</w:t>
        </w:r>
        <w:r w:rsidRPr="00FD60DB">
          <w:rPr>
            <w:rStyle w:val="Hyperlink"/>
            <w:noProof/>
          </w:rPr>
          <w:t xml:space="preserve"> printer-dns-sd-name (name(63))</w:t>
        </w:r>
        <w:r>
          <w:rPr>
            <w:noProof/>
            <w:webHidden/>
          </w:rPr>
          <w:tab/>
        </w:r>
        <w:r>
          <w:rPr>
            <w:noProof/>
            <w:webHidden/>
          </w:rPr>
          <w:fldChar w:fldCharType="begin"/>
        </w:r>
        <w:r>
          <w:rPr>
            <w:noProof/>
            <w:webHidden/>
          </w:rPr>
          <w:instrText xml:space="preserve"> PAGEREF _Toc95162743 \h </w:instrText>
        </w:r>
        <w:r>
          <w:rPr>
            <w:noProof/>
            <w:webHidden/>
          </w:rPr>
        </w:r>
        <w:r>
          <w:rPr>
            <w:noProof/>
            <w:webHidden/>
          </w:rPr>
          <w:fldChar w:fldCharType="separate"/>
        </w:r>
        <w:r>
          <w:rPr>
            <w:noProof/>
            <w:webHidden/>
          </w:rPr>
          <w:t>53</w:t>
        </w:r>
        <w:r>
          <w:rPr>
            <w:noProof/>
            <w:webHidden/>
          </w:rPr>
          <w:fldChar w:fldCharType="end"/>
        </w:r>
      </w:hyperlink>
    </w:p>
    <w:p w14:paraId="43D86FD8" w14:textId="637C71F8" w:rsidR="00D6659E" w:rsidRDefault="00D6659E">
      <w:pPr>
        <w:pStyle w:val="TOC3"/>
        <w:tabs>
          <w:tab w:val="right" w:leader="dot" w:pos="9645"/>
        </w:tabs>
        <w:rPr>
          <w:rFonts w:asciiTheme="minorHAnsi" w:eastAsiaTheme="minorEastAsia" w:hAnsiTheme="minorHAnsi" w:cstheme="minorBidi"/>
          <w:noProof/>
        </w:rPr>
      </w:pPr>
      <w:hyperlink w:anchor="_Toc95162744" w:history="1">
        <w:r w:rsidRPr="00FD60DB">
          <w:rPr>
            <w:rStyle w:val="Hyperlink"/>
            <w:bCs/>
            <w:noProof/>
          </w:rPr>
          <w:t>6.5.30</w:t>
        </w:r>
        <w:r w:rsidRPr="00FD60DB">
          <w:rPr>
            <w:rStyle w:val="Hyperlink"/>
            <w:noProof/>
          </w:rPr>
          <w:t xml:space="preserve"> printer-geo-location (uri | unknown)</w:t>
        </w:r>
        <w:r>
          <w:rPr>
            <w:noProof/>
            <w:webHidden/>
          </w:rPr>
          <w:tab/>
        </w:r>
        <w:r>
          <w:rPr>
            <w:noProof/>
            <w:webHidden/>
          </w:rPr>
          <w:fldChar w:fldCharType="begin"/>
        </w:r>
        <w:r>
          <w:rPr>
            <w:noProof/>
            <w:webHidden/>
          </w:rPr>
          <w:instrText xml:space="preserve"> PAGEREF _Toc95162744 \h </w:instrText>
        </w:r>
        <w:r>
          <w:rPr>
            <w:noProof/>
            <w:webHidden/>
          </w:rPr>
        </w:r>
        <w:r>
          <w:rPr>
            <w:noProof/>
            <w:webHidden/>
          </w:rPr>
          <w:fldChar w:fldCharType="separate"/>
        </w:r>
        <w:r>
          <w:rPr>
            <w:noProof/>
            <w:webHidden/>
          </w:rPr>
          <w:t>53</w:t>
        </w:r>
        <w:r>
          <w:rPr>
            <w:noProof/>
            <w:webHidden/>
          </w:rPr>
          <w:fldChar w:fldCharType="end"/>
        </w:r>
      </w:hyperlink>
    </w:p>
    <w:p w14:paraId="61479379" w14:textId="311367BB" w:rsidR="00D6659E" w:rsidRDefault="00D6659E">
      <w:pPr>
        <w:pStyle w:val="TOC3"/>
        <w:tabs>
          <w:tab w:val="right" w:leader="dot" w:pos="9645"/>
        </w:tabs>
        <w:rPr>
          <w:rFonts w:asciiTheme="minorHAnsi" w:eastAsiaTheme="minorEastAsia" w:hAnsiTheme="minorHAnsi" w:cstheme="minorBidi"/>
          <w:noProof/>
        </w:rPr>
      </w:pPr>
      <w:hyperlink w:anchor="_Toc95162745" w:history="1">
        <w:r w:rsidRPr="00FD60DB">
          <w:rPr>
            <w:rStyle w:val="Hyperlink"/>
            <w:bCs/>
            <w:noProof/>
          </w:rPr>
          <w:t>6.5.31</w:t>
        </w:r>
        <w:r w:rsidRPr="00FD60DB">
          <w:rPr>
            <w:rStyle w:val="Hyperlink"/>
            <w:noProof/>
          </w:rPr>
          <w:t xml:space="preserve"> printer-get-attributes-supported (1setOf keyword)</w:t>
        </w:r>
        <w:r>
          <w:rPr>
            <w:noProof/>
            <w:webHidden/>
          </w:rPr>
          <w:tab/>
        </w:r>
        <w:r>
          <w:rPr>
            <w:noProof/>
            <w:webHidden/>
          </w:rPr>
          <w:fldChar w:fldCharType="begin"/>
        </w:r>
        <w:r>
          <w:rPr>
            <w:noProof/>
            <w:webHidden/>
          </w:rPr>
          <w:instrText xml:space="preserve"> PAGEREF _Toc95162745 \h </w:instrText>
        </w:r>
        <w:r>
          <w:rPr>
            <w:noProof/>
            <w:webHidden/>
          </w:rPr>
        </w:r>
        <w:r>
          <w:rPr>
            <w:noProof/>
            <w:webHidden/>
          </w:rPr>
          <w:fldChar w:fldCharType="separate"/>
        </w:r>
        <w:r>
          <w:rPr>
            <w:noProof/>
            <w:webHidden/>
          </w:rPr>
          <w:t>53</w:t>
        </w:r>
        <w:r>
          <w:rPr>
            <w:noProof/>
            <w:webHidden/>
          </w:rPr>
          <w:fldChar w:fldCharType="end"/>
        </w:r>
      </w:hyperlink>
    </w:p>
    <w:p w14:paraId="11F17947" w14:textId="2DDE8DF4" w:rsidR="00D6659E" w:rsidRDefault="00D6659E">
      <w:pPr>
        <w:pStyle w:val="TOC3"/>
        <w:tabs>
          <w:tab w:val="right" w:leader="dot" w:pos="9645"/>
        </w:tabs>
        <w:rPr>
          <w:rFonts w:asciiTheme="minorHAnsi" w:eastAsiaTheme="minorEastAsia" w:hAnsiTheme="minorHAnsi" w:cstheme="minorBidi"/>
          <w:noProof/>
        </w:rPr>
      </w:pPr>
      <w:hyperlink w:anchor="_Toc95162746" w:history="1">
        <w:r w:rsidRPr="00FD60DB">
          <w:rPr>
            <w:rStyle w:val="Hyperlink"/>
            <w:bCs/>
            <w:noProof/>
          </w:rPr>
          <w:t>6.5.32</w:t>
        </w:r>
        <w:r w:rsidRPr="00FD60DB">
          <w:rPr>
            <w:rStyle w:val="Hyperlink"/>
            <w:noProof/>
          </w:rPr>
          <w:t xml:space="preserve"> printer-icc-profiles (1setOf collection)</w:t>
        </w:r>
        <w:r>
          <w:rPr>
            <w:noProof/>
            <w:webHidden/>
          </w:rPr>
          <w:tab/>
        </w:r>
        <w:r>
          <w:rPr>
            <w:noProof/>
            <w:webHidden/>
          </w:rPr>
          <w:fldChar w:fldCharType="begin"/>
        </w:r>
        <w:r>
          <w:rPr>
            <w:noProof/>
            <w:webHidden/>
          </w:rPr>
          <w:instrText xml:space="preserve"> PAGEREF _Toc95162746 \h </w:instrText>
        </w:r>
        <w:r>
          <w:rPr>
            <w:noProof/>
            <w:webHidden/>
          </w:rPr>
        </w:r>
        <w:r>
          <w:rPr>
            <w:noProof/>
            <w:webHidden/>
          </w:rPr>
          <w:fldChar w:fldCharType="separate"/>
        </w:r>
        <w:r>
          <w:rPr>
            <w:noProof/>
            <w:webHidden/>
          </w:rPr>
          <w:t>53</w:t>
        </w:r>
        <w:r>
          <w:rPr>
            <w:noProof/>
            <w:webHidden/>
          </w:rPr>
          <w:fldChar w:fldCharType="end"/>
        </w:r>
      </w:hyperlink>
    </w:p>
    <w:p w14:paraId="77C656FB" w14:textId="1124620B" w:rsidR="00D6659E" w:rsidRDefault="00D6659E">
      <w:pPr>
        <w:pStyle w:val="TOC3"/>
        <w:tabs>
          <w:tab w:val="right" w:leader="dot" w:pos="9645"/>
        </w:tabs>
        <w:rPr>
          <w:rFonts w:asciiTheme="minorHAnsi" w:eastAsiaTheme="minorEastAsia" w:hAnsiTheme="minorHAnsi" w:cstheme="minorBidi"/>
          <w:noProof/>
        </w:rPr>
      </w:pPr>
      <w:hyperlink w:anchor="_Toc95162747" w:history="1">
        <w:r w:rsidRPr="00FD60DB">
          <w:rPr>
            <w:rStyle w:val="Hyperlink"/>
            <w:bCs/>
            <w:noProof/>
          </w:rPr>
          <w:t>6.5.33</w:t>
        </w:r>
        <w:r w:rsidRPr="00FD60DB">
          <w:rPr>
            <w:rStyle w:val="Hyperlink"/>
            <w:noProof/>
          </w:rPr>
          <w:t xml:space="preserve"> printer-icons (1setOf uri)</w:t>
        </w:r>
        <w:r>
          <w:rPr>
            <w:noProof/>
            <w:webHidden/>
          </w:rPr>
          <w:tab/>
        </w:r>
        <w:r>
          <w:rPr>
            <w:noProof/>
            <w:webHidden/>
          </w:rPr>
          <w:fldChar w:fldCharType="begin"/>
        </w:r>
        <w:r>
          <w:rPr>
            <w:noProof/>
            <w:webHidden/>
          </w:rPr>
          <w:instrText xml:space="preserve"> PAGEREF _Toc95162747 \h </w:instrText>
        </w:r>
        <w:r>
          <w:rPr>
            <w:noProof/>
            <w:webHidden/>
          </w:rPr>
        </w:r>
        <w:r>
          <w:rPr>
            <w:noProof/>
            <w:webHidden/>
          </w:rPr>
          <w:fldChar w:fldCharType="separate"/>
        </w:r>
        <w:r>
          <w:rPr>
            <w:noProof/>
            <w:webHidden/>
          </w:rPr>
          <w:t>54</w:t>
        </w:r>
        <w:r>
          <w:rPr>
            <w:noProof/>
            <w:webHidden/>
          </w:rPr>
          <w:fldChar w:fldCharType="end"/>
        </w:r>
      </w:hyperlink>
    </w:p>
    <w:p w14:paraId="0F03D23F" w14:textId="50417FBE" w:rsidR="00D6659E" w:rsidRDefault="00D6659E">
      <w:pPr>
        <w:pStyle w:val="TOC3"/>
        <w:tabs>
          <w:tab w:val="right" w:leader="dot" w:pos="9645"/>
        </w:tabs>
        <w:rPr>
          <w:rFonts w:asciiTheme="minorHAnsi" w:eastAsiaTheme="minorEastAsia" w:hAnsiTheme="minorHAnsi" w:cstheme="minorBidi"/>
          <w:noProof/>
        </w:rPr>
      </w:pPr>
      <w:hyperlink w:anchor="_Toc95162748" w:history="1">
        <w:r w:rsidRPr="00FD60DB">
          <w:rPr>
            <w:rStyle w:val="Hyperlink"/>
            <w:bCs/>
            <w:noProof/>
          </w:rPr>
          <w:t>6.5.34</w:t>
        </w:r>
        <w:r w:rsidRPr="00FD60DB">
          <w:rPr>
            <w:rStyle w:val="Hyperlink"/>
            <w:noProof/>
          </w:rPr>
          <w:t xml:space="preserve"> printer-input-tray (1setOf octetString(MAX))</w:t>
        </w:r>
        <w:r>
          <w:rPr>
            <w:noProof/>
            <w:webHidden/>
          </w:rPr>
          <w:tab/>
        </w:r>
        <w:r>
          <w:rPr>
            <w:noProof/>
            <w:webHidden/>
          </w:rPr>
          <w:fldChar w:fldCharType="begin"/>
        </w:r>
        <w:r>
          <w:rPr>
            <w:noProof/>
            <w:webHidden/>
          </w:rPr>
          <w:instrText xml:space="preserve"> PAGEREF _Toc95162748 \h </w:instrText>
        </w:r>
        <w:r>
          <w:rPr>
            <w:noProof/>
            <w:webHidden/>
          </w:rPr>
        </w:r>
        <w:r>
          <w:rPr>
            <w:noProof/>
            <w:webHidden/>
          </w:rPr>
          <w:fldChar w:fldCharType="separate"/>
        </w:r>
        <w:r>
          <w:rPr>
            <w:noProof/>
            <w:webHidden/>
          </w:rPr>
          <w:t>54</w:t>
        </w:r>
        <w:r>
          <w:rPr>
            <w:noProof/>
            <w:webHidden/>
          </w:rPr>
          <w:fldChar w:fldCharType="end"/>
        </w:r>
      </w:hyperlink>
    </w:p>
    <w:p w14:paraId="20A5867E" w14:textId="0324B91E" w:rsidR="00D6659E" w:rsidRDefault="00D6659E">
      <w:pPr>
        <w:pStyle w:val="TOC3"/>
        <w:tabs>
          <w:tab w:val="right" w:leader="dot" w:pos="9645"/>
        </w:tabs>
        <w:rPr>
          <w:rFonts w:asciiTheme="minorHAnsi" w:eastAsiaTheme="minorEastAsia" w:hAnsiTheme="minorHAnsi" w:cstheme="minorBidi"/>
          <w:noProof/>
        </w:rPr>
      </w:pPr>
      <w:hyperlink w:anchor="_Toc95162749" w:history="1">
        <w:r w:rsidRPr="00FD60DB">
          <w:rPr>
            <w:rStyle w:val="Hyperlink"/>
            <w:bCs/>
            <w:noProof/>
          </w:rPr>
          <w:t>6.5.35</w:t>
        </w:r>
        <w:r w:rsidRPr="00FD60DB">
          <w:rPr>
            <w:rStyle w:val="Hyperlink"/>
            <w:noProof/>
          </w:rPr>
          <w:t xml:space="preserve"> printer-kind (1setOf type2 keyword | name(MAX))</w:t>
        </w:r>
        <w:r>
          <w:rPr>
            <w:noProof/>
            <w:webHidden/>
          </w:rPr>
          <w:tab/>
        </w:r>
        <w:r>
          <w:rPr>
            <w:noProof/>
            <w:webHidden/>
          </w:rPr>
          <w:fldChar w:fldCharType="begin"/>
        </w:r>
        <w:r>
          <w:rPr>
            <w:noProof/>
            <w:webHidden/>
          </w:rPr>
          <w:instrText xml:space="preserve"> PAGEREF _Toc95162749 \h </w:instrText>
        </w:r>
        <w:r>
          <w:rPr>
            <w:noProof/>
            <w:webHidden/>
          </w:rPr>
        </w:r>
        <w:r>
          <w:rPr>
            <w:noProof/>
            <w:webHidden/>
          </w:rPr>
          <w:fldChar w:fldCharType="separate"/>
        </w:r>
        <w:r>
          <w:rPr>
            <w:noProof/>
            <w:webHidden/>
          </w:rPr>
          <w:t>58</w:t>
        </w:r>
        <w:r>
          <w:rPr>
            <w:noProof/>
            <w:webHidden/>
          </w:rPr>
          <w:fldChar w:fldCharType="end"/>
        </w:r>
      </w:hyperlink>
    </w:p>
    <w:p w14:paraId="09254DD1" w14:textId="607A5863" w:rsidR="00D6659E" w:rsidRDefault="00D6659E">
      <w:pPr>
        <w:pStyle w:val="TOC3"/>
        <w:tabs>
          <w:tab w:val="right" w:leader="dot" w:pos="9645"/>
        </w:tabs>
        <w:rPr>
          <w:rFonts w:asciiTheme="minorHAnsi" w:eastAsiaTheme="minorEastAsia" w:hAnsiTheme="minorHAnsi" w:cstheme="minorBidi"/>
          <w:noProof/>
        </w:rPr>
      </w:pPr>
      <w:hyperlink w:anchor="_Toc95162750" w:history="1">
        <w:r w:rsidRPr="00FD60DB">
          <w:rPr>
            <w:rStyle w:val="Hyperlink"/>
            <w:bCs/>
            <w:noProof/>
          </w:rPr>
          <w:t>6.5.36</w:t>
        </w:r>
        <w:r w:rsidRPr="00FD60DB">
          <w:rPr>
            <w:rStyle w:val="Hyperlink"/>
            <w:noProof/>
          </w:rPr>
          <w:t xml:space="preserve"> printer-mandatory-job-attributes (1setOf keyword)</w:t>
        </w:r>
        <w:r>
          <w:rPr>
            <w:noProof/>
            <w:webHidden/>
          </w:rPr>
          <w:tab/>
        </w:r>
        <w:r>
          <w:rPr>
            <w:noProof/>
            <w:webHidden/>
          </w:rPr>
          <w:fldChar w:fldCharType="begin"/>
        </w:r>
        <w:r>
          <w:rPr>
            <w:noProof/>
            <w:webHidden/>
          </w:rPr>
          <w:instrText xml:space="preserve"> PAGEREF _Toc95162750 \h </w:instrText>
        </w:r>
        <w:r>
          <w:rPr>
            <w:noProof/>
            <w:webHidden/>
          </w:rPr>
        </w:r>
        <w:r>
          <w:rPr>
            <w:noProof/>
            <w:webHidden/>
          </w:rPr>
          <w:fldChar w:fldCharType="separate"/>
        </w:r>
        <w:r>
          <w:rPr>
            <w:noProof/>
            <w:webHidden/>
          </w:rPr>
          <w:t>58</w:t>
        </w:r>
        <w:r>
          <w:rPr>
            <w:noProof/>
            <w:webHidden/>
          </w:rPr>
          <w:fldChar w:fldCharType="end"/>
        </w:r>
      </w:hyperlink>
    </w:p>
    <w:p w14:paraId="77270DAF" w14:textId="60B9DF1B" w:rsidR="00D6659E" w:rsidRDefault="00D6659E">
      <w:pPr>
        <w:pStyle w:val="TOC3"/>
        <w:tabs>
          <w:tab w:val="right" w:leader="dot" w:pos="9645"/>
        </w:tabs>
        <w:rPr>
          <w:rFonts w:asciiTheme="minorHAnsi" w:eastAsiaTheme="minorEastAsia" w:hAnsiTheme="minorHAnsi" w:cstheme="minorBidi"/>
          <w:noProof/>
        </w:rPr>
      </w:pPr>
      <w:hyperlink w:anchor="_Toc95162751" w:history="1">
        <w:r w:rsidRPr="00FD60DB">
          <w:rPr>
            <w:rStyle w:val="Hyperlink"/>
            <w:bCs/>
            <w:noProof/>
          </w:rPr>
          <w:t>6.5.37</w:t>
        </w:r>
        <w:r w:rsidRPr="00FD60DB">
          <w:rPr>
            <w:rStyle w:val="Hyperlink"/>
            <w:noProof/>
          </w:rPr>
          <w:t xml:space="preserve"> printer-organization (text(MAX))</w:t>
        </w:r>
        <w:r>
          <w:rPr>
            <w:noProof/>
            <w:webHidden/>
          </w:rPr>
          <w:tab/>
        </w:r>
        <w:r>
          <w:rPr>
            <w:noProof/>
            <w:webHidden/>
          </w:rPr>
          <w:fldChar w:fldCharType="begin"/>
        </w:r>
        <w:r>
          <w:rPr>
            <w:noProof/>
            <w:webHidden/>
          </w:rPr>
          <w:instrText xml:space="preserve"> PAGEREF _Toc95162751 \h </w:instrText>
        </w:r>
        <w:r>
          <w:rPr>
            <w:noProof/>
            <w:webHidden/>
          </w:rPr>
        </w:r>
        <w:r>
          <w:rPr>
            <w:noProof/>
            <w:webHidden/>
          </w:rPr>
          <w:fldChar w:fldCharType="separate"/>
        </w:r>
        <w:r>
          <w:rPr>
            <w:noProof/>
            <w:webHidden/>
          </w:rPr>
          <w:t>58</w:t>
        </w:r>
        <w:r>
          <w:rPr>
            <w:noProof/>
            <w:webHidden/>
          </w:rPr>
          <w:fldChar w:fldCharType="end"/>
        </w:r>
      </w:hyperlink>
    </w:p>
    <w:p w14:paraId="3044ECB5" w14:textId="02FBD11E" w:rsidR="00D6659E" w:rsidRDefault="00D6659E">
      <w:pPr>
        <w:pStyle w:val="TOC3"/>
        <w:tabs>
          <w:tab w:val="right" w:leader="dot" w:pos="9645"/>
        </w:tabs>
        <w:rPr>
          <w:rFonts w:asciiTheme="minorHAnsi" w:eastAsiaTheme="minorEastAsia" w:hAnsiTheme="minorHAnsi" w:cstheme="minorBidi"/>
          <w:noProof/>
        </w:rPr>
      </w:pPr>
      <w:hyperlink w:anchor="_Toc95162752" w:history="1">
        <w:r w:rsidRPr="00FD60DB">
          <w:rPr>
            <w:rStyle w:val="Hyperlink"/>
            <w:bCs/>
            <w:noProof/>
          </w:rPr>
          <w:t>6.5.38</w:t>
        </w:r>
        <w:r w:rsidRPr="00FD60DB">
          <w:rPr>
            <w:rStyle w:val="Hyperlink"/>
            <w:noProof/>
          </w:rPr>
          <w:t xml:space="preserve"> printer-organizational-unit (text(MAX))</w:t>
        </w:r>
        <w:r>
          <w:rPr>
            <w:noProof/>
            <w:webHidden/>
          </w:rPr>
          <w:tab/>
        </w:r>
        <w:r>
          <w:rPr>
            <w:noProof/>
            <w:webHidden/>
          </w:rPr>
          <w:fldChar w:fldCharType="begin"/>
        </w:r>
        <w:r>
          <w:rPr>
            <w:noProof/>
            <w:webHidden/>
          </w:rPr>
          <w:instrText xml:space="preserve"> PAGEREF _Toc95162752 \h </w:instrText>
        </w:r>
        <w:r>
          <w:rPr>
            <w:noProof/>
            <w:webHidden/>
          </w:rPr>
        </w:r>
        <w:r>
          <w:rPr>
            <w:noProof/>
            <w:webHidden/>
          </w:rPr>
          <w:fldChar w:fldCharType="separate"/>
        </w:r>
        <w:r>
          <w:rPr>
            <w:noProof/>
            <w:webHidden/>
          </w:rPr>
          <w:t>59</w:t>
        </w:r>
        <w:r>
          <w:rPr>
            <w:noProof/>
            <w:webHidden/>
          </w:rPr>
          <w:fldChar w:fldCharType="end"/>
        </w:r>
      </w:hyperlink>
    </w:p>
    <w:p w14:paraId="5F39B897" w14:textId="7B5DE679" w:rsidR="00D6659E" w:rsidRDefault="00D6659E">
      <w:pPr>
        <w:pStyle w:val="TOC3"/>
        <w:tabs>
          <w:tab w:val="right" w:leader="dot" w:pos="9645"/>
        </w:tabs>
        <w:rPr>
          <w:rFonts w:asciiTheme="minorHAnsi" w:eastAsiaTheme="minorEastAsia" w:hAnsiTheme="minorHAnsi" w:cstheme="minorBidi"/>
          <w:noProof/>
        </w:rPr>
      </w:pPr>
      <w:hyperlink w:anchor="_Toc95162753" w:history="1">
        <w:r w:rsidRPr="00FD60DB">
          <w:rPr>
            <w:rStyle w:val="Hyperlink"/>
            <w:bCs/>
            <w:noProof/>
          </w:rPr>
          <w:t>6.5.39</w:t>
        </w:r>
        <w:r w:rsidRPr="00FD60DB">
          <w:rPr>
            <w:rStyle w:val="Hyperlink"/>
            <w:noProof/>
          </w:rPr>
          <w:t xml:space="preserve"> printer-output-tray (1setOf octetString(MAX))</w:t>
        </w:r>
        <w:r>
          <w:rPr>
            <w:noProof/>
            <w:webHidden/>
          </w:rPr>
          <w:tab/>
        </w:r>
        <w:r>
          <w:rPr>
            <w:noProof/>
            <w:webHidden/>
          </w:rPr>
          <w:fldChar w:fldCharType="begin"/>
        </w:r>
        <w:r>
          <w:rPr>
            <w:noProof/>
            <w:webHidden/>
          </w:rPr>
          <w:instrText xml:space="preserve"> PAGEREF _Toc95162753 \h </w:instrText>
        </w:r>
        <w:r>
          <w:rPr>
            <w:noProof/>
            <w:webHidden/>
          </w:rPr>
        </w:r>
        <w:r>
          <w:rPr>
            <w:noProof/>
            <w:webHidden/>
          </w:rPr>
          <w:fldChar w:fldCharType="separate"/>
        </w:r>
        <w:r>
          <w:rPr>
            <w:noProof/>
            <w:webHidden/>
          </w:rPr>
          <w:t>59</w:t>
        </w:r>
        <w:r>
          <w:rPr>
            <w:noProof/>
            <w:webHidden/>
          </w:rPr>
          <w:fldChar w:fldCharType="end"/>
        </w:r>
      </w:hyperlink>
    </w:p>
    <w:p w14:paraId="446B54B8" w14:textId="02EF2BF4" w:rsidR="00D6659E" w:rsidRDefault="00D6659E">
      <w:pPr>
        <w:pStyle w:val="TOC3"/>
        <w:tabs>
          <w:tab w:val="right" w:leader="dot" w:pos="9645"/>
        </w:tabs>
        <w:rPr>
          <w:rFonts w:asciiTheme="minorHAnsi" w:eastAsiaTheme="minorEastAsia" w:hAnsiTheme="minorHAnsi" w:cstheme="minorBidi"/>
          <w:noProof/>
        </w:rPr>
      </w:pPr>
      <w:hyperlink w:anchor="_Toc95162754" w:history="1">
        <w:r w:rsidRPr="00FD60DB">
          <w:rPr>
            <w:rStyle w:val="Hyperlink"/>
            <w:bCs/>
            <w:noProof/>
          </w:rPr>
          <w:t>6.5.40</w:t>
        </w:r>
        <w:r w:rsidRPr="00FD60DB">
          <w:rPr>
            <w:rStyle w:val="Hyperlink"/>
            <w:noProof/>
          </w:rPr>
          <w:t xml:space="preserve"> printer-strings-languages-supported (1setOf naturalLanguage)</w:t>
        </w:r>
        <w:r>
          <w:rPr>
            <w:noProof/>
            <w:webHidden/>
          </w:rPr>
          <w:tab/>
        </w:r>
        <w:r>
          <w:rPr>
            <w:noProof/>
            <w:webHidden/>
          </w:rPr>
          <w:fldChar w:fldCharType="begin"/>
        </w:r>
        <w:r>
          <w:rPr>
            <w:noProof/>
            <w:webHidden/>
          </w:rPr>
          <w:instrText xml:space="preserve"> PAGEREF _Toc95162754 \h </w:instrText>
        </w:r>
        <w:r>
          <w:rPr>
            <w:noProof/>
            <w:webHidden/>
          </w:rPr>
        </w:r>
        <w:r>
          <w:rPr>
            <w:noProof/>
            <w:webHidden/>
          </w:rPr>
          <w:fldChar w:fldCharType="separate"/>
        </w:r>
        <w:r>
          <w:rPr>
            <w:noProof/>
            <w:webHidden/>
          </w:rPr>
          <w:t>62</w:t>
        </w:r>
        <w:r>
          <w:rPr>
            <w:noProof/>
            <w:webHidden/>
          </w:rPr>
          <w:fldChar w:fldCharType="end"/>
        </w:r>
      </w:hyperlink>
    </w:p>
    <w:p w14:paraId="649DE4D8" w14:textId="4F53E55D" w:rsidR="00D6659E" w:rsidRDefault="00D6659E">
      <w:pPr>
        <w:pStyle w:val="TOC3"/>
        <w:tabs>
          <w:tab w:val="right" w:leader="dot" w:pos="9645"/>
        </w:tabs>
        <w:rPr>
          <w:rFonts w:asciiTheme="minorHAnsi" w:eastAsiaTheme="minorEastAsia" w:hAnsiTheme="minorHAnsi" w:cstheme="minorBidi"/>
          <w:noProof/>
        </w:rPr>
      </w:pPr>
      <w:hyperlink w:anchor="_Toc95162755" w:history="1">
        <w:r w:rsidRPr="00FD60DB">
          <w:rPr>
            <w:rStyle w:val="Hyperlink"/>
            <w:bCs/>
            <w:noProof/>
          </w:rPr>
          <w:t>6.5.41</w:t>
        </w:r>
        <w:r w:rsidRPr="00FD60DB">
          <w:rPr>
            <w:rStyle w:val="Hyperlink"/>
            <w:noProof/>
          </w:rPr>
          <w:t xml:space="preserve"> printer-strings-uri (uri | no-value)</w:t>
        </w:r>
        <w:r>
          <w:rPr>
            <w:noProof/>
            <w:webHidden/>
          </w:rPr>
          <w:tab/>
        </w:r>
        <w:r>
          <w:rPr>
            <w:noProof/>
            <w:webHidden/>
          </w:rPr>
          <w:fldChar w:fldCharType="begin"/>
        </w:r>
        <w:r>
          <w:rPr>
            <w:noProof/>
            <w:webHidden/>
          </w:rPr>
          <w:instrText xml:space="preserve"> PAGEREF _Toc95162755 \h </w:instrText>
        </w:r>
        <w:r>
          <w:rPr>
            <w:noProof/>
            <w:webHidden/>
          </w:rPr>
        </w:r>
        <w:r>
          <w:rPr>
            <w:noProof/>
            <w:webHidden/>
          </w:rPr>
          <w:fldChar w:fldCharType="separate"/>
        </w:r>
        <w:r>
          <w:rPr>
            <w:noProof/>
            <w:webHidden/>
          </w:rPr>
          <w:t>62</w:t>
        </w:r>
        <w:r>
          <w:rPr>
            <w:noProof/>
            <w:webHidden/>
          </w:rPr>
          <w:fldChar w:fldCharType="end"/>
        </w:r>
      </w:hyperlink>
    </w:p>
    <w:p w14:paraId="18610FAF" w14:textId="4D9975B5" w:rsidR="00D6659E" w:rsidRDefault="00D6659E">
      <w:pPr>
        <w:pStyle w:val="TOC3"/>
        <w:tabs>
          <w:tab w:val="right" w:leader="dot" w:pos="9645"/>
        </w:tabs>
        <w:rPr>
          <w:rFonts w:asciiTheme="minorHAnsi" w:eastAsiaTheme="minorEastAsia" w:hAnsiTheme="minorHAnsi" w:cstheme="minorBidi"/>
          <w:noProof/>
        </w:rPr>
      </w:pPr>
      <w:hyperlink w:anchor="_Toc95162756" w:history="1">
        <w:r w:rsidRPr="00FD60DB">
          <w:rPr>
            <w:rStyle w:val="Hyperlink"/>
            <w:bCs/>
            <w:noProof/>
          </w:rPr>
          <w:t>6.5.42</w:t>
        </w:r>
        <w:r w:rsidRPr="00FD60DB">
          <w:rPr>
            <w:rStyle w:val="Hyperlink"/>
            <w:noProof/>
          </w:rPr>
          <w:t xml:space="preserve"> requesting-user-uri-supported (boolean)</w:t>
        </w:r>
        <w:r>
          <w:rPr>
            <w:noProof/>
            <w:webHidden/>
          </w:rPr>
          <w:tab/>
        </w:r>
        <w:r>
          <w:rPr>
            <w:noProof/>
            <w:webHidden/>
          </w:rPr>
          <w:fldChar w:fldCharType="begin"/>
        </w:r>
        <w:r>
          <w:rPr>
            <w:noProof/>
            <w:webHidden/>
          </w:rPr>
          <w:instrText xml:space="preserve"> PAGEREF _Toc95162756 \h </w:instrText>
        </w:r>
        <w:r>
          <w:rPr>
            <w:noProof/>
            <w:webHidden/>
          </w:rPr>
        </w:r>
        <w:r>
          <w:rPr>
            <w:noProof/>
            <w:webHidden/>
          </w:rPr>
          <w:fldChar w:fldCharType="separate"/>
        </w:r>
        <w:r>
          <w:rPr>
            <w:noProof/>
            <w:webHidden/>
          </w:rPr>
          <w:t>62</w:t>
        </w:r>
        <w:r>
          <w:rPr>
            <w:noProof/>
            <w:webHidden/>
          </w:rPr>
          <w:fldChar w:fldCharType="end"/>
        </w:r>
      </w:hyperlink>
    </w:p>
    <w:p w14:paraId="5EA35E8D" w14:textId="6B78EA83" w:rsidR="00D6659E" w:rsidRDefault="00D6659E">
      <w:pPr>
        <w:pStyle w:val="TOC3"/>
        <w:tabs>
          <w:tab w:val="right" w:leader="dot" w:pos="9645"/>
        </w:tabs>
        <w:rPr>
          <w:rFonts w:asciiTheme="minorHAnsi" w:eastAsiaTheme="minorEastAsia" w:hAnsiTheme="minorHAnsi" w:cstheme="minorBidi"/>
          <w:noProof/>
        </w:rPr>
      </w:pPr>
      <w:hyperlink w:anchor="_Toc95162757" w:history="1">
        <w:r w:rsidRPr="00FD60DB">
          <w:rPr>
            <w:rStyle w:val="Hyperlink"/>
            <w:rFonts w:eastAsia="MS Mincho"/>
            <w:bCs/>
            <w:noProof/>
          </w:rPr>
          <w:t>6.5.43</w:t>
        </w:r>
        <w:r w:rsidRPr="00FD60DB">
          <w:rPr>
            <w:rStyle w:val="Hyperlink"/>
            <w:rFonts w:eastAsia="MS Mincho"/>
            <w:noProof/>
          </w:rPr>
          <w:t xml:space="preserve"> requesting-user-uri-schemes-supported (1setOf uriScheme)</w:t>
        </w:r>
        <w:r>
          <w:rPr>
            <w:noProof/>
            <w:webHidden/>
          </w:rPr>
          <w:tab/>
        </w:r>
        <w:r>
          <w:rPr>
            <w:noProof/>
            <w:webHidden/>
          </w:rPr>
          <w:fldChar w:fldCharType="begin"/>
        </w:r>
        <w:r>
          <w:rPr>
            <w:noProof/>
            <w:webHidden/>
          </w:rPr>
          <w:instrText xml:space="preserve"> PAGEREF _Toc95162757 \h </w:instrText>
        </w:r>
        <w:r>
          <w:rPr>
            <w:noProof/>
            <w:webHidden/>
          </w:rPr>
        </w:r>
        <w:r>
          <w:rPr>
            <w:noProof/>
            <w:webHidden/>
          </w:rPr>
          <w:fldChar w:fldCharType="separate"/>
        </w:r>
        <w:r>
          <w:rPr>
            <w:noProof/>
            <w:webHidden/>
          </w:rPr>
          <w:t>62</w:t>
        </w:r>
        <w:r>
          <w:rPr>
            <w:noProof/>
            <w:webHidden/>
          </w:rPr>
          <w:fldChar w:fldCharType="end"/>
        </w:r>
      </w:hyperlink>
    </w:p>
    <w:p w14:paraId="3C6F26FB" w14:textId="4C3044F3" w:rsidR="00D6659E" w:rsidRDefault="00D6659E">
      <w:pPr>
        <w:pStyle w:val="TOC2"/>
        <w:tabs>
          <w:tab w:val="right" w:leader="dot" w:pos="9645"/>
        </w:tabs>
        <w:rPr>
          <w:rFonts w:asciiTheme="minorHAnsi" w:eastAsiaTheme="minorEastAsia" w:hAnsiTheme="minorHAnsi" w:cstheme="minorBidi"/>
          <w:noProof/>
        </w:rPr>
      </w:pPr>
      <w:hyperlink w:anchor="_Toc95162758" w:history="1">
        <w:r w:rsidRPr="00FD60DB">
          <w:rPr>
            <w:rStyle w:val="Hyperlink"/>
            <w:rFonts w:eastAsia="MS Mincho"/>
            <w:bCs/>
            <w:noProof/>
          </w:rPr>
          <w:t>6.6</w:t>
        </w:r>
        <w:r w:rsidRPr="00FD60DB">
          <w:rPr>
            <w:rStyle w:val="Hyperlink"/>
            <w:rFonts w:eastAsia="MS Mincho"/>
            <w:noProof/>
          </w:rPr>
          <w:t xml:space="preserve"> Printer Status Attributes</w:t>
        </w:r>
        <w:r>
          <w:rPr>
            <w:noProof/>
            <w:webHidden/>
          </w:rPr>
          <w:tab/>
        </w:r>
        <w:r>
          <w:rPr>
            <w:noProof/>
            <w:webHidden/>
          </w:rPr>
          <w:fldChar w:fldCharType="begin"/>
        </w:r>
        <w:r>
          <w:rPr>
            <w:noProof/>
            <w:webHidden/>
          </w:rPr>
          <w:instrText xml:space="preserve"> PAGEREF _Toc95162758 \h </w:instrText>
        </w:r>
        <w:r>
          <w:rPr>
            <w:noProof/>
            <w:webHidden/>
          </w:rPr>
        </w:r>
        <w:r>
          <w:rPr>
            <w:noProof/>
            <w:webHidden/>
          </w:rPr>
          <w:fldChar w:fldCharType="separate"/>
        </w:r>
        <w:r>
          <w:rPr>
            <w:noProof/>
            <w:webHidden/>
          </w:rPr>
          <w:t>63</w:t>
        </w:r>
        <w:r>
          <w:rPr>
            <w:noProof/>
            <w:webHidden/>
          </w:rPr>
          <w:fldChar w:fldCharType="end"/>
        </w:r>
      </w:hyperlink>
    </w:p>
    <w:p w14:paraId="0F374A45" w14:textId="273AC8C2" w:rsidR="00D6659E" w:rsidRDefault="00D6659E">
      <w:pPr>
        <w:pStyle w:val="TOC3"/>
        <w:tabs>
          <w:tab w:val="right" w:leader="dot" w:pos="9645"/>
        </w:tabs>
        <w:rPr>
          <w:rFonts w:asciiTheme="minorHAnsi" w:eastAsiaTheme="minorEastAsia" w:hAnsiTheme="minorHAnsi" w:cstheme="minorBidi"/>
          <w:noProof/>
        </w:rPr>
      </w:pPr>
      <w:hyperlink w:anchor="_Toc95162759" w:history="1">
        <w:r w:rsidRPr="00FD60DB">
          <w:rPr>
            <w:rStyle w:val="Hyperlink"/>
            <w:bCs/>
            <w:noProof/>
          </w:rPr>
          <w:t>6.6.1</w:t>
        </w:r>
        <w:r w:rsidRPr="00FD60DB">
          <w:rPr>
            <w:rStyle w:val="Hyperlink"/>
            <w:noProof/>
          </w:rPr>
          <w:t xml:space="preserve"> device-service-count (integer(1:MAX))</w:t>
        </w:r>
        <w:r>
          <w:rPr>
            <w:noProof/>
            <w:webHidden/>
          </w:rPr>
          <w:tab/>
        </w:r>
        <w:r>
          <w:rPr>
            <w:noProof/>
            <w:webHidden/>
          </w:rPr>
          <w:fldChar w:fldCharType="begin"/>
        </w:r>
        <w:r>
          <w:rPr>
            <w:noProof/>
            <w:webHidden/>
          </w:rPr>
          <w:instrText xml:space="preserve"> PAGEREF _Toc95162759 \h </w:instrText>
        </w:r>
        <w:r>
          <w:rPr>
            <w:noProof/>
            <w:webHidden/>
          </w:rPr>
        </w:r>
        <w:r>
          <w:rPr>
            <w:noProof/>
            <w:webHidden/>
          </w:rPr>
          <w:fldChar w:fldCharType="separate"/>
        </w:r>
        <w:r>
          <w:rPr>
            <w:noProof/>
            <w:webHidden/>
          </w:rPr>
          <w:t>63</w:t>
        </w:r>
        <w:r>
          <w:rPr>
            <w:noProof/>
            <w:webHidden/>
          </w:rPr>
          <w:fldChar w:fldCharType="end"/>
        </w:r>
      </w:hyperlink>
    </w:p>
    <w:p w14:paraId="5728FFCC" w14:textId="1A625C8E" w:rsidR="00D6659E" w:rsidRDefault="00D6659E">
      <w:pPr>
        <w:pStyle w:val="TOC3"/>
        <w:tabs>
          <w:tab w:val="right" w:leader="dot" w:pos="9645"/>
        </w:tabs>
        <w:rPr>
          <w:rFonts w:asciiTheme="minorHAnsi" w:eastAsiaTheme="minorEastAsia" w:hAnsiTheme="minorHAnsi" w:cstheme="minorBidi"/>
          <w:noProof/>
        </w:rPr>
      </w:pPr>
      <w:hyperlink w:anchor="_Toc95162760" w:history="1">
        <w:r w:rsidRPr="00FD60DB">
          <w:rPr>
            <w:rStyle w:val="Hyperlink"/>
            <w:bCs/>
            <w:noProof/>
          </w:rPr>
          <w:t>6.6.2</w:t>
        </w:r>
        <w:r w:rsidRPr="00FD60DB">
          <w:rPr>
            <w:rStyle w:val="Hyperlink"/>
            <w:noProof/>
          </w:rPr>
          <w:t xml:space="preserve"> device-uuid (uri(45))</w:t>
        </w:r>
        <w:r>
          <w:rPr>
            <w:noProof/>
            <w:webHidden/>
          </w:rPr>
          <w:tab/>
        </w:r>
        <w:r>
          <w:rPr>
            <w:noProof/>
            <w:webHidden/>
          </w:rPr>
          <w:fldChar w:fldCharType="begin"/>
        </w:r>
        <w:r>
          <w:rPr>
            <w:noProof/>
            <w:webHidden/>
          </w:rPr>
          <w:instrText xml:space="preserve"> PAGEREF _Toc95162760 \h </w:instrText>
        </w:r>
        <w:r>
          <w:rPr>
            <w:noProof/>
            <w:webHidden/>
          </w:rPr>
        </w:r>
        <w:r>
          <w:rPr>
            <w:noProof/>
            <w:webHidden/>
          </w:rPr>
          <w:fldChar w:fldCharType="separate"/>
        </w:r>
        <w:r>
          <w:rPr>
            <w:noProof/>
            <w:webHidden/>
          </w:rPr>
          <w:t>63</w:t>
        </w:r>
        <w:r>
          <w:rPr>
            <w:noProof/>
            <w:webHidden/>
          </w:rPr>
          <w:fldChar w:fldCharType="end"/>
        </w:r>
      </w:hyperlink>
    </w:p>
    <w:p w14:paraId="5AEA20EE" w14:textId="52EEE73E" w:rsidR="00D6659E" w:rsidRDefault="00D6659E">
      <w:pPr>
        <w:pStyle w:val="TOC3"/>
        <w:tabs>
          <w:tab w:val="right" w:leader="dot" w:pos="9645"/>
        </w:tabs>
        <w:rPr>
          <w:rFonts w:asciiTheme="minorHAnsi" w:eastAsiaTheme="minorEastAsia" w:hAnsiTheme="minorHAnsi" w:cstheme="minorBidi"/>
          <w:noProof/>
        </w:rPr>
      </w:pPr>
      <w:hyperlink w:anchor="_Toc95162761" w:history="1">
        <w:r w:rsidRPr="00FD60DB">
          <w:rPr>
            <w:rStyle w:val="Hyperlink"/>
            <w:bCs/>
            <w:noProof/>
          </w:rPr>
          <w:t>6.6.3</w:t>
        </w:r>
        <w:r w:rsidRPr="00FD60DB">
          <w:rPr>
            <w:rStyle w:val="Hyperlink"/>
            <w:noProof/>
          </w:rPr>
          <w:t xml:space="preserve"> printer-config-change-date-time (dateTime | 'unknown')</w:t>
        </w:r>
        <w:r>
          <w:rPr>
            <w:noProof/>
            <w:webHidden/>
          </w:rPr>
          <w:tab/>
        </w:r>
        <w:r>
          <w:rPr>
            <w:noProof/>
            <w:webHidden/>
          </w:rPr>
          <w:fldChar w:fldCharType="begin"/>
        </w:r>
        <w:r>
          <w:rPr>
            <w:noProof/>
            <w:webHidden/>
          </w:rPr>
          <w:instrText xml:space="preserve"> PAGEREF _Toc95162761 \h </w:instrText>
        </w:r>
        <w:r>
          <w:rPr>
            <w:noProof/>
            <w:webHidden/>
          </w:rPr>
        </w:r>
        <w:r>
          <w:rPr>
            <w:noProof/>
            <w:webHidden/>
          </w:rPr>
          <w:fldChar w:fldCharType="separate"/>
        </w:r>
        <w:r>
          <w:rPr>
            <w:noProof/>
            <w:webHidden/>
          </w:rPr>
          <w:t>63</w:t>
        </w:r>
        <w:r>
          <w:rPr>
            <w:noProof/>
            <w:webHidden/>
          </w:rPr>
          <w:fldChar w:fldCharType="end"/>
        </w:r>
      </w:hyperlink>
    </w:p>
    <w:p w14:paraId="62FE32E9" w14:textId="0D019E5C" w:rsidR="00D6659E" w:rsidRDefault="00D6659E">
      <w:pPr>
        <w:pStyle w:val="TOC3"/>
        <w:tabs>
          <w:tab w:val="right" w:leader="dot" w:pos="9645"/>
        </w:tabs>
        <w:rPr>
          <w:rFonts w:asciiTheme="minorHAnsi" w:eastAsiaTheme="minorEastAsia" w:hAnsiTheme="minorHAnsi" w:cstheme="minorBidi"/>
          <w:noProof/>
        </w:rPr>
      </w:pPr>
      <w:hyperlink w:anchor="_Toc95162762" w:history="1">
        <w:r w:rsidRPr="00FD60DB">
          <w:rPr>
            <w:rStyle w:val="Hyperlink"/>
            <w:bCs/>
            <w:noProof/>
          </w:rPr>
          <w:t>6.6.4</w:t>
        </w:r>
        <w:r w:rsidRPr="00FD60DB">
          <w:rPr>
            <w:rStyle w:val="Hyperlink"/>
            <w:noProof/>
          </w:rPr>
          <w:t xml:space="preserve"> printer-config-change-time (integer(1:MAX))</w:t>
        </w:r>
        <w:r>
          <w:rPr>
            <w:noProof/>
            <w:webHidden/>
          </w:rPr>
          <w:tab/>
        </w:r>
        <w:r>
          <w:rPr>
            <w:noProof/>
            <w:webHidden/>
          </w:rPr>
          <w:fldChar w:fldCharType="begin"/>
        </w:r>
        <w:r>
          <w:rPr>
            <w:noProof/>
            <w:webHidden/>
          </w:rPr>
          <w:instrText xml:space="preserve"> PAGEREF _Toc95162762 \h </w:instrText>
        </w:r>
        <w:r>
          <w:rPr>
            <w:noProof/>
            <w:webHidden/>
          </w:rPr>
        </w:r>
        <w:r>
          <w:rPr>
            <w:noProof/>
            <w:webHidden/>
          </w:rPr>
          <w:fldChar w:fldCharType="separate"/>
        </w:r>
        <w:r>
          <w:rPr>
            <w:noProof/>
            <w:webHidden/>
          </w:rPr>
          <w:t>64</w:t>
        </w:r>
        <w:r>
          <w:rPr>
            <w:noProof/>
            <w:webHidden/>
          </w:rPr>
          <w:fldChar w:fldCharType="end"/>
        </w:r>
      </w:hyperlink>
    </w:p>
    <w:p w14:paraId="4CF3F66D" w14:textId="155CBDF9" w:rsidR="00D6659E" w:rsidRDefault="00D6659E">
      <w:pPr>
        <w:pStyle w:val="TOC3"/>
        <w:tabs>
          <w:tab w:val="right" w:leader="dot" w:pos="9645"/>
        </w:tabs>
        <w:rPr>
          <w:rFonts w:asciiTheme="minorHAnsi" w:eastAsiaTheme="minorEastAsia" w:hAnsiTheme="minorHAnsi" w:cstheme="minorBidi"/>
          <w:noProof/>
        </w:rPr>
      </w:pPr>
      <w:hyperlink w:anchor="_Toc95162763" w:history="1">
        <w:r w:rsidRPr="00FD60DB">
          <w:rPr>
            <w:rStyle w:val="Hyperlink"/>
            <w:bCs/>
            <w:noProof/>
          </w:rPr>
          <w:t>6.6.5</w:t>
        </w:r>
        <w:r w:rsidRPr="00FD60DB">
          <w:rPr>
            <w:rStyle w:val="Hyperlink"/>
            <w:noProof/>
          </w:rPr>
          <w:t xml:space="preserve"> printer-firmware-name (1setOf name(MAX))</w:t>
        </w:r>
        <w:r>
          <w:rPr>
            <w:noProof/>
            <w:webHidden/>
          </w:rPr>
          <w:tab/>
        </w:r>
        <w:r>
          <w:rPr>
            <w:noProof/>
            <w:webHidden/>
          </w:rPr>
          <w:fldChar w:fldCharType="begin"/>
        </w:r>
        <w:r>
          <w:rPr>
            <w:noProof/>
            <w:webHidden/>
          </w:rPr>
          <w:instrText xml:space="preserve"> PAGEREF _Toc95162763 \h </w:instrText>
        </w:r>
        <w:r>
          <w:rPr>
            <w:noProof/>
            <w:webHidden/>
          </w:rPr>
        </w:r>
        <w:r>
          <w:rPr>
            <w:noProof/>
            <w:webHidden/>
          </w:rPr>
          <w:fldChar w:fldCharType="separate"/>
        </w:r>
        <w:r>
          <w:rPr>
            <w:noProof/>
            <w:webHidden/>
          </w:rPr>
          <w:t>64</w:t>
        </w:r>
        <w:r>
          <w:rPr>
            <w:noProof/>
            <w:webHidden/>
          </w:rPr>
          <w:fldChar w:fldCharType="end"/>
        </w:r>
      </w:hyperlink>
    </w:p>
    <w:p w14:paraId="46418F03" w14:textId="26D997DA" w:rsidR="00D6659E" w:rsidRDefault="00D6659E">
      <w:pPr>
        <w:pStyle w:val="TOC3"/>
        <w:tabs>
          <w:tab w:val="right" w:leader="dot" w:pos="9645"/>
        </w:tabs>
        <w:rPr>
          <w:rFonts w:asciiTheme="minorHAnsi" w:eastAsiaTheme="minorEastAsia" w:hAnsiTheme="minorHAnsi" w:cstheme="minorBidi"/>
          <w:noProof/>
        </w:rPr>
      </w:pPr>
      <w:hyperlink w:anchor="_Toc95162764" w:history="1">
        <w:r w:rsidRPr="00FD60DB">
          <w:rPr>
            <w:rStyle w:val="Hyperlink"/>
            <w:bCs/>
            <w:noProof/>
          </w:rPr>
          <w:t>6.6.6</w:t>
        </w:r>
        <w:r w:rsidRPr="00FD60DB">
          <w:rPr>
            <w:rStyle w:val="Hyperlink"/>
            <w:noProof/>
          </w:rPr>
          <w:t xml:space="preserve"> printer-firmware-patches (1setOf text(MAX))</w:t>
        </w:r>
        <w:r>
          <w:rPr>
            <w:noProof/>
            <w:webHidden/>
          </w:rPr>
          <w:tab/>
        </w:r>
        <w:r>
          <w:rPr>
            <w:noProof/>
            <w:webHidden/>
          </w:rPr>
          <w:fldChar w:fldCharType="begin"/>
        </w:r>
        <w:r>
          <w:rPr>
            <w:noProof/>
            <w:webHidden/>
          </w:rPr>
          <w:instrText xml:space="preserve"> PAGEREF _Toc95162764 \h </w:instrText>
        </w:r>
        <w:r>
          <w:rPr>
            <w:noProof/>
            <w:webHidden/>
          </w:rPr>
        </w:r>
        <w:r>
          <w:rPr>
            <w:noProof/>
            <w:webHidden/>
          </w:rPr>
          <w:fldChar w:fldCharType="separate"/>
        </w:r>
        <w:r>
          <w:rPr>
            <w:noProof/>
            <w:webHidden/>
          </w:rPr>
          <w:t>64</w:t>
        </w:r>
        <w:r>
          <w:rPr>
            <w:noProof/>
            <w:webHidden/>
          </w:rPr>
          <w:fldChar w:fldCharType="end"/>
        </w:r>
      </w:hyperlink>
    </w:p>
    <w:p w14:paraId="5C1830A4" w14:textId="781480AD" w:rsidR="00D6659E" w:rsidRDefault="00D6659E">
      <w:pPr>
        <w:pStyle w:val="TOC3"/>
        <w:tabs>
          <w:tab w:val="right" w:leader="dot" w:pos="9645"/>
        </w:tabs>
        <w:rPr>
          <w:rFonts w:asciiTheme="minorHAnsi" w:eastAsiaTheme="minorEastAsia" w:hAnsiTheme="minorHAnsi" w:cstheme="minorBidi"/>
          <w:noProof/>
        </w:rPr>
      </w:pPr>
      <w:hyperlink w:anchor="_Toc95162765" w:history="1">
        <w:r w:rsidRPr="00FD60DB">
          <w:rPr>
            <w:rStyle w:val="Hyperlink"/>
            <w:bCs/>
            <w:noProof/>
          </w:rPr>
          <w:t>6.6.7</w:t>
        </w:r>
        <w:r w:rsidRPr="00FD60DB">
          <w:rPr>
            <w:rStyle w:val="Hyperlink"/>
            <w:noProof/>
          </w:rPr>
          <w:t xml:space="preserve"> printer-firmware-string-version (1setOf text(MAX))</w:t>
        </w:r>
        <w:r>
          <w:rPr>
            <w:noProof/>
            <w:webHidden/>
          </w:rPr>
          <w:tab/>
        </w:r>
        <w:r>
          <w:rPr>
            <w:noProof/>
            <w:webHidden/>
          </w:rPr>
          <w:fldChar w:fldCharType="begin"/>
        </w:r>
        <w:r>
          <w:rPr>
            <w:noProof/>
            <w:webHidden/>
          </w:rPr>
          <w:instrText xml:space="preserve"> PAGEREF _Toc95162765 \h </w:instrText>
        </w:r>
        <w:r>
          <w:rPr>
            <w:noProof/>
            <w:webHidden/>
          </w:rPr>
        </w:r>
        <w:r>
          <w:rPr>
            <w:noProof/>
            <w:webHidden/>
          </w:rPr>
          <w:fldChar w:fldCharType="separate"/>
        </w:r>
        <w:r>
          <w:rPr>
            <w:noProof/>
            <w:webHidden/>
          </w:rPr>
          <w:t>64</w:t>
        </w:r>
        <w:r>
          <w:rPr>
            <w:noProof/>
            <w:webHidden/>
          </w:rPr>
          <w:fldChar w:fldCharType="end"/>
        </w:r>
      </w:hyperlink>
    </w:p>
    <w:p w14:paraId="270EF984" w14:textId="081BF02B" w:rsidR="00D6659E" w:rsidRDefault="00D6659E">
      <w:pPr>
        <w:pStyle w:val="TOC3"/>
        <w:tabs>
          <w:tab w:val="right" w:leader="dot" w:pos="9645"/>
        </w:tabs>
        <w:rPr>
          <w:rFonts w:asciiTheme="minorHAnsi" w:eastAsiaTheme="minorEastAsia" w:hAnsiTheme="minorHAnsi" w:cstheme="minorBidi"/>
          <w:noProof/>
        </w:rPr>
      </w:pPr>
      <w:hyperlink w:anchor="_Toc95162766" w:history="1">
        <w:r w:rsidRPr="00FD60DB">
          <w:rPr>
            <w:rStyle w:val="Hyperlink"/>
            <w:bCs/>
            <w:noProof/>
          </w:rPr>
          <w:t>6.6.8</w:t>
        </w:r>
        <w:r w:rsidRPr="00FD60DB">
          <w:rPr>
            <w:rStyle w:val="Hyperlink"/>
            <w:noProof/>
          </w:rPr>
          <w:t xml:space="preserve"> printer-firmware-version (1setOf octetString(MAX))</w:t>
        </w:r>
        <w:r>
          <w:rPr>
            <w:noProof/>
            <w:webHidden/>
          </w:rPr>
          <w:tab/>
        </w:r>
        <w:r>
          <w:rPr>
            <w:noProof/>
            <w:webHidden/>
          </w:rPr>
          <w:fldChar w:fldCharType="begin"/>
        </w:r>
        <w:r>
          <w:rPr>
            <w:noProof/>
            <w:webHidden/>
          </w:rPr>
          <w:instrText xml:space="preserve"> PAGEREF _Toc95162766 \h </w:instrText>
        </w:r>
        <w:r>
          <w:rPr>
            <w:noProof/>
            <w:webHidden/>
          </w:rPr>
        </w:r>
        <w:r>
          <w:rPr>
            <w:noProof/>
            <w:webHidden/>
          </w:rPr>
          <w:fldChar w:fldCharType="separate"/>
        </w:r>
        <w:r>
          <w:rPr>
            <w:noProof/>
            <w:webHidden/>
          </w:rPr>
          <w:t>64</w:t>
        </w:r>
        <w:r>
          <w:rPr>
            <w:noProof/>
            <w:webHidden/>
          </w:rPr>
          <w:fldChar w:fldCharType="end"/>
        </w:r>
      </w:hyperlink>
    </w:p>
    <w:p w14:paraId="0487130D" w14:textId="2130AA7D" w:rsidR="00D6659E" w:rsidRDefault="00D6659E">
      <w:pPr>
        <w:pStyle w:val="TOC3"/>
        <w:tabs>
          <w:tab w:val="right" w:leader="dot" w:pos="9645"/>
        </w:tabs>
        <w:rPr>
          <w:rFonts w:asciiTheme="minorHAnsi" w:eastAsiaTheme="minorEastAsia" w:hAnsiTheme="minorHAnsi" w:cstheme="minorBidi"/>
          <w:noProof/>
        </w:rPr>
      </w:pPr>
      <w:hyperlink w:anchor="_Toc95162767" w:history="1">
        <w:r w:rsidRPr="00FD60DB">
          <w:rPr>
            <w:rStyle w:val="Hyperlink"/>
            <w:bCs/>
            <w:noProof/>
          </w:rPr>
          <w:t>6.6.9</w:t>
        </w:r>
        <w:r w:rsidRPr="00FD60DB">
          <w:rPr>
            <w:rStyle w:val="Hyperlink"/>
            <w:noProof/>
          </w:rPr>
          <w:t xml:space="preserve"> printer-supply (1setOf octetString(MAX))</w:t>
        </w:r>
        <w:r>
          <w:rPr>
            <w:noProof/>
            <w:webHidden/>
          </w:rPr>
          <w:tab/>
        </w:r>
        <w:r>
          <w:rPr>
            <w:noProof/>
            <w:webHidden/>
          </w:rPr>
          <w:fldChar w:fldCharType="begin"/>
        </w:r>
        <w:r>
          <w:rPr>
            <w:noProof/>
            <w:webHidden/>
          </w:rPr>
          <w:instrText xml:space="preserve"> PAGEREF _Toc95162767 \h </w:instrText>
        </w:r>
        <w:r>
          <w:rPr>
            <w:noProof/>
            <w:webHidden/>
          </w:rPr>
        </w:r>
        <w:r>
          <w:rPr>
            <w:noProof/>
            <w:webHidden/>
          </w:rPr>
          <w:fldChar w:fldCharType="separate"/>
        </w:r>
        <w:r>
          <w:rPr>
            <w:noProof/>
            <w:webHidden/>
          </w:rPr>
          <w:t>65</w:t>
        </w:r>
        <w:r>
          <w:rPr>
            <w:noProof/>
            <w:webHidden/>
          </w:rPr>
          <w:fldChar w:fldCharType="end"/>
        </w:r>
      </w:hyperlink>
    </w:p>
    <w:p w14:paraId="4CF281E2" w14:textId="65C2B364" w:rsidR="00D6659E" w:rsidRDefault="00D6659E">
      <w:pPr>
        <w:pStyle w:val="TOC3"/>
        <w:tabs>
          <w:tab w:val="right" w:leader="dot" w:pos="9645"/>
        </w:tabs>
        <w:rPr>
          <w:rFonts w:asciiTheme="minorHAnsi" w:eastAsiaTheme="minorEastAsia" w:hAnsiTheme="minorHAnsi" w:cstheme="minorBidi"/>
          <w:noProof/>
        </w:rPr>
      </w:pPr>
      <w:hyperlink w:anchor="_Toc95162768" w:history="1">
        <w:r w:rsidRPr="00FD60DB">
          <w:rPr>
            <w:rStyle w:val="Hyperlink"/>
            <w:bCs/>
            <w:noProof/>
          </w:rPr>
          <w:t>6.6.10</w:t>
        </w:r>
        <w:r w:rsidRPr="00FD60DB">
          <w:rPr>
            <w:rStyle w:val="Hyperlink"/>
            <w:noProof/>
          </w:rPr>
          <w:t xml:space="preserve"> printer-supply-description (1setOf textWithLanguage(MAX))</w:t>
        </w:r>
        <w:r>
          <w:rPr>
            <w:noProof/>
            <w:webHidden/>
          </w:rPr>
          <w:tab/>
        </w:r>
        <w:r>
          <w:rPr>
            <w:noProof/>
            <w:webHidden/>
          </w:rPr>
          <w:fldChar w:fldCharType="begin"/>
        </w:r>
        <w:r>
          <w:rPr>
            <w:noProof/>
            <w:webHidden/>
          </w:rPr>
          <w:instrText xml:space="preserve"> PAGEREF _Toc95162768 \h </w:instrText>
        </w:r>
        <w:r>
          <w:rPr>
            <w:noProof/>
            <w:webHidden/>
          </w:rPr>
        </w:r>
        <w:r>
          <w:rPr>
            <w:noProof/>
            <w:webHidden/>
          </w:rPr>
          <w:fldChar w:fldCharType="separate"/>
        </w:r>
        <w:r>
          <w:rPr>
            <w:noProof/>
            <w:webHidden/>
          </w:rPr>
          <w:t>69</w:t>
        </w:r>
        <w:r>
          <w:rPr>
            <w:noProof/>
            <w:webHidden/>
          </w:rPr>
          <w:fldChar w:fldCharType="end"/>
        </w:r>
      </w:hyperlink>
    </w:p>
    <w:p w14:paraId="0E6DA2BB" w14:textId="79E34A0C" w:rsidR="00D6659E" w:rsidRDefault="00D6659E">
      <w:pPr>
        <w:pStyle w:val="TOC3"/>
        <w:tabs>
          <w:tab w:val="right" w:leader="dot" w:pos="9645"/>
        </w:tabs>
        <w:rPr>
          <w:rFonts w:asciiTheme="minorHAnsi" w:eastAsiaTheme="minorEastAsia" w:hAnsiTheme="minorHAnsi" w:cstheme="minorBidi"/>
          <w:noProof/>
        </w:rPr>
      </w:pPr>
      <w:hyperlink w:anchor="_Toc95162769" w:history="1">
        <w:r w:rsidRPr="00FD60DB">
          <w:rPr>
            <w:rStyle w:val="Hyperlink"/>
            <w:bCs/>
            <w:noProof/>
          </w:rPr>
          <w:t>6.6.11</w:t>
        </w:r>
        <w:r w:rsidRPr="00FD60DB">
          <w:rPr>
            <w:rStyle w:val="Hyperlink"/>
            <w:noProof/>
          </w:rPr>
          <w:t xml:space="preserve"> printer-supply-info-uri (uri)</w:t>
        </w:r>
        <w:r>
          <w:rPr>
            <w:noProof/>
            <w:webHidden/>
          </w:rPr>
          <w:tab/>
        </w:r>
        <w:r>
          <w:rPr>
            <w:noProof/>
            <w:webHidden/>
          </w:rPr>
          <w:fldChar w:fldCharType="begin"/>
        </w:r>
        <w:r>
          <w:rPr>
            <w:noProof/>
            <w:webHidden/>
          </w:rPr>
          <w:instrText xml:space="preserve"> PAGEREF _Toc95162769 \h </w:instrText>
        </w:r>
        <w:r>
          <w:rPr>
            <w:noProof/>
            <w:webHidden/>
          </w:rPr>
        </w:r>
        <w:r>
          <w:rPr>
            <w:noProof/>
            <w:webHidden/>
          </w:rPr>
          <w:fldChar w:fldCharType="separate"/>
        </w:r>
        <w:r>
          <w:rPr>
            <w:noProof/>
            <w:webHidden/>
          </w:rPr>
          <w:t>69</w:t>
        </w:r>
        <w:r>
          <w:rPr>
            <w:noProof/>
            <w:webHidden/>
          </w:rPr>
          <w:fldChar w:fldCharType="end"/>
        </w:r>
      </w:hyperlink>
    </w:p>
    <w:p w14:paraId="1F089B6E" w14:textId="21250570" w:rsidR="00D6659E" w:rsidRDefault="00D6659E">
      <w:pPr>
        <w:pStyle w:val="TOC3"/>
        <w:tabs>
          <w:tab w:val="right" w:leader="dot" w:pos="9645"/>
        </w:tabs>
        <w:rPr>
          <w:rFonts w:asciiTheme="minorHAnsi" w:eastAsiaTheme="minorEastAsia" w:hAnsiTheme="minorHAnsi" w:cstheme="minorBidi"/>
          <w:noProof/>
        </w:rPr>
      </w:pPr>
      <w:hyperlink w:anchor="_Toc95162770" w:history="1">
        <w:r w:rsidRPr="00FD60DB">
          <w:rPr>
            <w:rStyle w:val="Hyperlink"/>
            <w:bCs/>
            <w:noProof/>
          </w:rPr>
          <w:t>6.6.12</w:t>
        </w:r>
        <w:r w:rsidRPr="00FD60DB">
          <w:rPr>
            <w:rStyle w:val="Hyperlink"/>
            <w:noProof/>
          </w:rPr>
          <w:t xml:space="preserve"> printer-uuid (uri(45))</w:t>
        </w:r>
        <w:r>
          <w:rPr>
            <w:noProof/>
            <w:webHidden/>
          </w:rPr>
          <w:tab/>
        </w:r>
        <w:r>
          <w:rPr>
            <w:noProof/>
            <w:webHidden/>
          </w:rPr>
          <w:fldChar w:fldCharType="begin"/>
        </w:r>
        <w:r>
          <w:rPr>
            <w:noProof/>
            <w:webHidden/>
          </w:rPr>
          <w:instrText xml:space="preserve"> PAGEREF _Toc95162770 \h </w:instrText>
        </w:r>
        <w:r>
          <w:rPr>
            <w:noProof/>
            <w:webHidden/>
          </w:rPr>
        </w:r>
        <w:r>
          <w:rPr>
            <w:noProof/>
            <w:webHidden/>
          </w:rPr>
          <w:fldChar w:fldCharType="separate"/>
        </w:r>
        <w:r>
          <w:rPr>
            <w:noProof/>
            <w:webHidden/>
          </w:rPr>
          <w:t>70</w:t>
        </w:r>
        <w:r>
          <w:rPr>
            <w:noProof/>
            <w:webHidden/>
          </w:rPr>
          <w:fldChar w:fldCharType="end"/>
        </w:r>
      </w:hyperlink>
    </w:p>
    <w:p w14:paraId="283F86FB" w14:textId="15D9DC82" w:rsidR="00D6659E" w:rsidRDefault="00D6659E">
      <w:pPr>
        <w:pStyle w:val="TOC2"/>
        <w:tabs>
          <w:tab w:val="right" w:leader="dot" w:pos="9645"/>
        </w:tabs>
        <w:rPr>
          <w:rFonts w:asciiTheme="minorHAnsi" w:eastAsiaTheme="minorEastAsia" w:hAnsiTheme="minorHAnsi" w:cstheme="minorBidi"/>
          <w:noProof/>
        </w:rPr>
      </w:pPr>
      <w:hyperlink w:anchor="_Toc95162771" w:history="1">
        <w:r w:rsidRPr="00FD60DB">
          <w:rPr>
            <w:rStyle w:val="Hyperlink"/>
            <w:rFonts w:eastAsia="MS Mincho"/>
            <w:bCs/>
            <w:noProof/>
          </w:rPr>
          <w:t>6.7</w:t>
        </w:r>
        <w:r w:rsidRPr="00FD60DB">
          <w:rPr>
            <w:rStyle w:val="Hyperlink"/>
            <w:rFonts w:eastAsia="MS Mincho"/>
            <w:noProof/>
          </w:rPr>
          <w:t xml:space="preserve"> Subscription Status Attributes</w:t>
        </w:r>
        <w:r>
          <w:rPr>
            <w:noProof/>
            <w:webHidden/>
          </w:rPr>
          <w:tab/>
        </w:r>
        <w:r>
          <w:rPr>
            <w:noProof/>
            <w:webHidden/>
          </w:rPr>
          <w:fldChar w:fldCharType="begin"/>
        </w:r>
        <w:r>
          <w:rPr>
            <w:noProof/>
            <w:webHidden/>
          </w:rPr>
          <w:instrText xml:space="preserve"> PAGEREF _Toc95162771 \h </w:instrText>
        </w:r>
        <w:r>
          <w:rPr>
            <w:noProof/>
            <w:webHidden/>
          </w:rPr>
        </w:r>
        <w:r>
          <w:rPr>
            <w:noProof/>
            <w:webHidden/>
          </w:rPr>
          <w:fldChar w:fldCharType="separate"/>
        </w:r>
        <w:r>
          <w:rPr>
            <w:noProof/>
            <w:webHidden/>
          </w:rPr>
          <w:t>70</w:t>
        </w:r>
        <w:r>
          <w:rPr>
            <w:noProof/>
            <w:webHidden/>
          </w:rPr>
          <w:fldChar w:fldCharType="end"/>
        </w:r>
      </w:hyperlink>
    </w:p>
    <w:p w14:paraId="282A119E" w14:textId="541ECCB3" w:rsidR="00D6659E" w:rsidRDefault="00D6659E">
      <w:pPr>
        <w:pStyle w:val="TOC3"/>
        <w:tabs>
          <w:tab w:val="right" w:leader="dot" w:pos="9645"/>
        </w:tabs>
        <w:rPr>
          <w:rFonts w:asciiTheme="minorHAnsi" w:eastAsiaTheme="minorEastAsia" w:hAnsiTheme="minorHAnsi" w:cstheme="minorBidi"/>
          <w:noProof/>
        </w:rPr>
      </w:pPr>
      <w:hyperlink w:anchor="_Toc95162772" w:history="1">
        <w:r w:rsidRPr="00FD60DB">
          <w:rPr>
            <w:rStyle w:val="Hyperlink"/>
            <w:bCs/>
            <w:noProof/>
          </w:rPr>
          <w:t>6.7.1</w:t>
        </w:r>
        <w:r w:rsidRPr="00FD60DB">
          <w:rPr>
            <w:rStyle w:val="Hyperlink"/>
            <w:noProof/>
          </w:rPr>
          <w:t xml:space="preserve"> notify-subscription-uuid (uri(45))</w:t>
        </w:r>
        <w:r>
          <w:rPr>
            <w:noProof/>
            <w:webHidden/>
          </w:rPr>
          <w:tab/>
        </w:r>
        <w:r>
          <w:rPr>
            <w:noProof/>
            <w:webHidden/>
          </w:rPr>
          <w:fldChar w:fldCharType="begin"/>
        </w:r>
        <w:r>
          <w:rPr>
            <w:noProof/>
            <w:webHidden/>
          </w:rPr>
          <w:instrText xml:space="preserve"> PAGEREF _Toc95162772 \h </w:instrText>
        </w:r>
        <w:r>
          <w:rPr>
            <w:noProof/>
            <w:webHidden/>
          </w:rPr>
        </w:r>
        <w:r>
          <w:rPr>
            <w:noProof/>
            <w:webHidden/>
          </w:rPr>
          <w:fldChar w:fldCharType="separate"/>
        </w:r>
        <w:r>
          <w:rPr>
            <w:noProof/>
            <w:webHidden/>
          </w:rPr>
          <w:t>70</w:t>
        </w:r>
        <w:r>
          <w:rPr>
            <w:noProof/>
            <w:webHidden/>
          </w:rPr>
          <w:fldChar w:fldCharType="end"/>
        </w:r>
      </w:hyperlink>
    </w:p>
    <w:p w14:paraId="70F2AA58" w14:textId="689CDAC3" w:rsidR="00D6659E" w:rsidRDefault="00D6659E">
      <w:pPr>
        <w:pStyle w:val="TOC3"/>
        <w:tabs>
          <w:tab w:val="right" w:leader="dot" w:pos="9645"/>
        </w:tabs>
        <w:rPr>
          <w:rFonts w:asciiTheme="minorHAnsi" w:eastAsiaTheme="minorEastAsia" w:hAnsiTheme="minorHAnsi" w:cstheme="minorBidi"/>
          <w:noProof/>
        </w:rPr>
      </w:pPr>
      <w:hyperlink w:anchor="_Toc95162773" w:history="1">
        <w:r w:rsidRPr="00FD60DB">
          <w:rPr>
            <w:rStyle w:val="Hyperlink"/>
            <w:bCs/>
            <w:noProof/>
          </w:rPr>
          <w:t>6.7.2</w:t>
        </w:r>
        <w:r w:rsidRPr="00FD60DB">
          <w:rPr>
            <w:rStyle w:val="Hyperlink"/>
            <w:noProof/>
          </w:rPr>
          <w:t xml:space="preserve"> notify-subscriber-user-uri (uri)</w:t>
        </w:r>
        <w:r>
          <w:rPr>
            <w:noProof/>
            <w:webHidden/>
          </w:rPr>
          <w:tab/>
        </w:r>
        <w:r>
          <w:rPr>
            <w:noProof/>
            <w:webHidden/>
          </w:rPr>
          <w:fldChar w:fldCharType="begin"/>
        </w:r>
        <w:r>
          <w:rPr>
            <w:noProof/>
            <w:webHidden/>
          </w:rPr>
          <w:instrText xml:space="preserve"> PAGEREF _Toc95162773 \h </w:instrText>
        </w:r>
        <w:r>
          <w:rPr>
            <w:noProof/>
            <w:webHidden/>
          </w:rPr>
        </w:r>
        <w:r>
          <w:rPr>
            <w:noProof/>
            <w:webHidden/>
          </w:rPr>
          <w:fldChar w:fldCharType="separate"/>
        </w:r>
        <w:r>
          <w:rPr>
            <w:noProof/>
            <w:webHidden/>
          </w:rPr>
          <w:t>70</w:t>
        </w:r>
        <w:r>
          <w:rPr>
            <w:noProof/>
            <w:webHidden/>
          </w:rPr>
          <w:fldChar w:fldCharType="end"/>
        </w:r>
      </w:hyperlink>
    </w:p>
    <w:p w14:paraId="287DEAE8" w14:textId="3E1BDD89" w:rsidR="00D6659E" w:rsidRDefault="00D6659E">
      <w:pPr>
        <w:pStyle w:val="TOC1"/>
        <w:tabs>
          <w:tab w:val="right" w:leader="dot" w:pos="9645"/>
        </w:tabs>
        <w:rPr>
          <w:rFonts w:asciiTheme="minorHAnsi" w:eastAsiaTheme="minorEastAsia" w:hAnsiTheme="minorHAnsi" w:cstheme="minorBidi"/>
          <w:noProof/>
        </w:rPr>
      </w:pPr>
      <w:hyperlink w:anchor="_Toc95162774" w:history="1">
        <w:r w:rsidRPr="00FD60DB">
          <w:rPr>
            <w:rStyle w:val="Hyperlink"/>
            <w:rFonts w:eastAsia="MS Mincho"/>
            <w:bCs/>
            <w:noProof/>
          </w:rPr>
          <w:t>7.</w:t>
        </w:r>
        <w:r w:rsidRPr="00FD60DB">
          <w:rPr>
            <w:rStyle w:val="Hyperlink"/>
            <w:rFonts w:eastAsia="MS Mincho"/>
            <w:noProof/>
          </w:rPr>
          <w:t xml:space="preserve"> Obsolete Attributes, Operations, and Values</w:t>
        </w:r>
        <w:r>
          <w:rPr>
            <w:noProof/>
            <w:webHidden/>
          </w:rPr>
          <w:tab/>
        </w:r>
        <w:r>
          <w:rPr>
            <w:noProof/>
            <w:webHidden/>
          </w:rPr>
          <w:fldChar w:fldCharType="begin"/>
        </w:r>
        <w:r>
          <w:rPr>
            <w:noProof/>
            <w:webHidden/>
          </w:rPr>
          <w:instrText xml:space="preserve"> PAGEREF _Toc95162774 \h </w:instrText>
        </w:r>
        <w:r>
          <w:rPr>
            <w:noProof/>
            <w:webHidden/>
          </w:rPr>
        </w:r>
        <w:r>
          <w:rPr>
            <w:noProof/>
            <w:webHidden/>
          </w:rPr>
          <w:fldChar w:fldCharType="separate"/>
        </w:r>
        <w:r>
          <w:rPr>
            <w:noProof/>
            <w:webHidden/>
          </w:rPr>
          <w:t>71</w:t>
        </w:r>
        <w:r>
          <w:rPr>
            <w:noProof/>
            <w:webHidden/>
          </w:rPr>
          <w:fldChar w:fldCharType="end"/>
        </w:r>
      </w:hyperlink>
    </w:p>
    <w:p w14:paraId="01A9805B" w14:textId="5B1E1B3E" w:rsidR="00D6659E" w:rsidRDefault="00D6659E">
      <w:pPr>
        <w:pStyle w:val="TOC2"/>
        <w:tabs>
          <w:tab w:val="right" w:leader="dot" w:pos="9645"/>
        </w:tabs>
        <w:rPr>
          <w:rFonts w:asciiTheme="minorHAnsi" w:eastAsiaTheme="minorEastAsia" w:hAnsiTheme="minorHAnsi" w:cstheme="minorBidi"/>
          <w:noProof/>
        </w:rPr>
      </w:pPr>
      <w:hyperlink w:anchor="_Toc95162775" w:history="1">
        <w:r w:rsidRPr="00FD60DB">
          <w:rPr>
            <w:rStyle w:val="Hyperlink"/>
            <w:rFonts w:eastAsia="MS Mincho"/>
            <w:bCs/>
            <w:noProof/>
          </w:rPr>
          <w:t>7.1</w:t>
        </w:r>
        <w:r w:rsidRPr="00FD60DB">
          <w:rPr>
            <w:rStyle w:val="Hyperlink"/>
            <w:rFonts w:eastAsia="MS Mincho"/>
            <w:noProof/>
          </w:rPr>
          <w:t xml:space="preserve"> Obsolete Attributes</w:t>
        </w:r>
        <w:r>
          <w:rPr>
            <w:noProof/>
            <w:webHidden/>
          </w:rPr>
          <w:tab/>
        </w:r>
        <w:r>
          <w:rPr>
            <w:noProof/>
            <w:webHidden/>
          </w:rPr>
          <w:fldChar w:fldCharType="begin"/>
        </w:r>
        <w:r>
          <w:rPr>
            <w:noProof/>
            <w:webHidden/>
          </w:rPr>
          <w:instrText xml:space="preserve"> PAGEREF _Toc95162775 \h </w:instrText>
        </w:r>
        <w:r>
          <w:rPr>
            <w:noProof/>
            <w:webHidden/>
          </w:rPr>
        </w:r>
        <w:r>
          <w:rPr>
            <w:noProof/>
            <w:webHidden/>
          </w:rPr>
          <w:fldChar w:fldCharType="separate"/>
        </w:r>
        <w:r>
          <w:rPr>
            <w:noProof/>
            <w:webHidden/>
          </w:rPr>
          <w:t>71</w:t>
        </w:r>
        <w:r>
          <w:rPr>
            <w:noProof/>
            <w:webHidden/>
          </w:rPr>
          <w:fldChar w:fldCharType="end"/>
        </w:r>
      </w:hyperlink>
    </w:p>
    <w:p w14:paraId="5EADCDC4" w14:textId="558EA2F0" w:rsidR="00D6659E" w:rsidRDefault="00D6659E">
      <w:pPr>
        <w:pStyle w:val="TOC2"/>
        <w:tabs>
          <w:tab w:val="right" w:leader="dot" w:pos="9645"/>
        </w:tabs>
        <w:rPr>
          <w:rFonts w:asciiTheme="minorHAnsi" w:eastAsiaTheme="minorEastAsia" w:hAnsiTheme="minorHAnsi" w:cstheme="minorBidi"/>
          <w:noProof/>
        </w:rPr>
      </w:pPr>
      <w:hyperlink w:anchor="_Toc95162776" w:history="1">
        <w:r w:rsidRPr="00FD60DB">
          <w:rPr>
            <w:rStyle w:val="Hyperlink"/>
            <w:rFonts w:eastAsia="MS Mincho"/>
            <w:bCs/>
            <w:noProof/>
          </w:rPr>
          <w:t>7.2</w:t>
        </w:r>
        <w:r w:rsidRPr="00FD60DB">
          <w:rPr>
            <w:rStyle w:val="Hyperlink"/>
            <w:rFonts w:eastAsia="MS Mincho"/>
            <w:noProof/>
          </w:rPr>
          <w:t xml:space="preserve"> Obsolete Values</w:t>
        </w:r>
        <w:r>
          <w:rPr>
            <w:noProof/>
            <w:webHidden/>
          </w:rPr>
          <w:tab/>
        </w:r>
        <w:r>
          <w:rPr>
            <w:noProof/>
            <w:webHidden/>
          </w:rPr>
          <w:fldChar w:fldCharType="begin"/>
        </w:r>
        <w:r>
          <w:rPr>
            <w:noProof/>
            <w:webHidden/>
          </w:rPr>
          <w:instrText xml:space="preserve"> PAGEREF _Toc95162776 \h </w:instrText>
        </w:r>
        <w:r>
          <w:rPr>
            <w:noProof/>
            <w:webHidden/>
          </w:rPr>
        </w:r>
        <w:r>
          <w:rPr>
            <w:noProof/>
            <w:webHidden/>
          </w:rPr>
          <w:fldChar w:fldCharType="separate"/>
        </w:r>
        <w:r>
          <w:rPr>
            <w:noProof/>
            <w:webHidden/>
          </w:rPr>
          <w:t>71</w:t>
        </w:r>
        <w:r>
          <w:rPr>
            <w:noProof/>
            <w:webHidden/>
          </w:rPr>
          <w:fldChar w:fldCharType="end"/>
        </w:r>
      </w:hyperlink>
    </w:p>
    <w:p w14:paraId="4CBBC693" w14:textId="0FC51E23" w:rsidR="00D6659E" w:rsidRDefault="00D6659E">
      <w:pPr>
        <w:pStyle w:val="TOC1"/>
        <w:tabs>
          <w:tab w:val="right" w:leader="dot" w:pos="9645"/>
        </w:tabs>
        <w:rPr>
          <w:rFonts w:asciiTheme="minorHAnsi" w:eastAsiaTheme="minorEastAsia" w:hAnsiTheme="minorHAnsi" w:cstheme="minorBidi"/>
          <w:noProof/>
        </w:rPr>
      </w:pPr>
      <w:hyperlink w:anchor="_Toc95162777" w:history="1">
        <w:r w:rsidRPr="00FD60DB">
          <w:rPr>
            <w:rStyle w:val="Hyperlink"/>
            <w:rFonts w:eastAsia="MS Mincho"/>
            <w:bCs/>
            <w:noProof/>
          </w:rPr>
          <w:t>8.</w:t>
        </w:r>
        <w:r w:rsidRPr="00FD60DB">
          <w:rPr>
            <w:rStyle w:val="Hyperlink"/>
            <w:rFonts w:eastAsia="MS Mincho"/>
            <w:noProof/>
          </w:rPr>
          <w:t xml:space="preserve"> Additional Semantics for Existing Operations</w:t>
        </w:r>
        <w:r>
          <w:rPr>
            <w:noProof/>
            <w:webHidden/>
          </w:rPr>
          <w:tab/>
        </w:r>
        <w:r>
          <w:rPr>
            <w:noProof/>
            <w:webHidden/>
          </w:rPr>
          <w:fldChar w:fldCharType="begin"/>
        </w:r>
        <w:r>
          <w:rPr>
            <w:noProof/>
            <w:webHidden/>
          </w:rPr>
          <w:instrText xml:space="preserve"> PAGEREF _Toc95162777 \h </w:instrText>
        </w:r>
        <w:r>
          <w:rPr>
            <w:noProof/>
            <w:webHidden/>
          </w:rPr>
        </w:r>
        <w:r>
          <w:rPr>
            <w:noProof/>
            <w:webHidden/>
          </w:rPr>
          <w:fldChar w:fldCharType="separate"/>
        </w:r>
        <w:r>
          <w:rPr>
            <w:noProof/>
            <w:webHidden/>
          </w:rPr>
          <w:t>71</w:t>
        </w:r>
        <w:r>
          <w:rPr>
            <w:noProof/>
            <w:webHidden/>
          </w:rPr>
          <w:fldChar w:fldCharType="end"/>
        </w:r>
      </w:hyperlink>
    </w:p>
    <w:p w14:paraId="5ABDC9B2" w14:textId="5BAC31AF" w:rsidR="00D6659E" w:rsidRDefault="00D6659E">
      <w:pPr>
        <w:pStyle w:val="TOC2"/>
        <w:tabs>
          <w:tab w:val="right" w:leader="dot" w:pos="9645"/>
        </w:tabs>
        <w:rPr>
          <w:rFonts w:asciiTheme="minorHAnsi" w:eastAsiaTheme="minorEastAsia" w:hAnsiTheme="minorHAnsi" w:cstheme="minorBidi"/>
          <w:noProof/>
        </w:rPr>
      </w:pPr>
      <w:hyperlink w:anchor="_Toc95162778" w:history="1">
        <w:r w:rsidRPr="00FD60DB">
          <w:rPr>
            <w:rStyle w:val="Hyperlink"/>
            <w:rFonts w:eastAsia="MS Mincho"/>
            <w:bCs/>
            <w:noProof/>
          </w:rPr>
          <w:t>8.1</w:t>
        </w:r>
        <w:r w:rsidRPr="00FD60DB">
          <w:rPr>
            <w:rStyle w:val="Hyperlink"/>
            <w:rFonts w:eastAsia="MS Mincho"/>
            <w:noProof/>
          </w:rPr>
          <w:t xml:space="preserve"> All Operations: "requesting-user-uri"</w:t>
        </w:r>
        <w:r>
          <w:rPr>
            <w:noProof/>
            <w:webHidden/>
          </w:rPr>
          <w:tab/>
        </w:r>
        <w:r>
          <w:rPr>
            <w:noProof/>
            <w:webHidden/>
          </w:rPr>
          <w:fldChar w:fldCharType="begin"/>
        </w:r>
        <w:r>
          <w:rPr>
            <w:noProof/>
            <w:webHidden/>
          </w:rPr>
          <w:instrText xml:space="preserve"> PAGEREF _Toc95162778 \h </w:instrText>
        </w:r>
        <w:r>
          <w:rPr>
            <w:noProof/>
            <w:webHidden/>
          </w:rPr>
        </w:r>
        <w:r>
          <w:rPr>
            <w:noProof/>
            <w:webHidden/>
          </w:rPr>
          <w:fldChar w:fldCharType="separate"/>
        </w:r>
        <w:r>
          <w:rPr>
            <w:noProof/>
            <w:webHidden/>
          </w:rPr>
          <w:t>71</w:t>
        </w:r>
        <w:r>
          <w:rPr>
            <w:noProof/>
            <w:webHidden/>
          </w:rPr>
          <w:fldChar w:fldCharType="end"/>
        </w:r>
      </w:hyperlink>
    </w:p>
    <w:p w14:paraId="3DEF98C4" w14:textId="65A2A619" w:rsidR="00D6659E" w:rsidRDefault="00D6659E">
      <w:pPr>
        <w:pStyle w:val="TOC2"/>
        <w:tabs>
          <w:tab w:val="right" w:leader="dot" w:pos="9645"/>
        </w:tabs>
        <w:rPr>
          <w:rFonts w:asciiTheme="minorHAnsi" w:eastAsiaTheme="minorEastAsia" w:hAnsiTheme="minorHAnsi" w:cstheme="minorBidi"/>
          <w:noProof/>
        </w:rPr>
      </w:pPr>
      <w:hyperlink w:anchor="_Toc95162779" w:history="1">
        <w:r w:rsidRPr="00FD60DB">
          <w:rPr>
            <w:rStyle w:val="Hyperlink"/>
            <w:rFonts w:eastAsia="MS Mincho"/>
            <w:bCs/>
            <w:noProof/>
          </w:rPr>
          <w:t>8.2</w:t>
        </w:r>
        <w:r w:rsidRPr="00FD60DB">
          <w:rPr>
            <w:rStyle w:val="Hyperlink"/>
            <w:rFonts w:eastAsia="MS Mincho"/>
            <w:noProof/>
          </w:rPr>
          <w:t xml:space="preserve"> All Operations: "client-info"</w:t>
        </w:r>
        <w:r>
          <w:rPr>
            <w:noProof/>
            <w:webHidden/>
          </w:rPr>
          <w:tab/>
        </w:r>
        <w:r>
          <w:rPr>
            <w:noProof/>
            <w:webHidden/>
          </w:rPr>
          <w:fldChar w:fldCharType="begin"/>
        </w:r>
        <w:r>
          <w:rPr>
            <w:noProof/>
            <w:webHidden/>
          </w:rPr>
          <w:instrText xml:space="preserve"> PAGEREF _Toc95162779 \h </w:instrText>
        </w:r>
        <w:r>
          <w:rPr>
            <w:noProof/>
            <w:webHidden/>
          </w:rPr>
        </w:r>
        <w:r>
          <w:rPr>
            <w:noProof/>
            <w:webHidden/>
          </w:rPr>
          <w:fldChar w:fldCharType="separate"/>
        </w:r>
        <w:r>
          <w:rPr>
            <w:noProof/>
            <w:webHidden/>
          </w:rPr>
          <w:t>72</w:t>
        </w:r>
        <w:r>
          <w:rPr>
            <w:noProof/>
            <w:webHidden/>
          </w:rPr>
          <w:fldChar w:fldCharType="end"/>
        </w:r>
      </w:hyperlink>
    </w:p>
    <w:p w14:paraId="2BC46EA5" w14:textId="3CC1C2DF" w:rsidR="00D6659E" w:rsidRDefault="00D6659E">
      <w:pPr>
        <w:pStyle w:val="TOC2"/>
        <w:tabs>
          <w:tab w:val="right" w:leader="dot" w:pos="9645"/>
        </w:tabs>
        <w:rPr>
          <w:rFonts w:asciiTheme="minorHAnsi" w:eastAsiaTheme="minorEastAsia" w:hAnsiTheme="minorHAnsi" w:cstheme="minorBidi"/>
          <w:noProof/>
        </w:rPr>
      </w:pPr>
      <w:hyperlink w:anchor="_Toc95162780" w:history="1">
        <w:r w:rsidRPr="00FD60DB">
          <w:rPr>
            <w:rStyle w:val="Hyperlink"/>
            <w:rFonts w:eastAsia="MS Mincho"/>
            <w:bCs/>
            <w:noProof/>
          </w:rPr>
          <w:t>8.3</w:t>
        </w:r>
        <w:r w:rsidRPr="00FD60DB">
          <w:rPr>
            <w:rStyle w:val="Hyperlink"/>
            <w:rFonts w:eastAsia="MS Mincho"/>
            <w:noProof/>
          </w:rPr>
          <w:t xml:space="preserve"> Get-Printer-Attributes Operation: "first-index" and "limit"</w:t>
        </w:r>
        <w:r>
          <w:rPr>
            <w:noProof/>
            <w:webHidden/>
          </w:rPr>
          <w:tab/>
        </w:r>
        <w:r>
          <w:rPr>
            <w:noProof/>
            <w:webHidden/>
          </w:rPr>
          <w:fldChar w:fldCharType="begin"/>
        </w:r>
        <w:r>
          <w:rPr>
            <w:noProof/>
            <w:webHidden/>
          </w:rPr>
          <w:instrText xml:space="preserve"> PAGEREF _Toc95162780 \h </w:instrText>
        </w:r>
        <w:r>
          <w:rPr>
            <w:noProof/>
            <w:webHidden/>
          </w:rPr>
        </w:r>
        <w:r>
          <w:rPr>
            <w:noProof/>
            <w:webHidden/>
          </w:rPr>
          <w:fldChar w:fldCharType="separate"/>
        </w:r>
        <w:r>
          <w:rPr>
            <w:noProof/>
            <w:webHidden/>
          </w:rPr>
          <w:t>72</w:t>
        </w:r>
        <w:r>
          <w:rPr>
            <w:noProof/>
            <w:webHidden/>
          </w:rPr>
          <w:fldChar w:fldCharType="end"/>
        </w:r>
      </w:hyperlink>
    </w:p>
    <w:p w14:paraId="29D588CF" w14:textId="5ACB26D4" w:rsidR="00D6659E" w:rsidRDefault="00D6659E">
      <w:pPr>
        <w:pStyle w:val="TOC2"/>
        <w:tabs>
          <w:tab w:val="right" w:leader="dot" w:pos="9645"/>
        </w:tabs>
        <w:rPr>
          <w:rFonts w:asciiTheme="minorHAnsi" w:eastAsiaTheme="minorEastAsia" w:hAnsiTheme="minorHAnsi" w:cstheme="minorBidi"/>
          <w:noProof/>
        </w:rPr>
      </w:pPr>
      <w:hyperlink w:anchor="_Toc95162781" w:history="1">
        <w:r w:rsidRPr="00FD60DB">
          <w:rPr>
            <w:rStyle w:val="Hyperlink"/>
            <w:rFonts w:eastAsia="MS Mincho"/>
            <w:bCs/>
            <w:noProof/>
          </w:rPr>
          <w:t>8.4</w:t>
        </w:r>
        <w:r w:rsidRPr="00FD60DB">
          <w:rPr>
            <w:rStyle w:val="Hyperlink"/>
            <w:rFonts w:eastAsia="MS Mincho"/>
            <w:noProof/>
          </w:rPr>
          <w:t xml:space="preserve"> Get-Subscriptions Operation: "first-index" and "limit"</w:t>
        </w:r>
        <w:r>
          <w:rPr>
            <w:noProof/>
            <w:webHidden/>
          </w:rPr>
          <w:tab/>
        </w:r>
        <w:r>
          <w:rPr>
            <w:noProof/>
            <w:webHidden/>
          </w:rPr>
          <w:fldChar w:fldCharType="begin"/>
        </w:r>
        <w:r>
          <w:rPr>
            <w:noProof/>
            <w:webHidden/>
          </w:rPr>
          <w:instrText xml:space="preserve"> PAGEREF _Toc95162781 \h </w:instrText>
        </w:r>
        <w:r>
          <w:rPr>
            <w:noProof/>
            <w:webHidden/>
          </w:rPr>
        </w:r>
        <w:r>
          <w:rPr>
            <w:noProof/>
            <w:webHidden/>
          </w:rPr>
          <w:fldChar w:fldCharType="separate"/>
        </w:r>
        <w:r>
          <w:rPr>
            <w:noProof/>
            <w:webHidden/>
          </w:rPr>
          <w:t>72</w:t>
        </w:r>
        <w:r>
          <w:rPr>
            <w:noProof/>
            <w:webHidden/>
          </w:rPr>
          <w:fldChar w:fldCharType="end"/>
        </w:r>
      </w:hyperlink>
    </w:p>
    <w:p w14:paraId="7FEE3101" w14:textId="3D7E6069" w:rsidR="00D6659E" w:rsidRDefault="00D6659E">
      <w:pPr>
        <w:pStyle w:val="TOC2"/>
        <w:tabs>
          <w:tab w:val="right" w:leader="dot" w:pos="9645"/>
        </w:tabs>
        <w:rPr>
          <w:rFonts w:asciiTheme="minorHAnsi" w:eastAsiaTheme="minorEastAsia" w:hAnsiTheme="minorHAnsi" w:cstheme="minorBidi"/>
          <w:noProof/>
        </w:rPr>
      </w:pPr>
      <w:hyperlink w:anchor="_Toc95162782" w:history="1">
        <w:r w:rsidRPr="00FD60DB">
          <w:rPr>
            <w:rStyle w:val="Hyperlink"/>
            <w:rFonts w:eastAsia="MS Mincho"/>
            <w:bCs/>
            <w:noProof/>
          </w:rPr>
          <w:t>8.5</w:t>
        </w:r>
        <w:r w:rsidRPr="00FD60DB">
          <w:rPr>
            <w:rStyle w:val="Hyperlink"/>
            <w:rFonts w:eastAsia="MS Mincho"/>
            <w:noProof/>
          </w:rPr>
          <w:t xml:space="preserve"> Get-Jobs Operation: "first-index" and "limit"</w:t>
        </w:r>
        <w:r>
          <w:rPr>
            <w:noProof/>
            <w:webHidden/>
          </w:rPr>
          <w:tab/>
        </w:r>
        <w:r>
          <w:rPr>
            <w:noProof/>
            <w:webHidden/>
          </w:rPr>
          <w:fldChar w:fldCharType="begin"/>
        </w:r>
        <w:r>
          <w:rPr>
            <w:noProof/>
            <w:webHidden/>
          </w:rPr>
          <w:instrText xml:space="preserve"> PAGEREF _Toc95162782 \h </w:instrText>
        </w:r>
        <w:r>
          <w:rPr>
            <w:noProof/>
            <w:webHidden/>
          </w:rPr>
        </w:r>
        <w:r>
          <w:rPr>
            <w:noProof/>
            <w:webHidden/>
          </w:rPr>
          <w:fldChar w:fldCharType="separate"/>
        </w:r>
        <w:r>
          <w:rPr>
            <w:noProof/>
            <w:webHidden/>
          </w:rPr>
          <w:t>72</w:t>
        </w:r>
        <w:r>
          <w:rPr>
            <w:noProof/>
            <w:webHidden/>
          </w:rPr>
          <w:fldChar w:fldCharType="end"/>
        </w:r>
      </w:hyperlink>
    </w:p>
    <w:p w14:paraId="6FDB0253" w14:textId="1871320E" w:rsidR="00D6659E" w:rsidRDefault="00D6659E">
      <w:pPr>
        <w:pStyle w:val="TOC2"/>
        <w:tabs>
          <w:tab w:val="right" w:leader="dot" w:pos="9645"/>
        </w:tabs>
        <w:rPr>
          <w:rFonts w:asciiTheme="minorHAnsi" w:eastAsiaTheme="minorEastAsia" w:hAnsiTheme="minorHAnsi" w:cstheme="minorBidi"/>
          <w:noProof/>
        </w:rPr>
      </w:pPr>
      <w:hyperlink w:anchor="_Toc95162783" w:history="1">
        <w:r w:rsidRPr="00FD60DB">
          <w:rPr>
            <w:rStyle w:val="Hyperlink"/>
            <w:rFonts w:eastAsia="MS Mincho"/>
            <w:bCs/>
            <w:noProof/>
          </w:rPr>
          <w:t>8.6</w:t>
        </w:r>
        <w:r w:rsidRPr="00FD60DB">
          <w:rPr>
            <w:rStyle w:val="Hyperlink"/>
            <w:rFonts w:eastAsia="MS Mincho"/>
            <w:noProof/>
          </w:rPr>
          <w:t xml:space="preserve"> Get-Documents Operation: "first-index" and "limit"</w:t>
        </w:r>
        <w:r>
          <w:rPr>
            <w:noProof/>
            <w:webHidden/>
          </w:rPr>
          <w:tab/>
        </w:r>
        <w:r>
          <w:rPr>
            <w:noProof/>
            <w:webHidden/>
          </w:rPr>
          <w:fldChar w:fldCharType="begin"/>
        </w:r>
        <w:r>
          <w:rPr>
            <w:noProof/>
            <w:webHidden/>
          </w:rPr>
          <w:instrText xml:space="preserve"> PAGEREF _Toc95162783 \h </w:instrText>
        </w:r>
        <w:r>
          <w:rPr>
            <w:noProof/>
            <w:webHidden/>
          </w:rPr>
        </w:r>
        <w:r>
          <w:rPr>
            <w:noProof/>
            <w:webHidden/>
          </w:rPr>
          <w:fldChar w:fldCharType="separate"/>
        </w:r>
        <w:r>
          <w:rPr>
            <w:noProof/>
            <w:webHidden/>
          </w:rPr>
          <w:t>72</w:t>
        </w:r>
        <w:r>
          <w:rPr>
            <w:noProof/>
            <w:webHidden/>
          </w:rPr>
          <w:fldChar w:fldCharType="end"/>
        </w:r>
      </w:hyperlink>
    </w:p>
    <w:p w14:paraId="3FF519DF" w14:textId="565F6E95" w:rsidR="00D6659E" w:rsidRDefault="00D6659E">
      <w:pPr>
        <w:pStyle w:val="TOC2"/>
        <w:tabs>
          <w:tab w:val="right" w:leader="dot" w:pos="9645"/>
        </w:tabs>
        <w:rPr>
          <w:rFonts w:asciiTheme="minorHAnsi" w:eastAsiaTheme="minorEastAsia" w:hAnsiTheme="minorHAnsi" w:cstheme="minorBidi"/>
          <w:noProof/>
        </w:rPr>
      </w:pPr>
      <w:hyperlink w:anchor="_Toc95162784" w:history="1">
        <w:r w:rsidRPr="00FD60DB">
          <w:rPr>
            <w:rStyle w:val="Hyperlink"/>
            <w:rFonts w:eastAsia="MS Mincho"/>
            <w:bCs/>
            <w:noProof/>
          </w:rPr>
          <w:t>8.7</w:t>
        </w:r>
        <w:r w:rsidRPr="00FD60DB">
          <w:rPr>
            <w:rStyle w:val="Hyperlink"/>
            <w:rFonts w:eastAsia="MS Mincho"/>
            <w:noProof/>
          </w:rPr>
          <w:t xml:space="preserve"> Print-Job, Print-URI, Send-Document, and Send-URI Operations: "document-metadata"</w:t>
        </w:r>
        <w:r>
          <w:rPr>
            <w:noProof/>
            <w:webHidden/>
          </w:rPr>
          <w:tab/>
        </w:r>
        <w:r>
          <w:rPr>
            <w:noProof/>
            <w:webHidden/>
          </w:rPr>
          <w:fldChar w:fldCharType="begin"/>
        </w:r>
        <w:r>
          <w:rPr>
            <w:noProof/>
            <w:webHidden/>
          </w:rPr>
          <w:instrText xml:space="preserve"> PAGEREF _Toc95162784 \h </w:instrText>
        </w:r>
        <w:r>
          <w:rPr>
            <w:noProof/>
            <w:webHidden/>
          </w:rPr>
        </w:r>
        <w:r>
          <w:rPr>
            <w:noProof/>
            <w:webHidden/>
          </w:rPr>
          <w:fldChar w:fldCharType="separate"/>
        </w:r>
        <w:r>
          <w:rPr>
            <w:noProof/>
            <w:webHidden/>
          </w:rPr>
          <w:t>72</w:t>
        </w:r>
        <w:r>
          <w:rPr>
            <w:noProof/>
            <w:webHidden/>
          </w:rPr>
          <w:fldChar w:fldCharType="end"/>
        </w:r>
      </w:hyperlink>
    </w:p>
    <w:p w14:paraId="38EE5342" w14:textId="1129C62C" w:rsidR="00D6659E" w:rsidRDefault="00D6659E">
      <w:pPr>
        <w:pStyle w:val="TOC2"/>
        <w:tabs>
          <w:tab w:val="right" w:leader="dot" w:pos="9645"/>
        </w:tabs>
        <w:rPr>
          <w:rFonts w:asciiTheme="minorHAnsi" w:eastAsiaTheme="minorEastAsia" w:hAnsiTheme="minorHAnsi" w:cstheme="minorBidi"/>
          <w:noProof/>
        </w:rPr>
      </w:pPr>
      <w:hyperlink w:anchor="_Toc95162785" w:history="1">
        <w:r w:rsidRPr="00FD60DB">
          <w:rPr>
            <w:rStyle w:val="Hyperlink"/>
            <w:rFonts w:eastAsia="MS Mincho"/>
            <w:bCs/>
            <w:noProof/>
          </w:rPr>
          <w:t>8.8</w:t>
        </w:r>
        <w:r w:rsidRPr="00FD60DB">
          <w:rPr>
            <w:rStyle w:val="Hyperlink"/>
            <w:rFonts w:eastAsia="MS Mincho"/>
            <w:noProof/>
          </w:rPr>
          <w:t xml:space="preserve"> Print-Job, Print-URI, Send-Document, and Send-URI Operations: "document-password"</w:t>
        </w:r>
        <w:r>
          <w:rPr>
            <w:noProof/>
            <w:webHidden/>
          </w:rPr>
          <w:tab/>
        </w:r>
        <w:r>
          <w:rPr>
            <w:noProof/>
            <w:webHidden/>
          </w:rPr>
          <w:fldChar w:fldCharType="begin"/>
        </w:r>
        <w:r>
          <w:rPr>
            <w:noProof/>
            <w:webHidden/>
          </w:rPr>
          <w:instrText xml:space="preserve"> PAGEREF _Toc95162785 \h </w:instrText>
        </w:r>
        <w:r>
          <w:rPr>
            <w:noProof/>
            <w:webHidden/>
          </w:rPr>
        </w:r>
        <w:r>
          <w:rPr>
            <w:noProof/>
            <w:webHidden/>
          </w:rPr>
          <w:fldChar w:fldCharType="separate"/>
        </w:r>
        <w:r>
          <w:rPr>
            <w:noProof/>
            <w:webHidden/>
          </w:rPr>
          <w:t>73</w:t>
        </w:r>
        <w:r>
          <w:rPr>
            <w:noProof/>
            <w:webHidden/>
          </w:rPr>
          <w:fldChar w:fldCharType="end"/>
        </w:r>
      </w:hyperlink>
    </w:p>
    <w:p w14:paraId="29FCDD40" w14:textId="0E9D306A" w:rsidR="00D6659E" w:rsidRDefault="00D6659E">
      <w:pPr>
        <w:pStyle w:val="TOC2"/>
        <w:tabs>
          <w:tab w:val="right" w:leader="dot" w:pos="9645"/>
        </w:tabs>
        <w:rPr>
          <w:rFonts w:asciiTheme="minorHAnsi" w:eastAsiaTheme="minorEastAsia" w:hAnsiTheme="minorHAnsi" w:cstheme="minorBidi"/>
          <w:noProof/>
        </w:rPr>
      </w:pPr>
      <w:hyperlink w:anchor="_Toc95162786" w:history="1">
        <w:r w:rsidRPr="00FD60DB">
          <w:rPr>
            <w:rStyle w:val="Hyperlink"/>
            <w:rFonts w:eastAsia="MS Mincho"/>
            <w:bCs/>
            <w:noProof/>
          </w:rPr>
          <w:t>8.9</w:t>
        </w:r>
        <w:r w:rsidRPr="00FD60DB">
          <w:rPr>
            <w:rStyle w:val="Hyperlink"/>
            <w:rFonts w:eastAsia="MS Mincho"/>
            <w:noProof/>
          </w:rPr>
          <w:t xml:space="preserve"> Validate-Job Operation: "document-password"</w:t>
        </w:r>
        <w:r>
          <w:rPr>
            <w:noProof/>
            <w:webHidden/>
          </w:rPr>
          <w:tab/>
        </w:r>
        <w:r>
          <w:rPr>
            <w:noProof/>
            <w:webHidden/>
          </w:rPr>
          <w:fldChar w:fldCharType="begin"/>
        </w:r>
        <w:r>
          <w:rPr>
            <w:noProof/>
            <w:webHidden/>
          </w:rPr>
          <w:instrText xml:space="preserve"> PAGEREF _Toc95162786 \h </w:instrText>
        </w:r>
        <w:r>
          <w:rPr>
            <w:noProof/>
            <w:webHidden/>
          </w:rPr>
        </w:r>
        <w:r>
          <w:rPr>
            <w:noProof/>
            <w:webHidden/>
          </w:rPr>
          <w:fldChar w:fldCharType="separate"/>
        </w:r>
        <w:r>
          <w:rPr>
            <w:noProof/>
            <w:webHidden/>
          </w:rPr>
          <w:t>73</w:t>
        </w:r>
        <w:r>
          <w:rPr>
            <w:noProof/>
            <w:webHidden/>
          </w:rPr>
          <w:fldChar w:fldCharType="end"/>
        </w:r>
      </w:hyperlink>
    </w:p>
    <w:p w14:paraId="64C0A4A8" w14:textId="4A4984BC" w:rsidR="00D6659E" w:rsidRDefault="00D6659E">
      <w:pPr>
        <w:pStyle w:val="TOC2"/>
        <w:tabs>
          <w:tab w:val="right" w:leader="dot" w:pos="9645"/>
        </w:tabs>
        <w:rPr>
          <w:rFonts w:asciiTheme="minorHAnsi" w:eastAsiaTheme="minorEastAsia" w:hAnsiTheme="minorHAnsi" w:cstheme="minorBidi"/>
          <w:noProof/>
        </w:rPr>
      </w:pPr>
      <w:hyperlink w:anchor="_Toc95162787" w:history="1">
        <w:r w:rsidRPr="00FD60DB">
          <w:rPr>
            <w:rStyle w:val="Hyperlink"/>
            <w:rFonts w:eastAsia="MS Mincho"/>
            <w:bCs/>
            <w:noProof/>
          </w:rPr>
          <w:t>8.10</w:t>
        </w:r>
        <w:r w:rsidRPr="00FD60DB">
          <w:rPr>
            <w:rStyle w:val="Hyperlink"/>
            <w:rFonts w:eastAsia="MS Mincho"/>
            <w:noProof/>
          </w:rPr>
          <w:t xml:space="preserve"> Validate-Job Operation: "preferred-attributes"</w:t>
        </w:r>
        <w:r>
          <w:rPr>
            <w:noProof/>
            <w:webHidden/>
          </w:rPr>
          <w:tab/>
        </w:r>
        <w:r>
          <w:rPr>
            <w:noProof/>
            <w:webHidden/>
          </w:rPr>
          <w:fldChar w:fldCharType="begin"/>
        </w:r>
        <w:r>
          <w:rPr>
            <w:noProof/>
            <w:webHidden/>
          </w:rPr>
          <w:instrText xml:space="preserve"> PAGEREF _Toc95162787 \h </w:instrText>
        </w:r>
        <w:r>
          <w:rPr>
            <w:noProof/>
            <w:webHidden/>
          </w:rPr>
        </w:r>
        <w:r>
          <w:rPr>
            <w:noProof/>
            <w:webHidden/>
          </w:rPr>
          <w:fldChar w:fldCharType="separate"/>
        </w:r>
        <w:r>
          <w:rPr>
            <w:noProof/>
            <w:webHidden/>
          </w:rPr>
          <w:t>73</w:t>
        </w:r>
        <w:r>
          <w:rPr>
            <w:noProof/>
            <w:webHidden/>
          </w:rPr>
          <w:fldChar w:fldCharType="end"/>
        </w:r>
      </w:hyperlink>
    </w:p>
    <w:p w14:paraId="4D79BB04" w14:textId="4FB1DB26" w:rsidR="00D6659E" w:rsidRDefault="00D6659E">
      <w:pPr>
        <w:pStyle w:val="TOC2"/>
        <w:tabs>
          <w:tab w:val="right" w:leader="dot" w:pos="9645"/>
        </w:tabs>
        <w:rPr>
          <w:rFonts w:asciiTheme="minorHAnsi" w:eastAsiaTheme="minorEastAsia" w:hAnsiTheme="minorHAnsi" w:cstheme="minorBidi"/>
          <w:noProof/>
        </w:rPr>
      </w:pPr>
      <w:hyperlink w:anchor="_Toc95162788" w:history="1">
        <w:r w:rsidRPr="00FD60DB">
          <w:rPr>
            <w:rStyle w:val="Hyperlink"/>
            <w:rFonts w:eastAsia="MS Mincho"/>
            <w:bCs/>
            <w:noProof/>
          </w:rPr>
          <w:t>8.11</w:t>
        </w:r>
        <w:r w:rsidRPr="00FD60DB">
          <w:rPr>
            <w:rStyle w:val="Hyperlink"/>
            <w:rFonts w:eastAsia="MS Mincho"/>
            <w:noProof/>
          </w:rPr>
          <w:t xml:space="preserve"> Validate-Job Operation: "profile-uri-actual"</w:t>
        </w:r>
        <w:r>
          <w:rPr>
            <w:noProof/>
            <w:webHidden/>
          </w:rPr>
          <w:tab/>
        </w:r>
        <w:r>
          <w:rPr>
            <w:noProof/>
            <w:webHidden/>
          </w:rPr>
          <w:fldChar w:fldCharType="begin"/>
        </w:r>
        <w:r>
          <w:rPr>
            <w:noProof/>
            <w:webHidden/>
          </w:rPr>
          <w:instrText xml:space="preserve"> PAGEREF _Toc95162788 \h </w:instrText>
        </w:r>
        <w:r>
          <w:rPr>
            <w:noProof/>
            <w:webHidden/>
          </w:rPr>
        </w:r>
        <w:r>
          <w:rPr>
            <w:noProof/>
            <w:webHidden/>
          </w:rPr>
          <w:fldChar w:fldCharType="separate"/>
        </w:r>
        <w:r>
          <w:rPr>
            <w:noProof/>
            <w:webHidden/>
          </w:rPr>
          <w:t>74</w:t>
        </w:r>
        <w:r>
          <w:rPr>
            <w:noProof/>
            <w:webHidden/>
          </w:rPr>
          <w:fldChar w:fldCharType="end"/>
        </w:r>
      </w:hyperlink>
    </w:p>
    <w:p w14:paraId="52085734" w14:textId="4DCFCBD8" w:rsidR="00D6659E" w:rsidRDefault="00D6659E">
      <w:pPr>
        <w:pStyle w:val="TOC1"/>
        <w:tabs>
          <w:tab w:val="right" w:leader="dot" w:pos="9645"/>
        </w:tabs>
        <w:rPr>
          <w:rFonts w:asciiTheme="minorHAnsi" w:eastAsiaTheme="minorEastAsia" w:hAnsiTheme="minorHAnsi" w:cstheme="minorBidi"/>
          <w:noProof/>
        </w:rPr>
      </w:pPr>
      <w:hyperlink w:anchor="_Toc95162789" w:history="1">
        <w:r w:rsidRPr="00FD60DB">
          <w:rPr>
            <w:rStyle w:val="Hyperlink"/>
            <w:rFonts w:eastAsia="MS Mincho"/>
            <w:bCs/>
            <w:noProof/>
          </w:rPr>
          <w:t>9.</w:t>
        </w:r>
        <w:r w:rsidRPr="00FD60DB">
          <w:rPr>
            <w:rStyle w:val="Hyperlink"/>
            <w:rFonts w:eastAsia="MS Mincho"/>
            <w:noProof/>
          </w:rPr>
          <w:t xml:space="preserve"> Additional Values and Semantics for Existing Attributes</w:t>
        </w:r>
        <w:r>
          <w:rPr>
            <w:noProof/>
            <w:webHidden/>
          </w:rPr>
          <w:tab/>
        </w:r>
        <w:r>
          <w:rPr>
            <w:noProof/>
            <w:webHidden/>
          </w:rPr>
          <w:fldChar w:fldCharType="begin"/>
        </w:r>
        <w:r>
          <w:rPr>
            <w:noProof/>
            <w:webHidden/>
          </w:rPr>
          <w:instrText xml:space="preserve"> PAGEREF _Toc95162789 \h </w:instrText>
        </w:r>
        <w:r>
          <w:rPr>
            <w:noProof/>
            <w:webHidden/>
          </w:rPr>
        </w:r>
        <w:r>
          <w:rPr>
            <w:noProof/>
            <w:webHidden/>
          </w:rPr>
          <w:fldChar w:fldCharType="separate"/>
        </w:r>
        <w:r>
          <w:rPr>
            <w:noProof/>
            <w:webHidden/>
          </w:rPr>
          <w:t>74</w:t>
        </w:r>
        <w:r>
          <w:rPr>
            <w:noProof/>
            <w:webHidden/>
          </w:rPr>
          <w:fldChar w:fldCharType="end"/>
        </w:r>
      </w:hyperlink>
    </w:p>
    <w:p w14:paraId="25063C0F" w14:textId="305B860B" w:rsidR="00D6659E" w:rsidRDefault="00D6659E">
      <w:pPr>
        <w:pStyle w:val="TOC2"/>
        <w:tabs>
          <w:tab w:val="right" w:leader="dot" w:pos="9645"/>
        </w:tabs>
        <w:rPr>
          <w:rFonts w:asciiTheme="minorHAnsi" w:eastAsiaTheme="minorEastAsia" w:hAnsiTheme="minorHAnsi" w:cstheme="minorBidi"/>
          <w:noProof/>
        </w:rPr>
      </w:pPr>
      <w:hyperlink w:anchor="_Toc95162790" w:history="1">
        <w:r w:rsidRPr="00FD60DB">
          <w:rPr>
            <w:rStyle w:val="Hyperlink"/>
            <w:rFonts w:eastAsia="MS Mincho"/>
            <w:bCs/>
            <w:noProof/>
          </w:rPr>
          <w:t>9.1</w:t>
        </w:r>
        <w:r w:rsidRPr="00FD60DB">
          <w:rPr>
            <w:rStyle w:val="Hyperlink"/>
            <w:rFonts w:eastAsia="MS Mincho"/>
            <w:noProof/>
          </w:rPr>
          <w:t xml:space="preserve"> document-state-reasons (1setOf type2 keyword) and job-state-reasons (1setOf type2 keyword)</w:t>
        </w:r>
        <w:r>
          <w:rPr>
            <w:noProof/>
            <w:webHidden/>
          </w:rPr>
          <w:tab/>
        </w:r>
        <w:r>
          <w:rPr>
            <w:noProof/>
            <w:webHidden/>
          </w:rPr>
          <w:fldChar w:fldCharType="begin"/>
        </w:r>
        <w:r>
          <w:rPr>
            <w:noProof/>
            <w:webHidden/>
          </w:rPr>
          <w:instrText xml:space="preserve"> PAGEREF _Toc95162790 \h </w:instrText>
        </w:r>
        <w:r>
          <w:rPr>
            <w:noProof/>
            <w:webHidden/>
          </w:rPr>
        </w:r>
        <w:r>
          <w:rPr>
            <w:noProof/>
            <w:webHidden/>
          </w:rPr>
          <w:fldChar w:fldCharType="separate"/>
        </w:r>
        <w:r>
          <w:rPr>
            <w:noProof/>
            <w:webHidden/>
          </w:rPr>
          <w:t>74</w:t>
        </w:r>
        <w:r>
          <w:rPr>
            <w:noProof/>
            <w:webHidden/>
          </w:rPr>
          <w:fldChar w:fldCharType="end"/>
        </w:r>
      </w:hyperlink>
    </w:p>
    <w:p w14:paraId="7B3AE0F0" w14:textId="1F0B599B" w:rsidR="00D6659E" w:rsidRDefault="00D6659E">
      <w:pPr>
        <w:pStyle w:val="TOC2"/>
        <w:tabs>
          <w:tab w:val="right" w:leader="dot" w:pos="9645"/>
        </w:tabs>
        <w:rPr>
          <w:rFonts w:asciiTheme="minorHAnsi" w:eastAsiaTheme="minorEastAsia" w:hAnsiTheme="minorHAnsi" w:cstheme="minorBidi"/>
          <w:noProof/>
        </w:rPr>
      </w:pPr>
      <w:hyperlink w:anchor="_Toc95162791" w:history="1">
        <w:r w:rsidRPr="00FD60DB">
          <w:rPr>
            <w:rStyle w:val="Hyperlink"/>
            <w:rFonts w:eastAsia="MS Mincho"/>
            <w:bCs/>
            <w:noProof/>
          </w:rPr>
          <w:t>9.2</w:t>
        </w:r>
        <w:r w:rsidRPr="00FD60DB">
          <w:rPr>
            <w:rStyle w:val="Hyperlink"/>
            <w:rFonts w:eastAsia="MS Mincho"/>
            <w:noProof/>
          </w:rPr>
          <w:t xml:space="preserve"> media-source (type2 keyword | name(MAX))</w:t>
        </w:r>
        <w:r>
          <w:rPr>
            <w:noProof/>
            <w:webHidden/>
          </w:rPr>
          <w:tab/>
        </w:r>
        <w:r>
          <w:rPr>
            <w:noProof/>
            <w:webHidden/>
          </w:rPr>
          <w:fldChar w:fldCharType="begin"/>
        </w:r>
        <w:r>
          <w:rPr>
            <w:noProof/>
            <w:webHidden/>
          </w:rPr>
          <w:instrText xml:space="preserve"> PAGEREF _Toc95162791 \h </w:instrText>
        </w:r>
        <w:r>
          <w:rPr>
            <w:noProof/>
            <w:webHidden/>
          </w:rPr>
        </w:r>
        <w:r>
          <w:rPr>
            <w:noProof/>
            <w:webHidden/>
          </w:rPr>
          <w:fldChar w:fldCharType="separate"/>
        </w:r>
        <w:r>
          <w:rPr>
            <w:noProof/>
            <w:webHidden/>
          </w:rPr>
          <w:t>75</w:t>
        </w:r>
        <w:r>
          <w:rPr>
            <w:noProof/>
            <w:webHidden/>
          </w:rPr>
          <w:fldChar w:fldCharType="end"/>
        </w:r>
      </w:hyperlink>
    </w:p>
    <w:p w14:paraId="1CD4610F" w14:textId="38C7DDF0" w:rsidR="00D6659E" w:rsidRDefault="00D6659E">
      <w:pPr>
        <w:pStyle w:val="TOC2"/>
        <w:tabs>
          <w:tab w:val="right" w:leader="dot" w:pos="9645"/>
        </w:tabs>
        <w:rPr>
          <w:rFonts w:asciiTheme="minorHAnsi" w:eastAsiaTheme="minorEastAsia" w:hAnsiTheme="minorHAnsi" w:cstheme="minorBidi"/>
          <w:noProof/>
        </w:rPr>
      </w:pPr>
      <w:hyperlink w:anchor="_Toc95162792" w:history="1">
        <w:r w:rsidRPr="00FD60DB">
          <w:rPr>
            <w:rStyle w:val="Hyperlink"/>
            <w:rFonts w:eastAsia="MS Mincho"/>
            <w:bCs/>
            <w:noProof/>
          </w:rPr>
          <w:t>9.3</w:t>
        </w:r>
        <w:r w:rsidRPr="00FD60DB">
          <w:rPr>
            <w:rStyle w:val="Hyperlink"/>
            <w:rFonts w:eastAsia="MS Mincho"/>
            <w:noProof/>
          </w:rPr>
          <w:t xml:space="preserve"> orientation-requested (type2 enum)</w:t>
        </w:r>
        <w:r>
          <w:rPr>
            <w:noProof/>
            <w:webHidden/>
          </w:rPr>
          <w:tab/>
        </w:r>
        <w:r>
          <w:rPr>
            <w:noProof/>
            <w:webHidden/>
          </w:rPr>
          <w:fldChar w:fldCharType="begin"/>
        </w:r>
        <w:r>
          <w:rPr>
            <w:noProof/>
            <w:webHidden/>
          </w:rPr>
          <w:instrText xml:space="preserve"> PAGEREF _Toc95162792 \h </w:instrText>
        </w:r>
        <w:r>
          <w:rPr>
            <w:noProof/>
            <w:webHidden/>
          </w:rPr>
        </w:r>
        <w:r>
          <w:rPr>
            <w:noProof/>
            <w:webHidden/>
          </w:rPr>
          <w:fldChar w:fldCharType="separate"/>
        </w:r>
        <w:r>
          <w:rPr>
            <w:noProof/>
            <w:webHidden/>
          </w:rPr>
          <w:t>75</w:t>
        </w:r>
        <w:r>
          <w:rPr>
            <w:noProof/>
            <w:webHidden/>
          </w:rPr>
          <w:fldChar w:fldCharType="end"/>
        </w:r>
      </w:hyperlink>
    </w:p>
    <w:p w14:paraId="1A9C3852" w14:textId="3EB911E5" w:rsidR="00D6659E" w:rsidRDefault="00D6659E">
      <w:pPr>
        <w:pStyle w:val="TOC2"/>
        <w:tabs>
          <w:tab w:val="right" w:leader="dot" w:pos="9645"/>
        </w:tabs>
        <w:rPr>
          <w:rFonts w:asciiTheme="minorHAnsi" w:eastAsiaTheme="minorEastAsia" w:hAnsiTheme="minorHAnsi" w:cstheme="minorBidi"/>
          <w:noProof/>
        </w:rPr>
      </w:pPr>
      <w:hyperlink w:anchor="_Toc95162793" w:history="1">
        <w:r w:rsidRPr="00FD60DB">
          <w:rPr>
            <w:rStyle w:val="Hyperlink"/>
            <w:rFonts w:eastAsia="MS Mincho"/>
            <w:bCs/>
            <w:noProof/>
          </w:rPr>
          <w:t>9.4</w:t>
        </w:r>
        <w:r w:rsidRPr="00FD60DB">
          <w:rPr>
            <w:rStyle w:val="Hyperlink"/>
            <w:rFonts w:eastAsia="MS Mincho"/>
            <w:noProof/>
          </w:rPr>
          <w:t xml:space="preserve"> print-content-optimize (type2 keyword)</w:t>
        </w:r>
        <w:r>
          <w:rPr>
            <w:noProof/>
            <w:webHidden/>
          </w:rPr>
          <w:tab/>
        </w:r>
        <w:r>
          <w:rPr>
            <w:noProof/>
            <w:webHidden/>
          </w:rPr>
          <w:fldChar w:fldCharType="begin"/>
        </w:r>
        <w:r>
          <w:rPr>
            <w:noProof/>
            <w:webHidden/>
          </w:rPr>
          <w:instrText xml:space="preserve"> PAGEREF _Toc95162793 \h </w:instrText>
        </w:r>
        <w:r>
          <w:rPr>
            <w:noProof/>
            <w:webHidden/>
          </w:rPr>
        </w:r>
        <w:r>
          <w:rPr>
            <w:noProof/>
            <w:webHidden/>
          </w:rPr>
          <w:fldChar w:fldCharType="separate"/>
        </w:r>
        <w:r>
          <w:rPr>
            <w:noProof/>
            <w:webHidden/>
          </w:rPr>
          <w:t>75</w:t>
        </w:r>
        <w:r>
          <w:rPr>
            <w:noProof/>
            <w:webHidden/>
          </w:rPr>
          <w:fldChar w:fldCharType="end"/>
        </w:r>
      </w:hyperlink>
    </w:p>
    <w:p w14:paraId="76295A48" w14:textId="4B4F236E" w:rsidR="00D6659E" w:rsidRDefault="00D6659E">
      <w:pPr>
        <w:pStyle w:val="TOC2"/>
        <w:tabs>
          <w:tab w:val="right" w:leader="dot" w:pos="9645"/>
        </w:tabs>
        <w:rPr>
          <w:rFonts w:asciiTheme="minorHAnsi" w:eastAsiaTheme="minorEastAsia" w:hAnsiTheme="minorHAnsi" w:cstheme="minorBidi"/>
          <w:noProof/>
        </w:rPr>
      </w:pPr>
      <w:hyperlink w:anchor="_Toc95162794" w:history="1">
        <w:r w:rsidRPr="00FD60DB">
          <w:rPr>
            <w:rStyle w:val="Hyperlink"/>
            <w:rFonts w:eastAsia="MS Mincho"/>
            <w:bCs/>
            <w:noProof/>
          </w:rPr>
          <w:t>9.5</w:t>
        </w:r>
        <w:r w:rsidRPr="00FD60DB">
          <w:rPr>
            <w:rStyle w:val="Hyperlink"/>
            <w:rFonts w:eastAsia="MS Mincho"/>
            <w:noProof/>
          </w:rPr>
          <w:t xml:space="preserve"> printer-state-reasons (1setOf type2 keyword)</w:t>
        </w:r>
        <w:r>
          <w:rPr>
            <w:noProof/>
            <w:webHidden/>
          </w:rPr>
          <w:tab/>
        </w:r>
        <w:r>
          <w:rPr>
            <w:noProof/>
            <w:webHidden/>
          </w:rPr>
          <w:fldChar w:fldCharType="begin"/>
        </w:r>
        <w:r>
          <w:rPr>
            <w:noProof/>
            <w:webHidden/>
          </w:rPr>
          <w:instrText xml:space="preserve"> PAGEREF _Toc95162794 \h </w:instrText>
        </w:r>
        <w:r>
          <w:rPr>
            <w:noProof/>
            <w:webHidden/>
          </w:rPr>
        </w:r>
        <w:r>
          <w:rPr>
            <w:noProof/>
            <w:webHidden/>
          </w:rPr>
          <w:fldChar w:fldCharType="separate"/>
        </w:r>
        <w:r>
          <w:rPr>
            <w:noProof/>
            <w:webHidden/>
          </w:rPr>
          <w:t>75</w:t>
        </w:r>
        <w:r>
          <w:rPr>
            <w:noProof/>
            <w:webHidden/>
          </w:rPr>
          <w:fldChar w:fldCharType="end"/>
        </w:r>
      </w:hyperlink>
    </w:p>
    <w:p w14:paraId="2B797AB6" w14:textId="565E5180" w:rsidR="00D6659E" w:rsidRDefault="00D6659E">
      <w:pPr>
        <w:pStyle w:val="TOC2"/>
        <w:tabs>
          <w:tab w:val="right" w:leader="dot" w:pos="9645"/>
        </w:tabs>
        <w:rPr>
          <w:rFonts w:asciiTheme="minorHAnsi" w:eastAsiaTheme="minorEastAsia" w:hAnsiTheme="minorHAnsi" w:cstheme="minorBidi"/>
          <w:noProof/>
        </w:rPr>
      </w:pPr>
      <w:hyperlink w:anchor="_Toc95162795" w:history="1">
        <w:r w:rsidRPr="00FD60DB">
          <w:rPr>
            <w:rStyle w:val="Hyperlink"/>
            <w:rFonts w:eastAsia="MS Mincho"/>
            <w:bCs/>
            <w:noProof/>
          </w:rPr>
          <w:t>9.6</w:t>
        </w:r>
        <w:r w:rsidRPr="00FD60DB">
          <w:rPr>
            <w:rStyle w:val="Hyperlink"/>
            <w:rFonts w:eastAsia="MS Mincho"/>
            <w:noProof/>
          </w:rPr>
          <w:t xml:space="preserve"> uri-authentication-supported (1setOf type2 keyword)</w:t>
        </w:r>
        <w:r>
          <w:rPr>
            <w:noProof/>
            <w:webHidden/>
          </w:rPr>
          <w:tab/>
        </w:r>
        <w:r>
          <w:rPr>
            <w:noProof/>
            <w:webHidden/>
          </w:rPr>
          <w:fldChar w:fldCharType="begin"/>
        </w:r>
        <w:r>
          <w:rPr>
            <w:noProof/>
            <w:webHidden/>
          </w:rPr>
          <w:instrText xml:space="preserve"> PAGEREF _Toc95162795 \h </w:instrText>
        </w:r>
        <w:r>
          <w:rPr>
            <w:noProof/>
            <w:webHidden/>
          </w:rPr>
        </w:r>
        <w:r>
          <w:rPr>
            <w:noProof/>
            <w:webHidden/>
          </w:rPr>
          <w:fldChar w:fldCharType="separate"/>
        </w:r>
        <w:r>
          <w:rPr>
            <w:noProof/>
            <w:webHidden/>
          </w:rPr>
          <w:t>76</w:t>
        </w:r>
        <w:r>
          <w:rPr>
            <w:noProof/>
            <w:webHidden/>
          </w:rPr>
          <w:fldChar w:fldCharType="end"/>
        </w:r>
      </w:hyperlink>
    </w:p>
    <w:p w14:paraId="6E656A03" w14:textId="263E0F83" w:rsidR="00D6659E" w:rsidRDefault="00D6659E">
      <w:pPr>
        <w:pStyle w:val="TOC1"/>
        <w:tabs>
          <w:tab w:val="right" w:leader="dot" w:pos="9645"/>
        </w:tabs>
        <w:rPr>
          <w:rFonts w:asciiTheme="minorHAnsi" w:eastAsiaTheme="minorEastAsia" w:hAnsiTheme="minorHAnsi" w:cstheme="minorBidi"/>
          <w:noProof/>
        </w:rPr>
      </w:pPr>
      <w:hyperlink w:anchor="_Toc95162796" w:history="1">
        <w:r w:rsidRPr="00FD60DB">
          <w:rPr>
            <w:rStyle w:val="Hyperlink"/>
            <w:rFonts w:eastAsia="MS Mincho"/>
            <w:bCs/>
            <w:noProof/>
          </w:rPr>
          <w:t>10.</w:t>
        </w:r>
        <w:r w:rsidRPr="00FD60DB">
          <w:rPr>
            <w:rStyle w:val="Hyperlink"/>
            <w:rFonts w:eastAsia="MS Mincho"/>
            <w:noProof/>
          </w:rPr>
          <w:t xml:space="preserve"> Status Codes</w:t>
        </w:r>
        <w:r>
          <w:rPr>
            <w:noProof/>
            <w:webHidden/>
          </w:rPr>
          <w:tab/>
        </w:r>
        <w:r>
          <w:rPr>
            <w:noProof/>
            <w:webHidden/>
          </w:rPr>
          <w:fldChar w:fldCharType="begin"/>
        </w:r>
        <w:r>
          <w:rPr>
            <w:noProof/>
            <w:webHidden/>
          </w:rPr>
          <w:instrText xml:space="preserve"> PAGEREF _Toc95162796 \h </w:instrText>
        </w:r>
        <w:r>
          <w:rPr>
            <w:noProof/>
            <w:webHidden/>
          </w:rPr>
        </w:r>
        <w:r>
          <w:rPr>
            <w:noProof/>
            <w:webHidden/>
          </w:rPr>
          <w:fldChar w:fldCharType="separate"/>
        </w:r>
        <w:r>
          <w:rPr>
            <w:noProof/>
            <w:webHidden/>
          </w:rPr>
          <w:t>76</w:t>
        </w:r>
        <w:r>
          <w:rPr>
            <w:noProof/>
            <w:webHidden/>
          </w:rPr>
          <w:fldChar w:fldCharType="end"/>
        </w:r>
      </w:hyperlink>
    </w:p>
    <w:p w14:paraId="43A0E362" w14:textId="221E7D4E" w:rsidR="00D6659E" w:rsidRDefault="00D6659E">
      <w:pPr>
        <w:pStyle w:val="TOC2"/>
        <w:tabs>
          <w:tab w:val="right" w:leader="dot" w:pos="9645"/>
        </w:tabs>
        <w:rPr>
          <w:rFonts w:asciiTheme="minorHAnsi" w:eastAsiaTheme="minorEastAsia" w:hAnsiTheme="minorHAnsi" w:cstheme="minorBidi"/>
          <w:noProof/>
        </w:rPr>
      </w:pPr>
      <w:hyperlink w:anchor="_Toc95162797" w:history="1">
        <w:r w:rsidRPr="00FD60DB">
          <w:rPr>
            <w:rStyle w:val="Hyperlink"/>
            <w:rFonts w:eastAsia="MS Mincho"/>
            <w:bCs/>
            <w:noProof/>
          </w:rPr>
          <w:t>10.1</w:t>
        </w:r>
        <w:r w:rsidRPr="00FD60DB">
          <w:rPr>
            <w:rStyle w:val="Hyperlink"/>
            <w:rFonts w:eastAsia="MS Mincho"/>
            <w:noProof/>
          </w:rPr>
          <w:t xml:space="preserve"> client-error-document-password-error (0x418)</w:t>
        </w:r>
        <w:r>
          <w:rPr>
            <w:noProof/>
            <w:webHidden/>
          </w:rPr>
          <w:tab/>
        </w:r>
        <w:r>
          <w:rPr>
            <w:noProof/>
            <w:webHidden/>
          </w:rPr>
          <w:fldChar w:fldCharType="begin"/>
        </w:r>
        <w:r>
          <w:rPr>
            <w:noProof/>
            <w:webHidden/>
          </w:rPr>
          <w:instrText xml:space="preserve"> PAGEREF _Toc95162797 \h </w:instrText>
        </w:r>
        <w:r>
          <w:rPr>
            <w:noProof/>
            <w:webHidden/>
          </w:rPr>
        </w:r>
        <w:r>
          <w:rPr>
            <w:noProof/>
            <w:webHidden/>
          </w:rPr>
          <w:fldChar w:fldCharType="separate"/>
        </w:r>
        <w:r>
          <w:rPr>
            <w:noProof/>
            <w:webHidden/>
          </w:rPr>
          <w:t>76</w:t>
        </w:r>
        <w:r>
          <w:rPr>
            <w:noProof/>
            <w:webHidden/>
          </w:rPr>
          <w:fldChar w:fldCharType="end"/>
        </w:r>
      </w:hyperlink>
    </w:p>
    <w:p w14:paraId="0E400ED5" w14:textId="22395AA2" w:rsidR="00D6659E" w:rsidRDefault="00D6659E">
      <w:pPr>
        <w:pStyle w:val="TOC2"/>
        <w:tabs>
          <w:tab w:val="right" w:leader="dot" w:pos="9645"/>
        </w:tabs>
        <w:rPr>
          <w:rFonts w:asciiTheme="minorHAnsi" w:eastAsiaTheme="minorEastAsia" w:hAnsiTheme="minorHAnsi" w:cstheme="minorBidi"/>
          <w:noProof/>
        </w:rPr>
      </w:pPr>
      <w:hyperlink w:anchor="_Toc95162798" w:history="1">
        <w:r w:rsidRPr="00FD60DB">
          <w:rPr>
            <w:rStyle w:val="Hyperlink"/>
            <w:rFonts w:eastAsia="MS Mincho"/>
            <w:bCs/>
            <w:noProof/>
          </w:rPr>
          <w:t>10.2</w:t>
        </w:r>
        <w:r w:rsidRPr="00FD60DB">
          <w:rPr>
            <w:rStyle w:val="Hyperlink"/>
            <w:rFonts w:eastAsia="MS Mincho"/>
            <w:noProof/>
          </w:rPr>
          <w:t xml:space="preserve"> client-error-document-permission-error (0x419)</w:t>
        </w:r>
        <w:r>
          <w:rPr>
            <w:noProof/>
            <w:webHidden/>
          </w:rPr>
          <w:tab/>
        </w:r>
        <w:r>
          <w:rPr>
            <w:noProof/>
            <w:webHidden/>
          </w:rPr>
          <w:fldChar w:fldCharType="begin"/>
        </w:r>
        <w:r>
          <w:rPr>
            <w:noProof/>
            <w:webHidden/>
          </w:rPr>
          <w:instrText xml:space="preserve"> PAGEREF _Toc95162798 \h </w:instrText>
        </w:r>
        <w:r>
          <w:rPr>
            <w:noProof/>
            <w:webHidden/>
          </w:rPr>
        </w:r>
        <w:r>
          <w:rPr>
            <w:noProof/>
            <w:webHidden/>
          </w:rPr>
          <w:fldChar w:fldCharType="separate"/>
        </w:r>
        <w:r>
          <w:rPr>
            <w:noProof/>
            <w:webHidden/>
          </w:rPr>
          <w:t>76</w:t>
        </w:r>
        <w:r>
          <w:rPr>
            <w:noProof/>
            <w:webHidden/>
          </w:rPr>
          <w:fldChar w:fldCharType="end"/>
        </w:r>
      </w:hyperlink>
    </w:p>
    <w:p w14:paraId="4A85A7E4" w14:textId="7963227F" w:rsidR="00D6659E" w:rsidRDefault="00D6659E">
      <w:pPr>
        <w:pStyle w:val="TOC2"/>
        <w:tabs>
          <w:tab w:val="right" w:leader="dot" w:pos="9645"/>
        </w:tabs>
        <w:rPr>
          <w:rFonts w:asciiTheme="minorHAnsi" w:eastAsiaTheme="minorEastAsia" w:hAnsiTheme="minorHAnsi" w:cstheme="minorBidi"/>
          <w:noProof/>
        </w:rPr>
      </w:pPr>
      <w:hyperlink w:anchor="_Toc95162799" w:history="1">
        <w:r w:rsidRPr="00FD60DB">
          <w:rPr>
            <w:rStyle w:val="Hyperlink"/>
            <w:rFonts w:eastAsia="MS Mincho"/>
            <w:bCs/>
            <w:noProof/>
          </w:rPr>
          <w:t>10.3</w:t>
        </w:r>
        <w:r w:rsidRPr="00FD60DB">
          <w:rPr>
            <w:rStyle w:val="Hyperlink"/>
            <w:rFonts w:eastAsia="MS Mincho"/>
            <w:noProof/>
          </w:rPr>
          <w:t xml:space="preserve"> client-error-document-security-error (0x41A)</w:t>
        </w:r>
        <w:r>
          <w:rPr>
            <w:noProof/>
            <w:webHidden/>
          </w:rPr>
          <w:tab/>
        </w:r>
        <w:r>
          <w:rPr>
            <w:noProof/>
            <w:webHidden/>
          </w:rPr>
          <w:fldChar w:fldCharType="begin"/>
        </w:r>
        <w:r>
          <w:rPr>
            <w:noProof/>
            <w:webHidden/>
          </w:rPr>
          <w:instrText xml:space="preserve"> PAGEREF _Toc95162799 \h </w:instrText>
        </w:r>
        <w:r>
          <w:rPr>
            <w:noProof/>
            <w:webHidden/>
          </w:rPr>
        </w:r>
        <w:r>
          <w:rPr>
            <w:noProof/>
            <w:webHidden/>
          </w:rPr>
          <w:fldChar w:fldCharType="separate"/>
        </w:r>
        <w:r>
          <w:rPr>
            <w:noProof/>
            <w:webHidden/>
          </w:rPr>
          <w:t>76</w:t>
        </w:r>
        <w:r>
          <w:rPr>
            <w:noProof/>
            <w:webHidden/>
          </w:rPr>
          <w:fldChar w:fldCharType="end"/>
        </w:r>
      </w:hyperlink>
    </w:p>
    <w:p w14:paraId="0486BD9C" w14:textId="0CDBBB9C" w:rsidR="00D6659E" w:rsidRDefault="00D6659E">
      <w:pPr>
        <w:pStyle w:val="TOC2"/>
        <w:tabs>
          <w:tab w:val="right" w:leader="dot" w:pos="9645"/>
        </w:tabs>
        <w:rPr>
          <w:rFonts w:asciiTheme="minorHAnsi" w:eastAsiaTheme="minorEastAsia" w:hAnsiTheme="minorHAnsi" w:cstheme="minorBidi"/>
          <w:noProof/>
        </w:rPr>
      </w:pPr>
      <w:hyperlink w:anchor="_Toc95162800" w:history="1">
        <w:r w:rsidRPr="00FD60DB">
          <w:rPr>
            <w:rStyle w:val="Hyperlink"/>
            <w:rFonts w:eastAsia="MS Mincho"/>
            <w:bCs/>
            <w:noProof/>
          </w:rPr>
          <w:t>10.4</w:t>
        </w:r>
        <w:r w:rsidRPr="00FD60DB">
          <w:rPr>
            <w:rStyle w:val="Hyperlink"/>
            <w:rFonts w:eastAsia="MS Mincho"/>
            <w:noProof/>
          </w:rPr>
          <w:t xml:space="preserve"> client-error-document-unprintable-error (0x41B)</w:t>
        </w:r>
        <w:r>
          <w:rPr>
            <w:noProof/>
            <w:webHidden/>
          </w:rPr>
          <w:tab/>
        </w:r>
        <w:r>
          <w:rPr>
            <w:noProof/>
            <w:webHidden/>
          </w:rPr>
          <w:fldChar w:fldCharType="begin"/>
        </w:r>
        <w:r>
          <w:rPr>
            <w:noProof/>
            <w:webHidden/>
          </w:rPr>
          <w:instrText xml:space="preserve"> PAGEREF _Toc95162800 \h </w:instrText>
        </w:r>
        <w:r>
          <w:rPr>
            <w:noProof/>
            <w:webHidden/>
          </w:rPr>
        </w:r>
        <w:r>
          <w:rPr>
            <w:noProof/>
            <w:webHidden/>
          </w:rPr>
          <w:fldChar w:fldCharType="separate"/>
        </w:r>
        <w:r>
          <w:rPr>
            <w:noProof/>
            <w:webHidden/>
          </w:rPr>
          <w:t>76</w:t>
        </w:r>
        <w:r>
          <w:rPr>
            <w:noProof/>
            <w:webHidden/>
          </w:rPr>
          <w:fldChar w:fldCharType="end"/>
        </w:r>
      </w:hyperlink>
    </w:p>
    <w:p w14:paraId="4024ACBD" w14:textId="7C57A41E" w:rsidR="00D6659E" w:rsidRDefault="00D6659E">
      <w:pPr>
        <w:pStyle w:val="TOC1"/>
        <w:tabs>
          <w:tab w:val="right" w:leader="dot" w:pos="9645"/>
        </w:tabs>
        <w:rPr>
          <w:rFonts w:asciiTheme="minorHAnsi" w:eastAsiaTheme="minorEastAsia" w:hAnsiTheme="minorHAnsi" w:cstheme="minorBidi"/>
          <w:noProof/>
        </w:rPr>
      </w:pPr>
      <w:hyperlink w:anchor="_Toc95162801" w:history="1">
        <w:r w:rsidRPr="00FD60DB">
          <w:rPr>
            <w:rStyle w:val="Hyperlink"/>
            <w:rFonts w:eastAsia="MS Mincho"/>
            <w:bCs/>
            <w:noProof/>
          </w:rPr>
          <w:t>11.</w:t>
        </w:r>
        <w:r w:rsidRPr="00FD60DB">
          <w:rPr>
            <w:rStyle w:val="Hyperlink"/>
            <w:rFonts w:eastAsia="MS Mincho"/>
            <w:noProof/>
          </w:rPr>
          <w:t xml:space="preserve"> Localization Resources</w:t>
        </w:r>
        <w:r>
          <w:rPr>
            <w:noProof/>
            <w:webHidden/>
          </w:rPr>
          <w:tab/>
        </w:r>
        <w:r>
          <w:rPr>
            <w:noProof/>
            <w:webHidden/>
          </w:rPr>
          <w:fldChar w:fldCharType="begin"/>
        </w:r>
        <w:r>
          <w:rPr>
            <w:noProof/>
            <w:webHidden/>
          </w:rPr>
          <w:instrText xml:space="preserve"> PAGEREF _Toc95162801 \h </w:instrText>
        </w:r>
        <w:r>
          <w:rPr>
            <w:noProof/>
            <w:webHidden/>
          </w:rPr>
        </w:r>
        <w:r>
          <w:rPr>
            <w:noProof/>
            <w:webHidden/>
          </w:rPr>
          <w:fldChar w:fldCharType="separate"/>
        </w:r>
        <w:r>
          <w:rPr>
            <w:noProof/>
            <w:webHidden/>
          </w:rPr>
          <w:t>76</w:t>
        </w:r>
        <w:r>
          <w:rPr>
            <w:noProof/>
            <w:webHidden/>
          </w:rPr>
          <w:fldChar w:fldCharType="end"/>
        </w:r>
      </w:hyperlink>
    </w:p>
    <w:p w14:paraId="5A03A8CC" w14:textId="1CFFB51C" w:rsidR="00D6659E" w:rsidRDefault="00D6659E">
      <w:pPr>
        <w:pStyle w:val="TOC2"/>
        <w:tabs>
          <w:tab w:val="right" w:leader="dot" w:pos="9645"/>
        </w:tabs>
        <w:rPr>
          <w:rFonts w:asciiTheme="minorHAnsi" w:eastAsiaTheme="minorEastAsia" w:hAnsiTheme="minorHAnsi" w:cstheme="minorBidi"/>
          <w:noProof/>
        </w:rPr>
      </w:pPr>
      <w:hyperlink w:anchor="_Toc95162802" w:history="1">
        <w:r w:rsidRPr="00FD60DB">
          <w:rPr>
            <w:rStyle w:val="Hyperlink"/>
            <w:rFonts w:eastAsia="MS Mincho"/>
            <w:bCs/>
            <w:noProof/>
          </w:rPr>
          <w:t>11.1</w:t>
        </w:r>
        <w:r w:rsidRPr="00FD60DB">
          <w:rPr>
            <w:rStyle w:val="Hyperlink"/>
            <w:rFonts w:eastAsia="MS Mincho"/>
            <w:noProof/>
          </w:rPr>
          <w:t xml:space="preserve"> Message Catalog File Format</w:t>
        </w:r>
        <w:r>
          <w:rPr>
            <w:noProof/>
            <w:webHidden/>
          </w:rPr>
          <w:tab/>
        </w:r>
        <w:r>
          <w:rPr>
            <w:noProof/>
            <w:webHidden/>
          </w:rPr>
          <w:fldChar w:fldCharType="begin"/>
        </w:r>
        <w:r>
          <w:rPr>
            <w:noProof/>
            <w:webHidden/>
          </w:rPr>
          <w:instrText xml:space="preserve"> PAGEREF _Toc95162802 \h </w:instrText>
        </w:r>
        <w:r>
          <w:rPr>
            <w:noProof/>
            <w:webHidden/>
          </w:rPr>
        </w:r>
        <w:r>
          <w:rPr>
            <w:noProof/>
            <w:webHidden/>
          </w:rPr>
          <w:fldChar w:fldCharType="separate"/>
        </w:r>
        <w:r>
          <w:rPr>
            <w:noProof/>
            <w:webHidden/>
          </w:rPr>
          <w:t>77</w:t>
        </w:r>
        <w:r>
          <w:rPr>
            <w:noProof/>
            <w:webHidden/>
          </w:rPr>
          <w:fldChar w:fldCharType="end"/>
        </w:r>
      </w:hyperlink>
    </w:p>
    <w:p w14:paraId="596F87A7" w14:textId="3319A41B" w:rsidR="00D6659E" w:rsidRDefault="00D6659E">
      <w:pPr>
        <w:pStyle w:val="TOC2"/>
        <w:tabs>
          <w:tab w:val="right" w:leader="dot" w:pos="9645"/>
        </w:tabs>
        <w:rPr>
          <w:rFonts w:asciiTheme="minorHAnsi" w:eastAsiaTheme="minorEastAsia" w:hAnsiTheme="minorHAnsi" w:cstheme="minorBidi"/>
          <w:noProof/>
        </w:rPr>
      </w:pPr>
      <w:hyperlink w:anchor="_Toc95162803" w:history="1">
        <w:r w:rsidRPr="00FD60DB">
          <w:rPr>
            <w:rStyle w:val="Hyperlink"/>
            <w:bCs/>
            <w:noProof/>
          </w:rPr>
          <w:t>11.2</w:t>
        </w:r>
        <w:r w:rsidRPr="00FD60DB">
          <w:rPr>
            <w:rStyle w:val="Hyperlink"/>
            <w:noProof/>
          </w:rPr>
          <w:t xml:space="preserve"> Message Catalog Help Resources</w:t>
        </w:r>
        <w:r>
          <w:rPr>
            <w:noProof/>
            <w:webHidden/>
          </w:rPr>
          <w:tab/>
        </w:r>
        <w:r>
          <w:rPr>
            <w:noProof/>
            <w:webHidden/>
          </w:rPr>
          <w:fldChar w:fldCharType="begin"/>
        </w:r>
        <w:r>
          <w:rPr>
            <w:noProof/>
            <w:webHidden/>
          </w:rPr>
          <w:instrText xml:space="preserve"> PAGEREF _Toc95162803 \h </w:instrText>
        </w:r>
        <w:r>
          <w:rPr>
            <w:noProof/>
            <w:webHidden/>
          </w:rPr>
        </w:r>
        <w:r>
          <w:rPr>
            <w:noProof/>
            <w:webHidden/>
          </w:rPr>
          <w:fldChar w:fldCharType="separate"/>
        </w:r>
        <w:r>
          <w:rPr>
            <w:noProof/>
            <w:webHidden/>
          </w:rPr>
          <w:t>77</w:t>
        </w:r>
        <w:r>
          <w:rPr>
            <w:noProof/>
            <w:webHidden/>
          </w:rPr>
          <w:fldChar w:fldCharType="end"/>
        </w:r>
      </w:hyperlink>
    </w:p>
    <w:p w14:paraId="26B400F0" w14:textId="6D6E1B29" w:rsidR="00D6659E" w:rsidRDefault="00D6659E">
      <w:pPr>
        <w:pStyle w:val="TOC2"/>
        <w:tabs>
          <w:tab w:val="right" w:leader="dot" w:pos="9645"/>
        </w:tabs>
        <w:rPr>
          <w:rFonts w:asciiTheme="minorHAnsi" w:eastAsiaTheme="minorEastAsia" w:hAnsiTheme="minorHAnsi" w:cstheme="minorBidi"/>
          <w:noProof/>
        </w:rPr>
      </w:pPr>
      <w:hyperlink w:anchor="_Toc95162804" w:history="1">
        <w:r w:rsidRPr="00FD60DB">
          <w:rPr>
            <w:rStyle w:val="Hyperlink"/>
            <w:bCs/>
            <w:noProof/>
          </w:rPr>
          <w:t>11.3</w:t>
        </w:r>
        <w:r w:rsidRPr="00FD60DB">
          <w:rPr>
            <w:rStyle w:val="Hyperlink"/>
            <w:noProof/>
          </w:rPr>
          <w:t xml:space="preserve"> Message Catalog Example</w:t>
        </w:r>
        <w:r>
          <w:rPr>
            <w:noProof/>
            <w:webHidden/>
          </w:rPr>
          <w:tab/>
        </w:r>
        <w:r>
          <w:rPr>
            <w:noProof/>
            <w:webHidden/>
          </w:rPr>
          <w:fldChar w:fldCharType="begin"/>
        </w:r>
        <w:r>
          <w:rPr>
            <w:noProof/>
            <w:webHidden/>
          </w:rPr>
          <w:instrText xml:space="preserve"> PAGEREF _Toc95162804 \h </w:instrText>
        </w:r>
        <w:r>
          <w:rPr>
            <w:noProof/>
            <w:webHidden/>
          </w:rPr>
        </w:r>
        <w:r>
          <w:rPr>
            <w:noProof/>
            <w:webHidden/>
          </w:rPr>
          <w:fldChar w:fldCharType="separate"/>
        </w:r>
        <w:r>
          <w:rPr>
            <w:noProof/>
            <w:webHidden/>
          </w:rPr>
          <w:t>78</w:t>
        </w:r>
        <w:r>
          <w:rPr>
            <w:noProof/>
            <w:webHidden/>
          </w:rPr>
          <w:fldChar w:fldCharType="end"/>
        </w:r>
      </w:hyperlink>
    </w:p>
    <w:p w14:paraId="6294C6E9" w14:textId="610F1F16" w:rsidR="00D6659E" w:rsidRDefault="00D6659E">
      <w:pPr>
        <w:pStyle w:val="TOC2"/>
        <w:tabs>
          <w:tab w:val="right" w:leader="dot" w:pos="9645"/>
        </w:tabs>
        <w:rPr>
          <w:rFonts w:asciiTheme="minorHAnsi" w:eastAsiaTheme="minorEastAsia" w:hAnsiTheme="minorHAnsi" w:cstheme="minorBidi"/>
          <w:noProof/>
        </w:rPr>
      </w:pPr>
      <w:hyperlink w:anchor="_Toc95162805" w:history="1">
        <w:r w:rsidRPr="00FD60DB">
          <w:rPr>
            <w:rStyle w:val="Hyperlink"/>
            <w:rFonts w:eastAsia="MS Mincho"/>
            <w:bCs/>
            <w:noProof/>
          </w:rPr>
          <w:t>11.4</w:t>
        </w:r>
        <w:r w:rsidRPr="00FD60DB">
          <w:rPr>
            <w:rStyle w:val="Hyperlink"/>
            <w:rFonts w:eastAsia="MS Mincho"/>
            <w:noProof/>
          </w:rPr>
          <w:t xml:space="preserve"> Message Catalog ABNF</w:t>
        </w:r>
        <w:r>
          <w:rPr>
            <w:noProof/>
            <w:webHidden/>
          </w:rPr>
          <w:tab/>
        </w:r>
        <w:r>
          <w:rPr>
            <w:noProof/>
            <w:webHidden/>
          </w:rPr>
          <w:fldChar w:fldCharType="begin"/>
        </w:r>
        <w:r>
          <w:rPr>
            <w:noProof/>
            <w:webHidden/>
          </w:rPr>
          <w:instrText xml:space="preserve"> PAGEREF _Toc95162805 \h </w:instrText>
        </w:r>
        <w:r>
          <w:rPr>
            <w:noProof/>
            <w:webHidden/>
          </w:rPr>
        </w:r>
        <w:r>
          <w:rPr>
            <w:noProof/>
            <w:webHidden/>
          </w:rPr>
          <w:fldChar w:fldCharType="separate"/>
        </w:r>
        <w:r>
          <w:rPr>
            <w:noProof/>
            <w:webHidden/>
          </w:rPr>
          <w:t>79</w:t>
        </w:r>
        <w:r>
          <w:rPr>
            <w:noProof/>
            <w:webHidden/>
          </w:rPr>
          <w:fldChar w:fldCharType="end"/>
        </w:r>
      </w:hyperlink>
    </w:p>
    <w:p w14:paraId="009FBCAE" w14:textId="3E90F28F" w:rsidR="00D6659E" w:rsidRDefault="00D6659E">
      <w:pPr>
        <w:pStyle w:val="TOC1"/>
        <w:tabs>
          <w:tab w:val="right" w:leader="dot" w:pos="9645"/>
        </w:tabs>
        <w:rPr>
          <w:rFonts w:asciiTheme="minorHAnsi" w:eastAsiaTheme="minorEastAsia" w:hAnsiTheme="minorHAnsi" w:cstheme="minorBidi"/>
          <w:noProof/>
        </w:rPr>
      </w:pPr>
      <w:hyperlink w:anchor="_Toc95162806" w:history="1">
        <w:r w:rsidRPr="00FD60DB">
          <w:rPr>
            <w:rStyle w:val="Hyperlink"/>
            <w:rFonts w:eastAsia="MS Mincho"/>
            <w:bCs/>
            <w:noProof/>
          </w:rPr>
          <w:t>12.</w:t>
        </w:r>
        <w:r w:rsidRPr="00FD60DB">
          <w:rPr>
            <w:rStyle w:val="Hyperlink"/>
            <w:rFonts w:eastAsia="MS Mincho"/>
            <w:noProof/>
          </w:rPr>
          <w:t xml:space="preserve"> Implementation Guidance</w:t>
        </w:r>
        <w:r>
          <w:rPr>
            <w:noProof/>
            <w:webHidden/>
          </w:rPr>
          <w:tab/>
        </w:r>
        <w:r>
          <w:rPr>
            <w:noProof/>
            <w:webHidden/>
          </w:rPr>
          <w:fldChar w:fldCharType="begin"/>
        </w:r>
        <w:r>
          <w:rPr>
            <w:noProof/>
            <w:webHidden/>
          </w:rPr>
          <w:instrText xml:space="preserve"> PAGEREF _Toc95162806 \h </w:instrText>
        </w:r>
        <w:r>
          <w:rPr>
            <w:noProof/>
            <w:webHidden/>
          </w:rPr>
        </w:r>
        <w:r>
          <w:rPr>
            <w:noProof/>
            <w:webHidden/>
          </w:rPr>
          <w:fldChar w:fldCharType="separate"/>
        </w:r>
        <w:r>
          <w:rPr>
            <w:noProof/>
            <w:webHidden/>
          </w:rPr>
          <w:t>80</w:t>
        </w:r>
        <w:r>
          <w:rPr>
            <w:noProof/>
            <w:webHidden/>
          </w:rPr>
          <w:fldChar w:fldCharType="end"/>
        </w:r>
      </w:hyperlink>
    </w:p>
    <w:p w14:paraId="0B15FF22" w14:textId="19CE7592" w:rsidR="00D6659E" w:rsidRDefault="00D6659E">
      <w:pPr>
        <w:pStyle w:val="TOC2"/>
        <w:tabs>
          <w:tab w:val="right" w:leader="dot" w:pos="9645"/>
        </w:tabs>
        <w:rPr>
          <w:rFonts w:asciiTheme="minorHAnsi" w:eastAsiaTheme="minorEastAsia" w:hAnsiTheme="minorHAnsi" w:cstheme="minorBidi"/>
          <w:noProof/>
        </w:rPr>
      </w:pPr>
      <w:hyperlink w:anchor="_Toc95162807" w:history="1">
        <w:r w:rsidRPr="00FD60DB">
          <w:rPr>
            <w:rStyle w:val="Hyperlink"/>
            <w:rFonts w:eastAsia="MS Mincho"/>
            <w:bCs/>
            <w:noProof/>
          </w:rPr>
          <w:t>12.1</w:t>
        </w:r>
        <w:r w:rsidRPr="00FD60DB">
          <w:rPr>
            <w:rStyle w:val="Hyperlink"/>
            <w:rFonts w:eastAsia="MS Mincho"/>
            <w:noProof/>
          </w:rPr>
          <w:t xml:space="preserve"> Presets and Triggers</w:t>
        </w:r>
        <w:r>
          <w:rPr>
            <w:noProof/>
            <w:webHidden/>
          </w:rPr>
          <w:tab/>
        </w:r>
        <w:r>
          <w:rPr>
            <w:noProof/>
            <w:webHidden/>
          </w:rPr>
          <w:fldChar w:fldCharType="begin"/>
        </w:r>
        <w:r>
          <w:rPr>
            <w:noProof/>
            <w:webHidden/>
          </w:rPr>
          <w:instrText xml:space="preserve"> PAGEREF _Toc95162807 \h </w:instrText>
        </w:r>
        <w:r>
          <w:rPr>
            <w:noProof/>
            <w:webHidden/>
          </w:rPr>
        </w:r>
        <w:r>
          <w:rPr>
            <w:noProof/>
            <w:webHidden/>
          </w:rPr>
          <w:fldChar w:fldCharType="separate"/>
        </w:r>
        <w:r>
          <w:rPr>
            <w:noProof/>
            <w:webHidden/>
          </w:rPr>
          <w:t>80</w:t>
        </w:r>
        <w:r>
          <w:rPr>
            <w:noProof/>
            <w:webHidden/>
          </w:rPr>
          <w:fldChar w:fldCharType="end"/>
        </w:r>
      </w:hyperlink>
    </w:p>
    <w:p w14:paraId="65E97D5D" w14:textId="538F9725" w:rsidR="00D6659E" w:rsidRDefault="00D6659E">
      <w:pPr>
        <w:pStyle w:val="TOC3"/>
        <w:tabs>
          <w:tab w:val="right" w:leader="dot" w:pos="9645"/>
        </w:tabs>
        <w:rPr>
          <w:rFonts w:asciiTheme="minorHAnsi" w:eastAsiaTheme="minorEastAsia" w:hAnsiTheme="minorHAnsi" w:cstheme="minorBidi"/>
          <w:noProof/>
        </w:rPr>
      </w:pPr>
      <w:hyperlink w:anchor="_Toc95162808" w:history="1">
        <w:r w:rsidRPr="00FD60DB">
          <w:rPr>
            <w:rStyle w:val="Hyperlink"/>
            <w:bCs/>
            <w:noProof/>
          </w:rPr>
          <w:t>12.1.1</w:t>
        </w:r>
        <w:r w:rsidRPr="00FD60DB">
          <w:rPr>
            <w:rStyle w:val="Hyperlink"/>
            <w:noProof/>
          </w:rPr>
          <w:t xml:space="preserve"> Storing Presets and Triggers</w:t>
        </w:r>
        <w:r>
          <w:rPr>
            <w:noProof/>
            <w:webHidden/>
          </w:rPr>
          <w:tab/>
        </w:r>
        <w:r>
          <w:rPr>
            <w:noProof/>
            <w:webHidden/>
          </w:rPr>
          <w:fldChar w:fldCharType="begin"/>
        </w:r>
        <w:r>
          <w:rPr>
            <w:noProof/>
            <w:webHidden/>
          </w:rPr>
          <w:instrText xml:space="preserve"> PAGEREF _Toc95162808 \h </w:instrText>
        </w:r>
        <w:r>
          <w:rPr>
            <w:noProof/>
            <w:webHidden/>
          </w:rPr>
        </w:r>
        <w:r>
          <w:rPr>
            <w:noProof/>
            <w:webHidden/>
          </w:rPr>
          <w:fldChar w:fldCharType="separate"/>
        </w:r>
        <w:r>
          <w:rPr>
            <w:noProof/>
            <w:webHidden/>
          </w:rPr>
          <w:t>80</w:t>
        </w:r>
        <w:r>
          <w:rPr>
            <w:noProof/>
            <w:webHidden/>
          </w:rPr>
          <w:fldChar w:fldCharType="end"/>
        </w:r>
      </w:hyperlink>
    </w:p>
    <w:p w14:paraId="497B3F19" w14:textId="4C96E326" w:rsidR="00D6659E" w:rsidRDefault="00D6659E">
      <w:pPr>
        <w:pStyle w:val="TOC3"/>
        <w:tabs>
          <w:tab w:val="right" w:leader="dot" w:pos="9645"/>
        </w:tabs>
        <w:rPr>
          <w:rFonts w:asciiTheme="minorHAnsi" w:eastAsiaTheme="minorEastAsia" w:hAnsiTheme="minorHAnsi" w:cstheme="minorBidi"/>
          <w:noProof/>
        </w:rPr>
      </w:pPr>
      <w:hyperlink w:anchor="_Toc95162809" w:history="1">
        <w:r w:rsidRPr="00FD60DB">
          <w:rPr>
            <w:rStyle w:val="Hyperlink"/>
            <w:bCs/>
            <w:noProof/>
          </w:rPr>
          <w:t>12.1.2</w:t>
        </w:r>
        <w:r w:rsidRPr="00FD60DB">
          <w:rPr>
            <w:rStyle w:val="Hyperlink"/>
            <w:noProof/>
          </w:rPr>
          <w:t xml:space="preserve"> Presets User Experience Recommendations</w:t>
        </w:r>
        <w:r>
          <w:rPr>
            <w:noProof/>
            <w:webHidden/>
          </w:rPr>
          <w:tab/>
        </w:r>
        <w:r>
          <w:rPr>
            <w:noProof/>
            <w:webHidden/>
          </w:rPr>
          <w:fldChar w:fldCharType="begin"/>
        </w:r>
        <w:r>
          <w:rPr>
            <w:noProof/>
            <w:webHidden/>
          </w:rPr>
          <w:instrText xml:space="preserve"> PAGEREF _Toc95162809 \h </w:instrText>
        </w:r>
        <w:r>
          <w:rPr>
            <w:noProof/>
            <w:webHidden/>
          </w:rPr>
        </w:r>
        <w:r>
          <w:rPr>
            <w:noProof/>
            <w:webHidden/>
          </w:rPr>
          <w:fldChar w:fldCharType="separate"/>
        </w:r>
        <w:r>
          <w:rPr>
            <w:noProof/>
            <w:webHidden/>
          </w:rPr>
          <w:t>80</w:t>
        </w:r>
        <w:r>
          <w:rPr>
            <w:noProof/>
            <w:webHidden/>
          </w:rPr>
          <w:fldChar w:fldCharType="end"/>
        </w:r>
      </w:hyperlink>
    </w:p>
    <w:p w14:paraId="1830903B" w14:textId="635AF711" w:rsidR="00D6659E" w:rsidRDefault="00D6659E">
      <w:pPr>
        <w:pStyle w:val="TOC3"/>
        <w:tabs>
          <w:tab w:val="right" w:leader="dot" w:pos="9645"/>
        </w:tabs>
        <w:rPr>
          <w:rFonts w:asciiTheme="minorHAnsi" w:eastAsiaTheme="minorEastAsia" w:hAnsiTheme="minorHAnsi" w:cstheme="minorBidi"/>
          <w:noProof/>
        </w:rPr>
      </w:pPr>
      <w:hyperlink w:anchor="_Toc95162810" w:history="1">
        <w:r w:rsidRPr="00FD60DB">
          <w:rPr>
            <w:rStyle w:val="Hyperlink"/>
            <w:bCs/>
            <w:noProof/>
          </w:rPr>
          <w:t>12.1.3</w:t>
        </w:r>
        <w:r w:rsidRPr="00FD60DB">
          <w:rPr>
            <w:rStyle w:val="Hyperlink"/>
            <w:noProof/>
          </w:rPr>
          <w:t xml:space="preserve"> Triggers User Experience Recommendations</w:t>
        </w:r>
        <w:r>
          <w:rPr>
            <w:noProof/>
            <w:webHidden/>
          </w:rPr>
          <w:tab/>
        </w:r>
        <w:r>
          <w:rPr>
            <w:noProof/>
            <w:webHidden/>
          </w:rPr>
          <w:fldChar w:fldCharType="begin"/>
        </w:r>
        <w:r>
          <w:rPr>
            <w:noProof/>
            <w:webHidden/>
          </w:rPr>
          <w:instrText xml:space="preserve"> PAGEREF _Toc95162810 \h </w:instrText>
        </w:r>
        <w:r>
          <w:rPr>
            <w:noProof/>
            <w:webHidden/>
          </w:rPr>
        </w:r>
        <w:r>
          <w:rPr>
            <w:noProof/>
            <w:webHidden/>
          </w:rPr>
          <w:fldChar w:fldCharType="separate"/>
        </w:r>
        <w:r>
          <w:rPr>
            <w:noProof/>
            <w:webHidden/>
          </w:rPr>
          <w:t>81</w:t>
        </w:r>
        <w:r>
          <w:rPr>
            <w:noProof/>
            <w:webHidden/>
          </w:rPr>
          <w:fldChar w:fldCharType="end"/>
        </w:r>
      </w:hyperlink>
    </w:p>
    <w:p w14:paraId="1A19DB5D" w14:textId="255E51DE" w:rsidR="00D6659E" w:rsidRDefault="00D6659E">
      <w:pPr>
        <w:pStyle w:val="TOC2"/>
        <w:tabs>
          <w:tab w:val="right" w:leader="dot" w:pos="9645"/>
        </w:tabs>
        <w:rPr>
          <w:rFonts w:asciiTheme="minorHAnsi" w:eastAsiaTheme="minorEastAsia" w:hAnsiTheme="minorHAnsi" w:cstheme="minorBidi"/>
          <w:noProof/>
        </w:rPr>
      </w:pPr>
      <w:hyperlink w:anchor="_Toc95162811" w:history="1">
        <w:r w:rsidRPr="00FD60DB">
          <w:rPr>
            <w:rStyle w:val="Hyperlink"/>
            <w:rFonts w:eastAsia="MS Mincho"/>
            <w:bCs/>
            <w:noProof/>
          </w:rPr>
          <w:t>12.2</w:t>
        </w:r>
        <w:r w:rsidRPr="00FD60DB">
          <w:rPr>
            <w:rStyle w:val="Hyperlink"/>
            <w:rFonts w:eastAsia="MS Mincho"/>
            <w:noProof/>
          </w:rPr>
          <w:t xml:space="preserve"> Printer Resources</w:t>
        </w:r>
        <w:r>
          <w:rPr>
            <w:noProof/>
            <w:webHidden/>
          </w:rPr>
          <w:tab/>
        </w:r>
        <w:r>
          <w:rPr>
            <w:noProof/>
            <w:webHidden/>
          </w:rPr>
          <w:fldChar w:fldCharType="begin"/>
        </w:r>
        <w:r>
          <w:rPr>
            <w:noProof/>
            <w:webHidden/>
          </w:rPr>
          <w:instrText xml:space="preserve"> PAGEREF _Toc95162811 \h </w:instrText>
        </w:r>
        <w:r>
          <w:rPr>
            <w:noProof/>
            <w:webHidden/>
          </w:rPr>
        </w:r>
        <w:r>
          <w:rPr>
            <w:noProof/>
            <w:webHidden/>
          </w:rPr>
          <w:fldChar w:fldCharType="separate"/>
        </w:r>
        <w:r>
          <w:rPr>
            <w:noProof/>
            <w:webHidden/>
          </w:rPr>
          <w:t>81</w:t>
        </w:r>
        <w:r>
          <w:rPr>
            <w:noProof/>
            <w:webHidden/>
          </w:rPr>
          <w:fldChar w:fldCharType="end"/>
        </w:r>
      </w:hyperlink>
    </w:p>
    <w:p w14:paraId="6D012D8A" w14:textId="53D1BECF" w:rsidR="00D6659E" w:rsidRDefault="00D6659E">
      <w:pPr>
        <w:pStyle w:val="TOC1"/>
        <w:tabs>
          <w:tab w:val="right" w:leader="dot" w:pos="9645"/>
        </w:tabs>
        <w:rPr>
          <w:rFonts w:asciiTheme="minorHAnsi" w:eastAsiaTheme="minorEastAsia" w:hAnsiTheme="minorHAnsi" w:cstheme="minorBidi"/>
          <w:noProof/>
        </w:rPr>
      </w:pPr>
      <w:hyperlink w:anchor="_Toc95162812" w:history="1">
        <w:r w:rsidRPr="00FD60DB">
          <w:rPr>
            <w:rStyle w:val="Hyperlink"/>
            <w:rFonts w:eastAsia="MS Mincho"/>
            <w:bCs/>
            <w:noProof/>
          </w:rPr>
          <w:t>13.</w:t>
        </w:r>
        <w:r w:rsidRPr="00FD60DB">
          <w:rPr>
            <w:rStyle w:val="Hyperlink"/>
            <w:rFonts w:eastAsia="MS Mincho"/>
            <w:noProof/>
          </w:rPr>
          <w:t xml:space="preserve"> Conformance Requirements</w:t>
        </w:r>
        <w:r>
          <w:rPr>
            <w:noProof/>
            <w:webHidden/>
          </w:rPr>
          <w:tab/>
        </w:r>
        <w:r>
          <w:rPr>
            <w:noProof/>
            <w:webHidden/>
          </w:rPr>
          <w:fldChar w:fldCharType="begin"/>
        </w:r>
        <w:r>
          <w:rPr>
            <w:noProof/>
            <w:webHidden/>
          </w:rPr>
          <w:instrText xml:space="preserve"> PAGEREF _Toc95162812 \h </w:instrText>
        </w:r>
        <w:r>
          <w:rPr>
            <w:noProof/>
            <w:webHidden/>
          </w:rPr>
        </w:r>
        <w:r>
          <w:rPr>
            <w:noProof/>
            <w:webHidden/>
          </w:rPr>
          <w:fldChar w:fldCharType="separate"/>
        </w:r>
        <w:r>
          <w:rPr>
            <w:noProof/>
            <w:webHidden/>
          </w:rPr>
          <w:t>82</w:t>
        </w:r>
        <w:r>
          <w:rPr>
            <w:noProof/>
            <w:webHidden/>
          </w:rPr>
          <w:fldChar w:fldCharType="end"/>
        </w:r>
      </w:hyperlink>
    </w:p>
    <w:p w14:paraId="613CEE28" w14:textId="5F32FD1A" w:rsidR="00D6659E" w:rsidRDefault="00D6659E">
      <w:pPr>
        <w:pStyle w:val="TOC2"/>
        <w:tabs>
          <w:tab w:val="right" w:leader="dot" w:pos="9645"/>
        </w:tabs>
        <w:rPr>
          <w:rFonts w:asciiTheme="minorHAnsi" w:eastAsiaTheme="minorEastAsia" w:hAnsiTheme="minorHAnsi" w:cstheme="minorBidi"/>
          <w:noProof/>
        </w:rPr>
      </w:pPr>
      <w:hyperlink w:anchor="_Toc95162813" w:history="1">
        <w:r w:rsidRPr="00FD60DB">
          <w:rPr>
            <w:rStyle w:val="Hyperlink"/>
            <w:rFonts w:eastAsia="MS Mincho"/>
            <w:bCs/>
            <w:noProof/>
          </w:rPr>
          <w:t>13.1</w:t>
        </w:r>
        <w:r w:rsidRPr="00FD60DB">
          <w:rPr>
            <w:rStyle w:val="Hyperlink"/>
            <w:rFonts w:eastAsia="MS Mincho"/>
            <w:noProof/>
          </w:rPr>
          <w:t xml:space="preserve"> Printer Conformance Requirements</w:t>
        </w:r>
        <w:r>
          <w:rPr>
            <w:noProof/>
            <w:webHidden/>
          </w:rPr>
          <w:tab/>
        </w:r>
        <w:r>
          <w:rPr>
            <w:noProof/>
            <w:webHidden/>
          </w:rPr>
          <w:fldChar w:fldCharType="begin"/>
        </w:r>
        <w:r>
          <w:rPr>
            <w:noProof/>
            <w:webHidden/>
          </w:rPr>
          <w:instrText xml:space="preserve"> PAGEREF _Toc95162813 \h </w:instrText>
        </w:r>
        <w:r>
          <w:rPr>
            <w:noProof/>
            <w:webHidden/>
          </w:rPr>
        </w:r>
        <w:r>
          <w:rPr>
            <w:noProof/>
            <w:webHidden/>
          </w:rPr>
          <w:fldChar w:fldCharType="separate"/>
        </w:r>
        <w:r>
          <w:rPr>
            <w:noProof/>
            <w:webHidden/>
          </w:rPr>
          <w:t>82</w:t>
        </w:r>
        <w:r>
          <w:rPr>
            <w:noProof/>
            <w:webHidden/>
          </w:rPr>
          <w:fldChar w:fldCharType="end"/>
        </w:r>
      </w:hyperlink>
    </w:p>
    <w:p w14:paraId="79896B70" w14:textId="757D8471" w:rsidR="00D6659E" w:rsidRDefault="00D6659E">
      <w:pPr>
        <w:pStyle w:val="TOC2"/>
        <w:tabs>
          <w:tab w:val="right" w:leader="dot" w:pos="9645"/>
        </w:tabs>
        <w:rPr>
          <w:rFonts w:asciiTheme="minorHAnsi" w:eastAsiaTheme="minorEastAsia" w:hAnsiTheme="minorHAnsi" w:cstheme="minorBidi"/>
          <w:noProof/>
        </w:rPr>
      </w:pPr>
      <w:hyperlink w:anchor="_Toc95162814" w:history="1">
        <w:r w:rsidRPr="00FD60DB">
          <w:rPr>
            <w:rStyle w:val="Hyperlink"/>
            <w:rFonts w:eastAsia="MS Mincho"/>
            <w:bCs/>
            <w:noProof/>
          </w:rPr>
          <w:t>13.2</w:t>
        </w:r>
        <w:r w:rsidRPr="00FD60DB">
          <w:rPr>
            <w:rStyle w:val="Hyperlink"/>
            <w:rFonts w:eastAsia="MS Mincho"/>
            <w:noProof/>
          </w:rPr>
          <w:t xml:space="preserve"> Client Conformance Requirements</w:t>
        </w:r>
        <w:r>
          <w:rPr>
            <w:noProof/>
            <w:webHidden/>
          </w:rPr>
          <w:tab/>
        </w:r>
        <w:r>
          <w:rPr>
            <w:noProof/>
            <w:webHidden/>
          </w:rPr>
          <w:fldChar w:fldCharType="begin"/>
        </w:r>
        <w:r>
          <w:rPr>
            <w:noProof/>
            <w:webHidden/>
          </w:rPr>
          <w:instrText xml:space="preserve"> PAGEREF _Toc95162814 \h </w:instrText>
        </w:r>
        <w:r>
          <w:rPr>
            <w:noProof/>
            <w:webHidden/>
          </w:rPr>
        </w:r>
        <w:r>
          <w:rPr>
            <w:noProof/>
            <w:webHidden/>
          </w:rPr>
          <w:fldChar w:fldCharType="separate"/>
        </w:r>
        <w:r>
          <w:rPr>
            <w:noProof/>
            <w:webHidden/>
          </w:rPr>
          <w:t>82</w:t>
        </w:r>
        <w:r>
          <w:rPr>
            <w:noProof/>
            <w:webHidden/>
          </w:rPr>
          <w:fldChar w:fldCharType="end"/>
        </w:r>
      </w:hyperlink>
    </w:p>
    <w:p w14:paraId="27EBB202" w14:textId="659AD09A" w:rsidR="00D6659E" w:rsidRDefault="00D6659E">
      <w:pPr>
        <w:pStyle w:val="TOC1"/>
        <w:tabs>
          <w:tab w:val="right" w:leader="dot" w:pos="9645"/>
        </w:tabs>
        <w:rPr>
          <w:rFonts w:asciiTheme="minorHAnsi" w:eastAsiaTheme="minorEastAsia" w:hAnsiTheme="minorHAnsi" w:cstheme="minorBidi"/>
          <w:noProof/>
        </w:rPr>
      </w:pPr>
      <w:hyperlink w:anchor="_Toc95162815" w:history="1">
        <w:r w:rsidRPr="00FD60DB">
          <w:rPr>
            <w:rStyle w:val="Hyperlink"/>
            <w:rFonts w:eastAsia="MS Mincho"/>
            <w:bCs/>
            <w:noProof/>
          </w:rPr>
          <w:t>14.</w:t>
        </w:r>
        <w:r w:rsidRPr="00FD60DB">
          <w:rPr>
            <w:rStyle w:val="Hyperlink"/>
            <w:rFonts w:eastAsia="MS Mincho"/>
            <w:noProof/>
          </w:rPr>
          <w:t xml:space="preserve"> Internationalization Considerations</w:t>
        </w:r>
        <w:r>
          <w:rPr>
            <w:noProof/>
            <w:webHidden/>
          </w:rPr>
          <w:tab/>
        </w:r>
        <w:r>
          <w:rPr>
            <w:noProof/>
            <w:webHidden/>
          </w:rPr>
          <w:fldChar w:fldCharType="begin"/>
        </w:r>
        <w:r>
          <w:rPr>
            <w:noProof/>
            <w:webHidden/>
          </w:rPr>
          <w:instrText xml:space="preserve"> PAGEREF _Toc95162815 \h </w:instrText>
        </w:r>
        <w:r>
          <w:rPr>
            <w:noProof/>
            <w:webHidden/>
          </w:rPr>
        </w:r>
        <w:r>
          <w:rPr>
            <w:noProof/>
            <w:webHidden/>
          </w:rPr>
          <w:fldChar w:fldCharType="separate"/>
        </w:r>
        <w:r>
          <w:rPr>
            <w:noProof/>
            <w:webHidden/>
          </w:rPr>
          <w:t>83</w:t>
        </w:r>
        <w:r>
          <w:rPr>
            <w:noProof/>
            <w:webHidden/>
          </w:rPr>
          <w:fldChar w:fldCharType="end"/>
        </w:r>
      </w:hyperlink>
    </w:p>
    <w:p w14:paraId="1818B632" w14:textId="3EC30121" w:rsidR="00D6659E" w:rsidRDefault="00D6659E">
      <w:pPr>
        <w:pStyle w:val="TOC1"/>
        <w:tabs>
          <w:tab w:val="right" w:leader="dot" w:pos="9645"/>
        </w:tabs>
        <w:rPr>
          <w:rFonts w:asciiTheme="minorHAnsi" w:eastAsiaTheme="minorEastAsia" w:hAnsiTheme="minorHAnsi" w:cstheme="minorBidi"/>
          <w:noProof/>
        </w:rPr>
      </w:pPr>
      <w:hyperlink w:anchor="_Toc95162816" w:history="1">
        <w:r w:rsidRPr="00FD60DB">
          <w:rPr>
            <w:rStyle w:val="Hyperlink"/>
            <w:rFonts w:eastAsia="MS Mincho"/>
            <w:bCs/>
            <w:noProof/>
          </w:rPr>
          <w:t>15.</w:t>
        </w:r>
        <w:r w:rsidRPr="00FD60DB">
          <w:rPr>
            <w:rStyle w:val="Hyperlink"/>
            <w:rFonts w:eastAsia="MS Mincho"/>
            <w:noProof/>
          </w:rPr>
          <w:t xml:space="preserve"> Security Considerations</w:t>
        </w:r>
        <w:r>
          <w:rPr>
            <w:noProof/>
            <w:webHidden/>
          </w:rPr>
          <w:tab/>
        </w:r>
        <w:r>
          <w:rPr>
            <w:noProof/>
            <w:webHidden/>
          </w:rPr>
          <w:fldChar w:fldCharType="begin"/>
        </w:r>
        <w:r>
          <w:rPr>
            <w:noProof/>
            <w:webHidden/>
          </w:rPr>
          <w:instrText xml:space="preserve"> PAGEREF _Toc95162816 \h </w:instrText>
        </w:r>
        <w:r>
          <w:rPr>
            <w:noProof/>
            <w:webHidden/>
          </w:rPr>
        </w:r>
        <w:r>
          <w:rPr>
            <w:noProof/>
            <w:webHidden/>
          </w:rPr>
          <w:fldChar w:fldCharType="separate"/>
        </w:r>
        <w:r>
          <w:rPr>
            <w:noProof/>
            <w:webHidden/>
          </w:rPr>
          <w:t>84</w:t>
        </w:r>
        <w:r>
          <w:rPr>
            <w:noProof/>
            <w:webHidden/>
          </w:rPr>
          <w:fldChar w:fldCharType="end"/>
        </w:r>
      </w:hyperlink>
    </w:p>
    <w:p w14:paraId="071249E0" w14:textId="38F54149" w:rsidR="00D6659E" w:rsidRDefault="00D6659E">
      <w:pPr>
        <w:pStyle w:val="TOC1"/>
        <w:tabs>
          <w:tab w:val="right" w:leader="dot" w:pos="9645"/>
        </w:tabs>
        <w:rPr>
          <w:rFonts w:asciiTheme="minorHAnsi" w:eastAsiaTheme="minorEastAsia" w:hAnsiTheme="minorHAnsi" w:cstheme="minorBidi"/>
          <w:noProof/>
        </w:rPr>
      </w:pPr>
      <w:hyperlink w:anchor="_Toc95162817" w:history="1">
        <w:r w:rsidRPr="00FD60DB">
          <w:rPr>
            <w:rStyle w:val="Hyperlink"/>
            <w:rFonts w:eastAsia="MS Mincho"/>
            <w:bCs/>
            <w:noProof/>
          </w:rPr>
          <w:t>16.</w:t>
        </w:r>
        <w:r w:rsidRPr="00FD60DB">
          <w:rPr>
            <w:rStyle w:val="Hyperlink"/>
            <w:rFonts w:eastAsia="MS Mincho"/>
            <w:noProof/>
          </w:rPr>
          <w:t xml:space="preserve"> IANA Considerations</w:t>
        </w:r>
        <w:r>
          <w:rPr>
            <w:noProof/>
            <w:webHidden/>
          </w:rPr>
          <w:tab/>
        </w:r>
        <w:r>
          <w:rPr>
            <w:noProof/>
            <w:webHidden/>
          </w:rPr>
          <w:fldChar w:fldCharType="begin"/>
        </w:r>
        <w:r>
          <w:rPr>
            <w:noProof/>
            <w:webHidden/>
          </w:rPr>
          <w:instrText xml:space="preserve"> PAGEREF _Toc95162817 \h </w:instrText>
        </w:r>
        <w:r>
          <w:rPr>
            <w:noProof/>
            <w:webHidden/>
          </w:rPr>
        </w:r>
        <w:r>
          <w:rPr>
            <w:noProof/>
            <w:webHidden/>
          </w:rPr>
          <w:fldChar w:fldCharType="separate"/>
        </w:r>
        <w:r>
          <w:rPr>
            <w:noProof/>
            <w:webHidden/>
          </w:rPr>
          <w:t>84</w:t>
        </w:r>
        <w:r>
          <w:rPr>
            <w:noProof/>
            <w:webHidden/>
          </w:rPr>
          <w:fldChar w:fldCharType="end"/>
        </w:r>
      </w:hyperlink>
    </w:p>
    <w:p w14:paraId="63A8C235" w14:textId="473EDD31" w:rsidR="00D6659E" w:rsidRDefault="00D6659E">
      <w:pPr>
        <w:pStyle w:val="TOC2"/>
        <w:tabs>
          <w:tab w:val="right" w:leader="dot" w:pos="9645"/>
        </w:tabs>
        <w:rPr>
          <w:rFonts w:asciiTheme="minorHAnsi" w:eastAsiaTheme="minorEastAsia" w:hAnsiTheme="minorHAnsi" w:cstheme="minorBidi"/>
          <w:noProof/>
        </w:rPr>
      </w:pPr>
      <w:hyperlink w:anchor="_Toc95162818" w:history="1">
        <w:r w:rsidRPr="00FD60DB">
          <w:rPr>
            <w:rStyle w:val="Hyperlink"/>
            <w:rFonts w:eastAsia="MS Mincho"/>
            <w:bCs/>
            <w:noProof/>
          </w:rPr>
          <w:t>16.1</w:t>
        </w:r>
        <w:r w:rsidRPr="00FD60DB">
          <w:rPr>
            <w:rStyle w:val="Hyperlink"/>
            <w:rFonts w:eastAsia="MS Mincho"/>
            <w:noProof/>
          </w:rPr>
          <w:t xml:space="preserve"> MIME Media Type Registration</w:t>
        </w:r>
        <w:r>
          <w:rPr>
            <w:noProof/>
            <w:webHidden/>
          </w:rPr>
          <w:tab/>
        </w:r>
        <w:r>
          <w:rPr>
            <w:noProof/>
            <w:webHidden/>
          </w:rPr>
          <w:fldChar w:fldCharType="begin"/>
        </w:r>
        <w:r>
          <w:rPr>
            <w:noProof/>
            <w:webHidden/>
          </w:rPr>
          <w:instrText xml:space="preserve"> PAGEREF _Toc95162818 \h </w:instrText>
        </w:r>
        <w:r>
          <w:rPr>
            <w:noProof/>
            <w:webHidden/>
          </w:rPr>
        </w:r>
        <w:r>
          <w:rPr>
            <w:noProof/>
            <w:webHidden/>
          </w:rPr>
          <w:fldChar w:fldCharType="separate"/>
        </w:r>
        <w:r>
          <w:rPr>
            <w:noProof/>
            <w:webHidden/>
          </w:rPr>
          <w:t>84</w:t>
        </w:r>
        <w:r>
          <w:rPr>
            <w:noProof/>
            <w:webHidden/>
          </w:rPr>
          <w:fldChar w:fldCharType="end"/>
        </w:r>
      </w:hyperlink>
    </w:p>
    <w:p w14:paraId="5C2F4F0F" w14:textId="462E4E2C" w:rsidR="00D6659E" w:rsidRDefault="00D6659E">
      <w:pPr>
        <w:pStyle w:val="TOC2"/>
        <w:tabs>
          <w:tab w:val="right" w:leader="dot" w:pos="9645"/>
        </w:tabs>
        <w:rPr>
          <w:rFonts w:asciiTheme="minorHAnsi" w:eastAsiaTheme="minorEastAsia" w:hAnsiTheme="minorHAnsi" w:cstheme="minorBidi"/>
          <w:noProof/>
        </w:rPr>
      </w:pPr>
      <w:hyperlink w:anchor="_Toc95162819" w:history="1">
        <w:r w:rsidRPr="00FD60DB">
          <w:rPr>
            <w:rStyle w:val="Hyperlink"/>
            <w:rFonts w:eastAsia="MS Mincho"/>
            <w:bCs/>
            <w:noProof/>
          </w:rPr>
          <w:t>16.2</w:t>
        </w:r>
        <w:r w:rsidRPr="00FD60DB">
          <w:rPr>
            <w:rStyle w:val="Hyperlink"/>
            <w:rFonts w:eastAsia="MS Mincho"/>
            <w:noProof/>
          </w:rPr>
          <w:t xml:space="preserve"> Attribute Registrations</w:t>
        </w:r>
        <w:r>
          <w:rPr>
            <w:noProof/>
            <w:webHidden/>
          </w:rPr>
          <w:tab/>
        </w:r>
        <w:r>
          <w:rPr>
            <w:noProof/>
            <w:webHidden/>
          </w:rPr>
          <w:fldChar w:fldCharType="begin"/>
        </w:r>
        <w:r>
          <w:rPr>
            <w:noProof/>
            <w:webHidden/>
          </w:rPr>
          <w:instrText xml:space="preserve"> PAGEREF _Toc95162819 \h </w:instrText>
        </w:r>
        <w:r>
          <w:rPr>
            <w:noProof/>
            <w:webHidden/>
          </w:rPr>
        </w:r>
        <w:r>
          <w:rPr>
            <w:noProof/>
            <w:webHidden/>
          </w:rPr>
          <w:fldChar w:fldCharType="separate"/>
        </w:r>
        <w:r>
          <w:rPr>
            <w:noProof/>
            <w:webHidden/>
          </w:rPr>
          <w:t>85</w:t>
        </w:r>
        <w:r>
          <w:rPr>
            <w:noProof/>
            <w:webHidden/>
          </w:rPr>
          <w:fldChar w:fldCharType="end"/>
        </w:r>
      </w:hyperlink>
    </w:p>
    <w:p w14:paraId="1DF8CA31" w14:textId="46E0B0C0" w:rsidR="00D6659E" w:rsidRDefault="00D6659E">
      <w:pPr>
        <w:pStyle w:val="TOC2"/>
        <w:tabs>
          <w:tab w:val="right" w:leader="dot" w:pos="9645"/>
        </w:tabs>
        <w:rPr>
          <w:rFonts w:asciiTheme="minorHAnsi" w:eastAsiaTheme="minorEastAsia" w:hAnsiTheme="minorHAnsi" w:cstheme="minorBidi"/>
          <w:noProof/>
        </w:rPr>
      </w:pPr>
      <w:hyperlink w:anchor="_Toc95162820" w:history="1">
        <w:r w:rsidRPr="00FD60DB">
          <w:rPr>
            <w:rStyle w:val="Hyperlink"/>
            <w:rFonts w:eastAsia="MS Mincho"/>
            <w:bCs/>
            <w:noProof/>
          </w:rPr>
          <w:t>16.3</w:t>
        </w:r>
        <w:r w:rsidRPr="00FD60DB">
          <w:rPr>
            <w:rStyle w:val="Hyperlink"/>
            <w:rFonts w:eastAsia="MS Mincho"/>
            <w:noProof/>
          </w:rPr>
          <w:t xml:space="preserve"> Type2 keyword Registrations</w:t>
        </w:r>
        <w:r>
          <w:rPr>
            <w:noProof/>
            <w:webHidden/>
          </w:rPr>
          <w:tab/>
        </w:r>
        <w:r>
          <w:rPr>
            <w:noProof/>
            <w:webHidden/>
          </w:rPr>
          <w:fldChar w:fldCharType="begin"/>
        </w:r>
        <w:r>
          <w:rPr>
            <w:noProof/>
            <w:webHidden/>
          </w:rPr>
          <w:instrText xml:space="preserve"> PAGEREF _Toc95162820 \h </w:instrText>
        </w:r>
        <w:r>
          <w:rPr>
            <w:noProof/>
            <w:webHidden/>
          </w:rPr>
        </w:r>
        <w:r>
          <w:rPr>
            <w:noProof/>
            <w:webHidden/>
          </w:rPr>
          <w:fldChar w:fldCharType="separate"/>
        </w:r>
        <w:r>
          <w:rPr>
            <w:noProof/>
            <w:webHidden/>
          </w:rPr>
          <w:t>88</w:t>
        </w:r>
        <w:r>
          <w:rPr>
            <w:noProof/>
            <w:webHidden/>
          </w:rPr>
          <w:fldChar w:fldCharType="end"/>
        </w:r>
      </w:hyperlink>
    </w:p>
    <w:p w14:paraId="6C71882C" w14:textId="7BF32D56" w:rsidR="00D6659E" w:rsidRDefault="00D6659E">
      <w:pPr>
        <w:pStyle w:val="TOC2"/>
        <w:tabs>
          <w:tab w:val="right" w:leader="dot" w:pos="9645"/>
        </w:tabs>
        <w:rPr>
          <w:rFonts w:asciiTheme="minorHAnsi" w:eastAsiaTheme="minorEastAsia" w:hAnsiTheme="minorHAnsi" w:cstheme="minorBidi"/>
          <w:noProof/>
        </w:rPr>
      </w:pPr>
      <w:hyperlink w:anchor="_Toc95162821" w:history="1">
        <w:r w:rsidRPr="00FD60DB">
          <w:rPr>
            <w:rStyle w:val="Hyperlink"/>
            <w:rFonts w:eastAsia="MS Mincho"/>
            <w:bCs/>
            <w:noProof/>
          </w:rPr>
          <w:t>16.4</w:t>
        </w:r>
        <w:r w:rsidRPr="00FD60DB">
          <w:rPr>
            <w:rStyle w:val="Hyperlink"/>
            <w:rFonts w:eastAsia="MS Mincho"/>
            <w:noProof/>
          </w:rPr>
          <w:t xml:space="preserve"> Type2 enum Registrations</w:t>
        </w:r>
        <w:r>
          <w:rPr>
            <w:noProof/>
            <w:webHidden/>
          </w:rPr>
          <w:tab/>
        </w:r>
        <w:r>
          <w:rPr>
            <w:noProof/>
            <w:webHidden/>
          </w:rPr>
          <w:fldChar w:fldCharType="begin"/>
        </w:r>
        <w:r>
          <w:rPr>
            <w:noProof/>
            <w:webHidden/>
          </w:rPr>
          <w:instrText xml:space="preserve"> PAGEREF _Toc95162821 \h </w:instrText>
        </w:r>
        <w:r>
          <w:rPr>
            <w:noProof/>
            <w:webHidden/>
          </w:rPr>
        </w:r>
        <w:r>
          <w:rPr>
            <w:noProof/>
            <w:webHidden/>
          </w:rPr>
          <w:fldChar w:fldCharType="separate"/>
        </w:r>
        <w:r>
          <w:rPr>
            <w:noProof/>
            <w:webHidden/>
          </w:rPr>
          <w:t>90</w:t>
        </w:r>
        <w:r>
          <w:rPr>
            <w:noProof/>
            <w:webHidden/>
          </w:rPr>
          <w:fldChar w:fldCharType="end"/>
        </w:r>
      </w:hyperlink>
    </w:p>
    <w:p w14:paraId="5A820009" w14:textId="5D333C50" w:rsidR="00D6659E" w:rsidRDefault="00D6659E">
      <w:pPr>
        <w:pStyle w:val="TOC2"/>
        <w:tabs>
          <w:tab w:val="right" w:leader="dot" w:pos="9645"/>
        </w:tabs>
        <w:rPr>
          <w:rFonts w:asciiTheme="minorHAnsi" w:eastAsiaTheme="minorEastAsia" w:hAnsiTheme="minorHAnsi" w:cstheme="minorBidi"/>
          <w:noProof/>
        </w:rPr>
      </w:pPr>
      <w:hyperlink w:anchor="_Toc95162822" w:history="1">
        <w:r w:rsidRPr="00FD60DB">
          <w:rPr>
            <w:rStyle w:val="Hyperlink"/>
            <w:rFonts w:eastAsia="MS Mincho"/>
            <w:bCs/>
            <w:noProof/>
          </w:rPr>
          <w:t>16.5</w:t>
        </w:r>
        <w:r w:rsidRPr="00FD60DB">
          <w:rPr>
            <w:rStyle w:val="Hyperlink"/>
            <w:rFonts w:eastAsia="MS Mincho"/>
            <w:noProof/>
          </w:rPr>
          <w:t xml:space="preserve"> Operation Registrations</w:t>
        </w:r>
        <w:r>
          <w:rPr>
            <w:noProof/>
            <w:webHidden/>
          </w:rPr>
          <w:tab/>
        </w:r>
        <w:r>
          <w:rPr>
            <w:noProof/>
            <w:webHidden/>
          </w:rPr>
          <w:fldChar w:fldCharType="begin"/>
        </w:r>
        <w:r>
          <w:rPr>
            <w:noProof/>
            <w:webHidden/>
          </w:rPr>
          <w:instrText xml:space="preserve"> PAGEREF _Toc95162822 \h </w:instrText>
        </w:r>
        <w:r>
          <w:rPr>
            <w:noProof/>
            <w:webHidden/>
          </w:rPr>
        </w:r>
        <w:r>
          <w:rPr>
            <w:noProof/>
            <w:webHidden/>
          </w:rPr>
          <w:fldChar w:fldCharType="separate"/>
        </w:r>
        <w:r>
          <w:rPr>
            <w:noProof/>
            <w:webHidden/>
          </w:rPr>
          <w:t>90</w:t>
        </w:r>
        <w:r>
          <w:rPr>
            <w:noProof/>
            <w:webHidden/>
          </w:rPr>
          <w:fldChar w:fldCharType="end"/>
        </w:r>
      </w:hyperlink>
    </w:p>
    <w:p w14:paraId="48484371" w14:textId="530EB82E" w:rsidR="00D6659E" w:rsidRDefault="00D6659E">
      <w:pPr>
        <w:pStyle w:val="TOC2"/>
        <w:tabs>
          <w:tab w:val="right" w:leader="dot" w:pos="9645"/>
        </w:tabs>
        <w:rPr>
          <w:rFonts w:asciiTheme="minorHAnsi" w:eastAsiaTheme="minorEastAsia" w:hAnsiTheme="minorHAnsi" w:cstheme="minorBidi"/>
          <w:noProof/>
        </w:rPr>
      </w:pPr>
      <w:hyperlink w:anchor="_Toc95162823" w:history="1">
        <w:r w:rsidRPr="00FD60DB">
          <w:rPr>
            <w:rStyle w:val="Hyperlink"/>
            <w:rFonts w:eastAsia="MS Mincho"/>
            <w:bCs/>
            <w:noProof/>
          </w:rPr>
          <w:t>16.6</w:t>
        </w:r>
        <w:r w:rsidRPr="00FD60DB">
          <w:rPr>
            <w:rStyle w:val="Hyperlink"/>
            <w:rFonts w:eastAsia="MS Mincho"/>
            <w:noProof/>
          </w:rPr>
          <w:t xml:space="preserve"> Status Code Registrations</w:t>
        </w:r>
        <w:r>
          <w:rPr>
            <w:noProof/>
            <w:webHidden/>
          </w:rPr>
          <w:tab/>
        </w:r>
        <w:r>
          <w:rPr>
            <w:noProof/>
            <w:webHidden/>
          </w:rPr>
          <w:fldChar w:fldCharType="begin"/>
        </w:r>
        <w:r>
          <w:rPr>
            <w:noProof/>
            <w:webHidden/>
          </w:rPr>
          <w:instrText xml:space="preserve"> PAGEREF _Toc95162823 \h </w:instrText>
        </w:r>
        <w:r>
          <w:rPr>
            <w:noProof/>
            <w:webHidden/>
          </w:rPr>
        </w:r>
        <w:r>
          <w:rPr>
            <w:noProof/>
            <w:webHidden/>
          </w:rPr>
          <w:fldChar w:fldCharType="separate"/>
        </w:r>
        <w:r>
          <w:rPr>
            <w:noProof/>
            <w:webHidden/>
          </w:rPr>
          <w:t>91</w:t>
        </w:r>
        <w:r>
          <w:rPr>
            <w:noProof/>
            <w:webHidden/>
          </w:rPr>
          <w:fldChar w:fldCharType="end"/>
        </w:r>
      </w:hyperlink>
    </w:p>
    <w:p w14:paraId="17502EA7" w14:textId="6DF675D3" w:rsidR="00D6659E" w:rsidRDefault="00D6659E">
      <w:pPr>
        <w:pStyle w:val="TOC1"/>
        <w:tabs>
          <w:tab w:val="right" w:leader="dot" w:pos="9645"/>
        </w:tabs>
        <w:rPr>
          <w:rFonts w:asciiTheme="minorHAnsi" w:eastAsiaTheme="minorEastAsia" w:hAnsiTheme="minorHAnsi" w:cstheme="minorBidi"/>
          <w:noProof/>
        </w:rPr>
      </w:pPr>
      <w:hyperlink w:anchor="_Toc95162824" w:history="1">
        <w:r w:rsidRPr="00FD60DB">
          <w:rPr>
            <w:rStyle w:val="Hyperlink"/>
            <w:rFonts w:eastAsia="MS Mincho"/>
            <w:bCs/>
            <w:noProof/>
          </w:rPr>
          <w:t>17.</w:t>
        </w:r>
        <w:r w:rsidRPr="00FD60DB">
          <w:rPr>
            <w:rStyle w:val="Hyperlink"/>
            <w:rFonts w:eastAsia="MS Mincho"/>
            <w:noProof/>
          </w:rPr>
          <w:t xml:space="preserve"> Overview of Changes</w:t>
        </w:r>
        <w:r>
          <w:rPr>
            <w:noProof/>
            <w:webHidden/>
          </w:rPr>
          <w:tab/>
        </w:r>
        <w:r>
          <w:rPr>
            <w:noProof/>
            <w:webHidden/>
          </w:rPr>
          <w:fldChar w:fldCharType="begin"/>
        </w:r>
        <w:r>
          <w:rPr>
            <w:noProof/>
            <w:webHidden/>
          </w:rPr>
          <w:instrText xml:space="preserve"> PAGEREF _Toc95162824 \h </w:instrText>
        </w:r>
        <w:r>
          <w:rPr>
            <w:noProof/>
            <w:webHidden/>
          </w:rPr>
        </w:r>
        <w:r>
          <w:rPr>
            <w:noProof/>
            <w:webHidden/>
          </w:rPr>
          <w:fldChar w:fldCharType="separate"/>
        </w:r>
        <w:r>
          <w:rPr>
            <w:noProof/>
            <w:webHidden/>
          </w:rPr>
          <w:t>91</w:t>
        </w:r>
        <w:r>
          <w:rPr>
            <w:noProof/>
            <w:webHidden/>
          </w:rPr>
          <w:fldChar w:fldCharType="end"/>
        </w:r>
      </w:hyperlink>
    </w:p>
    <w:p w14:paraId="7A1A8605" w14:textId="629ABCC8" w:rsidR="00D6659E" w:rsidRDefault="00D6659E">
      <w:pPr>
        <w:pStyle w:val="TOC2"/>
        <w:tabs>
          <w:tab w:val="right" w:leader="dot" w:pos="9645"/>
        </w:tabs>
        <w:rPr>
          <w:rFonts w:asciiTheme="minorHAnsi" w:eastAsiaTheme="minorEastAsia" w:hAnsiTheme="minorHAnsi" w:cstheme="minorBidi"/>
          <w:noProof/>
        </w:rPr>
      </w:pPr>
      <w:hyperlink w:anchor="_Toc95162825" w:history="1">
        <w:r w:rsidRPr="00FD60DB">
          <w:rPr>
            <w:rStyle w:val="Hyperlink"/>
            <w:bCs/>
            <w:noProof/>
          </w:rPr>
          <w:t>17.1</w:t>
        </w:r>
        <w:r w:rsidRPr="00FD60DB">
          <w:rPr>
            <w:rStyle w:val="Hyperlink"/>
            <w:noProof/>
          </w:rPr>
          <w:t xml:space="preserve"> IPP Driverless Printing Extensions v.2.0</w:t>
        </w:r>
        <w:r>
          <w:rPr>
            <w:noProof/>
            <w:webHidden/>
          </w:rPr>
          <w:tab/>
        </w:r>
        <w:r>
          <w:rPr>
            <w:noProof/>
            <w:webHidden/>
          </w:rPr>
          <w:fldChar w:fldCharType="begin"/>
        </w:r>
        <w:r>
          <w:rPr>
            <w:noProof/>
            <w:webHidden/>
          </w:rPr>
          <w:instrText xml:space="preserve"> PAGEREF _Toc95162825 \h </w:instrText>
        </w:r>
        <w:r>
          <w:rPr>
            <w:noProof/>
            <w:webHidden/>
          </w:rPr>
        </w:r>
        <w:r>
          <w:rPr>
            <w:noProof/>
            <w:webHidden/>
          </w:rPr>
          <w:fldChar w:fldCharType="separate"/>
        </w:r>
        <w:r>
          <w:rPr>
            <w:noProof/>
            <w:webHidden/>
          </w:rPr>
          <w:t>91</w:t>
        </w:r>
        <w:r>
          <w:rPr>
            <w:noProof/>
            <w:webHidden/>
          </w:rPr>
          <w:fldChar w:fldCharType="end"/>
        </w:r>
      </w:hyperlink>
    </w:p>
    <w:p w14:paraId="66946759" w14:textId="436DCB83" w:rsidR="00D6659E" w:rsidRDefault="00D6659E">
      <w:pPr>
        <w:pStyle w:val="TOC1"/>
        <w:tabs>
          <w:tab w:val="right" w:leader="dot" w:pos="9645"/>
        </w:tabs>
        <w:rPr>
          <w:rFonts w:asciiTheme="minorHAnsi" w:eastAsiaTheme="minorEastAsia" w:hAnsiTheme="minorHAnsi" w:cstheme="minorBidi"/>
          <w:noProof/>
        </w:rPr>
      </w:pPr>
      <w:hyperlink w:anchor="_Toc95162826" w:history="1">
        <w:r w:rsidRPr="00FD60DB">
          <w:rPr>
            <w:rStyle w:val="Hyperlink"/>
            <w:rFonts w:eastAsia="MS Mincho"/>
            <w:bCs/>
            <w:noProof/>
          </w:rPr>
          <w:t>18.</w:t>
        </w:r>
        <w:r w:rsidRPr="00FD60DB">
          <w:rPr>
            <w:rStyle w:val="Hyperlink"/>
            <w:rFonts w:eastAsia="MS Mincho"/>
            <w:noProof/>
          </w:rPr>
          <w:t xml:space="preserve"> References</w:t>
        </w:r>
        <w:r>
          <w:rPr>
            <w:noProof/>
            <w:webHidden/>
          </w:rPr>
          <w:tab/>
        </w:r>
        <w:r>
          <w:rPr>
            <w:noProof/>
            <w:webHidden/>
          </w:rPr>
          <w:fldChar w:fldCharType="begin"/>
        </w:r>
        <w:r>
          <w:rPr>
            <w:noProof/>
            <w:webHidden/>
          </w:rPr>
          <w:instrText xml:space="preserve"> PAGEREF _Toc95162826 \h </w:instrText>
        </w:r>
        <w:r>
          <w:rPr>
            <w:noProof/>
            <w:webHidden/>
          </w:rPr>
        </w:r>
        <w:r>
          <w:rPr>
            <w:noProof/>
            <w:webHidden/>
          </w:rPr>
          <w:fldChar w:fldCharType="separate"/>
        </w:r>
        <w:r>
          <w:rPr>
            <w:noProof/>
            <w:webHidden/>
          </w:rPr>
          <w:t>92</w:t>
        </w:r>
        <w:r>
          <w:rPr>
            <w:noProof/>
            <w:webHidden/>
          </w:rPr>
          <w:fldChar w:fldCharType="end"/>
        </w:r>
      </w:hyperlink>
    </w:p>
    <w:p w14:paraId="664DB325" w14:textId="40D6602E" w:rsidR="00D6659E" w:rsidRDefault="00D6659E">
      <w:pPr>
        <w:pStyle w:val="TOC2"/>
        <w:tabs>
          <w:tab w:val="right" w:leader="dot" w:pos="9645"/>
        </w:tabs>
        <w:rPr>
          <w:rFonts w:asciiTheme="minorHAnsi" w:eastAsiaTheme="minorEastAsia" w:hAnsiTheme="minorHAnsi" w:cstheme="minorBidi"/>
          <w:noProof/>
        </w:rPr>
      </w:pPr>
      <w:hyperlink w:anchor="_Toc95162827" w:history="1">
        <w:r w:rsidRPr="00FD60DB">
          <w:rPr>
            <w:rStyle w:val="Hyperlink"/>
            <w:rFonts w:eastAsia="MS Mincho"/>
            <w:bCs/>
            <w:noProof/>
          </w:rPr>
          <w:t>18.1</w:t>
        </w:r>
        <w:r w:rsidRPr="00FD60DB">
          <w:rPr>
            <w:rStyle w:val="Hyperlink"/>
            <w:rFonts w:eastAsia="MS Mincho"/>
            <w:noProof/>
          </w:rPr>
          <w:t xml:space="preserve"> Normative References</w:t>
        </w:r>
        <w:r>
          <w:rPr>
            <w:noProof/>
            <w:webHidden/>
          </w:rPr>
          <w:tab/>
        </w:r>
        <w:r>
          <w:rPr>
            <w:noProof/>
            <w:webHidden/>
          </w:rPr>
          <w:fldChar w:fldCharType="begin"/>
        </w:r>
        <w:r>
          <w:rPr>
            <w:noProof/>
            <w:webHidden/>
          </w:rPr>
          <w:instrText xml:space="preserve"> PAGEREF _Toc95162827 \h </w:instrText>
        </w:r>
        <w:r>
          <w:rPr>
            <w:noProof/>
            <w:webHidden/>
          </w:rPr>
        </w:r>
        <w:r>
          <w:rPr>
            <w:noProof/>
            <w:webHidden/>
          </w:rPr>
          <w:fldChar w:fldCharType="separate"/>
        </w:r>
        <w:r>
          <w:rPr>
            <w:noProof/>
            <w:webHidden/>
          </w:rPr>
          <w:t>92</w:t>
        </w:r>
        <w:r>
          <w:rPr>
            <w:noProof/>
            <w:webHidden/>
          </w:rPr>
          <w:fldChar w:fldCharType="end"/>
        </w:r>
      </w:hyperlink>
    </w:p>
    <w:p w14:paraId="4DDE8F45" w14:textId="76350918" w:rsidR="00D6659E" w:rsidRDefault="00D6659E">
      <w:pPr>
        <w:pStyle w:val="TOC2"/>
        <w:tabs>
          <w:tab w:val="right" w:leader="dot" w:pos="9645"/>
        </w:tabs>
        <w:rPr>
          <w:rFonts w:asciiTheme="minorHAnsi" w:eastAsiaTheme="minorEastAsia" w:hAnsiTheme="minorHAnsi" w:cstheme="minorBidi"/>
          <w:noProof/>
        </w:rPr>
      </w:pPr>
      <w:hyperlink w:anchor="_Toc95162828" w:history="1">
        <w:r w:rsidRPr="00FD60DB">
          <w:rPr>
            <w:rStyle w:val="Hyperlink"/>
            <w:rFonts w:eastAsia="MS Mincho"/>
            <w:bCs/>
            <w:noProof/>
          </w:rPr>
          <w:t>18.2</w:t>
        </w:r>
        <w:r w:rsidRPr="00FD60DB">
          <w:rPr>
            <w:rStyle w:val="Hyperlink"/>
            <w:rFonts w:eastAsia="MS Mincho"/>
            <w:noProof/>
          </w:rPr>
          <w:t xml:space="preserve"> Informative References</w:t>
        </w:r>
        <w:r>
          <w:rPr>
            <w:noProof/>
            <w:webHidden/>
          </w:rPr>
          <w:tab/>
        </w:r>
        <w:r>
          <w:rPr>
            <w:noProof/>
            <w:webHidden/>
          </w:rPr>
          <w:fldChar w:fldCharType="begin"/>
        </w:r>
        <w:r>
          <w:rPr>
            <w:noProof/>
            <w:webHidden/>
          </w:rPr>
          <w:instrText xml:space="preserve"> PAGEREF _Toc95162828 \h </w:instrText>
        </w:r>
        <w:r>
          <w:rPr>
            <w:noProof/>
            <w:webHidden/>
          </w:rPr>
        </w:r>
        <w:r>
          <w:rPr>
            <w:noProof/>
            <w:webHidden/>
          </w:rPr>
          <w:fldChar w:fldCharType="separate"/>
        </w:r>
        <w:r>
          <w:rPr>
            <w:noProof/>
            <w:webHidden/>
          </w:rPr>
          <w:t>96</w:t>
        </w:r>
        <w:r>
          <w:rPr>
            <w:noProof/>
            <w:webHidden/>
          </w:rPr>
          <w:fldChar w:fldCharType="end"/>
        </w:r>
      </w:hyperlink>
    </w:p>
    <w:p w14:paraId="6E2B3B6E" w14:textId="260E3D5A" w:rsidR="00D6659E" w:rsidRDefault="00D6659E">
      <w:pPr>
        <w:pStyle w:val="TOC1"/>
        <w:tabs>
          <w:tab w:val="right" w:leader="dot" w:pos="9645"/>
        </w:tabs>
        <w:rPr>
          <w:rFonts w:asciiTheme="minorHAnsi" w:eastAsiaTheme="minorEastAsia" w:hAnsiTheme="minorHAnsi" w:cstheme="minorBidi"/>
          <w:noProof/>
        </w:rPr>
      </w:pPr>
      <w:hyperlink w:anchor="_Toc95162829" w:history="1">
        <w:r w:rsidRPr="00FD60DB">
          <w:rPr>
            <w:rStyle w:val="Hyperlink"/>
            <w:rFonts w:eastAsia="MS Mincho"/>
            <w:bCs/>
            <w:noProof/>
          </w:rPr>
          <w:t>19.</w:t>
        </w:r>
        <w:r w:rsidRPr="00FD60DB">
          <w:rPr>
            <w:rStyle w:val="Hyperlink"/>
            <w:rFonts w:eastAsia="MS Mincho"/>
            <w:noProof/>
          </w:rPr>
          <w:t xml:space="preserve"> Authors' Addresses</w:t>
        </w:r>
        <w:r>
          <w:rPr>
            <w:noProof/>
            <w:webHidden/>
          </w:rPr>
          <w:tab/>
        </w:r>
        <w:r>
          <w:rPr>
            <w:noProof/>
            <w:webHidden/>
          </w:rPr>
          <w:fldChar w:fldCharType="begin"/>
        </w:r>
        <w:r>
          <w:rPr>
            <w:noProof/>
            <w:webHidden/>
          </w:rPr>
          <w:instrText xml:space="preserve"> PAGEREF _Toc95162829 \h </w:instrText>
        </w:r>
        <w:r>
          <w:rPr>
            <w:noProof/>
            <w:webHidden/>
          </w:rPr>
        </w:r>
        <w:r>
          <w:rPr>
            <w:noProof/>
            <w:webHidden/>
          </w:rPr>
          <w:fldChar w:fldCharType="separate"/>
        </w:r>
        <w:r>
          <w:rPr>
            <w:noProof/>
            <w:webHidden/>
          </w:rPr>
          <w:t>99</w:t>
        </w:r>
        <w:r>
          <w:rPr>
            <w:noProof/>
            <w:webHidden/>
          </w:rPr>
          <w:fldChar w:fldCharType="end"/>
        </w:r>
      </w:hyperlink>
    </w:p>
    <w:p w14:paraId="0B93E459" w14:textId="2F650138" w:rsidR="00D6659E" w:rsidRDefault="00D6659E">
      <w:pPr>
        <w:pStyle w:val="TOC1"/>
        <w:tabs>
          <w:tab w:val="right" w:leader="dot" w:pos="9645"/>
        </w:tabs>
        <w:rPr>
          <w:rFonts w:asciiTheme="minorHAnsi" w:eastAsiaTheme="minorEastAsia" w:hAnsiTheme="minorHAnsi" w:cstheme="minorBidi"/>
          <w:noProof/>
        </w:rPr>
      </w:pPr>
      <w:hyperlink w:anchor="_Toc95162830" w:history="1">
        <w:r w:rsidRPr="00FD60DB">
          <w:rPr>
            <w:rStyle w:val="Hyperlink"/>
            <w:bCs/>
            <w:noProof/>
          </w:rPr>
          <w:t>20.</w:t>
        </w:r>
        <w:r w:rsidRPr="00FD60DB">
          <w:rPr>
            <w:rStyle w:val="Hyperlink"/>
            <w:noProof/>
          </w:rPr>
          <w:t xml:space="preserve"> Change History</w:t>
        </w:r>
        <w:r>
          <w:rPr>
            <w:noProof/>
            <w:webHidden/>
          </w:rPr>
          <w:tab/>
        </w:r>
        <w:r>
          <w:rPr>
            <w:noProof/>
            <w:webHidden/>
          </w:rPr>
          <w:fldChar w:fldCharType="begin"/>
        </w:r>
        <w:r>
          <w:rPr>
            <w:noProof/>
            <w:webHidden/>
          </w:rPr>
          <w:instrText xml:space="preserve"> PAGEREF _Toc95162830 \h </w:instrText>
        </w:r>
        <w:r>
          <w:rPr>
            <w:noProof/>
            <w:webHidden/>
          </w:rPr>
        </w:r>
        <w:r>
          <w:rPr>
            <w:noProof/>
            <w:webHidden/>
          </w:rPr>
          <w:fldChar w:fldCharType="separate"/>
        </w:r>
        <w:r>
          <w:rPr>
            <w:noProof/>
            <w:webHidden/>
          </w:rPr>
          <w:t>100</w:t>
        </w:r>
        <w:r>
          <w:rPr>
            <w:noProof/>
            <w:webHidden/>
          </w:rPr>
          <w:fldChar w:fldCharType="end"/>
        </w:r>
      </w:hyperlink>
    </w:p>
    <w:p w14:paraId="43ABE7B3" w14:textId="2305206D" w:rsidR="00D6659E" w:rsidRDefault="00D6659E">
      <w:pPr>
        <w:pStyle w:val="TOC2"/>
        <w:tabs>
          <w:tab w:val="right" w:leader="dot" w:pos="9645"/>
        </w:tabs>
        <w:rPr>
          <w:rFonts w:asciiTheme="minorHAnsi" w:eastAsiaTheme="minorEastAsia" w:hAnsiTheme="minorHAnsi" w:cstheme="minorBidi"/>
          <w:noProof/>
        </w:rPr>
      </w:pPr>
      <w:hyperlink w:anchor="_Toc95162831" w:history="1">
        <w:r w:rsidRPr="00FD60DB">
          <w:rPr>
            <w:rStyle w:val="Hyperlink"/>
            <w:bCs/>
            <w:noProof/>
          </w:rPr>
          <w:t>20.1</w:t>
        </w:r>
        <w:r w:rsidRPr="00FD60DB">
          <w:rPr>
            <w:rStyle w:val="Hyperlink"/>
            <w:noProof/>
          </w:rPr>
          <w:t xml:space="preserve"> February 7, 2022</w:t>
        </w:r>
        <w:r>
          <w:rPr>
            <w:noProof/>
            <w:webHidden/>
          </w:rPr>
          <w:tab/>
        </w:r>
        <w:r>
          <w:rPr>
            <w:noProof/>
            <w:webHidden/>
          </w:rPr>
          <w:fldChar w:fldCharType="begin"/>
        </w:r>
        <w:r>
          <w:rPr>
            <w:noProof/>
            <w:webHidden/>
          </w:rPr>
          <w:instrText xml:space="preserve"> PAGEREF _Toc95162831 \h </w:instrText>
        </w:r>
        <w:r>
          <w:rPr>
            <w:noProof/>
            <w:webHidden/>
          </w:rPr>
        </w:r>
        <w:r>
          <w:rPr>
            <w:noProof/>
            <w:webHidden/>
          </w:rPr>
          <w:fldChar w:fldCharType="separate"/>
        </w:r>
        <w:r>
          <w:rPr>
            <w:noProof/>
            <w:webHidden/>
          </w:rPr>
          <w:t>100</w:t>
        </w:r>
        <w:r>
          <w:rPr>
            <w:noProof/>
            <w:webHidden/>
          </w:rPr>
          <w:fldChar w:fldCharType="end"/>
        </w:r>
      </w:hyperlink>
    </w:p>
    <w:p w14:paraId="34E48ECD" w14:textId="4A7DE844" w:rsidR="00D6659E" w:rsidRDefault="00D6659E">
      <w:pPr>
        <w:pStyle w:val="TOC2"/>
        <w:tabs>
          <w:tab w:val="right" w:leader="dot" w:pos="9645"/>
        </w:tabs>
        <w:rPr>
          <w:rFonts w:asciiTheme="minorHAnsi" w:eastAsiaTheme="minorEastAsia" w:hAnsiTheme="minorHAnsi" w:cstheme="minorBidi"/>
          <w:noProof/>
        </w:rPr>
      </w:pPr>
      <w:hyperlink w:anchor="_Toc95162832" w:history="1">
        <w:r w:rsidRPr="00FD60DB">
          <w:rPr>
            <w:rStyle w:val="Hyperlink"/>
            <w:bCs/>
            <w:noProof/>
          </w:rPr>
          <w:t>20.2</w:t>
        </w:r>
        <w:r w:rsidRPr="00FD60DB">
          <w:rPr>
            <w:rStyle w:val="Hyperlink"/>
            <w:noProof/>
          </w:rPr>
          <w:t xml:space="preserve"> November 2, 2021</w:t>
        </w:r>
        <w:r>
          <w:rPr>
            <w:noProof/>
            <w:webHidden/>
          </w:rPr>
          <w:tab/>
        </w:r>
        <w:r>
          <w:rPr>
            <w:noProof/>
            <w:webHidden/>
          </w:rPr>
          <w:fldChar w:fldCharType="begin"/>
        </w:r>
        <w:r>
          <w:rPr>
            <w:noProof/>
            <w:webHidden/>
          </w:rPr>
          <w:instrText xml:space="preserve"> PAGEREF _Toc95162832 \h </w:instrText>
        </w:r>
        <w:r>
          <w:rPr>
            <w:noProof/>
            <w:webHidden/>
          </w:rPr>
        </w:r>
        <w:r>
          <w:rPr>
            <w:noProof/>
            <w:webHidden/>
          </w:rPr>
          <w:fldChar w:fldCharType="separate"/>
        </w:r>
        <w:r>
          <w:rPr>
            <w:noProof/>
            <w:webHidden/>
          </w:rPr>
          <w:t>101</w:t>
        </w:r>
        <w:r>
          <w:rPr>
            <w:noProof/>
            <w:webHidden/>
          </w:rPr>
          <w:fldChar w:fldCharType="end"/>
        </w:r>
      </w:hyperlink>
    </w:p>
    <w:p w14:paraId="3F4720F8" w14:textId="1ECB0C45" w:rsidR="00D6659E" w:rsidRDefault="00D6659E">
      <w:pPr>
        <w:pStyle w:val="TOC2"/>
        <w:tabs>
          <w:tab w:val="right" w:leader="dot" w:pos="9645"/>
        </w:tabs>
        <w:rPr>
          <w:rFonts w:asciiTheme="minorHAnsi" w:eastAsiaTheme="minorEastAsia" w:hAnsiTheme="minorHAnsi" w:cstheme="minorBidi"/>
          <w:noProof/>
        </w:rPr>
      </w:pPr>
      <w:hyperlink w:anchor="_Toc95162833" w:history="1">
        <w:r w:rsidRPr="00FD60DB">
          <w:rPr>
            <w:rStyle w:val="Hyperlink"/>
            <w:bCs/>
            <w:noProof/>
          </w:rPr>
          <w:t>20.3</w:t>
        </w:r>
        <w:r w:rsidRPr="00FD60DB">
          <w:rPr>
            <w:rStyle w:val="Hyperlink"/>
            <w:noProof/>
          </w:rPr>
          <w:t xml:space="preserve"> May 1, 2021</w:t>
        </w:r>
        <w:r>
          <w:rPr>
            <w:noProof/>
            <w:webHidden/>
          </w:rPr>
          <w:tab/>
        </w:r>
        <w:r>
          <w:rPr>
            <w:noProof/>
            <w:webHidden/>
          </w:rPr>
          <w:fldChar w:fldCharType="begin"/>
        </w:r>
        <w:r>
          <w:rPr>
            <w:noProof/>
            <w:webHidden/>
          </w:rPr>
          <w:instrText xml:space="preserve"> PAGEREF _Toc95162833 \h </w:instrText>
        </w:r>
        <w:r>
          <w:rPr>
            <w:noProof/>
            <w:webHidden/>
          </w:rPr>
        </w:r>
        <w:r>
          <w:rPr>
            <w:noProof/>
            <w:webHidden/>
          </w:rPr>
          <w:fldChar w:fldCharType="separate"/>
        </w:r>
        <w:r>
          <w:rPr>
            <w:noProof/>
            <w:webHidden/>
          </w:rPr>
          <w:t>101</w:t>
        </w:r>
        <w:r>
          <w:rPr>
            <w:noProof/>
            <w:webHidden/>
          </w:rPr>
          <w:fldChar w:fldCharType="end"/>
        </w:r>
      </w:hyperlink>
    </w:p>
    <w:p w14:paraId="26C8A369" w14:textId="6EB03560" w:rsidR="00D6659E" w:rsidRDefault="00D6659E">
      <w:pPr>
        <w:pStyle w:val="TOC2"/>
        <w:tabs>
          <w:tab w:val="right" w:leader="dot" w:pos="9645"/>
        </w:tabs>
        <w:rPr>
          <w:rFonts w:asciiTheme="minorHAnsi" w:eastAsiaTheme="minorEastAsia" w:hAnsiTheme="minorHAnsi" w:cstheme="minorBidi"/>
          <w:noProof/>
        </w:rPr>
      </w:pPr>
      <w:hyperlink w:anchor="_Toc95162834" w:history="1">
        <w:r w:rsidRPr="00FD60DB">
          <w:rPr>
            <w:rStyle w:val="Hyperlink"/>
            <w:bCs/>
            <w:noProof/>
          </w:rPr>
          <w:t>20.4</w:t>
        </w:r>
        <w:r w:rsidRPr="00FD60DB">
          <w:rPr>
            <w:rStyle w:val="Hyperlink"/>
            <w:noProof/>
          </w:rPr>
          <w:t xml:space="preserve"> October 29, 2020</w:t>
        </w:r>
        <w:r>
          <w:rPr>
            <w:noProof/>
            <w:webHidden/>
          </w:rPr>
          <w:tab/>
        </w:r>
        <w:r>
          <w:rPr>
            <w:noProof/>
            <w:webHidden/>
          </w:rPr>
          <w:fldChar w:fldCharType="begin"/>
        </w:r>
        <w:r>
          <w:rPr>
            <w:noProof/>
            <w:webHidden/>
          </w:rPr>
          <w:instrText xml:space="preserve"> PAGEREF _Toc95162834 \h </w:instrText>
        </w:r>
        <w:r>
          <w:rPr>
            <w:noProof/>
            <w:webHidden/>
          </w:rPr>
        </w:r>
        <w:r>
          <w:rPr>
            <w:noProof/>
            <w:webHidden/>
          </w:rPr>
          <w:fldChar w:fldCharType="separate"/>
        </w:r>
        <w:r>
          <w:rPr>
            <w:noProof/>
            <w:webHidden/>
          </w:rPr>
          <w:t>101</w:t>
        </w:r>
        <w:r>
          <w:rPr>
            <w:noProof/>
            <w:webHidden/>
          </w:rPr>
          <w:fldChar w:fldCharType="end"/>
        </w:r>
      </w:hyperlink>
    </w:p>
    <w:p w14:paraId="7A31BA66" w14:textId="1E777803" w:rsidR="00D6659E" w:rsidRDefault="00D6659E">
      <w:pPr>
        <w:pStyle w:val="TOC2"/>
        <w:tabs>
          <w:tab w:val="right" w:leader="dot" w:pos="9645"/>
        </w:tabs>
        <w:rPr>
          <w:rFonts w:asciiTheme="minorHAnsi" w:eastAsiaTheme="minorEastAsia" w:hAnsiTheme="minorHAnsi" w:cstheme="minorBidi"/>
          <w:noProof/>
        </w:rPr>
      </w:pPr>
      <w:hyperlink w:anchor="_Toc95162835" w:history="1">
        <w:r w:rsidRPr="00FD60DB">
          <w:rPr>
            <w:rStyle w:val="Hyperlink"/>
            <w:bCs/>
            <w:noProof/>
          </w:rPr>
          <w:t>20.5</w:t>
        </w:r>
        <w:r w:rsidRPr="00FD60DB">
          <w:rPr>
            <w:rStyle w:val="Hyperlink"/>
            <w:noProof/>
          </w:rPr>
          <w:t xml:space="preserve"> October 27, 2020</w:t>
        </w:r>
        <w:r>
          <w:rPr>
            <w:noProof/>
            <w:webHidden/>
          </w:rPr>
          <w:tab/>
        </w:r>
        <w:r>
          <w:rPr>
            <w:noProof/>
            <w:webHidden/>
          </w:rPr>
          <w:fldChar w:fldCharType="begin"/>
        </w:r>
        <w:r>
          <w:rPr>
            <w:noProof/>
            <w:webHidden/>
          </w:rPr>
          <w:instrText xml:space="preserve"> PAGEREF _Toc95162835 \h </w:instrText>
        </w:r>
        <w:r>
          <w:rPr>
            <w:noProof/>
            <w:webHidden/>
          </w:rPr>
        </w:r>
        <w:r>
          <w:rPr>
            <w:noProof/>
            <w:webHidden/>
          </w:rPr>
          <w:fldChar w:fldCharType="separate"/>
        </w:r>
        <w:r>
          <w:rPr>
            <w:noProof/>
            <w:webHidden/>
          </w:rPr>
          <w:t>102</w:t>
        </w:r>
        <w:r>
          <w:rPr>
            <w:noProof/>
            <w:webHidden/>
          </w:rPr>
          <w:fldChar w:fldCharType="end"/>
        </w:r>
      </w:hyperlink>
    </w:p>
    <w:p w14:paraId="60C8D14A" w14:textId="242CBBF3" w:rsidR="00D6659E" w:rsidRDefault="00D6659E">
      <w:pPr>
        <w:pStyle w:val="TOC2"/>
        <w:tabs>
          <w:tab w:val="right" w:leader="dot" w:pos="9645"/>
        </w:tabs>
        <w:rPr>
          <w:rFonts w:asciiTheme="minorHAnsi" w:eastAsiaTheme="minorEastAsia" w:hAnsiTheme="minorHAnsi" w:cstheme="minorBidi"/>
          <w:noProof/>
        </w:rPr>
      </w:pPr>
      <w:hyperlink w:anchor="_Toc95162836" w:history="1">
        <w:r w:rsidRPr="00FD60DB">
          <w:rPr>
            <w:rStyle w:val="Hyperlink"/>
            <w:bCs/>
            <w:noProof/>
          </w:rPr>
          <w:t>20.6</w:t>
        </w:r>
        <w:r w:rsidRPr="00FD60DB">
          <w:rPr>
            <w:rStyle w:val="Hyperlink"/>
            <w:noProof/>
          </w:rPr>
          <w:t xml:space="preserve"> February 4, 2020</w:t>
        </w:r>
        <w:r>
          <w:rPr>
            <w:noProof/>
            <w:webHidden/>
          </w:rPr>
          <w:tab/>
        </w:r>
        <w:r>
          <w:rPr>
            <w:noProof/>
            <w:webHidden/>
          </w:rPr>
          <w:fldChar w:fldCharType="begin"/>
        </w:r>
        <w:r>
          <w:rPr>
            <w:noProof/>
            <w:webHidden/>
          </w:rPr>
          <w:instrText xml:space="preserve"> PAGEREF _Toc95162836 \h </w:instrText>
        </w:r>
        <w:r>
          <w:rPr>
            <w:noProof/>
            <w:webHidden/>
          </w:rPr>
        </w:r>
        <w:r>
          <w:rPr>
            <w:noProof/>
            <w:webHidden/>
          </w:rPr>
          <w:fldChar w:fldCharType="separate"/>
        </w:r>
        <w:r>
          <w:rPr>
            <w:noProof/>
            <w:webHidden/>
          </w:rPr>
          <w:t>103</w:t>
        </w:r>
        <w:r>
          <w:rPr>
            <w:noProof/>
            <w:webHidden/>
          </w:rPr>
          <w:fldChar w:fldCharType="end"/>
        </w:r>
      </w:hyperlink>
    </w:p>
    <w:p w14:paraId="1311F600" w14:textId="781FB9FB" w:rsidR="00D6659E" w:rsidRDefault="00D6659E">
      <w:pPr>
        <w:pStyle w:val="TOC2"/>
        <w:tabs>
          <w:tab w:val="right" w:leader="dot" w:pos="9645"/>
        </w:tabs>
        <w:rPr>
          <w:rFonts w:asciiTheme="minorHAnsi" w:eastAsiaTheme="minorEastAsia" w:hAnsiTheme="minorHAnsi" w:cstheme="minorBidi"/>
          <w:noProof/>
        </w:rPr>
      </w:pPr>
      <w:hyperlink w:anchor="_Toc95162837" w:history="1">
        <w:r w:rsidRPr="00FD60DB">
          <w:rPr>
            <w:rStyle w:val="Hyperlink"/>
            <w:bCs/>
            <w:noProof/>
          </w:rPr>
          <w:t>20.7</w:t>
        </w:r>
        <w:r w:rsidRPr="00FD60DB">
          <w:rPr>
            <w:rStyle w:val="Hyperlink"/>
            <w:noProof/>
          </w:rPr>
          <w:t xml:space="preserve"> November 21, 2019</w:t>
        </w:r>
        <w:r>
          <w:rPr>
            <w:noProof/>
            <w:webHidden/>
          </w:rPr>
          <w:tab/>
        </w:r>
        <w:r>
          <w:rPr>
            <w:noProof/>
            <w:webHidden/>
          </w:rPr>
          <w:fldChar w:fldCharType="begin"/>
        </w:r>
        <w:r>
          <w:rPr>
            <w:noProof/>
            <w:webHidden/>
          </w:rPr>
          <w:instrText xml:space="preserve"> PAGEREF _Toc95162837 \h </w:instrText>
        </w:r>
        <w:r>
          <w:rPr>
            <w:noProof/>
            <w:webHidden/>
          </w:rPr>
        </w:r>
        <w:r>
          <w:rPr>
            <w:noProof/>
            <w:webHidden/>
          </w:rPr>
          <w:fldChar w:fldCharType="separate"/>
        </w:r>
        <w:r>
          <w:rPr>
            <w:noProof/>
            <w:webHidden/>
          </w:rPr>
          <w:t>104</w:t>
        </w:r>
        <w:r>
          <w:rPr>
            <w:noProof/>
            <w:webHidden/>
          </w:rPr>
          <w:fldChar w:fldCharType="end"/>
        </w:r>
      </w:hyperlink>
    </w:p>
    <w:p w14:paraId="331729FA" w14:textId="4A23897E" w:rsidR="00D6659E" w:rsidRDefault="00D6659E">
      <w:pPr>
        <w:pStyle w:val="TOC2"/>
        <w:tabs>
          <w:tab w:val="right" w:leader="dot" w:pos="9645"/>
        </w:tabs>
        <w:rPr>
          <w:rFonts w:asciiTheme="minorHAnsi" w:eastAsiaTheme="minorEastAsia" w:hAnsiTheme="minorHAnsi" w:cstheme="minorBidi"/>
          <w:noProof/>
        </w:rPr>
      </w:pPr>
      <w:hyperlink w:anchor="_Toc95162838" w:history="1">
        <w:r w:rsidRPr="00FD60DB">
          <w:rPr>
            <w:rStyle w:val="Hyperlink"/>
            <w:bCs/>
            <w:noProof/>
          </w:rPr>
          <w:t>20.8</w:t>
        </w:r>
        <w:r w:rsidRPr="00FD60DB">
          <w:rPr>
            <w:rStyle w:val="Hyperlink"/>
            <w:noProof/>
          </w:rPr>
          <w:t xml:space="preserve"> November 20, 2019</w:t>
        </w:r>
        <w:r>
          <w:rPr>
            <w:noProof/>
            <w:webHidden/>
          </w:rPr>
          <w:tab/>
        </w:r>
        <w:r>
          <w:rPr>
            <w:noProof/>
            <w:webHidden/>
          </w:rPr>
          <w:fldChar w:fldCharType="begin"/>
        </w:r>
        <w:r>
          <w:rPr>
            <w:noProof/>
            <w:webHidden/>
          </w:rPr>
          <w:instrText xml:space="preserve"> PAGEREF _Toc95162838 \h </w:instrText>
        </w:r>
        <w:r>
          <w:rPr>
            <w:noProof/>
            <w:webHidden/>
          </w:rPr>
        </w:r>
        <w:r>
          <w:rPr>
            <w:noProof/>
            <w:webHidden/>
          </w:rPr>
          <w:fldChar w:fldCharType="separate"/>
        </w:r>
        <w:r>
          <w:rPr>
            <w:noProof/>
            <w:webHidden/>
          </w:rPr>
          <w:t>104</w:t>
        </w:r>
        <w:r>
          <w:rPr>
            <w:noProof/>
            <w:webHidden/>
          </w:rPr>
          <w:fldChar w:fldCharType="end"/>
        </w:r>
      </w:hyperlink>
    </w:p>
    <w:p w14:paraId="1AB23CB5" w14:textId="3D88A73C" w:rsidR="00D6659E" w:rsidRDefault="00D6659E">
      <w:pPr>
        <w:pStyle w:val="TOC2"/>
        <w:tabs>
          <w:tab w:val="right" w:leader="dot" w:pos="9645"/>
        </w:tabs>
        <w:rPr>
          <w:rFonts w:asciiTheme="minorHAnsi" w:eastAsiaTheme="minorEastAsia" w:hAnsiTheme="minorHAnsi" w:cstheme="minorBidi"/>
          <w:noProof/>
        </w:rPr>
      </w:pPr>
      <w:hyperlink w:anchor="_Toc95162839" w:history="1">
        <w:r w:rsidRPr="00FD60DB">
          <w:rPr>
            <w:rStyle w:val="Hyperlink"/>
            <w:bCs/>
            <w:noProof/>
          </w:rPr>
          <w:t>20.9</w:t>
        </w:r>
        <w:r w:rsidRPr="00FD60DB">
          <w:rPr>
            <w:rStyle w:val="Hyperlink"/>
            <w:noProof/>
          </w:rPr>
          <w:t xml:space="preserve"> October 3, 2019</w:t>
        </w:r>
        <w:r>
          <w:rPr>
            <w:noProof/>
            <w:webHidden/>
          </w:rPr>
          <w:tab/>
        </w:r>
        <w:r>
          <w:rPr>
            <w:noProof/>
            <w:webHidden/>
          </w:rPr>
          <w:fldChar w:fldCharType="begin"/>
        </w:r>
        <w:r>
          <w:rPr>
            <w:noProof/>
            <w:webHidden/>
          </w:rPr>
          <w:instrText xml:space="preserve"> PAGEREF _Toc95162839 \h </w:instrText>
        </w:r>
        <w:r>
          <w:rPr>
            <w:noProof/>
            <w:webHidden/>
          </w:rPr>
        </w:r>
        <w:r>
          <w:rPr>
            <w:noProof/>
            <w:webHidden/>
          </w:rPr>
          <w:fldChar w:fldCharType="separate"/>
        </w:r>
        <w:r>
          <w:rPr>
            <w:noProof/>
            <w:webHidden/>
          </w:rPr>
          <w:t>104</w:t>
        </w:r>
        <w:r>
          <w:rPr>
            <w:noProof/>
            <w:webHidden/>
          </w:rPr>
          <w:fldChar w:fldCharType="end"/>
        </w:r>
      </w:hyperlink>
    </w:p>
    <w:p w14:paraId="42CF99E9" w14:textId="263C358E" w:rsidR="00D6659E" w:rsidRDefault="00D6659E">
      <w:pPr>
        <w:pStyle w:val="TOC2"/>
        <w:tabs>
          <w:tab w:val="right" w:leader="dot" w:pos="9645"/>
        </w:tabs>
        <w:rPr>
          <w:rFonts w:asciiTheme="minorHAnsi" w:eastAsiaTheme="minorEastAsia" w:hAnsiTheme="minorHAnsi" w:cstheme="minorBidi"/>
          <w:noProof/>
        </w:rPr>
      </w:pPr>
      <w:hyperlink w:anchor="_Toc95162840" w:history="1">
        <w:r w:rsidRPr="00FD60DB">
          <w:rPr>
            <w:rStyle w:val="Hyperlink"/>
            <w:bCs/>
            <w:noProof/>
          </w:rPr>
          <w:t>20.10</w:t>
        </w:r>
        <w:r w:rsidRPr="00FD60DB">
          <w:rPr>
            <w:rStyle w:val="Hyperlink"/>
            <w:noProof/>
          </w:rPr>
          <w:t xml:space="preserve"> July 24, 2019</w:t>
        </w:r>
        <w:r>
          <w:rPr>
            <w:noProof/>
            <w:webHidden/>
          </w:rPr>
          <w:tab/>
        </w:r>
        <w:r>
          <w:rPr>
            <w:noProof/>
            <w:webHidden/>
          </w:rPr>
          <w:fldChar w:fldCharType="begin"/>
        </w:r>
        <w:r>
          <w:rPr>
            <w:noProof/>
            <w:webHidden/>
          </w:rPr>
          <w:instrText xml:space="preserve"> PAGEREF _Toc95162840 \h </w:instrText>
        </w:r>
        <w:r>
          <w:rPr>
            <w:noProof/>
            <w:webHidden/>
          </w:rPr>
        </w:r>
        <w:r>
          <w:rPr>
            <w:noProof/>
            <w:webHidden/>
          </w:rPr>
          <w:fldChar w:fldCharType="separate"/>
        </w:r>
        <w:r>
          <w:rPr>
            <w:noProof/>
            <w:webHidden/>
          </w:rPr>
          <w:t>105</w:t>
        </w:r>
        <w:r>
          <w:rPr>
            <w:noProof/>
            <w:webHidden/>
          </w:rPr>
          <w:fldChar w:fldCharType="end"/>
        </w:r>
      </w:hyperlink>
    </w:p>
    <w:p w14:paraId="3150554A" w14:textId="15E329E0" w:rsidR="00D6659E" w:rsidRDefault="00D6659E">
      <w:pPr>
        <w:pStyle w:val="TOC2"/>
        <w:tabs>
          <w:tab w:val="right" w:leader="dot" w:pos="9645"/>
        </w:tabs>
        <w:rPr>
          <w:rFonts w:asciiTheme="minorHAnsi" w:eastAsiaTheme="minorEastAsia" w:hAnsiTheme="minorHAnsi" w:cstheme="minorBidi"/>
          <w:noProof/>
        </w:rPr>
      </w:pPr>
      <w:hyperlink w:anchor="_Toc95162841" w:history="1">
        <w:r w:rsidRPr="00FD60DB">
          <w:rPr>
            <w:rStyle w:val="Hyperlink"/>
            <w:bCs/>
            <w:noProof/>
          </w:rPr>
          <w:t>20.11</w:t>
        </w:r>
        <w:r w:rsidRPr="00FD60DB">
          <w:rPr>
            <w:rStyle w:val="Hyperlink"/>
            <w:noProof/>
          </w:rPr>
          <w:t xml:space="preserve"> July 10, 2019</w:t>
        </w:r>
        <w:r>
          <w:rPr>
            <w:noProof/>
            <w:webHidden/>
          </w:rPr>
          <w:tab/>
        </w:r>
        <w:r>
          <w:rPr>
            <w:noProof/>
            <w:webHidden/>
          </w:rPr>
          <w:fldChar w:fldCharType="begin"/>
        </w:r>
        <w:r>
          <w:rPr>
            <w:noProof/>
            <w:webHidden/>
          </w:rPr>
          <w:instrText xml:space="preserve"> PAGEREF _Toc95162841 \h </w:instrText>
        </w:r>
        <w:r>
          <w:rPr>
            <w:noProof/>
            <w:webHidden/>
          </w:rPr>
        </w:r>
        <w:r>
          <w:rPr>
            <w:noProof/>
            <w:webHidden/>
          </w:rPr>
          <w:fldChar w:fldCharType="separate"/>
        </w:r>
        <w:r>
          <w:rPr>
            <w:noProof/>
            <w:webHidden/>
          </w:rPr>
          <w:t>108</w:t>
        </w:r>
        <w:r>
          <w:rPr>
            <w:noProof/>
            <w:webHidden/>
          </w:rPr>
          <w:fldChar w:fldCharType="end"/>
        </w:r>
      </w:hyperlink>
    </w:p>
    <w:p w14:paraId="2B1372EB" w14:textId="71E4C2F5" w:rsidR="00D21EBB" w:rsidRDefault="000676B2" w:rsidP="00D21EBB">
      <w:pPr>
        <w:pStyle w:val="PlainText"/>
        <w:rPr>
          <w:rFonts w:eastAsia="MS Mincho" w:cs="Arial"/>
        </w:rPr>
      </w:pPr>
      <w:r>
        <w:rPr>
          <w:rFonts w:eastAsia="MS Mincho" w:cs="Arial"/>
        </w:rPr>
        <w:fldChar w:fldCharType="end"/>
      </w:r>
    </w:p>
    <w:p w14:paraId="242C61A9" w14:textId="77777777" w:rsidR="00D21EBB" w:rsidRDefault="00D21EBB" w:rsidP="00D21EBB">
      <w:pPr>
        <w:pStyle w:val="PlainText"/>
        <w:rPr>
          <w:rFonts w:eastAsia="MS Mincho" w:cs="Arial"/>
        </w:rPr>
      </w:pPr>
    </w:p>
    <w:p w14:paraId="55AB6463" w14:textId="77777777" w:rsidR="00D21EBB" w:rsidRDefault="00D21EBB" w:rsidP="007905D2">
      <w:pPr>
        <w:pStyle w:val="Title"/>
      </w:pPr>
      <w:r>
        <w:t>List of Figures</w:t>
      </w:r>
    </w:p>
    <w:p w14:paraId="39B29E8A" w14:textId="4A7ECB79" w:rsidR="00D6659E" w:rsidRDefault="00915ACB">
      <w:pPr>
        <w:pStyle w:val="TableofFigures"/>
        <w:tabs>
          <w:tab w:val="right" w:leader="dot" w:pos="9645"/>
        </w:tabs>
        <w:rPr>
          <w:rFonts w:asciiTheme="minorHAnsi" w:eastAsiaTheme="minorEastAsia" w:hAnsiTheme="minorHAnsi" w:cstheme="minorBidi"/>
          <w:noProof/>
        </w:rPr>
      </w:pPr>
      <w:r>
        <w:fldChar w:fldCharType="begin"/>
      </w:r>
      <w:r>
        <w:instrText xml:space="preserve"> TOC \c "Figure" </w:instrText>
      </w:r>
      <w:r>
        <w:fldChar w:fldCharType="separate"/>
      </w:r>
      <w:r w:rsidR="00D6659E">
        <w:rPr>
          <w:noProof/>
        </w:rPr>
        <w:t>Figure 1 - ABNF for "document-metadata" Values</w:t>
      </w:r>
      <w:r w:rsidR="00D6659E">
        <w:rPr>
          <w:noProof/>
        </w:rPr>
        <w:tab/>
      </w:r>
      <w:r w:rsidR="00D6659E">
        <w:rPr>
          <w:noProof/>
        </w:rPr>
        <w:fldChar w:fldCharType="begin"/>
      </w:r>
      <w:r w:rsidR="00D6659E">
        <w:rPr>
          <w:noProof/>
        </w:rPr>
        <w:instrText xml:space="preserve"> PAGEREF _Toc95162842 \h </w:instrText>
      </w:r>
      <w:r w:rsidR="00D6659E">
        <w:rPr>
          <w:noProof/>
        </w:rPr>
      </w:r>
      <w:r w:rsidR="00D6659E">
        <w:rPr>
          <w:noProof/>
        </w:rPr>
        <w:fldChar w:fldCharType="separate"/>
      </w:r>
      <w:r w:rsidR="00D6659E">
        <w:rPr>
          <w:noProof/>
        </w:rPr>
        <w:t>30</w:t>
      </w:r>
      <w:r w:rsidR="00D6659E">
        <w:rPr>
          <w:noProof/>
        </w:rPr>
        <w:fldChar w:fldCharType="end"/>
      </w:r>
    </w:p>
    <w:p w14:paraId="1478D639" w14:textId="3890F602" w:rsidR="00D6659E" w:rsidRDefault="00D6659E">
      <w:pPr>
        <w:pStyle w:val="TableofFigures"/>
        <w:tabs>
          <w:tab w:val="right" w:leader="dot" w:pos="9645"/>
        </w:tabs>
        <w:rPr>
          <w:rFonts w:asciiTheme="minorHAnsi" w:eastAsiaTheme="minorEastAsia" w:hAnsiTheme="minorHAnsi" w:cstheme="minorBidi"/>
          <w:noProof/>
        </w:rPr>
      </w:pPr>
      <w:r>
        <w:rPr>
          <w:noProof/>
        </w:rPr>
        <w:t>Figure 2 - Extending the marked area with "media-overprint"</w:t>
      </w:r>
      <w:r>
        <w:rPr>
          <w:noProof/>
        </w:rPr>
        <w:tab/>
      </w:r>
      <w:r>
        <w:rPr>
          <w:noProof/>
        </w:rPr>
        <w:fldChar w:fldCharType="begin"/>
      </w:r>
      <w:r>
        <w:rPr>
          <w:noProof/>
        </w:rPr>
        <w:instrText xml:space="preserve"> PAGEREF _Toc95162843 \h </w:instrText>
      </w:r>
      <w:r>
        <w:rPr>
          <w:noProof/>
        </w:rPr>
      </w:r>
      <w:r>
        <w:rPr>
          <w:noProof/>
        </w:rPr>
        <w:fldChar w:fldCharType="separate"/>
      </w:r>
      <w:r>
        <w:rPr>
          <w:noProof/>
        </w:rPr>
        <w:t>35</w:t>
      </w:r>
      <w:r>
        <w:rPr>
          <w:noProof/>
        </w:rPr>
        <w:fldChar w:fldCharType="end"/>
      </w:r>
    </w:p>
    <w:p w14:paraId="7ABF041F" w14:textId="090BD184" w:rsidR="00D6659E" w:rsidRDefault="00D6659E">
      <w:pPr>
        <w:pStyle w:val="TableofFigures"/>
        <w:tabs>
          <w:tab w:val="right" w:leader="dot" w:pos="9645"/>
        </w:tabs>
        <w:rPr>
          <w:rFonts w:asciiTheme="minorHAnsi" w:eastAsiaTheme="minorEastAsia" w:hAnsiTheme="minorHAnsi" w:cstheme="minorBidi"/>
          <w:noProof/>
        </w:rPr>
      </w:pPr>
      <w:r>
        <w:rPr>
          <w:noProof/>
        </w:rPr>
        <w:t>Figure 3 - Extending the marked area with "media-overprint"</w:t>
      </w:r>
      <w:r>
        <w:rPr>
          <w:noProof/>
        </w:rPr>
        <w:tab/>
      </w:r>
      <w:r>
        <w:rPr>
          <w:noProof/>
        </w:rPr>
        <w:fldChar w:fldCharType="begin"/>
      </w:r>
      <w:r>
        <w:rPr>
          <w:noProof/>
        </w:rPr>
        <w:instrText xml:space="preserve"> PAGEREF _Toc95162844 \h </w:instrText>
      </w:r>
      <w:r>
        <w:rPr>
          <w:noProof/>
        </w:rPr>
      </w:r>
      <w:r>
        <w:rPr>
          <w:noProof/>
        </w:rPr>
        <w:fldChar w:fldCharType="separate"/>
      </w:r>
      <w:r>
        <w:rPr>
          <w:noProof/>
        </w:rPr>
        <w:t>35</w:t>
      </w:r>
      <w:r>
        <w:rPr>
          <w:noProof/>
        </w:rPr>
        <w:fldChar w:fldCharType="end"/>
      </w:r>
    </w:p>
    <w:p w14:paraId="0D0E1B0A" w14:textId="0423DD2E" w:rsidR="00D6659E" w:rsidRDefault="00D6659E">
      <w:pPr>
        <w:pStyle w:val="TableofFigures"/>
        <w:tabs>
          <w:tab w:val="right" w:leader="dot" w:pos="9645"/>
        </w:tabs>
        <w:rPr>
          <w:rFonts w:asciiTheme="minorHAnsi" w:eastAsiaTheme="minorEastAsia" w:hAnsiTheme="minorHAnsi" w:cstheme="minorBidi"/>
          <w:noProof/>
        </w:rPr>
      </w:pPr>
      <w:r>
        <w:rPr>
          <w:noProof/>
        </w:rPr>
        <w:t>Figure 4 - "print-scaling" Values</w:t>
      </w:r>
      <w:r>
        <w:rPr>
          <w:noProof/>
        </w:rPr>
        <w:tab/>
      </w:r>
      <w:r>
        <w:rPr>
          <w:noProof/>
        </w:rPr>
        <w:fldChar w:fldCharType="begin"/>
      </w:r>
      <w:r>
        <w:rPr>
          <w:noProof/>
        </w:rPr>
        <w:instrText xml:space="preserve"> PAGEREF _Toc95162845 \h </w:instrText>
      </w:r>
      <w:r>
        <w:rPr>
          <w:noProof/>
        </w:rPr>
      </w:r>
      <w:r>
        <w:rPr>
          <w:noProof/>
        </w:rPr>
        <w:fldChar w:fldCharType="separate"/>
      </w:r>
      <w:r>
        <w:rPr>
          <w:noProof/>
        </w:rPr>
        <w:t>39</w:t>
      </w:r>
      <w:r>
        <w:rPr>
          <w:noProof/>
        </w:rPr>
        <w:fldChar w:fldCharType="end"/>
      </w:r>
    </w:p>
    <w:p w14:paraId="7130192F" w14:textId="0A6D024A" w:rsidR="00D6659E" w:rsidRDefault="00D6659E">
      <w:pPr>
        <w:pStyle w:val="TableofFigures"/>
        <w:tabs>
          <w:tab w:val="right" w:leader="dot" w:pos="9645"/>
        </w:tabs>
        <w:rPr>
          <w:rFonts w:asciiTheme="minorHAnsi" w:eastAsiaTheme="minorEastAsia" w:hAnsiTheme="minorHAnsi" w:cstheme="minorBidi"/>
          <w:noProof/>
        </w:rPr>
      </w:pPr>
      <w:r>
        <w:rPr>
          <w:noProof/>
        </w:rPr>
        <w:t>Figure 5 - Verbose "job-constraints-supported" and "job-resolvers-supported" Example</w:t>
      </w:r>
      <w:r>
        <w:rPr>
          <w:noProof/>
        </w:rPr>
        <w:tab/>
      </w:r>
      <w:r>
        <w:rPr>
          <w:noProof/>
        </w:rPr>
        <w:fldChar w:fldCharType="begin"/>
      </w:r>
      <w:r>
        <w:rPr>
          <w:noProof/>
        </w:rPr>
        <w:instrText xml:space="preserve"> PAGEREF _Toc95162846 \h </w:instrText>
      </w:r>
      <w:r>
        <w:rPr>
          <w:noProof/>
        </w:rPr>
      </w:r>
      <w:r>
        <w:rPr>
          <w:noProof/>
        </w:rPr>
        <w:fldChar w:fldCharType="separate"/>
      </w:r>
      <w:r>
        <w:rPr>
          <w:noProof/>
        </w:rPr>
        <w:t>43</w:t>
      </w:r>
      <w:r>
        <w:rPr>
          <w:noProof/>
        </w:rPr>
        <w:fldChar w:fldCharType="end"/>
      </w:r>
    </w:p>
    <w:p w14:paraId="5D431603" w14:textId="4F3AAAFA" w:rsidR="00D6659E" w:rsidRDefault="00D6659E">
      <w:pPr>
        <w:pStyle w:val="TableofFigures"/>
        <w:tabs>
          <w:tab w:val="right" w:leader="dot" w:pos="9645"/>
        </w:tabs>
        <w:rPr>
          <w:rFonts w:asciiTheme="minorHAnsi" w:eastAsiaTheme="minorEastAsia" w:hAnsiTheme="minorHAnsi" w:cstheme="minorBidi"/>
          <w:noProof/>
        </w:rPr>
      </w:pPr>
      <w:r>
        <w:rPr>
          <w:noProof/>
        </w:rPr>
        <w:t>Figure 6 - Concise "job-constraints-supported" and "job-resolvers-supported" Example</w:t>
      </w:r>
      <w:r>
        <w:rPr>
          <w:noProof/>
        </w:rPr>
        <w:tab/>
      </w:r>
      <w:r>
        <w:rPr>
          <w:noProof/>
        </w:rPr>
        <w:fldChar w:fldCharType="begin"/>
      </w:r>
      <w:r>
        <w:rPr>
          <w:noProof/>
        </w:rPr>
        <w:instrText xml:space="preserve"> PAGEREF _Toc95162847 \h </w:instrText>
      </w:r>
      <w:r>
        <w:rPr>
          <w:noProof/>
        </w:rPr>
      </w:r>
      <w:r>
        <w:rPr>
          <w:noProof/>
        </w:rPr>
        <w:fldChar w:fldCharType="separate"/>
      </w:r>
      <w:r>
        <w:rPr>
          <w:noProof/>
        </w:rPr>
        <w:t>44</w:t>
      </w:r>
      <w:r>
        <w:rPr>
          <w:noProof/>
        </w:rPr>
        <w:fldChar w:fldCharType="end"/>
      </w:r>
    </w:p>
    <w:p w14:paraId="71B04754" w14:textId="61E6C8E3" w:rsidR="00D6659E" w:rsidRDefault="00D6659E">
      <w:pPr>
        <w:pStyle w:val="TableofFigures"/>
        <w:tabs>
          <w:tab w:val="right" w:leader="dot" w:pos="9645"/>
        </w:tabs>
        <w:rPr>
          <w:rFonts w:asciiTheme="minorHAnsi" w:eastAsiaTheme="minorEastAsia" w:hAnsiTheme="minorHAnsi" w:cstheme="minorBidi"/>
          <w:noProof/>
        </w:rPr>
      </w:pPr>
      <w:r>
        <w:rPr>
          <w:noProof/>
        </w:rPr>
        <w:t>Figure 7 - ABNF for "printer-input-tray" Values</w:t>
      </w:r>
      <w:r>
        <w:rPr>
          <w:noProof/>
        </w:rPr>
        <w:tab/>
      </w:r>
      <w:r>
        <w:rPr>
          <w:noProof/>
        </w:rPr>
        <w:fldChar w:fldCharType="begin"/>
      </w:r>
      <w:r>
        <w:rPr>
          <w:noProof/>
        </w:rPr>
        <w:instrText xml:space="preserve"> PAGEREF _Toc95162848 \h </w:instrText>
      </w:r>
      <w:r>
        <w:rPr>
          <w:noProof/>
        </w:rPr>
      </w:r>
      <w:r>
        <w:rPr>
          <w:noProof/>
        </w:rPr>
        <w:fldChar w:fldCharType="separate"/>
      </w:r>
      <w:r>
        <w:rPr>
          <w:noProof/>
        </w:rPr>
        <w:t>55</w:t>
      </w:r>
      <w:r>
        <w:rPr>
          <w:noProof/>
        </w:rPr>
        <w:fldChar w:fldCharType="end"/>
      </w:r>
    </w:p>
    <w:p w14:paraId="12AD6458" w14:textId="66911AB7" w:rsidR="00D6659E" w:rsidRDefault="00D6659E">
      <w:pPr>
        <w:pStyle w:val="TableofFigures"/>
        <w:tabs>
          <w:tab w:val="right" w:leader="dot" w:pos="9645"/>
        </w:tabs>
        <w:rPr>
          <w:rFonts w:asciiTheme="minorHAnsi" w:eastAsiaTheme="minorEastAsia" w:hAnsiTheme="minorHAnsi" w:cstheme="minorBidi"/>
          <w:noProof/>
        </w:rPr>
      </w:pPr>
      <w:r>
        <w:rPr>
          <w:noProof/>
        </w:rPr>
        <w:t>Figure 8 - Example values for "printer-input-tray"</w:t>
      </w:r>
      <w:r>
        <w:rPr>
          <w:noProof/>
        </w:rPr>
        <w:tab/>
      </w:r>
      <w:r>
        <w:rPr>
          <w:noProof/>
        </w:rPr>
        <w:fldChar w:fldCharType="begin"/>
      </w:r>
      <w:r>
        <w:rPr>
          <w:noProof/>
        </w:rPr>
        <w:instrText xml:space="preserve"> PAGEREF _Toc95162849 \h </w:instrText>
      </w:r>
      <w:r>
        <w:rPr>
          <w:noProof/>
        </w:rPr>
      </w:r>
      <w:r>
        <w:rPr>
          <w:noProof/>
        </w:rPr>
        <w:fldChar w:fldCharType="separate"/>
      </w:r>
      <w:r>
        <w:rPr>
          <w:noProof/>
        </w:rPr>
        <w:t>57</w:t>
      </w:r>
      <w:r>
        <w:rPr>
          <w:noProof/>
        </w:rPr>
        <w:fldChar w:fldCharType="end"/>
      </w:r>
    </w:p>
    <w:p w14:paraId="20EF3D24" w14:textId="598A8131" w:rsidR="00D6659E" w:rsidRDefault="00D6659E">
      <w:pPr>
        <w:pStyle w:val="TableofFigures"/>
        <w:tabs>
          <w:tab w:val="right" w:leader="dot" w:pos="9645"/>
        </w:tabs>
        <w:rPr>
          <w:rFonts w:asciiTheme="minorHAnsi" w:eastAsiaTheme="minorEastAsia" w:hAnsiTheme="minorHAnsi" w:cstheme="minorBidi"/>
          <w:noProof/>
        </w:rPr>
      </w:pPr>
      <w:r>
        <w:rPr>
          <w:noProof/>
        </w:rPr>
        <w:t>Figure 9 - ABNF for "printer-output-tray" Values</w:t>
      </w:r>
      <w:r>
        <w:rPr>
          <w:noProof/>
        </w:rPr>
        <w:tab/>
      </w:r>
      <w:r>
        <w:rPr>
          <w:noProof/>
        </w:rPr>
        <w:fldChar w:fldCharType="begin"/>
      </w:r>
      <w:r>
        <w:rPr>
          <w:noProof/>
        </w:rPr>
        <w:instrText xml:space="preserve"> PAGEREF _Toc95162850 \h </w:instrText>
      </w:r>
      <w:r>
        <w:rPr>
          <w:noProof/>
        </w:rPr>
      </w:r>
      <w:r>
        <w:rPr>
          <w:noProof/>
        </w:rPr>
        <w:fldChar w:fldCharType="separate"/>
      </w:r>
      <w:r>
        <w:rPr>
          <w:noProof/>
        </w:rPr>
        <w:t>60</w:t>
      </w:r>
      <w:r>
        <w:rPr>
          <w:noProof/>
        </w:rPr>
        <w:fldChar w:fldCharType="end"/>
      </w:r>
    </w:p>
    <w:p w14:paraId="15095843" w14:textId="174C2438" w:rsidR="00D6659E" w:rsidRDefault="00D6659E">
      <w:pPr>
        <w:pStyle w:val="TableofFigures"/>
        <w:tabs>
          <w:tab w:val="right" w:leader="dot" w:pos="9645"/>
        </w:tabs>
        <w:rPr>
          <w:rFonts w:asciiTheme="minorHAnsi" w:eastAsiaTheme="minorEastAsia" w:hAnsiTheme="minorHAnsi" w:cstheme="minorBidi"/>
          <w:noProof/>
        </w:rPr>
      </w:pPr>
      <w:r>
        <w:rPr>
          <w:noProof/>
        </w:rPr>
        <w:lastRenderedPageBreak/>
        <w:t>Figure 10 - Example values for "printer-output-tray"</w:t>
      </w:r>
      <w:r>
        <w:rPr>
          <w:noProof/>
        </w:rPr>
        <w:tab/>
      </w:r>
      <w:r>
        <w:rPr>
          <w:noProof/>
        </w:rPr>
        <w:fldChar w:fldCharType="begin"/>
      </w:r>
      <w:r>
        <w:rPr>
          <w:noProof/>
        </w:rPr>
        <w:instrText xml:space="preserve"> PAGEREF _Toc95162851 \h </w:instrText>
      </w:r>
      <w:r>
        <w:rPr>
          <w:noProof/>
        </w:rPr>
      </w:r>
      <w:r>
        <w:rPr>
          <w:noProof/>
        </w:rPr>
        <w:fldChar w:fldCharType="separate"/>
      </w:r>
      <w:r>
        <w:rPr>
          <w:noProof/>
        </w:rPr>
        <w:t>61</w:t>
      </w:r>
      <w:r>
        <w:rPr>
          <w:noProof/>
        </w:rPr>
        <w:fldChar w:fldCharType="end"/>
      </w:r>
    </w:p>
    <w:p w14:paraId="228BAF13" w14:textId="12BDA086" w:rsidR="00D6659E" w:rsidRDefault="00D6659E">
      <w:pPr>
        <w:pStyle w:val="TableofFigures"/>
        <w:tabs>
          <w:tab w:val="right" w:leader="dot" w:pos="9645"/>
        </w:tabs>
        <w:rPr>
          <w:rFonts w:asciiTheme="minorHAnsi" w:eastAsiaTheme="minorEastAsia" w:hAnsiTheme="minorHAnsi" w:cstheme="minorBidi"/>
          <w:noProof/>
        </w:rPr>
      </w:pPr>
      <w:r>
        <w:rPr>
          <w:noProof/>
        </w:rPr>
        <w:t>Figure 11 - ABNF for "printer-supply" Values</w:t>
      </w:r>
      <w:r>
        <w:rPr>
          <w:noProof/>
        </w:rPr>
        <w:tab/>
      </w:r>
      <w:r>
        <w:rPr>
          <w:noProof/>
        </w:rPr>
        <w:fldChar w:fldCharType="begin"/>
      </w:r>
      <w:r>
        <w:rPr>
          <w:noProof/>
        </w:rPr>
        <w:instrText xml:space="preserve"> PAGEREF _Toc95162852 \h </w:instrText>
      </w:r>
      <w:r>
        <w:rPr>
          <w:noProof/>
        </w:rPr>
      </w:r>
      <w:r>
        <w:rPr>
          <w:noProof/>
        </w:rPr>
        <w:fldChar w:fldCharType="separate"/>
      </w:r>
      <w:r>
        <w:rPr>
          <w:noProof/>
        </w:rPr>
        <w:t>65</w:t>
      </w:r>
      <w:r>
        <w:rPr>
          <w:noProof/>
        </w:rPr>
        <w:fldChar w:fldCharType="end"/>
      </w:r>
    </w:p>
    <w:p w14:paraId="63C8303C" w14:textId="0FFD03D9" w:rsidR="00D6659E" w:rsidRDefault="00D6659E">
      <w:pPr>
        <w:pStyle w:val="TableofFigures"/>
        <w:tabs>
          <w:tab w:val="right" w:leader="dot" w:pos="9645"/>
        </w:tabs>
        <w:rPr>
          <w:rFonts w:asciiTheme="minorHAnsi" w:eastAsiaTheme="minorEastAsia" w:hAnsiTheme="minorHAnsi" w:cstheme="minorBidi"/>
          <w:noProof/>
        </w:rPr>
      </w:pPr>
      <w:r>
        <w:rPr>
          <w:noProof/>
        </w:rPr>
        <w:t>Figure 12 - Example values for "printer-supply"</w:t>
      </w:r>
      <w:r>
        <w:rPr>
          <w:noProof/>
        </w:rPr>
        <w:tab/>
      </w:r>
      <w:r>
        <w:rPr>
          <w:noProof/>
        </w:rPr>
        <w:fldChar w:fldCharType="begin"/>
      </w:r>
      <w:r>
        <w:rPr>
          <w:noProof/>
        </w:rPr>
        <w:instrText xml:space="preserve"> PAGEREF _Toc95162853 \h </w:instrText>
      </w:r>
      <w:r>
        <w:rPr>
          <w:noProof/>
        </w:rPr>
      </w:r>
      <w:r>
        <w:rPr>
          <w:noProof/>
        </w:rPr>
        <w:fldChar w:fldCharType="separate"/>
      </w:r>
      <w:r>
        <w:rPr>
          <w:noProof/>
        </w:rPr>
        <w:t>68</w:t>
      </w:r>
      <w:r>
        <w:rPr>
          <w:noProof/>
        </w:rPr>
        <w:fldChar w:fldCharType="end"/>
      </w:r>
    </w:p>
    <w:p w14:paraId="11EF60D1" w14:textId="69004DBC" w:rsidR="00D6659E" w:rsidRDefault="00D6659E">
      <w:pPr>
        <w:pStyle w:val="TableofFigures"/>
        <w:tabs>
          <w:tab w:val="right" w:leader="dot" w:pos="9645"/>
        </w:tabs>
        <w:rPr>
          <w:rFonts w:asciiTheme="minorHAnsi" w:eastAsiaTheme="minorEastAsia" w:hAnsiTheme="minorHAnsi" w:cstheme="minorBidi"/>
          <w:noProof/>
        </w:rPr>
      </w:pPr>
      <w:r>
        <w:rPr>
          <w:noProof/>
        </w:rPr>
        <w:t>Figure 13 - Example values for "printer-supply-description"</w:t>
      </w:r>
      <w:r>
        <w:rPr>
          <w:noProof/>
        </w:rPr>
        <w:tab/>
      </w:r>
      <w:r>
        <w:rPr>
          <w:noProof/>
        </w:rPr>
        <w:fldChar w:fldCharType="begin"/>
      </w:r>
      <w:r>
        <w:rPr>
          <w:noProof/>
        </w:rPr>
        <w:instrText xml:space="preserve"> PAGEREF _Toc95162854 \h </w:instrText>
      </w:r>
      <w:r>
        <w:rPr>
          <w:noProof/>
        </w:rPr>
      </w:r>
      <w:r>
        <w:rPr>
          <w:noProof/>
        </w:rPr>
        <w:fldChar w:fldCharType="separate"/>
      </w:r>
      <w:r>
        <w:rPr>
          <w:noProof/>
        </w:rPr>
        <w:t>69</w:t>
      </w:r>
      <w:r>
        <w:rPr>
          <w:noProof/>
        </w:rPr>
        <w:fldChar w:fldCharType="end"/>
      </w:r>
    </w:p>
    <w:p w14:paraId="2761DE6F" w14:textId="16C96CFA" w:rsidR="00D6659E" w:rsidRDefault="00D6659E">
      <w:pPr>
        <w:pStyle w:val="TableofFigures"/>
        <w:tabs>
          <w:tab w:val="right" w:leader="dot" w:pos="9645"/>
        </w:tabs>
        <w:rPr>
          <w:rFonts w:asciiTheme="minorHAnsi" w:eastAsiaTheme="minorEastAsia" w:hAnsiTheme="minorHAnsi" w:cstheme="minorBidi"/>
          <w:noProof/>
        </w:rPr>
      </w:pPr>
      <w:r>
        <w:rPr>
          <w:noProof/>
        </w:rPr>
        <w:t>Figure 14 - ABNF for the "text/strings" MIME Media Type</w:t>
      </w:r>
      <w:r>
        <w:rPr>
          <w:noProof/>
        </w:rPr>
        <w:tab/>
      </w:r>
      <w:r>
        <w:rPr>
          <w:noProof/>
        </w:rPr>
        <w:fldChar w:fldCharType="begin"/>
      </w:r>
      <w:r>
        <w:rPr>
          <w:noProof/>
        </w:rPr>
        <w:instrText xml:space="preserve"> PAGEREF _Toc95162855 \h </w:instrText>
      </w:r>
      <w:r>
        <w:rPr>
          <w:noProof/>
        </w:rPr>
      </w:r>
      <w:r>
        <w:rPr>
          <w:noProof/>
        </w:rPr>
        <w:fldChar w:fldCharType="separate"/>
      </w:r>
      <w:r>
        <w:rPr>
          <w:noProof/>
        </w:rPr>
        <w:t>79</w:t>
      </w:r>
      <w:r>
        <w:rPr>
          <w:noProof/>
        </w:rPr>
        <w:fldChar w:fldCharType="end"/>
      </w:r>
    </w:p>
    <w:p w14:paraId="7C28FE82" w14:textId="709F1E1D" w:rsidR="00241B4C" w:rsidRPr="00915ACB" w:rsidRDefault="00915ACB" w:rsidP="00915ACB">
      <w:pPr>
        <w:pStyle w:val="IEEEStdsParagraph"/>
      </w:pPr>
      <w:r>
        <w:fldChar w:fldCharType="end"/>
      </w:r>
    </w:p>
    <w:p w14:paraId="4BB8BEF5" w14:textId="77777777" w:rsidR="00D21EBB" w:rsidRDefault="00D21EBB" w:rsidP="00D21EBB">
      <w:pPr>
        <w:pStyle w:val="PlainText"/>
        <w:rPr>
          <w:rFonts w:eastAsia="MS Mincho" w:cs="Arial"/>
        </w:rPr>
      </w:pPr>
    </w:p>
    <w:p w14:paraId="09828F0E" w14:textId="77777777" w:rsidR="00D21EBB" w:rsidRDefault="00D21EBB" w:rsidP="00915ACB">
      <w:pPr>
        <w:pStyle w:val="Title"/>
      </w:pPr>
      <w:r>
        <w:t>List of Tables</w:t>
      </w:r>
    </w:p>
    <w:p w14:paraId="4935D5A2" w14:textId="13C57BDA" w:rsidR="00D6659E" w:rsidRDefault="00915ACB">
      <w:pPr>
        <w:pStyle w:val="TableofFigures"/>
        <w:tabs>
          <w:tab w:val="right" w:leader="dot" w:pos="9645"/>
        </w:tabs>
        <w:rPr>
          <w:rFonts w:asciiTheme="minorHAnsi" w:eastAsiaTheme="minorEastAsia" w:hAnsiTheme="minorHAnsi" w:cstheme="minorBidi"/>
          <w:noProof/>
        </w:rPr>
      </w:pPr>
      <w:r>
        <w:rPr>
          <w:rFonts w:eastAsia="MS Mincho" w:cs="Arial"/>
        </w:rPr>
        <w:fldChar w:fldCharType="begin"/>
      </w:r>
      <w:r>
        <w:rPr>
          <w:rFonts w:eastAsia="MS Mincho" w:cs="Arial"/>
        </w:rPr>
        <w:instrText xml:space="preserve"> TOC \c "Table" </w:instrText>
      </w:r>
      <w:r>
        <w:rPr>
          <w:rFonts w:eastAsia="MS Mincho" w:cs="Arial"/>
        </w:rPr>
        <w:fldChar w:fldCharType="separate"/>
      </w:r>
      <w:r w:rsidR="00D6659E" w:rsidRPr="00DE6D0B">
        <w:rPr>
          <w:noProof/>
          <w:highlight w:val="yellow"/>
        </w:rPr>
        <w:t>Table 1 - Design Requirements, Use Cases and Definitions Cross Reference</w:t>
      </w:r>
      <w:r w:rsidR="00D6659E">
        <w:rPr>
          <w:noProof/>
        </w:rPr>
        <w:tab/>
      </w:r>
      <w:r w:rsidR="00D6659E">
        <w:rPr>
          <w:noProof/>
        </w:rPr>
        <w:fldChar w:fldCharType="begin"/>
      </w:r>
      <w:r w:rsidR="00D6659E">
        <w:rPr>
          <w:noProof/>
        </w:rPr>
        <w:instrText xml:space="preserve"> PAGEREF _Toc95162856 \h </w:instrText>
      </w:r>
      <w:r w:rsidR="00D6659E">
        <w:rPr>
          <w:noProof/>
        </w:rPr>
      </w:r>
      <w:r w:rsidR="00D6659E">
        <w:rPr>
          <w:noProof/>
        </w:rPr>
        <w:fldChar w:fldCharType="separate"/>
      </w:r>
      <w:r w:rsidR="00D6659E">
        <w:rPr>
          <w:noProof/>
        </w:rPr>
        <w:t>21</w:t>
      </w:r>
      <w:r w:rsidR="00D6659E">
        <w:rPr>
          <w:noProof/>
        </w:rPr>
        <w:fldChar w:fldCharType="end"/>
      </w:r>
    </w:p>
    <w:p w14:paraId="315171EB" w14:textId="55076ECC" w:rsidR="00D6659E" w:rsidRDefault="00D6659E">
      <w:pPr>
        <w:pStyle w:val="TableofFigures"/>
        <w:tabs>
          <w:tab w:val="right" w:leader="dot" w:pos="9645"/>
        </w:tabs>
        <w:rPr>
          <w:rFonts w:asciiTheme="minorHAnsi" w:eastAsiaTheme="minorEastAsia" w:hAnsiTheme="minorHAnsi" w:cstheme="minorBidi"/>
          <w:noProof/>
        </w:rPr>
      </w:pPr>
      <w:r>
        <w:rPr>
          <w:noProof/>
        </w:rPr>
        <w:t>Table 2 - New Operation Attributes</w:t>
      </w:r>
      <w:r>
        <w:rPr>
          <w:noProof/>
        </w:rPr>
        <w:tab/>
      </w:r>
      <w:r>
        <w:rPr>
          <w:noProof/>
        </w:rPr>
        <w:fldChar w:fldCharType="begin"/>
      </w:r>
      <w:r>
        <w:rPr>
          <w:noProof/>
        </w:rPr>
        <w:instrText xml:space="preserve"> PAGEREF _Toc95162857 \h </w:instrText>
      </w:r>
      <w:r>
        <w:rPr>
          <w:noProof/>
        </w:rPr>
      </w:r>
      <w:r>
        <w:rPr>
          <w:noProof/>
        </w:rPr>
        <w:fldChar w:fldCharType="separate"/>
      </w:r>
      <w:r>
        <w:rPr>
          <w:noProof/>
        </w:rPr>
        <w:t>29</w:t>
      </w:r>
      <w:r>
        <w:rPr>
          <w:noProof/>
        </w:rPr>
        <w:fldChar w:fldCharType="end"/>
      </w:r>
    </w:p>
    <w:p w14:paraId="1C8C203C" w14:textId="7C628FFF" w:rsidR="00D6659E" w:rsidRDefault="00D6659E">
      <w:pPr>
        <w:pStyle w:val="TableofFigures"/>
        <w:tabs>
          <w:tab w:val="right" w:leader="dot" w:pos="9645"/>
        </w:tabs>
        <w:rPr>
          <w:rFonts w:asciiTheme="minorHAnsi" w:eastAsiaTheme="minorEastAsia" w:hAnsiTheme="minorHAnsi" w:cstheme="minorBidi"/>
          <w:noProof/>
        </w:rPr>
      </w:pPr>
      <w:r>
        <w:rPr>
          <w:noProof/>
        </w:rPr>
        <w:t>Table 3 - "identify-actions" Keyword Values</w:t>
      </w:r>
      <w:r>
        <w:rPr>
          <w:noProof/>
        </w:rPr>
        <w:tab/>
      </w:r>
      <w:r>
        <w:rPr>
          <w:noProof/>
        </w:rPr>
        <w:fldChar w:fldCharType="begin"/>
      </w:r>
      <w:r>
        <w:rPr>
          <w:noProof/>
        </w:rPr>
        <w:instrText xml:space="preserve"> PAGEREF _Toc95162858 \h </w:instrText>
      </w:r>
      <w:r>
        <w:rPr>
          <w:noProof/>
        </w:rPr>
      </w:r>
      <w:r>
        <w:rPr>
          <w:noProof/>
        </w:rPr>
        <w:fldChar w:fldCharType="separate"/>
      </w:r>
      <w:r>
        <w:rPr>
          <w:noProof/>
        </w:rPr>
        <w:t>32</w:t>
      </w:r>
      <w:r>
        <w:rPr>
          <w:noProof/>
        </w:rPr>
        <w:fldChar w:fldCharType="end"/>
      </w:r>
    </w:p>
    <w:p w14:paraId="46BD6BCC" w14:textId="510AA238" w:rsidR="00D6659E" w:rsidRDefault="00D6659E">
      <w:pPr>
        <w:pStyle w:val="TableofFigures"/>
        <w:tabs>
          <w:tab w:val="right" w:leader="dot" w:pos="9645"/>
        </w:tabs>
        <w:rPr>
          <w:rFonts w:asciiTheme="minorHAnsi" w:eastAsiaTheme="minorEastAsia" w:hAnsiTheme="minorHAnsi" w:cstheme="minorBidi"/>
          <w:noProof/>
        </w:rPr>
      </w:pPr>
      <w:r>
        <w:rPr>
          <w:noProof/>
        </w:rPr>
        <w:t>Table 4 - New Job and Document Template Attributes</w:t>
      </w:r>
      <w:r>
        <w:rPr>
          <w:noProof/>
        </w:rPr>
        <w:tab/>
      </w:r>
      <w:r>
        <w:rPr>
          <w:noProof/>
        </w:rPr>
        <w:fldChar w:fldCharType="begin"/>
      </w:r>
      <w:r>
        <w:rPr>
          <w:noProof/>
        </w:rPr>
        <w:instrText xml:space="preserve"> PAGEREF _Toc95162859 \h </w:instrText>
      </w:r>
      <w:r>
        <w:rPr>
          <w:noProof/>
        </w:rPr>
      </w:r>
      <w:r>
        <w:rPr>
          <w:noProof/>
        </w:rPr>
        <w:fldChar w:fldCharType="separate"/>
      </w:r>
      <w:r>
        <w:rPr>
          <w:noProof/>
        </w:rPr>
        <w:t>33</w:t>
      </w:r>
      <w:r>
        <w:rPr>
          <w:noProof/>
        </w:rPr>
        <w:fldChar w:fldCharType="end"/>
      </w:r>
    </w:p>
    <w:p w14:paraId="6BDD4E51" w14:textId="3323C28D" w:rsidR="00D6659E" w:rsidRDefault="00D6659E">
      <w:pPr>
        <w:pStyle w:val="TableofFigures"/>
        <w:tabs>
          <w:tab w:val="right" w:leader="dot" w:pos="9645"/>
        </w:tabs>
        <w:rPr>
          <w:rFonts w:asciiTheme="minorHAnsi" w:eastAsiaTheme="minorEastAsia" w:hAnsiTheme="minorHAnsi" w:cstheme="minorBidi"/>
          <w:noProof/>
        </w:rPr>
      </w:pPr>
      <w:r>
        <w:rPr>
          <w:noProof/>
        </w:rPr>
        <w:t>Table 5 - "job-error-action" Keyword Values</w:t>
      </w:r>
      <w:r>
        <w:rPr>
          <w:noProof/>
        </w:rPr>
        <w:tab/>
      </w:r>
      <w:r>
        <w:rPr>
          <w:noProof/>
        </w:rPr>
        <w:fldChar w:fldCharType="begin"/>
      </w:r>
      <w:r>
        <w:rPr>
          <w:noProof/>
        </w:rPr>
        <w:instrText xml:space="preserve"> PAGEREF _Toc95162860 \h </w:instrText>
      </w:r>
      <w:r>
        <w:rPr>
          <w:noProof/>
        </w:rPr>
      </w:r>
      <w:r>
        <w:rPr>
          <w:noProof/>
        </w:rPr>
        <w:fldChar w:fldCharType="separate"/>
      </w:r>
      <w:r>
        <w:rPr>
          <w:noProof/>
        </w:rPr>
        <w:t>33</w:t>
      </w:r>
      <w:r>
        <w:rPr>
          <w:noProof/>
        </w:rPr>
        <w:fldChar w:fldCharType="end"/>
      </w:r>
    </w:p>
    <w:p w14:paraId="24127822" w14:textId="22C00A24" w:rsidR="00D6659E" w:rsidRDefault="00D6659E">
      <w:pPr>
        <w:pStyle w:val="TableofFigures"/>
        <w:tabs>
          <w:tab w:val="right" w:leader="dot" w:pos="9645"/>
        </w:tabs>
        <w:rPr>
          <w:rFonts w:asciiTheme="minorHAnsi" w:eastAsiaTheme="minorEastAsia" w:hAnsiTheme="minorHAnsi" w:cstheme="minorBidi"/>
          <w:noProof/>
        </w:rPr>
      </w:pPr>
      <w:r>
        <w:rPr>
          <w:noProof/>
        </w:rPr>
        <w:t>Table 6 - "media-overprint-type" Keyword Values</w:t>
      </w:r>
      <w:r>
        <w:rPr>
          <w:noProof/>
        </w:rPr>
        <w:tab/>
      </w:r>
      <w:r>
        <w:rPr>
          <w:noProof/>
        </w:rPr>
        <w:fldChar w:fldCharType="begin"/>
      </w:r>
      <w:r>
        <w:rPr>
          <w:noProof/>
        </w:rPr>
        <w:instrText xml:space="preserve"> PAGEREF _Toc95162861 \h </w:instrText>
      </w:r>
      <w:r>
        <w:rPr>
          <w:noProof/>
        </w:rPr>
      </w:r>
      <w:r>
        <w:rPr>
          <w:noProof/>
        </w:rPr>
        <w:fldChar w:fldCharType="separate"/>
      </w:r>
      <w:r>
        <w:rPr>
          <w:noProof/>
        </w:rPr>
        <w:t>34</w:t>
      </w:r>
      <w:r>
        <w:rPr>
          <w:noProof/>
        </w:rPr>
        <w:fldChar w:fldCharType="end"/>
      </w:r>
    </w:p>
    <w:p w14:paraId="739769D2" w14:textId="3D1DD8CD" w:rsidR="00D6659E" w:rsidRDefault="00D6659E">
      <w:pPr>
        <w:pStyle w:val="TableofFigures"/>
        <w:tabs>
          <w:tab w:val="right" w:leader="dot" w:pos="9645"/>
        </w:tabs>
        <w:rPr>
          <w:rFonts w:asciiTheme="minorHAnsi" w:eastAsiaTheme="minorEastAsia" w:hAnsiTheme="minorHAnsi" w:cstheme="minorBidi"/>
          <w:noProof/>
        </w:rPr>
      </w:pPr>
      <w:r>
        <w:rPr>
          <w:noProof/>
        </w:rPr>
        <w:t>Table 7 - "print-color-mode" Keyword Values</w:t>
      </w:r>
      <w:r>
        <w:rPr>
          <w:noProof/>
        </w:rPr>
        <w:tab/>
      </w:r>
      <w:r>
        <w:rPr>
          <w:noProof/>
        </w:rPr>
        <w:fldChar w:fldCharType="begin"/>
      </w:r>
      <w:r>
        <w:rPr>
          <w:noProof/>
        </w:rPr>
        <w:instrText xml:space="preserve"> PAGEREF _Toc95162862 \h </w:instrText>
      </w:r>
      <w:r>
        <w:rPr>
          <w:noProof/>
        </w:rPr>
      </w:r>
      <w:r>
        <w:rPr>
          <w:noProof/>
        </w:rPr>
        <w:fldChar w:fldCharType="separate"/>
      </w:r>
      <w:r>
        <w:rPr>
          <w:noProof/>
        </w:rPr>
        <w:t>35</w:t>
      </w:r>
      <w:r>
        <w:rPr>
          <w:noProof/>
        </w:rPr>
        <w:fldChar w:fldCharType="end"/>
      </w:r>
    </w:p>
    <w:p w14:paraId="12C38358" w14:textId="672C2EBE" w:rsidR="00D6659E" w:rsidRDefault="00D6659E">
      <w:pPr>
        <w:pStyle w:val="TableofFigures"/>
        <w:tabs>
          <w:tab w:val="right" w:leader="dot" w:pos="9645"/>
        </w:tabs>
        <w:rPr>
          <w:rFonts w:asciiTheme="minorHAnsi" w:eastAsiaTheme="minorEastAsia" w:hAnsiTheme="minorHAnsi" w:cstheme="minorBidi"/>
          <w:noProof/>
        </w:rPr>
      </w:pPr>
      <w:r>
        <w:rPr>
          <w:noProof/>
        </w:rPr>
        <w:t>Table 8 - "print-rendering-intent" Keyword Values</w:t>
      </w:r>
      <w:r>
        <w:rPr>
          <w:noProof/>
        </w:rPr>
        <w:tab/>
      </w:r>
      <w:r>
        <w:rPr>
          <w:noProof/>
        </w:rPr>
        <w:fldChar w:fldCharType="begin"/>
      </w:r>
      <w:r>
        <w:rPr>
          <w:noProof/>
        </w:rPr>
        <w:instrText xml:space="preserve"> PAGEREF _Toc95162863 \h </w:instrText>
      </w:r>
      <w:r>
        <w:rPr>
          <w:noProof/>
        </w:rPr>
      </w:r>
      <w:r>
        <w:rPr>
          <w:noProof/>
        </w:rPr>
        <w:fldChar w:fldCharType="separate"/>
      </w:r>
      <w:r>
        <w:rPr>
          <w:noProof/>
        </w:rPr>
        <w:t>36</w:t>
      </w:r>
      <w:r>
        <w:rPr>
          <w:noProof/>
        </w:rPr>
        <w:fldChar w:fldCharType="end"/>
      </w:r>
    </w:p>
    <w:p w14:paraId="719289BA" w14:textId="179E7BAA" w:rsidR="00D6659E" w:rsidRDefault="00D6659E">
      <w:pPr>
        <w:pStyle w:val="TableofFigures"/>
        <w:tabs>
          <w:tab w:val="right" w:leader="dot" w:pos="9645"/>
        </w:tabs>
        <w:rPr>
          <w:rFonts w:asciiTheme="minorHAnsi" w:eastAsiaTheme="minorEastAsia" w:hAnsiTheme="minorHAnsi" w:cstheme="minorBidi"/>
          <w:noProof/>
        </w:rPr>
      </w:pPr>
      <w:r>
        <w:rPr>
          <w:noProof/>
        </w:rPr>
        <w:t>Table 9 - "print-scaling" Keyword Values</w:t>
      </w:r>
      <w:r>
        <w:rPr>
          <w:noProof/>
        </w:rPr>
        <w:tab/>
      </w:r>
      <w:r>
        <w:rPr>
          <w:noProof/>
        </w:rPr>
        <w:fldChar w:fldCharType="begin"/>
      </w:r>
      <w:r>
        <w:rPr>
          <w:noProof/>
        </w:rPr>
        <w:instrText xml:space="preserve"> PAGEREF _Toc95162864 \h </w:instrText>
      </w:r>
      <w:r>
        <w:rPr>
          <w:noProof/>
        </w:rPr>
      </w:r>
      <w:r>
        <w:rPr>
          <w:noProof/>
        </w:rPr>
        <w:fldChar w:fldCharType="separate"/>
      </w:r>
      <w:r>
        <w:rPr>
          <w:noProof/>
        </w:rPr>
        <w:t>36</w:t>
      </w:r>
      <w:r>
        <w:rPr>
          <w:noProof/>
        </w:rPr>
        <w:fldChar w:fldCharType="end"/>
      </w:r>
    </w:p>
    <w:p w14:paraId="1DBA9EB5" w14:textId="54EBB846" w:rsidR="00D6659E" w:rsidRDefault="00D6659E">
      <w:pPr>
        <w:pStyle w:val="TableofFigures"/>
        <w:tabs>
          <w:tab w:val="right" w:leader="dot" w:pos="9645"/>
        </w:tabs>
        <w:rPr>
          <w:rFonts w:asciiTheme="minorHAnsi" w:eastAsiaTheme="minorEastAsia" w:hAnsiTheme="minorHAnsi" w:cstheme="minorBidi"/>
          <w:noProof/>
        </w:rPr>
      </w:pPr>
      <w:r>
        <w:rPr>
          <w:noProof/>
        </w:rPr>
        <w:t>Table 10 - New Document Status Attributes</w:t>
      </w:r>
      <w:r>
        <w:rPr>
          <w:noProof/>
        </w:rPr>
        <w:tab/>
      </w:r>
      <w:r>
        <w:rPr>
          <w:noProof/>
        </w:rPr>
        <w:fldChar w:fldCharType="begin"/>
      </w:r>
      <w:r>
        <w:rPr>
          <w:noProof/>
        </w:rPr>
        <w:instrText xml:space="preserve"> PAGEREF _Toc95162865 \h </w:instrText>
      </w:r>
      <w:r>
        <w:rPr>
          <w:noProof/>
        </w:rPr>
      </w:r>
      <w:r>
        <w:rPr>
          <w:noProof/>
        </w:rPr>
        <w:fldChar w:fldCharType="separate"/>
      </w:r>
      <w:r>
        <w:rPr>
          <w:noProof/>
        </w:rPr>
        <w:t>39</w:t>
      </w:r>
      <w:r>
        <w:rPr>
          <w:noProof/>
        </w:rPr>
        <w:fldChar w:fldCharType="end"/>
      </w:r>
    </w:p>
    <w:p w14:paraId="1B673C3B" w14:textId="6F3C1D75" w:rsidR="00D6659E" w:rsidRDefault="00D6659E">
      <w:pPr>
        <w:pStyle w:val="TableofFigures"/>
        <w:tabs>
          <w:tab w:val="right" w:leader="dot" w:pos="9645"/>
        </w:tabs>
        <w:rPr>
          <w:rFonts w:asciiTheme="minorHAnsi" w:eastAsiaTheme="minorEastAsia" w:hAnsiTheme="minorHAnsi" w:cstheme="minorBidi"/>
          <w:noProof/>
        </w:rPr>
      </w:pPr>
      <w:r>
        <w:rPr>
          <w:noProof/>
        </w:rPr>
        <w:t>Table 11 - New Job Status Attributes</w:t>
      </w:r>
      <w:r>
        <w:rPr>
          <w:noProof/>
        </w:rPr>
        <w:tab/>
      </w:r>
      <w:r>
        <w:rPr>
          <w:noProof/>
        </w:rPr>
        <w:fldChar w:fldCharType="begin"/>
      </w:r>
      <w:r>
        <w:rPr>
          <w:noProof/>
        </w:rPr>
        <w:instrText xml:space="preserve"> PAGEREF _Toc95162866 \h </w:instrText>
      </w:r>
      <w:r>
        <w:rPr>
          <w:noProof/>
        </w:rPr>
      </w:r>
      <w:r>
        <w:rPr>
          <w:noProof/>
        </w:rPr>
        <w:fldChar w:fldCharType="separate"/>
      </w:r>
      <w:r>
        <w:rPr>
          <w:noProof/>
        </w:rPr>
        <w:t>40</w:t>
      </w:r>
      <w:r>
        <w:rPr>
          <w:noProof/>
        </w:rPr>
        <w:fldChar w:fldCharType="end"/>
      </w:r>
    </w:p>
    <w:p w14:paraId="627E58EE" w14:textId="47BEDAA8" w:rsidR="00D6659E" w:rsidRDefault="00D6659E">
      <w:pPr>
        <w:pStyle w:val="TableofFigures"/>
        <w:tabs>
          <w:tab w:val="right" w:leader="dot" w:pos="9645"/>
        </w:tabs>
        <w:rPr>
          <w:rFonts w:asciiTheme="minorHAnsi" w:eastAsiaTheme="minorEastAsia" w:hAnsiTheme="minorHAnsi" w:cstheme="minorBidi"/>
          <w:noProof/>
        </w:rPr>
      </w:pPr>
      <w:r>
        <w:rPr>
          <w:noProof/>
        </w:rPr>
        <w:t>Table 12 - New Printer Description Attributes</w:t>
      </w:r>
      <w:r>
        <w:rPr>
          <w:noProof/>
        </w:rPr>
        <w:tab/>
      </w:r>
      <w:r>
        <w:rPr>
          <w:noProof/>
        </w:rPr>
        <w:fldChar w:fldCharType="begin"/>
      </w:r>
      <w:r>
        <w:rPr>
          <w:noProof/>
        </w:rPr>
        <w:instrText xml:space="preserve"> PAGEREF _Toc95162867 \h </w:instrText>
      </w:r>
      <w:r>
        <w:rPr>
          <w:noProof/>
        </w:rPr>
      </w:r>
      <w:r>
        <w:rPr>
          <w:noProof/>
        </w:rPr>
        <w:fldChar w:fldCharType="separate"/>
      </w:r>
      <w:r>
        <w:rPr>
          <w:noProof/>
        </w:rPr>
        <w:t>41</w:t>
      </w:r>
      <w:r>
        <w:rPr>
          <w:noProof/>
        </w:rPr>
        <w:fldChar w:fldCharType="end"/>
      </w:r>
    </w:p>
    <w:p w14:paraId="242696D4" w14:textId="191C5F28" w:rsidR="00D6659E" w:rsidRDefault="00D6659E">
      <w:pPr>
        <w:pStyle w:val="TableofFigures"/>
        <w:tabs>
          <w:tab w:val="right" w:leader="dot" w:pos="9645"/>
        </w:tabs>
        <w:rPr>
          <w:rFonts w:asciiTheme="minorHAnsi" w:eastAsiaTheme="minorEastAsia" w:hAnsiTheme="minorHAnsi" w:cstheme="minorBidi"/>
          <w:noProof/>
        </w:rPr>
      </w:pPr>
      <w:r>
        <w:rPr>
          <w:noProof/>
        </w:rPr>
        <w:t>Table 13 - "ipp-features-supported" Keyword Values</w:t>
      </w:r>
      <w:r>
        <w:rPr>
          <w:noProof/>
        </w:rPr>
        <w:tab/>
      </w:r>
      <w:r>
        <w:rPr>
          <w:noProof/>
        </w:rPr>
        <w:fldChar w:fldCharType="begin"/>
      </w:r>
      <w:r>
        <w:rPr>
          <w:noProof/>
        </w:rPr>
        <w:instrText xml:space="preserve"> PAGEREF _Toc95162868 \h </w:instrText>
      </w:r>
      <w:r>
        <w:rPr>
          <w:noProof/>
        </w:rPr>
      </w:r>
      <w:r>
        <w:rPr>
          <w:noProof/>
        </w:rPr>
        <w:fldChar w:fldCharType="separate"/>
      </w:r>
      <w:r>
        <w:rPr>
          <w:noProof/>
        </w:rPr>
        <w:t>42</w:t>
      </w:r>
      <w:r>
        <w:rPr>
          <w:noProof/>
        </w:rPr>
        <w:fldChar w:fldCharType="end"/>
      </w:r>
    </w:p>
    <w:p w14:paraId="7774F9DC" w14:textId="7C200FFE" w:rsidR="00D6659E" w:rsidRDefault="00D6659E">
      <w:pPr>
        <w:pStyle w:val="TableofFigures"/>
        <w:tabs>
          <w:tab w:val="right" w:leader="dot" w:pos="9645"/>
        </w:tabs>
        <w:rPr>
          <w:rFonts w:asciiTheme="minorHAnsi" w:eastAsiaTheme="minorEastAsia" w:hAnsiTheme="minorHAnsi" w:cstheme="minorBidi"/>
          <w:noProof/>
        </w:rPr>
      </w:pPr>
      <w:r>
        <w:rPr>
          <w:noProof/>
        </w:rPr>
        <w:t>Table 14 - "preset-category" Keywords</w:t>
      </w:r>
      <w:r>
        <w:rPr>
          <w:noProof/>
        </w:rPr>
        <w:tab/>
      </w:r>
      <w:r>
        <w:rPr>
          <w:noProof/>
        </w:rPr>
        <w:fldChar w:fldCharType="begin"/>
      </w:r>
      <w:r>
        <w:rPr>
          <w:noProof/>
        </w:rPr>
        <w:instrText xml:space="preserve"> PAGEREF _Toc95162869 \h </w:instrText>
      </w:r>
      <w:r>
        <w:rPr>
          <w:noProof/>
        </w:rPr>
      </w:r>
      <w:r>
        <w:rPr>
          <w:noProof/>
        </w:rPr>
        <w:fldChar w:fldCharType="separate"/>
      </w:r>
      <w:r>
        <w:rPr>
          <w:noProof/>
        </w:rPr>
        <w:t>45</w:t>
      </w:r>
      <w:r>
        <w:rPr>
          <w:noProof/>
        </w:rPr>
        <w:fldChar w:fldCharType="end"/>
      </w:r>
    </w:p>
    <w:p w14:paraId="5DA26BA0" w14:textId="1BE59606" w:rsidR="00D6659E" w:rsidRDefault="00D6659E">
      <w:pPr>
        <w:pStyle w:val="TableofFigures"/>
        <w:tabs>
          <w:tab w:val="right" w:leader="dot" w:pos="9645"/>
        </w:tabs>
        <w:rPr>
          <w:rFonts w:asciiTheme="minorHAnsi" w:eastAsiaTheme="minorEastAsia" w:hAnsiTheme="minorHAnsi" w:cstheme="minorBidi"/>
          <w:noProof/>
        </w:rPr>
      </w:pPr>
      <w:r>
        <w:rPr>
          <w:noProof/>
        </w:rPr>
        <w:t>Table 15 - "jpeg-features-supported" Keywords</w:t>
      </w:r>
      <w:r>
        <w:rPr>
          <w:noProof/>
        </w:rPr>
        <w:tab/>
      </w:r>
      <w:r>
        <w:rPr>
          <w:noProof/>
        </w:rPr>
        <w:fldChar w:fldCharType="begin"/>
      </w:r>
      <w:r>
        <w:rPr>
          <w:noProof/>
        </w:rPr>
        <w:instrText xml:space="preserve"> PAGEREF _Toc95162870 \h </w:instrText>
      </w:r>
      <w:r>
        <w:rPr>
          <w:noProof/>
        </w:rPr>
      </w:r>
      <w:r>
        <w:rPr>
          <w:noProof/>
        </w:rPr>
        <w:fldChar w:fldCharType="separate"/>
      </w:r>
      <w:r>
        <w:rPr>
          <w:noProof/>
        </w:rPr>
        <w:t>47</w:t>
      </w:r>
      <w:r>
        <w:rPr>
          <w:noProof/>
        </w:rPr>
        <w:fldChar w:fldCharType="end"/>
      </w:r>
    </w:p>
    <w:p w14:paraId="3B07B8F5" w14:textId="22668156" w:rsidR="00D6659E" w:rsidRDefault="00D6659E">
      <w:pPr>
        <w:pStyle w:val="TableofFigures"/>
        <w:tabs>
          <w:tab w:val="right" w:leader="dot" w:pos="9645"/>
        </w:tabs>
        <w:rPr>
          <w:rFonts w:asciiTheme="minorHAnsi" w:eastAsiaTheme="minorEastAsia" w:hAnsiTheme="minorHAnsi" w:cstheme="minorBidi"/>
          <w:noProof/>
        </w:rPr>
      </w:pPr>
      <w:r>
        <w:rPr>
          <w:noProof/>
        </w:rPr>
        <w:t>Table 16 - "multiple-document-time-out-action" Keyword Values</w:t>
      </w:r>
      <w:r>
        <w:rPr>
          <w:noProof/>
        </w:rPr>
        <w:tab/>
      </w:r>
      <w:r>
        <w:rPr>
          <w:noProof/>
        </w:rPr>
        <w:fldChar w:fldCharType="begin"/>
      </w:r>
      <w:r>
        <w:rPr>
          <w:noProof/>
        </w:rPr>
        <w:instrText xml:space="preserve"> PAGEREF _Toc95162871 \h </w:instrText>
      </w:r>
      <w:r>
        <w:rPr>
          <w:noProof/>
        </w:rPr>
      </w:r>
      <w:r>
        <w:rPr>
          <w:noProof/>
        </w:rPr>
        <w:fldChar w:fldCharType="separate"/>
      </w:r>
      <w:r>
        <w:rPr>
          <w:noProof/>
        </w:rPr>
        <w:t>48</w:t>
      </w:r>
      <w:r>
        <w:rPr>
          <w:noProof/>
        </w:rPr>
        <w:fldChar w:fldCharType="end"/>
      </w:r>
    </w:p>
    <w:p w14:paraId="324F750F" w14:textId="11F91B0B" w:rsidR="00D6659E" w:rsidRDefault="00D6659E">
      <w:pPr>
        <w:pStyle w:val="TableofFigures"/>
        <w:tabs>
          <w:tab w:val="right" w:leader="dot" w:pos="9645"/>
        </w:tabs>
        <w:rPr>
          <w:rFonts w:asciiTheme="minorHAnsi" w:eastAsiaTheme="minorEastAsia" w:hAnsiTheme="minorHAnsi" w:cstheme="minorBidi"/>
          <w:noProof/>
        </w:rPr>
      </w:pPr>
      <w:r>
        <w:rPr>
          <w:noProof/>
        </w:rPr>
        <w:t>Table 17 - "pdf-versions-supported" Keywords</w:t>
      </w:r>
      <w:r>
        <w:rPr>
          <w:noProof/>
        </w:rPr>
        <w:tab/>
      </w:r>
      <w:r>
        <w:rPr>
          <w:noProof/>
        </w:rPr>
        <w:fldChar w:fldCharType="begin"/>
      </w:r>
      <w:r>
        <w:rPr>
          <w:noProof/>
        </w:rPr>
        <w:instrText xml:space="preserve"> PAGEREF _Toc95162872 \h </w:instrText>
      </w:r>
      <w:r>
        <w:rPr>
          <w:noProof/>
        </w:rPr>
      </w:r>
      <w:r>
        <w:rPr>
          <w:noProof/>
        </w:rPr>
        <w:fldChar w:fldCharType="separate"/>
      </w:r>
      <w:r>
        <w:rPr>
          <w:noProof/>
        </w:rPr>
        <w:t>49</w:t>
      </w:r>
      <w:r>
        <w:rPr>
          <w:noProof/>
        </w:rPr>
        <w:fldChar w:fldCharType="end"/>
      </w:r>
    </w:p>
    <w:p w14:paraId="2D4A8310" w14:textId="5CAC4146" w:rsidR="00D6659E" w:rsidRDefault="00D6659E">
      <w:pPr>
        <w:pStyle w:val="TableofFigures"/>
        <w:tabs>
          <w:tab w:val="right" w:leader="dot" w:pos="9645"/>
        </w:tabs>
        <w:rPr>
          <w:rFonts w:asciiTheme="minorHAnsi" w:eastAsiaTheme="minorEastAsia" w:hAnsiTheme="minorHAnsi" w:cstheme="minorBidi"/>
          <w:noProof/>
        </w:rPr>
      </w:pPr>
      <w:r>
        <w:rPr>
          <w:noProof/>
        </w:rPr>
        <w:t>Table 18 - "printer-input-tray" Keys</w:t>
      </w:r>
      <w:r>
        <w:rPr>
          <w:noProof/>
        </w:rPr>
        <w:tab/>
      </w:r>
      <w:r>
        <w:rPr>
          <w:noProof/>
        </w:rPr>
        <w:fldChar w:fldCharType="begin"/>
      </w:r>
      <w:r>
        <w:rPr>
          <w:noProof/>
        </w:rPr>
        <w:instrText xml:space="preserve"> PAGEREF _Toc95162873 \h </w:instrText>
      </w:r>
      <w:r>
        <w:rPr>
          <w:noProof/>
        </w:rPr>
      </w:r>
      <w:r>
        <w:rPr>
          <w:noProof/>
        </w:rPr>
        <w:fldChar w:fldCharType="separate"/>
      </w:r>
      <w:r>
        <w:rPr>
          <w:noProof/>
        </w:rPr>
        <w:t>55</w:t>
      </w:r>
      <w:r>
        <w:rPr>
          <w:noProof/>
        </w:rPr>
        <w:fldChar w:fldCharType="end"/>
      </w:r>
    </w:p>
    <w:p w14:paraId="1E92C2A6" w14:textId="332B5CF6" w:rsidR="00D6659E" w:rsidRDefault="00D6659E">
      <w:pPr>
        <w:pStyle w:val="TableofFigures"/>
        <w:tabs>
          <w:tab w:val="right" w:leader="dot" w:pos="9645"/>
        </w:tabs>
        <w:rPr>
          <w:rFonts w:asciiTheme="minorHAnsi" w:eastAsiaTheme="minorEastAsia" w:hAnsiTheme="minorHAnsi" w:cstheme="minorBidi"/>
          <w:noProof/>
        </w:rPr>
      </w:pPr>
      <w:r>
        <w:rPr>
          <w:noProof/>
        </w:rPr>
        <w:t>Table 19 - "printer-kind" Keyword Values</w:t>
      </w:r>
      <w:r>
        <w:rPr>
          <w:noProof/>
        </w:rPr>
        <w:tab/>
      </w:r>
      <w:r>
        <w:rPr>
          <w:noProof/>
        </w:rPr>
        <w:fldChar w:fldCharType="begin"/>
      </w:r>
      <w:r>
        <w:rPr>
          <w:noProof/>
        </w:rPr>
        <w:instrText xml:space="preserve"> PAGEREF _Toc95162874 \h </w:instrText>
      </w:r>
      <w:r>
        <w:rPr>
          <w:noProof/>
        </w:rPr>
      </w:r>
      <w:r>
        <w:rPr>
          <w:noProof/>
        </w:rPr>
        <w:fldChar w:fldCharType="separate"/>
      </w:r>
      <w:r>
        <w:rPr>
          <w:noProof/>
        </w:rPr>
        <w:t>58</w:t>
      </w:r>
      <w:r>
        <w:rPr>
          <w:noProof/>
        </w:rPr>
        <w:fldChar w:fldCharType="end"/>
      </w:r>
    </w:p>
    <w:p w14:paraId="7F4218DE" w14:textId="39B6D5F9" w:rsidR="00D6659E" w:rsidRDefault="00D6659E">
      <w:pPr>
        <w:pStyle w:val="TableofFigures"/>
        <w:tabs>
          <w:tab w:val="right" w:leader="dot" w:pos="9645"/>
        </w:tabs>
        <w:rPr>
          <w:rFonts w:asciiTheme="minorHAnsi" w:eastAsiaTheme="minorEastAsia" w:hAnsiTheme="minorHAnsi" w:cstheme="minorBidi"/>
          <w:noProof/>
        </w:rPr>
      </w:pPr>
      <w:r>
        <w:rPr>
          <w:noProof/>
        </w:rPr>
        <w:t>Table 20 - "printer-output-tray" Keys</w:t>
      </w:r>
      <w:r>
        <w:rPr>
          <w:noProof/>
        </w:rPr>
        <w:tab/>
      </w:r>
      <w:r>
        <w:rPr>
          <w:noProof/>
        </w:rPr>
        <w:fldChar w:fldCharType="begin"/>
      </w:r>
      <w:r>
        <w:rPr>
          <w:noProof/>
        </w:rPr>
        <w:instrText xml:space="preserve"> PAGEREF _Toc95162875 \h </w:instrText>
      </w:r>
      <w:r>
        <w:rPr>
          <w:noProof/>
        </w:rPr>
      </w:r>
      <w:r>
        <w:rPr>
          <w:noProof/>
        </w:rPr>
        <w:fldChar w:fldCharType="separate"/>
      </w:r>
      <w:r>
        <w:rPr>
          <w:noProof/>
        </w:rPr>
        <w:t>59</w:t>
      </w:r>
      <w:r>
        <w:rPr>
          <w:noProof/>
        </w:rPr>
        <w:fldChar w:fldCharType="end"/>
      </w:r>
    </w:p>
    <w:p w14:paraId="25C0F031" w14:textId="0F1F7BEC" w:rsidR="00D6659E" w:rsidRDefault="00D6659E">
      <w:pPr>
        <w:pStyle w:val="TableofFigures"/>
        <w:tabs>
          <w:tab w:val="right" w:leader="dot" w:pos="9645"/>
        </w:tabs>
        <w:rPr>
          <w:rFonts w:asciiTheme="minorHAnsi" w:eastAsiaTheme="minorEastAsia" w:hAnsiTheme="minorHAnsi" w:cstheme="minorBidi"/>
          <w:noProof/>
        </w:rPr>
      </w:pPr>
      <w:r>
        <w:rPr>
          <w:noProof/>
        </w:rPr>
        <w:t>Table 21 - New Printer Status Attributes</w:t>
      </w:r>
      <w:r>
        <w:rPr>
          <w:noProof/>
        </w:rPr>
        <w:tab/>
      </w:r>
      <w:r>
        <w:rPr>
          <w:noProof/>
        </w:rPr>
        <w:fldChar w:fldCharType="begin"/>
      </w:r>
      <w:r>
        <w:rPr>
          <w:noProof/>
        </w:rPr>
        <w:instrText xml:space="preserve"> PAGEREF _Toc95162876 \h </w:instrText>
      </w:r>
      <w:r>
        <w:rPr>
          <w:noProof/>
        </w:rPr>
      </w:r>
      <w:r>
        <w:rPr>
          <w:noProof/>
        </w:rPr>
        <w:fldChar w:fldCharType="separate"/>
      </w:r>
      <w:r>
        <w:rPr>
          <w:noProof/>
        </w:rPr>
        <w:t>63</w:t>
      </w:r>
      <w:r>
        <w:rPr>
          <w:noProof/>
        </w:rPr>
        <w:fldChar w:fldCharType="end"/>
      </w:r>
    </w:p>
    <w:p w14:paraId="75CB3EDF" w14:textId="7675461A" w:rsidR="00D6659E" w:rsidRDefault="00D6659E">
      <w:pPr>
        <w:pStyle w:val="TableofFigures"/>
        <w:tabs>
          <w:tab w:val="right" w:leader="dot" w:pos="9645"/>
        </w:tabs>
        <w:rPr>
          <w:rFonts w:asciiTheme="minorHAnsi" w:eastAsiaTheme="minorEastAsia" w:hAnsiTheme="minorHAnsi" w:cstheme="minorBidi"/>
          <w:noProof/>
        </w:rPr>
      </w:pPr>
      <w:r>
        <w:rPr>
          <w:noProof/>
        </w:rPr>
        <w:t>Table 22 - "printer-supply" Keys</w:t>
      </w:r>
      <w:r>
        <w:rPr>
          <w:noProof/>
        </w:rPr>
        <w:tab/>
      </w:r>
      <w:r>
        <w:rPr>
          <w:noProof/>
        </w:rPr>
        <w:fldChar w:fldCharType="begin"/>
      </w:r>
      <w:r>
        <w:rPr>
          <w:noProof/>
        </w:rPr>
        <w:instrText xml:space="preserve"> PAGEREF _Toc95162877 \h </w:instrText>
      </w:r>
      <w:r>
        <w:rPr>
          <w:noProof/>
        </w:rPr>
      </w:r>
      <w:r>
        <w:rPr>
          <w:noProof/>
        </w:rPr>
        <w:fldChar w:fldCharType="separate"/>
      </w:r>
      <w:r>
        <w:rPr>
          <w:noProof/>
        </w:rPr>
        <w:t>65</w:t>
      </w:r>
      <w:r>
        <w:rPr>
          <w:noProof/>
        </w:rPr>
        <w:fldChar w:fldCharType="end"/>
      </w:r>
    </w:p>
    <w:p w14:paraId="1137DE43" w14:textId="1D600F9B" w:rsidR="00D6659E" w:rsidRDefault="00D6659E">
      <w:pPr>
        <w:pStyle w:val="TableofFigures"/>
        <w:tabs>
          <w:tab w:val="right" w:leader="dot" w:pos="9645"/>
        </w:tabs>
        <w:rPr>
          <w:rFonts w:asciiTheme="minorHAnsi" w:eastAsiaTheme="minorEastAsia" w:hAnsiTheme="minorHAnsi" w:cstheme="minorBidi"/>
          <w:noProof/>
        </w:rPr>
      </w:pPr>
      <w:r>
        <w:rPr>
          <w:noProof/>
        </w:rPr>
        <w:t>Table 23 - "printer-supply" Standard Colorant Names</w:t>
      </w:r>
      <w:r>
        <w:rPr>
          <w:noProof/>
        </w:rPr>
        <w:tab/>
      </w:r>
      <w:r>
        <w:rPr>
          <w:noProof/>
        </w:rPr>
        <w:fldChar w:fldCharType="begin"/>
      </w:r>
      <w:r>
        <w:rPr>
          <w:noProof/>
        </w:rPr>
        <w:instrText xml:space="preserve"> PAGEREF _Toc95162878 \h </w:instrText>
      </w:r>
      <w:r>
        <w:rPr>
          <w:noProof/>
        </w:rPr>
      </w:r>
      <w:r>
        <w:rPr>
          <w:noProof/>
        </w:rPr>
        <w:fldChar w:fldCharType="separate"/>
      </w:r>
      <w:r>
        <w:rPr>
          <w:noProof/>
        </w:rPr>
        <w:t>67</w:t>
      </w:r>
      <w:r>
        <w:rPr>
          <w:noProof/>
        </w:rPr>
        <w:fldChar w:fldCharType="end"/>
      </w:r>
    </w:p>
    <w:p w14:paraId="27565D86" w14:textId="1BD36AEE" w:rsidR="00D6659E" w:rsidRDefault="00D6659E">
      <w:pPr>
        <w:pStyle w:val="TableofFigures"/>
        <w:tabs>
          <w:tab w:val="right" w:leader="dot" w:pos="9645"/>
        </w:tabs>
        <w:rPr>
          <w:rFonts w:asciiTheme="minorHAnsi" w:eastAsiaTheme="minorEastAsia" w:hAnsiTheme="minorHAnsi" w:cstheme="minorBidi"/>
          <w:noProof/>
        </w:rPr>
      </w:pPr>
      <w:r>
        <w:rPr>
          <w:noProof/>
        </w:rPr>
        <w:t>Table 24 - New Job Status Attributes</w:t>
      </w:r>
      <w:r>
        <w:rPr>
          <w:noProof/>
        </w:rPr>
        <w:tab/>
      </w:r>
      <w:r>
        <w:rPr>
          <w:noProof/>
        </w:rPr>
        <w:fldChar w:fldCharType="begin"/>
      </w:r>
      <w:r>
        <w:rPr>
          <w:noProof/>
        </w:rPr>
        <w:instrText xml:space="preserve"> PAGEREF _Toc95162879 \h </w:instrText>
      </w:r>
      <w:r>
        <w:rPr>
          <w:noProof/>
        </w:rPr>
      </w:r>
      <w:r>
        <w:rPr>
          <w:noProof/>
        </w:rPr>
        <w:fldChar w:fldCharType="separate"/>
      </w:r>
      <w:r>
        <w:rPr>
          <w:noProof/>
        </w:rPr>
        <w:t>70</w:t>
      </w:r>
      <w:r>
        <w:rPr>
          <w:noProof/>
        </w:rPr>
        <w:fldChar w:fldCharType="end"/>
      </w:r>
    </w:p>
    <w:p w14:paraId="374EA576" w14:textId="4DDD2540" w:rsidR="00D6659E" w:rsidRDefault="00D6659E">
      <w:pPr>
        <w:pStyle w:val="TableofFigures"/>
        <w:tabs>
          <w:tab w:val="right" w:leader="dot" w:pos="9645"/>
        </w:tabs>
        <w:rPr>
          <w:rFonts w:asciiTheme="minorHAnsi" w:eastAsiaTheme="minorEastAsia" w:hAnsiTheme="minorHAnsi" w:cstheme="minorBidi"/>
          <w:noProof/>
        </w:rPr>
      </w:pPr>
      <w:r>
        <w:rPr>
          <w:noProof/>
        </w:rPr>
        <w:t>Table 25 - Obsolete Attributes</w:t>
      </w:r>
      <w:r>
        <w:rPr>
          <w:noProof/>
        </w:rPr>
        <w:tab/>
      </w:r>
      <w:r>
        <w:rPr>
          <w:noProof/>
        </w:rPr>
        <w:fldChar w:fldCharType="begin"/>
      </w:r>
      <w:r>
        <w:rPr>
          <w:noProof/>
        </w:rPr>
        <w:instrText xml:space="preserve"> PAGEREF _Toc95162880 \h </w:instrText>
      </w:r>
      <w:r>
        <w:rPr>
          <w:noProof/>
        </w:rPr>
      </w:r>
      <w:r>
        <w:rPr>
          <w:noProof/>
        </w:rPr>
        <w:fldChar w:fldCharType="separate"/>
      </w:r>
      <w:r>
        <w:rPr>
          <w:noProof/>
        </w:rPr>
        <w:t>71</w:t>
      </w:r>
      <w:r>
        <w:rPr>
          <w:noProof/>
        </w:rPr>
        <w:fldChar w:fldCharType="end"/>
      </w:r>
    </w:p>
    <w:p w14:paraId="5F2E7A27" w14:textId="5233D792" w:rsidR="00D6659E" w:rsidRDefault="00D6659E">
      <w:pPr>
        <w:pStyle w:val="TableofFigures"/>
        <w:tabs>
          <w:tab w:val="right" w:leader="dot" w:pos="9645"/>
        </w:tabs>
        <w:rPr>
          <w:rFonts w:asciiTheme="minorHAnsi" w:eastAsiaTheme="minorEastAsia" w:hAnsiTheme="minorHAnsi" w:cstheme="minorBidi"/>
          <w:noProof/>
        </w:rPr>
      </w:pPr>
      <w:r>
        <w:rPr>
          <w:noProof/>
        </w:rPr>
        <w:t>Table 26 - Obsolete Values</w:t>
      </w:r>
      <w:r>
        <w:rPr>
          <w:noProof/>
        </w:rPr>
        <w:tab/>
      </w:r>
      <w:r>
        <w:rPr>
          <w:noProof/>
        </w:rPr>
        <w:fldChar w:fldCharType="begin"/>
      </w:r>
      <w:r>
        <w:rPr>
          <w:noProof/>
        </w:rPr>
        <w:instrText xml:space="preserve"> PAGEREF _Toc95162881 \h </w:instrText>
      </w:r>
      <w:r>
        <w:rPr>
          <w:noProof/>
        </w:rPr>
      </w:r>
      <w:r>
        <w:rPr>
          <w:noProof/>
        </w:rPr>
        <w:fldChar w:fldCharType="separate"/>
      </w:r>
      <w:r>
        <w:rPr>
          <w:noProof/>
        </w:rPr>
        <w:t>71</w:t>
      </w:r>
      <w:r>
        <w:rPr>
          <w:noProof/>
        </w:rPr>
        <w:fldChar w:fldCharType="end"/>
      </w:r>
    </w:p>
    <w:p w14:paraId="151125A7" w14:textId="647C3CB3" w:rsidR="00D6659E" w:rsidRDefault="00D6659E">
      <w:pPr>
        <w:pStyle w:val="TableofFigures"/>
        <w:tabs>
          <w:tab w:val="right" w:leader="dot" w:pos="9645"/>
        </w:tabs>
        <w:rPr>
          <w:rFonts w:asciiTheme="minorHAnsi" w:eastAsiaTheme="minorEastAsia" w:hAnsiTheme="minorHAnsi" w:cstheme="minorBidi"/>
          <w:noProof/>
        </w:rPr>
      </w:pPr>
      <w:r>
        <w:rPr>
          <w:noProof/>
        </w:rPr>
        <w:t>Table 27 - New "document-state-reasons" and "job-state-reasons" Keyword Values</w:t>
      </w:r>
      <w:r>
        <w:rPr>
          <w:noProof/>
        </w:rPr>
        <w:tab/>
      </w:r>
      <w:r>
        <w:rPr>
          <w:noProof/>
        </w:rPr>
        <w:fldChar w:fldCharType="begin"/>
      </w:r>
      <w:r>
        <w:rPr>
          <w:noProof/>
        </w:rPr>
        <w:instrText xml:space="preserve"> PAGEREF _Toc95162882 \h </w:instrText>
      </w:r>
      <w:r>
        <w:rPr>
          <w:noProof/>
        </w:rPr>
      </w:r>
      <w:r>
        <w:rPr>
          <w:noProof/>
        </w:rPr>
        <w:fldChar w:fldCharType="separate"/>
      </w:r>
      <w:r>
        <w:rPr>
          <w:noProof/>
        </w:rPr>
        <w:t>74</w:t>
      </w:r>
      <w:r>
        <w:rPr>
          <w:noProof/>
        </w:rPr>
        <w:fldChar w:fldCharType="end"/>
      </w:r>
    </w:p>
    <w:p w14:paraId="4DDE3855" w14:textId="3D13E5EC" w:rsidR="00D6659E" w:rsidRDefault="00D6659E">
      <w:pPr>
        <w:pStyle w:val="TableofFigures"/>
        <w:tabs>
          <w:tab w:val="right" w:leader="dot" w:pos="9645"/>
        </w:tabs>
        <w:rPr>
          <w:rFonts w:asciiTheme="minorHAnsi" w:eastAsiaTheme="minorEastAsia" w:hAnsiTheme="minorHAnsi" w:cstheme="minorBidi"/>
          <w:noProof/>
        </w:rPr>
      </w:pPr>
      <w:r>
        <w:rPr>
          <w:noProof/>
        </w:rPr>
        <w:t>Table 28 - New "printer-state-reasons" Keyword Values</w:t>
      </w:r>
      <w:r>
        <w:rPr>
          <w:noProof/>
        </w:rPr>
        <w:tab/>
      </w:r>
      <w:r>
        <w:rPr>
          <w:noProof/>
        </w:rPr>
        <w:fldChar w:fldCharType="begin"/>
      </w:r>
      <w:r>
        <w:rPr>
          <w:noProof/>
        </w:rPr>
        <w:instrText xml:space="preserve"> PAGEREF _Toc95162883 \h </w:instrText>
      </w:r>
      <w:r>
        <w:rPr>
          <w:noProof/>
        </w:rPr>
      </w:r>
      <w:r>
        <w:rPr>
          <w:noProof/>
        </w:rPr>
        <w:fldChar w:fldCharType="separate"/>
      </w:r>
      <w:r>
        <w:rPr>
          <w:noProof/>
        </w:rPr>
        <w:t>75</w:t>
      </w:r>
      <w:r>
        <w:rPr>
          <w:noProof/>
        </w:rPr>
        <w:fldChar w:fldCharType="end"/>
      </w:r>
    </w:p>
    <w:p w14:paraId="2D476FD7" w14:textId="6123E55A" w:rsidR="00D21EBB" w:rsidRDefault="00915ACB" w:rsidP="00D21EBB">
      <w:pPr>
        <w:pStyle w:val="PlainText"/>
        <w:rPr>
          <w:rFonts w:eastAsia="MS Mincho" w:cs="Arial"/>
        </w:rPr>
      </w:pPr>
      <w:r>
        <w:rPr>
          <w:rFonts w:eastAsia="MS Mincho" w:cs="Arial"/>
        </w:rPr>
        <w:fldChar w:fldCharType="end"/>
      </w:r>
    </w:p>
    <w:p w14:paraId="289A58CF" w14:textId="77777777" w:rsidR="00C004F2" w:rsidRDefault="00C004F2" w:rsidP="0064047C">
      <w:pPr>
        <w:pStyle w:val="IEEEStdsLevel1Header"/>
        <w:rPr>
          <w:rFonts w:eastAsia="MS Mincho"/>
        </w:rPr>
      </w:pPr>
      <w:r>
        <w:rPr>
          <w:rFonts w:eastAsia="MS Mincho"/>
        </w:rPr>
        <w:br w:type="page"/>
      </w:r>
      <w:bookmarkStart w:id="4" w:name="_Toc221100445"/>
      <w:bookmarkStart w:id="5" w:name="_Toc221101439"/>
      <w:bookmarkStart w:id="6" w:name="_Toc263650576"/>
      <w:bookmarkStart w:id="7" w:name="_Toc95162628"/>
      <w:bookmarkStart w:id="8" w:name="_Toc86755896"/>
      <w:bookmarkEnd w:id="4"/>
      <w:bookmarkEnd w:id="5"/>
      <w:r w:rsidRPr="00E1772A">
        <w:rPr>
          <w:rFonts w:eastAsia="MS Mincho"/>
        </w:rPr>
        <w:lastRenderedPageBreak/>
        <w:t>Introduction</w:t>
      </w:r>
      <w:bookmarkEnd w:id="6"/>
      <w:bookmarkEnd w:id="7"/>
      <w:bookmarkEnd w:id="8"/>
    </w:p>
    <w:p w14:paraId="7BAF8247" w14:textId="233BA42E" w:rsidR="00602AE7" w:rsidRDefault="00C2639C" w:rsidP="00625B5F">
      <w:pPr>
        <w:pStyle w:val="IEEEStdsParagraph"/>
      </w:pPr>
      <w:r w:rsidRPr="0077520A">
        <w:rPr>
          <w:rFonts w:eastAsia="MS Mincho"/>
        </w:rPr>
        <w:t xml:space="preserve">This </w:t>
      </w:r>
      <w:r>
        <w:rPr>
          <w:rFonts w:eastAsia="MS Mincho"/>
        </w:rPr>
        <w:fldChar w:fldCharType="begin"/>
      </w:r>
      <w:r>
        <w:rPr>
          <w:rFonts w:eastAsia="MS Mincho"/>
        </w:rPr>
        <w:instrText xml:space="preserve"> TITLE  \* MERGEFORMAT </w:instrText>
      </w:r>
      <w:r>
        <w:rPr>
          <w:rFonts w:eastAsia="MS Mincho"/>
        </w:rPr>
        <w:fldChar w:fldCharType="separate"/>
      </w:r>
      <w:r w:rsidR="00D6659E">
        <w:rPr>
          <w:rFonts w:eastAsia="MS Mincho"/>
        </w:rPr>
        <w:t>IPP Driverless Printing Extensions v2.0</w:t>
      </w:r>
      <w:r>
        <w:rPr>
          <w:rFonts w:eastAsia="MS Mincho"/>
        </w:rPr>
        <w:fldChar w:fldCharType="end"/>
      </w:r>
      <w:r>
        <w:rPr>
          <w:rFonts w:eastAsia="MS Mincho"/>
        </w:rPr>
        <w:t xml:space="preserve"> specification </w:t>
      </w:r>
      <w:r>
        <w:t>defines new attributes, values, and operations to support features, capabilities, and status information traditionally associated with model-specific drivers</w:t>
      </w:r>
      <w:r w:rsidR="00602AE7">
        <w:t>.</w:t>
      </w:r>
    </w:p>
    <w:p w14:paraId="0F62C8E2" w14:textId="5124F365" w:rsidR="00DD1A4F" w:rsidRDefault="00602AE7" w:rsidP="00DD1A4F">
      <w:pPr>
        <w:pStyle w:val="IEEEStdsParagraph"/>
      </w:pPr>
      <w:r>
        <w:t xml:space="preserve">Drivers </w:t>
      </w:r>
      <w:r w:rsidR="00710995">
        <w:t xml:space="preserve">implemented to support </w:t>
      </w:r>
      <w:r w:rsidR="00442947">
        <w:t xml:space="preserve">specific printer </w:t>
      </w:r>
      <w:r w:rsidR="001C3E4B">
        <w:t xml:space="preserve">models </w:t>
      </w:r>
      <w:r w:rsidR="0060209D">
        <w:t xml:space="preserve">usually </w:t>
      </w:r>
      <w:r w:rsidR="007A35A4">
        <w:t>include</w:t>
      </w:r>
      <w:r w:rsidR="00F66BA8">
        <w:t xml:space="preserve"> code </w:t>
      </w:r>
      <w:r w:rsidR="00AF4770">
        <w:t>tailored</w:t>
      </w:r>
      <w:r w:rsidR="00F66BA8">
        <w:t xml:space="preserve"> to those models</w:t>
      </w:r>
      <w:r w:rsidR="007119B7">
        <w:t>'</w:t>
      </w:r>
      <w:r w:rsidR="00AF4770">
        <w:t xml:space="preserve"> </w:t>
      </w:r>
      <w:r w:rsidR="002127DD">
        <w:t xml:space="preserve">unique </w:t>
      </w:r>
      <w:r w:rsidR="00AF4770">
        <w:t>behavior</w:t>
      </w:r>
      <w:r w:rsidR="00F66BA8">
        <w:t>, including</w:t>
      </w:r>
      <w:r w:rsidR="007155D3">
        <w:t xml:space="preserve"> </w:t>
      </w:r>
      <w:r w:rsidR="002552F6">
        <w:t>color tuning</w:t>
      </w:r>
      <w:r w:rsidR="000F4983">
        <w:t xml:space="preserve">, </w:t>
      </w:r>
      <w:r w:rsidR="002552F6">
        <w:t xml:space="preserve">model-unique </w:t>
      </w:r>
      <w:r w:rsidR="007C5087">
        <w:t xml:space="preserve">feature </w:t>
      </w:r>
      <w:r w:rsidR="000F4983">
        <w:t>variants</w:t>
      </w:r>
      <w:r w:rsidR="00D960A0">
        <w:t xml:space="preserve">, and other </w:t>
      </w:r>
      <w:r w:rsidR="00457CA4">
        <w:t>specializations</w:t>
      </w:r>
      <w:r w:rsidR="002552F6">
        <w:t xml:space="preserve">. </w:t>
      </w:r>
      <w:r w:rsidR="004E6B47">
        <w:t>The</w:t>
      </w:r>
      <w:r w:rsidR="007119B7">
        <w:t>se driver</w:t>
      </w:r>
      <w:r w:rsidR="00843E3F">
        <w:t xml:space="preserve"> package</w:t>
      </w:r>
      <w:r w:rsidR="007119B7">
        <w:t>s</w:t>
      </w:r>
      <w:r w:rsidR="004E6B47">
        <w:t xml:space="preserve"> also </w:t>
      </w:r>
      <w:r w:rsidR="00FA6620">
        <w:t xml:space="preserve">include </w:t>
      </w:r>
      <w:r w:rsidR="00E12BBA">
        <w:t xml:space="preserve">resources such as </w:t>
      </w:r>
      <w:r w:rsidR="006B67D6">
        <w:t>icon images</w:t>
      </w:r>
      <w:r w:rsidR="00437B31">
        <w:t xml:space="preserve">, localized text, </w:t>
      </w:r>
      <w:r w:rsidR="00895522">
        <w:t xml:space="preserve">supported media lists, </w:t>
      </w:r>
      <w:r w:rsidR="006B67D6">
        <w:t>and support content</w:t>
      </w:r>
      <w:r w:rsidR="00E25C23">
        <w:t xml:space="preserve"> </w:t>
      </w:r>
      <w:r w:rsidR="003A65F6">
        <w:t xml:space="preserve">("help") </w:t>
      </w:r>
      <w:r w:rsidR="00FA6620">
        <w:t xml:space="preserve">targeting </w:t>
      </w:r>
      <w:r w:rsidR="00DE15C4">
        <w:t xml:space="preserve">a </w:t>
      </w:r>
      <w:r w:rsidR="003A65F6">
        <w:t xml:space="preserve">specific </w:t>
      </w:r>
      <w:r w:rsidR="009E153D">
        <w:t xml:space="preserve">printer </w:t>
      </w:r>
      <w:r w:rsidR="006905F6">
        <w:t>model</w:t>
      </w:r>
      <w:r w:rsidR="00DE15C4">
        <w:t xml:space="preserve"> or models</w:t>
      </w:r>
      <w:r w:rsidR="00FF32F6">
        <w:t xml:space="preserve">. </w:t>
      </w:r>
      <w:r w:rsidR="006B67D6">
        <w:t xml:space="preserve">Universal </w:t>
      </w:r>
      <w:r w:rsidR="00CD2C50">
        <w:t xml:space="preserve">client drivers and their related </w:t>
      </w:r>
      <w:r w:rsidR="00DE15C4">
        <w:t xml:space="preserve">Client </w:t>
      </w:r>
      <w:r w:rsidR="006B67D6">
        <w:t xml:space="preserve">printing solutions </w:t>
      </w:r>
      <w:r w:rsidR="007D472E">
        <w:t xml:space="preserve">running </w:t>
      </w:r>
      <w:r w:rsidR="009E153D">
        <w:t xml:space="preserve">have none of these </w:t>
      </w:r>
      <w:r w:rsidR="00E202CF">
        <w:t xml:space="preserve">model-specific </w:t>
      </w:r>
      <w:r w:rsidR="002E5CC8">
        <w:t>enhancements</w:t>
      </w:r>
      <w:r w:rsidR="008939C6">
        <w:t>. T</w:t>
      </w:r>
      <w:r w:rsidR="002E5CC8">
        <w:t>o approach feature parity, t</w:t>
      </w:r>
      <w:r w:rsidR="008939C6">
        <w:t xml:space="preserve">hey </w:t>
      </w:r>
      <w:r w:rsidR="00E202CF">
        <w:t xml:space="preserve">instead </w:t>
      </w:r>
      <w:r w:rsidR="006D4124">
        <w:t xml:space="preserve">depend on </w:t>
      </w:r>
      <w:r w:rsidR="00DD1A4F">
        <w:t xml:space="preserve">the Printer </w:t>
      </w:r>
      <w:r w:rsidR="00F702C8">
        <w:t xml:space="preserve">itself </w:t>
      </w:r>
      <w:r w:rsidR="007A2EFD">
        <w:t xml:space="preserve">to </w:t>
      </w:r>
      <w:r w:rsidR="00117A3D">
        <w:t xml:space="preserve">supply </w:t>
      </w:r>
      <w:r w:rsidR="007A2EFD">
        <w:t xml:space="preserve">its own </w:t>
      </w:r>
      <w:r w:rsidR="00117A3D">
        <w:t xml:space="preserve">model-specific information </w:t>
      </w:r>
      <w:r w:rsidR="005E7292">
        <w:t xml:space="preserve">and </w:t>
      </w:r>
      <w:r w:rsidR="00117A3D">
        <w:t xml:space="preserve">resources </w:t>
      </w:r>
      <w:r w:rsidR="00063CFC">
        <w:t>to support a modern</w:t>
      </w:r>
      <w:r w:rsidR="008D6DE3">
        <w:t xml:space="preserve"> full-featured</w:t>
      </w:r>
      <w:r w:rsidR="00063CFC">
        <w:t xml:space="preserve"> </w:t>
      </w:r>
      <w:r w:rsidR="003E4B5C">
        <w:t xml:space="preserve">printing </w:t>
      </w:r>
      <w:r w:rsidR="00063CFC">
        <w:t>experience</w:t>
      </w:r>
      <w:r w:rsidR="006D4124">
        <w:t>.</w:t>
      </w:r>
      <w:r w:rsidR="00E12AFA">
        <w:t xml:space="preserve"> While </w:t>
      </w:r>
      <w:r w:rsidR="00D00097">
        <w:t xml:space="preserve">IPP/1.1, </w:t>
      </w:r>
      <w:r w:rsidR="00E12AFA">
        <w:t xml:space="preserve">IPP/2.0 and other </w:t>
      </w:r>
      <w:r w:rsidR="00D00097">
        <w:t xml:space="preserve">IPP </w:t>
      </w:r>
      <w:r w:rsidR="00E12AFA">
        <w:t xml:space="preserve">specifications provide much of what is needed, </w:t>
      </w:r>
      <w:r w:rsidR="00362558">
        <w:t xml:space="preserve">some </w:t>
      </w:r>
      <w:r w:rsidR="00C94F8A">
        <w:t>facilities were missing</w:t>
      </w:r>
      <w:r w:rsidR="00362558">
        <w:t>.</w:t>
      </w:r>
    </w:p>
    <w:p w14:paraId="444DBE89" w14:textId="511E7639" w:rsidR="00915ACB" w:rsidRPr="008C3C02" w:rsidRDefault="00FB4D1B" w:rsidP="008C3C02">
      <w:pPr>
        <w:pStyle w:val="IEEEStdsParagraph"/>
        <w:rPr>
          <w:rFonts w:eastAsia="MS Mincho"/>
        </w:rPr>
      </w:pPr>
      <w:r>
        <w:t xml:space="preserve">This specification defines new </w:t>
      </w:r>
      <w:r w:rsidR="00CC3A60">
        <w:t xml:space="preserve">IPP </w:t>
      </w:r>
      <w:r>
        <w:t xml:space="preserve">attributes, </w:t>
      </w:r>
      <w:r w:rsidR="005E7292">
        <w:t xml:space="preserve">attribute </w:t>
      </w:r>
      <w:r>
        <w:t xml:space="preserve">values and operations </w:t>
      </w:r>
      <w:r w:rsidR="00CC3A60">
        <w:t xml:space="preserve">to support </w:t>
      </w:r>
      <w:r w:rsidR="006B2F51">
        <w:t>m</w:t>
      </w:r>
      <w:r w:rsidR="00C2639C">
        <w:t>edia selection,</w:t>
      </w:r>
      <w:r w:rsidR="00F34D06">
        <w:t xml:space="preserve"> color management</w:t>
      </w:r>
      <w:r w:rsidR="006B2F51">
        <w:t xml:space="preserve">, </w:t>
      </w:r>
      <w:r w:rsidR="00F34D06">
        <w:t>color transformations,</w:t>
      </w:r>
      <w:r w:rsidR="00C2639C">
        <w:t xml:space="preserve"> printer identification and location, presets, custom print quality settings, supplies status, formatting choices, </w:t>
      </w:r>
      <w:r w:rsidR="00267DEE">
        <w:t xml:space="preserve">printer </w:t>
      </w:r>
      <w:r w:rsidR="00C2639C">
        <w:t xml:space="preserve">icons, and </w:t>
      </w:r>
      <w:r w:rsidR="00D74061">
        <w:t xml:space="preserve">a </w:t>
      </w:r>
      <w:r w:rsidR="00C2639C">
        <w:t>message catalog</w:t>
      </w:r>
      <w:r w:rsidR="00D74061">
        <w:t xml:space="preserve"> file format</w:t>
      </w:r>
      <w:r w:rsidR="00267DEE">
        <w:t xml:space="preserve"> for </w:t>
      </w:r>
      <w:r w:rsidR="00811DEF">
        <w:t xml:space="preserve">supplying sets of </w:t>
      </w:r>
      <w:r w:rsidR="00267DEE">
        <w:t>localized string labels</w:t>
      </w:r>
      <w:r w:rsidR="00C2639C">
        <w:t>.</w:t>
      </w:r>
      <w:r w:rsidR="00625B5F">
        <w:rPr>
          <w:rFonts w:eastAsia="MS Mincho"/>
        </w:rPr>
        <w:t xml:space="preserve"> </w:t>
      </w:r>
      <w:r w:rsidR="008C3C02">
        <w:rPr>
          <w:rFonts w:eastAsia="MS Mincho"/>
        </w:rPr>
        <w:t>T</w:t>
      </w:r>
      <w:r w:rsidR="0037335E">
        <w:rPr>
          <w:rFonts w:eastAsia="MS Mincho"/>
        </w:rPr>
        <w:t>his</w:t>
      </w:r>
      <w:r w:rsidR="00C2639C">
        <w:rPr>
          <w:rFonts w:eastAsia="MS Mincho"/>
        </w:rPr>
        <w:t xml:space="preserve"> specification </w:t>
      </w:r>
      <w:r w:rsidR="008C3C02">
        <w:rPr>
          <w:rFonts w:eastAsia="MS Mincho"/>
        </w:rPr>
        <w:t xml:space="preserve">also </w:t>
      </w:r>
      <w:r w:rsidR="00C2639C">
        <w:rPr>
          <w:rFonts w:eastAsia="MS Mincho"/>
        </w:rPr>
        <w:t xml:space="preserve">defines </w:t>
      </w:r>
      <w:r w:rsidR="00C2639C">
        <w:rPr>
          <w:rFonts w:eastAsia="MS Mincho" w:cs="Arial"/>
          <w:szCs w:val="20"/>
        </w:rPr>
        <w:t xml:space="preserve">a </w:t>
      </w:r>
      <w:r w:rsidR="00C2639C" w:rsidRPr="0077520A">
        <w:rPr>
          <w:rFonts w:eastAsia="MS Mincho"/>
        </w:rPr>
        <w:t xml:space="preserve">general method for </w:t>
      </w:r>
      <w:r w:rsidR="00C2639C">
        <w:rPr>
          <w:rFonts w:eastAsia="MS Mincho"/>
        </w:rPr>
        <w:t xml:space="preserve">expressing </w:t>
      </w:r>
      <w:r w:rsidR="00C2639C" w:rsidRPr="0077520A">
        <w:rPr>
          <w:rFonts w:eastAsia="MS Mincho"/>
        </w:rPr>
        <w:t>limits</w:t>
      </w:r>
      <w:r w:rsidR="000C2362">
        <w:rPr>
          <w:rFonts w:eastAsia="MS Mincho"/>
        </w:rPr>
        <w:t xml:space="preserve"> in IPP operation requests</w:t>
      </w:r>
      <w:r w:rsidR="00C2639C">
        <w:rPr>
          <w:rFonts w:eastAsia="MS Mincho"/>
        </w:rPr>
        <w:t xml:space="preserve"> and a more </w:t>
      </w:r>
      <w:r w:rsidR="000C2362">
        <w:rPr>
          <w:rFonts w:eastAsia="MS Mincho"/>
        </w:rPr>
        <w:t>extensible</w:t>
      </w:r>
      <w:r w:rsidR="00C2639C">
        <w:rPr>
          <w:rFonts w:eastAsia="MS Mincho"/>
        </w:rPr>
        <w:t xml:space="preserve"> method for filtering</w:t>
      </w:r>
      <w:r w:rsidR="00C2639C" w:rsidRPr="0077520A">
        <w:rPr>
          <w:rFonts w:eastAsia="MS Mincho"/>
        </w:rPr>
        <w:t xml:space="preserve"> objects and attributes</w:t>
      </w:r>
      <w:r w:rsidR="00C2639C">
        <w:rPr>
          <w:rFonts w:eastAsia="MS Mincho"/>
        </w:rPr>
        <w:t>.</w:t>
      </w:r>
    </w:p>
    <w:p w14:paraId="5CD3E782" w14:textId="37E8BFD2" w:rsidR="002F572E" w:rsidRPr="002F572E" w:rsidRDefault="002F572E" w:rsidP="002F572E">
      <w:pPr>
        <w:pStyle w:val="IEEEStdsParagraph"/>
        <w:rPr>
          <w:rFonts w:eastAsia="MS Mincho"/>
        </w:rPr>
      </w:pPr>
      <w:r w:rsidRPr="002F572E">
        <w:rPr>
          <w:rFonts w:eastAsia="MS Mincho"/>
        </w:rPr>
        <w:t xml:space="preserve">This specification </w:t>
      </w:r>
      <w:r>
        <w:rPr>
          <w:rFonts w:eastAsia="MS Mincho"/>
        </w:rPr>
        <w:t>updates</w:t>
      </w:r>
      <w:r w:rsidRPr="002F572E">
        <w:rPr>
          <w:rFonts w:eastAsia="MS Mincho"/>
        </w:rPr>
        <w:t xml:space="preserve"> the previous version of this specification </w:t>
      </w:r>
      <w:r w:rsidR="00181ECE">
        <w:rPr>
          <w:rFonts w:eastAsia="MS Mincho"/>
        </w:rPr>
        <w:fldChar w:fldCharType="begin"/>
      </w:r>
      <w:r w:rsidR="00181ECE">
        <w:rPr>
          <w:rFonts w:eastAsia="MS Mincho"/>
        </w:rPr>
        <w:instrText xml:space="preserve"> REF PWG5100_13_2012 \h </w:instrText>
      </w:r>
      <w:r w:rsidR="00181ECE">
        <w:rPr>
          <w:rFonts w:eastAsia="MS Mincho"/>
        </w:rPr>
      </w:r>
      <w:r w:rsidR="00181ECE">
        <w:rPr>
          <w:rFonts w:eastAsia="MS Mincho"/>
        </w:rPr>
        <w:fldChar w:fldCharType="separate"/>
      </w:r>
      <w:r w:rsidR="00D6659E">
        <w:t>[PWG5100.13-2012]</w:t>
      </w:r>
      <w:r w:rsidR="00181ECE">
        <w:rPr>
          <w:rFonts w:eastAsia="MS Mincho"/>
        </w:rPr>
        <w:fldChar w:fldCharType="end"/>
      </w:r>
      <w:r w:rsidRPr="002F572E">
        <w:rPr>
          <w:rFonts w:eastAsia="MS Mincho"/>
        </w:rPr>
        <w:t>.</w:t>
      </w:r>
      <w:r>
        <w:rPr>
          <w:rFonts w:eastAsia="MS Mincho"/>
        </w:rPr>
        <w:t xml:space="preserve"> </w:t>
      </w:r>
      <w:r w:rsidRPr="002F572E">
        <w:rPr>
          <w:rFonts w:eastAsia="MS Mincho"/>
        </w:rPr>
        <w:t xml:space="preserve"> </w:t>
      </w:r>
      <w:r w:rsidR="00B07332">
        <w:rPr>
          <w:rFonts w:eastAsia="MS Mincho"/>
        </w:rPr>
        <w:t>S</w:t>
      </w:r>
      <w:r w:rsidRPr="002F572E">
        <w:rPr>
          <w:rFonts w:eastAsia="MS Mincho"/>
        </w:rPr>
        <w:t>ection</w:t>
      </w:r>
      <w:r>
        <w:rPr>
          <w:rFonts w:eastAsia="MS Mincho"/>
        </w:rPr>
        <w:t xml:space="preserve"> </w:t>
      </w:r>
      <w:r>
        <w:rPr>
          <w:rFonts w:eastAsia="MS Mincho"/>
        </w:rPr>
        <w:fldChar w:fldCharType="begin"/>
      </w:r>
      <w:r>
        <w:rPr>
          <w:rFonts w:eastAsia="MS Mincho"/>
        </w:rPr>
        <w:instrText xml:space="preserve"> REF _Ref20126699 \r \h </w:instrText>
      </w:r>
      <w:r>
        <w:rPr>
          <w:rFonts w:eastAsia="MS Mincho"/>
        </w:rPr>
      </w:r>
      <w:r>
        <w:rPr>
          <w:rFonts w:eastAsia="MS Mincho"/>
        </w:rPr>
        <w:fldChar w:fldCharType="separate"/>
      </w:r>
      <w:r w:rsidR="00D6659E">
        <w:rPr>
          <w:rFonts w:eastAsia="MS Mincho"/>
        </w:rPr>
        <w:t>17</w:t>
      </w:r>
      <w:r>
        <w:rPr>
          <w:rFonts w:eastAsia="MS Mincho"/>
        </w:rPr>
        <w:fldChar w:fldCharType="end"/>
      </w:r>
      <w:r w:rsidR="00B07332">
        <w:rPr>
          <w:rFonts w:eastAsia="MS Mincho"/>
        </w:rPr>
        <w:t xml:space="preserve"> provides a list of changes</w:t>
      </w:r>
      <w:r w:rsidR="00E871D0">
        <w:rPr>
          <w:rFonts w:eastAsia="MS Mincho"/>
        </w:rPr>
        <w:t xml:space="preserve"> made since the first version</w:t>
      </w:r>
      <w:r w:rsidRPr="002F572E">
        <w:rPr>
          <w:rFonts w:eastAsia="MS Mincho"/>
        </w:rPr>
        <w:t>.</w:t>
      </w:r>
    </w:p>
    <w:p w14:paraId="7FFEA806" w14:textId="3DE98C0C" w:rsidR="00C004F2" w:rsidRDefault="00C004F2" w:rsidP="0064047C">
      <w:pPr>
        <w:pStyle w:val="IEEEStdsLevel1Header"/>
        <w:rPr>
          <w:rFonts w:eastAsia="MS Mincho"/>
        </w:rPr>
      </w:pPr>
      <w:bookmarkStart w:id="9" w:name="_Toc263650577"/>
      <w:bookmarkStart w:id="10" w:name="_Toc95162629"/>
      <w:bookmarkStart w:id="11" w:name="_Toc86755897"/>
      <w:r>
        <w:rPr>
          <w:rFonts w:eastAsia="MS Mincho"/>
        </w:rPr>
        <w:t>Terminology</w:t>
      </w:r>
      <w:bookmarkEnd w:id="9"/>
      <w:bookmarkEnd w:id="10"/>
      <w:bookmarkEnd w:id="11"/>
    </w:p>
    <w:p w14:paraId="6780F905" w14:textId="77777777" w:rsidR="00C004F2" w:rsidRDefault="00C004F2" w:rsidP="00B9314B">
      <w:pPr>
        <w:pStyle w:val="IEEEStdsLevel2Header"/>
        <w:rPr>
          <w:snapToGrid w:val="0"/>
        </w:rPr>
      </w:pPr>
      <w:bookmarkStart w:id="12" w:name="_Ref486620936"/>
      <w:bookmarkStart w:id="13" w:name="_Toc19011366"/>
      <w:bookmarkStart w:id="14" w:name="_Toc53897745"/>
      <w:bookmarkStart w:id="15" w:name="_Toc199666720"/>
      <w:bookmarkStart w:id="16" w:name="_Toc263650578"/>
      <w:bookmarkStart w:id="17" w:name="_Toc95162630"/>
      <w:bookmarkStart w:id="18" w:name="_Toc86755898"/>
      <w:r w:rsidRPr="00CB46AF">
        <w:t>Conformance</w:t>
      </w:r>
      <w:r>
        <w:rPr>
          <w:snapToGrid w:val="0"/>
        </w:rPr>
        <w:t xml:space="preserve"> Terminology</w:t>
      </w:r>
      <w:bookmarkEnd w:id="12"/>
      <w:bookmarkEnd w:id="13"/>
      <w:bookmarkEnd w:id="14"/>
      <w:bookmarkEnd w:id="15"/>
      <w:bookmarkEnd w:id="16"/>
      <w:bookmarkEnd w:id="17"/>
      <w:bookmarkEnd w:id="18"/>
    </w:p>
    <w:p w14:paraId="59DE24FC" w14:textId="41C88B96" w:rsidR="00C004F2" w:rsidRDefault="00C004F2" w:rsidP="00FD0C1D">
      <w:pPr>
        <w:pStyle w:val="IEEEStdsParagraph"/>
        <w:rPr>
          <w:rFonts w:eastAsia="MS Mincho"/>
        </w:rPr>
      </w:pPr>
      <w:r>
        <w:rPr>
          <w:rFonts w:eastAsia="MS Mincho"/>
        </w:rPr>
        <w:t xml:space="preserve">Capitalized terms, such as MUST, MUST NOT, </w:t>
      </w:r>
      <w:r w:rsidR="00287936">
        <w:rPr>
          <w:rFonts w:eastAsia="MS Mincho"/>
        </w:rPr>
        <w:t xml:space="preserve">RECOMMENDED, </w:t>
      </w:r>
      <w:r>
        <w:rPr>
          <w:rFonts w:eastAsia="MS Mincho"/>
        </w:rPr>
        <w:t xml:space="preserve">REQUIRED, SHOULD, SHOULD NOT, MAY, and OPTIONAL, have special meaning relating to conformance as defined in </w:t>
      </w:r>
      <w:r w:rsidR="001A5406">
        <w:t>K</w:t>
      </w:r>
      <w:r w:rsidR="001A5406" w:rsidRPr="00123BE9">
        <w:t>ey words for use in RFCs to Indicate Requirement Levels</w:t>
      </w:r>
      <w:r w:rsidR="001A5406">
        <w:rPr>
          <w:rFonts w:eastAsia="MS Mincho"/>
        </w:rPr>
        <w:t xml:space="preserve"> </w:t>
      </w:r>
      <w:r w:rsidR="0026705A">
        <w:rPr>
          <w:rFonts w:eastAsia="MS Mincho"/>
        </w:rPr>
        <w:fldChar w:fldCharType="begin"/>
      </w:r>
      <w:r w:rsidR="0026705A">
        <w:rPr>
          <w:rFonts w:eastAsia="MS Mincho"/>
        </w:rPr>
        <w:instrText xml:space="preserve"> REF BCP14 \h </w:instrText>
      </w:r>
      <w:r w:rsidR="0026705A">
        <w:rPr>
          <w:rFonts w:eastAsia="MS Mincho"/>
        </w:rPr>
      </w:r>
      <w:r w:rsidR="0026705A">
        <w:rPr>
          <w:rFonts w:eastAsia="MS Mincho"/>
        </w:rPr>
        <w:fldChar w:fldCharType="separate"/>
      </w:r>
      <w:r w:rsidR="00D6659E">
        <w:t>[BCP14]</w:t>
      </w:r>
      <w:r w:rsidR="0026705A">
        <w:rPr>
          <w:rFonts w:eastAsia="MS Mincho"/>
        </w:rPr>
        <w:fldChar w:fldCharType="end"/>
      </w:r>
      <w:r>
        <w:rPr>
          <w:rFonts w:eastAsia="MS Mincho"/>
        </w:rPr>
        <w:t>.</w:t>
      </w:r>
      <w:r w:rsidR="00287936">
        <w:rPr>
          <w:rFonts w:eastAsia="MS Mincho"/>
        </w:rPr>
        <w:t xml:space="preserve"> The term CONDITIONALLY REQUIRED is additionally defined for a conformance requirement that </w:t>
      </w:r>
      <w:r w:rsidR="00C958C5">
        <w:rPr>
          <w:rFonts w:eastAsia="MS Mincho"/>
        </w:rPr>
        <w:t xml:space="preserve">applies </w:t>
      </w:r>
      <w:r w:rsidR="00CA3365">
        <w:rPr>
          <w:rFonts w:eastAsia="MS Mincho"/>
        </w:rPr>
        <w:t>when a specified condition is true</w:t>
      </w:r>
      <w:r w:rsidR="00287936">
        <w:rPr>
          <w:rFonts w:eastAsia="MS Mincho"/>
        </w:rPr>
        <w:t>.</w:t>
      </w:r>
    </w:p>
    <w:p w14:paraId="6FAD132A" w14:textId="33B8F553" w:rsidR="008F544A" w:rsidRDefault="008F544A" w:rsidP="008F544A">
      <w:pPr>
        <w:pStyle w:val="IEEEStdsParagraph"/>
        <w:rPr>
          <w:rFonts w:eastAsia="MS Mincho"/>
        </w:rPr>
      </w:pPr>
      <w:r>
        <w:rPr>
          <w:rFonts w:eastAsia="MS Mincho"/>
        </w:rPr>
        <w:t xml:space="preserve">The term DEPRECATED is used for previously defined and approved </w:t>
      </w:r>
      <w:r w:rsidR="000404DB">
        <w:rPr>
          <w:rFonts w:eastAsia="MS Mincho"/>
        </w:rPr>
        <w:t>protocol elements</w:t>
      </w:r>
      <w:r>
        <w:rPr>
          <w:rFonts w:eastAsia="MS Mincho"/>
        </w:rPr>
        <w:t xml:space="preserve"> that </w:t>
      </w:r>
      <w:r>
        <w:rPr>
          <w:rFonts w:eastAsia="MS Mincho"/>
          <w:lang w:val="en-CA"/>
        </w:rPr>
        <w:t>SHOULD NOT</w:t>
      </w:r>
      <w:r w:rsidRPr="00BB5BAD">
        <w:rPr>
          <w:rFonts w:eastAsia="MS Mincho"/>
          <w:lang w:val="en-CA"/>
        </w:rPr>
        <w:t xml:space="preserve"> be used or implemented.</w:t>
      </w:r>
      <w:r>
        <w:rPr>
          <w:rFonts w:eastAsia="MS Mincho"/>
          <w:lang w:val="en-CA"/>
        </w:rPr>
        <w:t xml:space="preserve"> </w:t>
      </w:r>
      <w:r>
        <w:rPr>
          <w:rFonts w:eastAsia="MS Mincho"/>
        </w:rPr>
        <w:t xml:space="preserve">The term OBSOLETE is used for previously defined and approved </w:t>
      </w:r>
      <w:r w:rsidR="000404DB">
        <w:rPr>
          <w:rFonts w:eastAsia="MS Mincho"/>
        </w:rPr>
        <w:t>protocol elements</w:t>
      </w:r>
      <w:r>
        <w:rPr>
          <w:rFonts w:eastAsia="MS Mincho"/>
        </w:rPr>
        <w:t xml:space="preserve"> that MUST NOT be used or implemented.</w:t>
      </w:r>
    </w:p>
    <w:p w14:paraId="15438AEB" w14:textId="77777777" w:rsidR="000355BD" w:rsidRDefault="000355BD" w:rsidP="00B9314B">
      <w:pPr>
        <w:pStyle w:val="IEEEStdsLevel2Header"/>
        <w:rPr>
          <w:snapToGrid w:val="0"/>
        </w:rPr>
      </w:pPr>
      <w:bookmarkStart w:id="19" w:name="_Toc255061945"/>
      <w:bookmarkStart w:id="20" w:name="_Toc263650579"/>
      <w:bookmarkStart w:id="21" w:name="_Toc95162631"/>
      <w:bookmarkStart w:id="22" w:name="_Toc86755899"/>
      <w:r>
        <w:rPr>
          <w:snapToGrid w:val="0"/>
        </w:rPr>
        <w:t xml:space="preserve">Printing </w:t>
      </w:r>
      <w:r w:rsidRPr="00CB46AF">
        <w:t>Terminology</w:t>
      </w:r>
      <w:bookmarkEnd w:id="19"/>
      <w:bookmarkEnd w:id="21"/>
      <w:bookmarkEnd w:id="22"/>
    </w:p>
    <w:p w14:paraId="5B351D68" w14:textId="60C916E0" w:rsidR="000355BD" w:rsidRDefault="000355BD" w:rsidP="000355BD">
      <w:pPr>
        <w:pStyle w:val="IEEEStdsParagraph"/>
      </w:pPr>
      <w:r w:rsidRPr="001F651C">
        <w:t xml:space="preserve">Normative definitions and semantics of printing terms are imported from </w:t>
      </w:r>
      <w:r w:rsidR="002B7460">
        <w:t>the</w:t>
      </w:r>
      <w:r w:rsidRPr="001F651C">
        <w:t xml:space="preserve"> Internet Printing Protocol/1.1</w:t>
      </w:r>
      <w:r w:rsidR="00C201AD">
        <w:t xml:space="preserve"> </w:t>
      </w:r>
      <w:r w:rsidR="0026705A">
        <w:fldChar w:fldCharType="begin"/>
      </w:r>
      <w:r w:rsidR="0026705A">
        <w:instrText xml:space="preserve"> REF STD92 \h </w:instrText>
      </w:r>
      <w:r w:rsidR="0026705A">
        <w:fldChar w:fldCharType="separate"/>
      </w:r>
      <w:r w:rsidR="00D6659E" w:rsidRPr="003A6A5B">
        <w:t>[</w:t>
      </w:r>
      <w:r w:rsidR="00D6659E">
        <w:t>STD92</w:t>
      </w:r>
      <w:r w:rsidR="00D6659E" w:rsidRPr="003A6A5B">
        <w:t>]</w:t>
      </w:r>
      <w:r w:rsidR="0026705A">
        <w:fldChar w:fldCharType="end"/>
      </w:r>
      <w:r w:rsidRPr="001F651C">
        <w:t>.</w:t>
      </w:r>
    </w:p>
    <w:p w14:paraId="2E0BC6B8" w14:textId="5E4A3E84" w:rsidR="00E81033" w:rsidRDefault="00E81033" w:rsidP="00E81033">
      <w:pPr>
        <w:pStyle w:val="IEEEStdsParagraph"/>
      </w:pPr>
      <w:r w:rsidRPr="00E81033">
        <w:rPr>
          <w:i/>
          <w:iCs/>
        </w:rPr>
        <w:lastRenderedPageBreak/>
        <w:t>Console</w:t>
      </w:r>
      <w:r w:rsidRPr="00E81033">
        <w:t>: The physical control interface used to display the state of the Printer</w:t>
      </w:r>
      <w:r w:rsidR="003258F3">
        <w:t xml:space="preserve"> </w:t>
      </w:r>
      <w:r w:rsidR="003258F3" w:rsidRPr="00E81033">
        <w:t xml:space="preserve">and change </w:t>
      </w:r>
      <w:r w:rsidR="003258F3">
        <w:t>its settings</w:t>
      </w:r>
      <w:r w:rsidRPr="00E81033">
        <w:t xml:space="preserve">. </w:t>
      </w:r>
      <w:r w:rsidR="006C24D1">
        <w:t>This may also refer to a network management service or protocol e.g. SNMPv3, HTTPS/HTML, SSH, etc</w:t>
      </w:r>
      <w:r w:rsidRPr="00E81033">
        <w:t>.</w:t>
      </w:r>
    </w:p>
    <w:p w14:paraId="5FF23573" w14:textId="4FB92974" w:rsidR="005E216F" w:rsidRPr="00A054EE" w:rsidRDefault="005E216F" w:rsidP="005E216F">
      <w:pPr>
        <w:pStyle w:val="IEEEStdsParagraph"/>
      </w:pPr>
      <w:r>
        <w:rPr>
          <w:i/>
        </w:rPr>
        <w:t>Document</w:t>
      </w:r>
      <w:r>
        <w:rPr>
          <w:rStyle w:val="CommentReference"/>
        </w:rPr>
        <w:t>:</w:t>
      </w:r>
      <w:r>
        <w:t xml:space="preserve"> An object created and managed by a Printer that contains the description, processing, and status information. A Document object may have attached data and is bound to a single Job.</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8731D91" w14:textId="4D08E6B2" w:rsidR="005E216F" w:rsidRPr="00DE0218" w:rsidRDefault="005E216F" w:rsidP="005E216F">
      <w:pPr>
        <w:pStyle w:val="IEEEStdsParagraph"/>
      </w:pPr>
      <w:r>
        <w:rPr>
          <w:i/>
        </w:rPr>
        <w:t>Impression</w:t>
      </w:r>
      <w:r w:rsidRPr="00950B56">
        <w:t>:</w:t>
      </w:r>
      <w:r>
        <w:t xml:space="preserve"> The Document C</w:t>
      </w:r>
      <w:r w:rsidRPr="00E105B7">
        <w:t>ontent imposed upon one side of a Media Sheet</w:t>
      </w:r>
      <w:r>
        <w:t xml:space="preserve"> </w:t>
      </w:r>
      <w:r w:rsidRPr="00E105B7">
        <w:t>by a marking engine, independent of the number of times that the</w:t>
      </w:r>
      <w:r>
        <w:t xml:space="preserve"> </w:t>
      </w:r>
      <w:r w:rsidRPr="00E105B7">
        <w:t>sheet side passes any marker. An Impression contains one or more</w:t>
      </w:r>
      <w:r>
        <w:t xml:space="preserve"> </w:t>
      </w:r>
      <w:r w:rsidRPr="00E105B7">
        <w:t>Input Pages that are imposed (scaled, translated, and/or rotated)</w:t>
      </w:r>
      <w:r>
        <w:t xml:space="preserve"> </w:t>
      </w:r>
      <w:r w:rsidRPr="00E105B7">
        <w:t>during processing of the Document data.</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234225AF" w14:textId="3DC19FB0" w:rsidR="005E216F" w:rsidRPr="00DE0218" w:rsidRDefault="005E216F" w:rsidP="005E216F">
      <w:pPr>
        <w:pStyle w:val="IEEEStdsParagraph"/>
      </w:pPr>
      <w:r>
        <w:rPr>
          <w:i/>
        </w:rPr>
        <w:t>Input Page</w:t>
      </w:r>
      <w:r>
        <w:t>:</w:t>
      </w:r>
      <w:r w:rsidRPr="00DE0218">
        <w:t xml:space="preserve"> </w:t>
      </w:r>
      <w:r>
        <w:t xml:space="preserve">A page according to the definition of "pages" in the language used to express the Document data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r>
        <w:t>.</w:t>
      </w:r>
    </w:p>
    <w:p w14:paraId="3BAC7487" w14:textId="35F71C35" w:rsidR="005E216F" w:rsidRDefault="005E216F" w:rsidP="005E216F">
      <w:pPr>
        <w:pStyle w:val="IEEEStdsParagraph"/>
      </w:pPr>
      <w:r w:rsidRPr="005760A1">
        <w:rPr>
          <w:i/>
        </w:rPr>
        <w:t>Job</w:t>
      </w:r>
      <w:r>
        <w:t xml:space="preserve">: </w:t>
      </w:r>
      <w:r w:rsidRPr="00926F08">
        <w:t>A</w:t>
      </w:r>
      <w:r>
        <w:t>n</w:t>
      </w:r>
      <w:r w:rsidRPr="00926F08">
        <w:t xml:space="preserve"> object created and managed by a </w:t>
      </w:r>
      <w:r>
        <w:t>Printer</w:t>
      </w:r>
      <w:r w:rsidRPr="00926F08">
        <w:t xml:space="preserve"> that contains description, processing, and status information. The Job </w:t>
      </w:r>
      <w:r>
        <w:t xml:space="preserve">also </w:t>
      </w:r>
      <w:r w:rsidRPr="00926F08">
        <w:t>contain</w:t>
      </w:r>
      <w:r>
        <w:t>s</w:t>
      </w:r>
      <w:r w:rsidRPr="00926F08">
        <w:t xml:space="preserve"> </w:t>
      </w:r>
      <w:r>
        <w:t>zero</w:t>
      </w:r>
      <w:r w:rsidRPr="00926F08">
        <w:t xml:space="preserve"> or more Document objects.</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1FF4398" w14:textId="090B5E6D" w:rsidR="005E216F" w:rsidRDefault="005E216F" w:rsidP="005E216F">
      <w:pPr>
        <w:pStyle w:val="IEEEStdsParagraph"/>
        <w:rPr>
          <w:i/>
        </w:rPr>
      </w:pPr>
      <w:r>
        <w:rPr>
          <w:i/>
        </w:rPr>
        <w:t>Logical Device</w:t>
      </w:r>
      <w:r>
        <w:t>:</w:t>
      </w:r>
      <w:r w:rsidRPr="0090455C">
        <w:t xml:space="preserve"> a</w:t>
      </w:r>
      <w:r>
        <w:t xml:space="preserve"> print server, software service, or gateway that processes jobs and either forwards or stores the processed </w:t>
      </w:r>
      <w:r w:rsidR="00CA2BDD">
        <w:t xml:space="preserve">Job </w:t>
      </w:r>
      <w:r>
        <w:t>or uses one or more Physical Devices to render output.</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226BAC3" w14:textId="587E19C1" w:rsidR="00034F4D" w:rsidRPr="00DE0218" w:rsidRDefault="00034F4D" w:rsidP="004B7DD3">
      <w:pPr>
        <w:pStyle w:val="IEEEStdsParagraph"/>
      </w:pPr>
      <w:r>
        <w:rPr>
          <w:i/>
        </w:rPr>
        <w:t xml:space="preserve">Media </w:t>
      </w:r>
      <w:r w:rsidRPr="00DE0218">
        <w:rPr>
          <w:i/>
        </w:rPr>
        <w:t>Sheet</w:t>
      </w:r>
      <w:r>
        <w:t>:</w:t>
      </w:r>
      <w:r w:rsidRPr="00DE0218">
        <w:t xml:space="preserve"> </w:t>
      </w:r>
      <w:r w:rsidR="004B7DD3">
        <w:t>A single instance of a medium, whether printing on one or both sides of the medium. Media Sheets also include sections of roll media.</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p>
    <w:p w14:paraId="282A36B0" w14:textId="71034D9B" w:rsidR="005E216F" w:rsidRDefault="005E216F" w:rsidP="005E216F">
      <w:pPr>
        <w:pStyle w:val="IEEEStdsParagraph"/>
      </w:pPr>
      <w:r>
        <w:rPr>
          <w:i/>
        </w:rPr>
        <w:t>Physical Device</w:t>
      </w:r>
      <w:r>
        <w:t>:</w:t>
      </w:r>
      <w:r w:rsidRPr="00FC5ACB">
        <w:t xml:space="preserve"> </w:t>
      </w:r>
      <w:r w:rsidRPr="002A4EA5">
        <w:t>a hardware implementation of a endpoint device, e.g., a marking engine, a fax modem, etc.</w:t>
      </w:r>
      <w:r w:rsidR="00A53EC0">
        <w:t xml:space="preserve"> </w:t>
      </w:r>
      <w:r w:rsidR="00A53EC0">
        <w:fldChar w:fldCharType="begin"/>
      </w:r>
      <w:r w:rsidR="00A53EC0">
        <w:instrText xml:space="preserve"> REF STD92 \h </w:instrText>
      </w:r>
      <w:r w:rsidR="00A53EC0">
        <w:fldChar w:fldCharType="separate"/>
      </w:r>
      <w:r w:rsidR="00D6659E" w:rsidRPr="003A6A5B">
        <w:t>[</w:t>
      </w:r>
      <w:r w:rsidR="00D6659E">
        <w:t>STD92</w:t>
      </w:r>
      <w:r w:rsidR="00D6659E" w:rsidRPr="003A6A5B">
        <w:t>]</w:t>
      </w:r>
      <w:r w:rsidR="00A53EC0">
        <w:fldChar w:fldCharType="end"/>
      </w:r>
    </w:p>
    <w:p w14:paraId="691813E0" w14:textId="180331D1" w:rsidR="00034F4D" w:rsidRPr="001D4037" w:rsidRDefault="00034F4D" w:rsidP="001D4037">
      <w:pPr>
        <w:pStyle w:val="IEEEStdsParagraph"/>
      </w:pPr>
      <w:r>
        <w:rPr>
          <w:i/>
        </w:rPr>
        <w:t xml:space="preserve">Set: </w:t>
      </w:r>
      <w:r w:rsidRPr="002268DC">
        <w:t>A logical boundary between the delivered Media Sheets of a printed Job</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r w:rsidRPr="002268DC">
        <w:t>.</w:t>
      </w:r>
      <w:r>
        <w:t xml:space="preserve"> </w:t>
      </w:r>
      <w:r w:rsidRPr="002268DC">
        <w:t>For example, in the case of a ten-page single Document</w:t>
      </w:r>
      <w:r>
        <w:t xml:space="preserve"> </w:t>
      </w:r>
      <w:r w:rsidRPr="002268DC">
        <w:t>with collated pages and a request for 50 copies, each of the 50</w:t>
      </w:r>
      <w:r>
        <w:t xml:space="preserve"> </w:t>
      </w:r>
      <w:r w:rsidRPr="002268DC">
        <w:t>printed copies of the Document constitutes a Set. If the pages were</w:t>
      </w:r>
      <w:r>
        <w:t xml:space="preserve"> </w:t>
      </w:r>
      <w:r w:rsidRPr="002268DC">
        <w:t>uncollated, then 50 copies of each of the individual pages within the</w:t>
      </w:r>
      <w:r>
        <w:t xml:space="preserve"> </w:t>
      </w:r>
      <w:r w:rsidRPr="002268DC">
        <w:t>Document would represent each Set. Finishing processes operate on</w:t>
      </w:r>
      <w:r>
        <w:t xml:space="preserve"> </w:t>
      </w:r>
      <w:r w:rsidRPr="002268DC">
        <w:t>Sets.</w:t>
      </w:r>
      <w:r>
        <w:t xml:space="preserve"> </w:t>
      </w:r>
      <w:r>
        <w:fldChar w:fldCharType="begin"/>
      </w:r>
      <w:r>
        <w:instrText xml:space="preserve"> REF STD92 \h </w:instrText>
      </w:r>
      <w:r>
        <w:fldChar w:fldCharType="separate"/>
      </w:r>
      <w:r w:rsidR="00D6659E" w:rsidRPr="003A6A5B">
        <w:t>[</w:t>
      </w:r>
      <w:r w:rsidR="00D6659E">
        <w:t>STD92</w:t>
      </w:r>
      <w:r w:rsidR="00D6659E" w:rsidRPr="003A6A5B">
        <w:t>]</w:t>
      </w:r>
      <w:r>
        <w:fldChar w:fldCharType="end"/>
      </w:r>
    </w:p>
    <w:p w14:paraId="460AEFF4" w14:textId="20F3E248" w:rsidR="00DE5272" w:rsidRDefault="00DE5272" w:rsidP="00B9314B">
      <w:pPr>
        <w:pStyle w:val="IEEEStdsLevel2Header"/>
        <w:rPr>
          <w:snapToGrid w:val="0"/>
        </w:rPr>
      </w:pPr>
      <w:bookmarkStart w:id="23" w:name="_Toc95162632"/>
      <w:bookmarkStart w:id="24" w:name="_Toc86755900"/>
      <w:r>
        <w:rPr>
          <w:snapToGrid w:val="0"/>
        </w:rPr>
        <w:t>Protocol Role Terminology</w:t>
      </w:r>
      <w:bookmarkEnd w:id="23"/>
      <w:bookmarkEnd w:id="24"/>
    </w:p>
    <w:p w14:paraId="3952AB15" w14:textId="4999B984" w:rsidR="00644115" w:rsidRPr="00644115" w:rsidRDefault="008F544A" w:rsidP="00644115">
      <w:pPr>
        <w:pStyle w:val="IEEEStdsParagraph"/>
        <w:rPr>
          <w:i/>
        </w:rPr>
      </w:pPr>
      <w:r w:rsidRPr="00644115">
        <w:t xml:space="preserve">The following protocol roles </w:t>
      </w:r>
      <w:r>
        <w:t>are defined</w:t>
      </w:r>
      <w:r w:rsidR="00644115" w:rsidRPr="00644115">
        <w:t xml:space="preserve"> to specify unambiguous conformance requirements:</w:t>
      </w:r>
    </w:p>
    <w:p w14:paraId="337A1F72" w14:textId="6F738C75" w:rsidR="00644115" w:rsidRPr="00644115" w:rsidRDefault="00644115" w:rsidP="00644115">
      <w:pPr>
        <w:pStyle w:val="IEEEStdsParagraph"/>
      </w:pPr>
      <w:r w:rsidRPr="00644115">
        <w:rPr>
          <w:i/>
        </w:rPr>
        <w:t>Client</w:t>
      </w:r>
      <w:r w:rsidRPr="00644115">
        <w:t xml:space="preserve">: Initiator of outgoing </w:t>
      </w:r>
      <w:r w:rsidR="002A2DD7">
        <w:t>connections</w:t>
      </w:r>
      <w:r w:rsidRPr="00644115">
        <w:t xml:space="preserve"> and sender of outgoing operation requests (Hypertext Transfer Protocol -- HTTP/1.1 </w:t>
      </w:r>
      <w:r w:rsidR="005E216F">
        <w:fldChar w:fldCharType="begin"/>
      </w:r>
      <w:r w:rsidR="005E216F">
        <w:instrText xml:space="preserve"> REF RFC7230 \h </w:instrText>
      </w:r>
      <w:r w:rsidR="005E216F">
        <w:fldChar w:fldCharType="separate"/>
      </w:r>
      <w:r w:rsidR="00D6659E">
        <w:t>[RFC7230]</w:t>
      </w:r>
      <w:r w:rsidR="005E216F">
        <w:fldChar w:fldCharType="end"/>
      </w:r>
      <w:r w:rsidRPr="00644115">
        <w:t xml:space="preserve"> User Agent).</w:t>
      </w:r>
    </w:p>
    <w:p w14:paraId="19C2E9F9" w14:textId="2DD30E7E" w:rsidR="00644115" w:rsidRPr="00644115" w:rsidRDefault="00644115" w:rsidP="00644115">
      <w:pPr>
        <w:pStyle w:val="IEEEStdsParagraph"/>
      </w:pPr>
      <w:r w:rsidRPr="00644115">
        <w:rPr>
          <w:i/>
        </w:rPr>
        <w:t>Printer</w:t>
      </w:r>
      <w:r w:rsidRPr="00644115">
        <w:t xml:space="preserve">: Listener for incoming </w:t>
      </w:r>
      <w:r w:rsidR="002A2DD7">
        <w:t>connections</w:t>
      </w:r>
      <w:r w:rsidRPr="00644115">
        <w:t xml:space="preserve"> and receiver of incoming operation requests (Hypertext Transfer Protocol -- HTTP/1.1 </w:t>
      </w:r>
      <w:r w:rsidR="005E216F">
        <w:fldChar w:fldCharType="begin"/>
      </w:r>
      <w:r w:rsidR="005E216F">
        <w:instrText xml:space="preserve"> REF RFC7230 \h </w:instrText>
      </w:r>
      <w:r w:rsidR="005E216F">
        <w:fldChar w:fldCharType="separate"/>
      </w:r>
      <w:r w:rsidR="00D6659E">
        <w:t>[RFC7230]</w:t>
      </w:r>
      <w:r w:rsidR="005E216F">
        <w:fldChar w:fldCharType="end"/>
      </w:r>
      <w:r w:rsidRPr="00644115">
        <w:t xml:space="preserve"> Server) that represents one or more Physical Devices or a Logical Device.</w:t>
      </w:r>
    </w:p>
    <w:p w14:paraId="3A3DAE2A" w14:textId="16F7B0EB" w:rsidR="00C004F2" w:rsidRDefault="00C004F2" w:rsidP="00B9314B">
      <w:pPr>
        <w:pStyle w:val="IEEEStdsLevel2Header"/>
        <w:rPr>
          <w:snapToGrid w:val="0"/>
        </w:rPr>
      </w:pPr>
      <w:bookmarkStart w:id="25" w:name="_Toc95162633"/>
      <w:bookmarkStart w:id="26" w:name="_Toc86755901"/>
      <w:r>
        <w:rPr>
          <w:snapToGrid w:val="0"/>
        </w:rPr>
        <w:lastRenderedPageBreak/>
        <w:t xml:space="preserve">Other </w:t>
      </w:r>
      <w:r w:rsidRPr="00CB46AF">
        <w:t>Terminology</w:t>
      </w:r>
      <w:bookmarkEnd w:id="20"/>
      <w:bookmarkEnd w:id="25"/>
      <w:bookmarkEnd w:id="26"/>
    </w:p>
    <w:p w14:paraId="20C2C5F0" w14:textId="77777777" w:rsidR="0000089F" w:rsidRPr="00DE0218" w:rsidRDefault="0000089F" w:rsidP="0000089F">
      <w:pPr>
        <w:pStyle w:val="IEEEStdsParagraph"/>
        <w:rPr>
          <w:i/>
        </w:rPr>
      </w:pPr>
      <w:r w:rsidRPr="00DE0218">
        <w:rPr>
          <w:i/>
        </w:rPr>
        <w:t>Black Point Compensation</w:t>
      </w:r>
      <w:r>
        <w:t>:</w:t>
      </w:r>
      <w:r w:rsidRPr="00DE0218">
        <w:t xml:space="preserve"> </w:t>
      </w:r>
      <w:r>
        <w:t>T</w:t>
      </w:r>
      <w:r w:rsidRPr="00DE0218">
        <w:t>he mapping of the darkest color in a source Color Space to the darkest color in a destination Color Space, generally to improve the reproduction of dark colors and shadows.</w:t>
      </w:r>
    </w:p>
    <w:p w14:paraId="6B304374" w14:textId="05CC73C7" w:rsidR="0000089F" w:rsidRDefault="0000089F" w:rsidP="0000089F">
      <w:pPr>
        <w:pStyle w:val="IEEEStdsParagraph"/>
      </w:pPr>
      <w:r w:rsidRPr="00DE0218">
        <w:rPr>
          <w:i/>
        </w:rPr>
        <w:t>Color Space</w:t>
      </w:r>
      <w:r>
        <w:t>: T</w:t>
      </w:r>
      <w:r w:rsidRPr="00DE0218">
        <w:t xml:space="preserve">he interpretation of color in a </w:t>
      </w:r>
      <w:r w:rsidR="00D567A6">
        <w:t>Document</w:t>
      </w:r>
      <w:r w:rsidRPr="00DE0218">
        <w:t>, for example “RGB”, “Grayscale”, “CMYK”, and so forth.</w:t>
      </w:r>
    </w:p>
    <w:p w14:paraId="7A1E8635" w14:textId="4F2014CA" w:rsidR="0058345C" w:rsidRPr="00DE0218" w:rsidRDefault="0058345C" w:rsidP="00870BE6">
      <w:pPr>
        <w:pStyle w:val="IEEEStdsParagraph"/>
        <w:rPr>
          <w:i/>
        </w:rPr>
      </w:pPr>
      <w:r w:rsidRPr="001D4037">
        <w:rPr>
          <w:i/>
          <w:iCs/>
        </w:rPr>
        <w:t>End User</w:t>
      </w:r>
      <w:r>
        <w:t xml:space="preserve">: </w:t>
      </w:r>
      <w:r w:rsidR="00BC0C77">
        <w:t>A person or software process that is authorized to perform basic printing functions, including finding/locating a Printer, creating a local instance of a Printer, viewing Printer</w:t>
      </w:r>
      <w:r w:rsidR="00870BE6">
        <w:t xml:space="preserve"> </w:t>
      </w:r>
      <w:r w:rsidR="00BC0C77">
        <w:t xml:space="preserve">   status, viewing Printer capabilities, submitting a Print Job, viewing Print Job status, and altering the attributes of a Print Jo</w:t>
      </w:r>
      <w:r w:rsidR="00870BE6">
        <w:t xml:space="preserve">b. </w:t>
      </w:r>
      <w:r w:rsidR="00870BE6">
        <w:fldChar w:fldCharType="begin"/>
      </w:r>
      <w:r w:rsidR="00870BE6">
        <w:instrText xml:space="preserve"> REF STD92 \h </w:instrText>
      </w:r>
      <w:r w:rsidR="00870BE6">
        <w:fldChar w:fldCharType="separate"/>
      </w:r>
      <w:r w:rsidR="00D6659E" w:rsidRPr="003A6A5B">
        <w:t>[</w:t>
      </w:r>
      <w:r w:rsidR="00D6659E">
        <w:t>STD92</w:t>
      </w:r>
      <w:r w:rsidR="00D6659E" w:rsidRPr="003A6A5B">
        <w:t>]</w:t>
      </w:r>
      <w:r w:rsidR="00870BE6">
        <w:fldChar w:fldCharType="end"/>
      </w:r>
      <w:r w:rsidR="00870BE6">
        <w:t xml:space="preserve"> </w:t>
      </w:r>
    </w:p>
    <w:p w14:paraId="3598ACFB" w14:textId="77777777" w:rsidR="0000089F" w:rsidRPr="00DE0218" w:rsidRDefault="0000089F" w:rsidP="0000089F">
      <w:pPr>
        <w:pStyle w:val="IEEEStdsParagraph"/>
      </w:pPr>
      <w:r w:rsidRPr="00DE0218">
        <w:rPr>
          <w:i/>
        </w:rPr>
        <w:t>Gamut</w:t>
      </w:r>
      <w:r>
        <w:t>:</w:t>
      </w:r>
      <w:r w:rsidRPr="00DE0218">
        <w:t xml:space="preserve"> </w:t>
      </w:r>
      <w:r>
        <w:t>T</w:t>
      </w:r>
      <w:r w:rsidRPr="00DE0218">
        <w:t>he range of colors that can be reproduced by a Printer or Color Space.</w:t>
      </w:r>
    </w:p>
    <w:p w14:paraId="3D30EC21" w14:textId="77777777" w:rsidR="0000089F" w:rsidRDefault="0000089F" w:rsidP="0000089F">
      <w:pPr>
        <w:pStyle w:val="IEEEStdsParagraph"/>
      </w:pPr>
      <w:r w:rsidRPr="00DE0218">
        <w:rPr>
          <w:i/>
        </w:rPr>
        <w:t>i</w:t>
      </w:r>
      <w:r w:rsidRPr="00DE0218">
        <w:rPr>
          <w:i/>
          <w:vertAlign w:val="superscript"/>
        </w:rPr>
        <w:t>th</w:t>
      </w:r>
      <w:r>
        <w:t>:</w:t>
      </w:r>
      <w:r w:rsidRPr="00DE0218">
        <w:t xml:space="preserve"> </w:t>
      </w:r>
      <w:r>
        <w:t>R</w:t>
      </w:r>
      <w:r w:rsidRPr="00DE0218">
        <w:t>eferring to a specific 1setOf value - the first value, the second value, and so forth.</w:t>
      </w:r>
      <w:r>
        <w:t xml:space="preserve"> </w:t>
      </w:r>
    </w:p>
    <w:p w14:paraId="1871BA58" w14:textId="473D37D3" w:rsidR="0020746A" w:rsidRDefault="0020746A" w:rsidP="003213A8">
      <w:pPr>
        <w:pStyle w:val="IEEEStdsParagraph"/>
      </w:pPr>
      <w:r>
        <w:rPr>
          <w:i/>
          <w:iCs/>
        </w:rPr>
        <w:t>Job Creation Operation</w:t>
      </w:r>
      <w:r>
        <w:t>: any operation that causes the creation of a Job object, e.g., the Create-Job, Print-Job, and Print-URI</w:t>
      </w:r>
      <w:r w:rsidR="003213A8">
        <w:t xml:space="preserve"> </w:t>
      </w:r>
      <w:r>
        <w:t>operations defined in this document.</w:t>
      </w:r>
      <w:r w:rsidR="003213A8">
        <w:t xml:space="preserve"> </w:t>
      </w:r>
      <w:r w:rsidR="003213A8">
        <w:fldChar w:fldCharType="begin"/>
      </w:r>
      <w:r w:rsidR="003213A8">
        <w:instrText xml:space="preserve"> REF STD92 \h </w:instrText>
      </w:r>
      <w:r w:rsidR="003213A8">
        <w:fldChar w:fldCharType="separate"/>
      </w:r>
      <w:r w:rsidR="00D6659E" w:rsidRPr="003A6A5B">
        <w:t>[</w:t>
      </w:r>
      <w:r w:rsidR="00D6659E">
        <w:t>STD92</w:t>
      </w:r>
      <w:r w:rsidR="00D6659E" w:rsidRPr="003A6A5B">
        <w:t>]</w:t>
      </w:r>
      <w:r w:rsidR="003213A8">
        <w:fldChar w:fldCharType="end"/>
      </w:r>
      <w:r w:rsidR="003213A8">
        <w:t xml:space="preserve"> </w:t>
      </w:r>
    </w:p>
    <w:p w14:paraId="18DF8AC1" w14:textId="1ED45D3C" w:rsidR="0000089F" w:rsidRPr="00DE0218" w:rsidRDefault="0000089F" w:rsidP="0020746A">
      <w:pPr>
        <w:pStyle w:val="IEEEStdsParagraph"/>
      </w:pPr>
      <w:r w:rsidRPr="006851AA">
        <w:rPr>
          <w:i/>
          <w:iCs/>
        </w:rPr>
        <w:t>Job Ticket</w:t>
      </w:r>
      <w:r>
        <w:t xml:space="preserve">: </w:t>
      </w:r>
      <w:r w:rsidR="00D56108">
        <w:t xml:space="preserve">The operation and Job Template attributes supplied </w:t>
      </w:r>
      <w:r w:rsidR="005C284D">
        <w:t xml:space="preserve">by a Client </w:t>
      </w:r>
      <w:r w:rsidR="00D56108">
        <w:t xml:space="preserve">in a </w:t>
      </w:r>
      <w:r w:rsidR="009F7FB4">
        <w:t xml:space="preserve">Job Creation </w:t>
      </w:r>
      <w:del w:id="27" w:author="Smith Kennedy" w:date="2022-02-07T21:48:00Z">
        <w:r w:rsidR="009F7FB4">
          <w:delText>Request</w:delText>
        </w:r>
      </w:del>
      <w:ins w:id="28" w:author="Smith Kennedy" w:date="2022-02-07T21:48:00Z">
        <w:r w:rsidR="00875874">
          <w:t>Operation r</w:t>
        </w:r>
        <w:r w:rsidR="009F7FB4">
          <w:t>equest</w:t>
        </w:r>
      </w:ins>
      <w:r w:rsidR="00D56108">
        <w:t xml:space="preserve"> that </w:t>
      </w:r>
      <w:r w:rsidR="00255A37">
        <w:t>describe</w:t>
      </w:r>
      <w:r w:rsidR="00D56108">
        <w:t xml:space="preserve"> the End User's intent for Job and Document processing as well as descriptive information about the Job and its Document(s).</w:t>
      </w:r>
    </w:p>
    <w:p w14:paraId="52DABCA5" w14:textId="4246E0E9" w:rsidR="0000089F" w:rsidRDefault="0000089F" w:rsidP="0000089F">
      <w:pPr>
        <w:pStyle w:val="IEEEStdsParagraph"/>
      </w:pPr>
      <w:r w:rsidRPr="00DE0218">
        <w:rPr>
          <w:i/>
        </w:rPr>
        <w:t>Kerberized Printing</w:t>
      </w:r>
      <w:r>
        <w:t>:</w:t>
      </w:r>
      <w:r w:rsidRPr="00DE0218">
        <w:t xml:space="preserve"> </w:t>
      </w:r>
      <w:r>
        <w:t>A</w:t>
      </w:r>
      <w:r w:rsidRPr="00DE0218">
        <w:t xml:space="preserve">uthenticated printing based on SPNEGO-based Kerberos and NTLM HTTP Authentication in Microsoft Windows </w:t>
      </w:r>
      <w:r>
        <w:fldChar w:fldCharType="begin"/>
      </w:r>
      <w:r>
        <w:instrText xml:space="preserve"> REF RFC4559 \h </w:instrText>
      </w:r>
      <w:r>
        <w:fldChar w:fldCharType="separate"/>
      </w:r>
      <w:r w:rsidR="00D6659E" w:rsidRPr="002F28C5">
        <w:t>[RFC4559]</w:t>
      </w:r>
      <w:r>
        <w:fldChar w:fldCharType="end"/>
      </w:r>
      <w:r w:rsidRPr="00DE0218">
        <w:t>, Transport Layer Security/1.</w:t>
      </w:r>
      <w:r>
        <w:t>3</w:t>
      </w:r>
      <w:r w:rsidRPr="00DE0218">
        <w:t xml:space="preserve"> </w:t>
      </w:r>
      <w:r>
        <w:fldChar w:fldCharType="begin"/>
      </w:r>
      <w:r>
        <w:instrText xml:space="preserve"> REF RFC8446 \h </w:instrText>
      </w:r>
      <w:r>
        <w:fldChar w:fldCharType="separate"/>
      </w:r>
      <w:r w:rsidR="00D6659E" w:rsidRPr="004E79B5">
        <w:t>[RFC</w:t>
      </w:r>
      <w:r w:rsidR="00D6659E">
        <w:t>844</w:t>
      </w:r>
      <w:r w:rsidR="00D6659E" w:rsidRPr="004E79B5">
        <w:t>6]</w:t>
      </w:r>
      <w:r>
        <w:fldChar w:fldCharType="end"/>
      </w:r>
      <w:r w:rsidRPr="00DE0218">
        <w:t xml:space="preserve">, and Upgrading to TLS Within HTTP/1.1 </w:t>
      </w:r>
      <w:r>
        <w:fldChar w:fldCharType="begin"/>
      </w:r>
      <w:r>
        <w:instrText xml:space="preserve"> REF RFC2817 \h </w:instrText>
      </w:r>
      <w:r>
        <w:fldChar w:fldCharType="separate"/>
      </w:r>
      <w:r w:rsidR="00D6659E" w:rsidRPr="004A4F3C">
        <w:t>[RFC2817]</w:t>
      </w:r>
      <w:r>
        <w:fldChar w:fldCharType="end"/>
      </w:r>
      <w:r w:rsidRPr="00DE0218">
        <w:t>.</w:t>
      </w:r>
      <w:r>
        <w:t xml:space="preserve"> </w:t>
      </w:r>
    </w:p>
    <w:p w14:paraId="5904BAA6" w14:textId="16128914" w:rsidR="0000089F" w:rsidRPr="008D47C8" w:rsidRDefault="0000089F" w:rsidP="0000089F">
      <w:pPr>
        <w:pStyle w:val="IEEEStdsParagraph"/>
      </w:pPr>
      <w:r w:rsidRPr="00DE0218">
        <w:rPr>
          <w:i/>
        </w:rPr>
        <w:t>Paid Imaging Services</w:t>
      </w:r>
      <w:r>
        <w:t>:</w:t>
      </w:r>
      <w:r w:rsidRPr="00DE0218">
        <w:t xml:space="preserve"> Printing, facsimile, and scanning performed for a fee. The means of collecting payment is outside the scope of this specification.</w:t>
      </w:r>
    </w:p>
    <w:p w14:paraId="31C336C4" w14:textId="0E18E8A7" w:rsidR="0040705B" w:rsidRPr="0040705B" w:rsidRDefault="0040705B" w:rsidP="0000089F">
      <w:pPr>
        <w:pStyle w:val="IEEEStdsParagraph"/>
      </w:pPr>
      <w:r>
        <w:rPr>
          <w:i/>
          <w:iCs/>
        </w:rPr>
        <w:t>Preset:</w:t>
      </w:r>
      <w:r>
        <w:t xml:space="preserve"> A </w:t>
      </w:r>
      <w:r w:rsidR="0024027A">
        <w:t xml:space="preserve">set of Job Template and operation attributes and values that are logically congruent and grouped together to </w:t>
      </w:r>
      <w:r w:rsidR="00E948A8">
        <w:t xml:space="preserve">all </w:t>
      </w:r>
      <w:r w:rsidR="0024027A">
        <w:t xml:space="preserve">be applied to the Job Ticket </w:t>
      </w:r>
      <w:r w:rsidR="00E948A8">
        <w:t>in one step.</w:t>
      </w:r>
    </w:p>
    <w:p w14:paraId="010BA57C" w14:textId="1891AB18" w:rsidR="00D40DCE" w:rsidRPr="00D40DCE" w:rsidRDefault="00D40DCE" w:rsidP="007812C6">
      <w:pPr>
        <w:pStyle w:val="IEEEStdsParagraph"/>
      </w:pPr>
      <w:r>
        <w:rPr>
          <w:i/>
          <w:iCs/>
        </w:rPr>
        <w:t>Printer Event</w:t>
      </w:r>
      <w:r>
        <w:t xml:space="preserve">: </w:t>
      </w:r>
      <w:r w:rsidR="00145A1D">
        <w:t xml:space="preserve">An Event caused by some change in the Printer that is not specific to a </w:t>
      </w:r>
      <w:r w:rsidR="007812C6">
        <w:t>J</w:t>
      </w:r>
      <w:r w:rsidR="00145A1D">
        <w:t>ob, e.g., 'printer-state-changed'.</w:t>
      </w:r>
      <w:r w:rsidR="007812C6">
        <w:t xml:space="preserve"> </w:t>
      </w:r>
      <w:r w:rsidR="007812C6">
        <w:fldChar w:fldCharType="begin"/>
      </w:r>
      <w:r w:rsidR="007812C6">
        <w:instrText xml:space="preserve"> REF RFC3995 \h </w:instrText>
      </w:r>
      <w:r w:rsidR="007812C6">
        <w:fldChar w:fldCharType="separate"/>
      </w:r>
      <w:r w:rsidR="00D6659E">
        <w:t>[RFC3995]</w:t>
      </w:r>
      <w:r w:rsidR="007812C6">
        <w:fldChar w:fldCharType="end"/>
      </w:r>
    </w:p>
    <w:p w14:paraId="25794E2B" w14:textId="5E7D1E98" w:rsidR="0000089F" w:rsidRPr="00DE0218" w:rsidRDefault="0000089F" w:rsidP="0000089F">
      <w:pPr>
        <w:pStyle w:val="IEEEStdsParagraph"/>
        <w:rPr>
          <w:i/>
        </w:rPr>
      </w:pPr>
      <w:r w:rsidRPr="00A7112C">
        <w:rPr>
          <w:i/>
          <w:iCs/>
        </w:rPr>
        <w:t>Printer Resident</w:t>
      </w:r>
      <w:r>
        <w:t>: Hosted by the Printer. Usually used in discussing Printer resources.</w:t>
      </w:r>
      <w:r w:rsidR="00185545">
        <w:t xml:space="preserve"> If a Printer at ipps://myprinter.local.:631/ipp/print </w:t>
      </w:r>
      <w:r w:rsidR="00A636C9">
        <w:t xml:space="preserve">supports a "printer-xxx-resource (URI)" attribute, if the resource is Printer Resident, then it </w:t>
      </w:r>
      <w:r w:rsidR="00962B01">
        <w:t>could provide that resource at "https://myprinter.local.:631/xxx-resource".</w:t>
      </w:r>
    </w:p>
    <w:p w14:paraId="39B8959F" w14:textId="260CDA1F" w:rsidR="0000089F" w:rsidRDefault="0000089F" w:rsidP="0000089F">
      <w:pPr>
        <w:pStyle w:val="IEEEStdsParagraph"/>
      </w:pPr>
      <w:r w:rsidRPr="00DE0218">
        <w:rPr>
          <w:i/>
        </w:rPr>
        <w:t>Secure Transport</w:t>
      </w:r>
      <w:r>
        <w:t>:</w:t>
      </w:r>
      <w:r w:rsidRPr="00DE0218">
        <w:t xml:space="preserve"> </w:t>
      </w:r>
      <w:r>
        <w:t>E</w:t>
      </w:r>
      <w:r w:rsidRPr="00DE0218">
        <w:t xml:space="preserve">ncryption of the </w:t>
      </w:r>
      <w:r>
        <w:t>IPP</w:t>
      </w:r>
      <w:r w:rsidRPr="00DE0218">
        <w:t xml:space="preserve"> connection </w:t>
      </w:r>
      <w:r>
        <w:t xml:space="preserve">at the HTTP layer </w:t>
      </w:r>
      <w:r w:rsidRPr="00DE0218">
        <w:t xml:space="preserve">using Transport Layer Security </w:t>
      </w:r>
      <w:r>
        <w:fldChar w:fldCharType="begin"/>
      </w:r>
      <w:r>
        <w:instrText xml:space="preserve"> REF RFC8446 \h </w:instrText>
      </w:r>
      <w:r>
        <w:fldChar w:fldCharType="separate"/>
      </w:r>
      <w:r w:rsidR="00D6659E" w:rsidRPr="004E79B5">
        <w:t>[RFC</w:t>
      </w:r>
      <w:r w:rsidR="00D6659E">
        <w:t>844</w:t>
      </w:r>
      <w:r w:rsidR="00D6659E" w:rsidRPr="004E79B5">
        <w:t>6]</w:t>
      </w:r>
      <w:r>
        <w:fldChar w:fldCharType="end"/>
      </w:r>
      <w:r>
        <w:t xml:space="preserve"> as per </w:t>
      </w:r>
      <w:r>
        <w:fldChar w:fldCharType="begin"/>
      </w:r>
      <w:r>
        <w:instrText xml:space="preserve"> REF RFC7472 \h </w:instrText>
      </w:r>
      <w:r>
        <w:fldChar w:fldCharType="separate"/>
      </w:r>
      <w:r w:rsidR="00D6659E">
        <w:t>[RFC7472]</w:t>
      </w:r>
      <w:r>
        <w:fldChar w:fldCharType="end"/>
      </w:r>
      <w:r w:rsidRPr="00DE0218">
        <w:t>.</w:t>
      </w:r>
    </w:p>
    <w:p w14:paraId="5BEBC98D" w14:textId="65CC3721" w:rsidR="004535F9" w:rsidRDefault="00FD4312" w:rsidP="0000089F">
      <w:pPr>
        <w:pStyle w:val="IEEEStdsParagraph"/>
      </w:pPr>
      <w:r>
        <w:rPr>
          <w:i/>
          <w:iCs/>
        </w:rPr>
        <w:t>Site Local</w:t>
      </w:r>
      <w:r w:rsidR="00927397">
        <w:t>:</w:t>
      </w:r>
      <w:r w:rsidR="003D603A">
        <w:t xml:space="preserve"> </w:t>
      </w:r>
      <w:r w:rsidR="009556E1">
        <w:t>Hosted n</w:t>
      </w:r>
      <w:r w:rsidR="008F474B">
        <w:t>ear</w:t>
      </w:r>
      <w:r w:rsidR="005576FC">
        <w:t>by relative to another host on a computer network</w:t>
      </w:r>
      <w:r w:rsidR="009556E1">
        <w:t xml:space="preserve">, </w:t>
      </w:r>
      <w:r w:rsidR="00B20CF5">
        <w:t>requiring a small number of hops between two hosts, and not leaving a particular site</w:t>
      </w:r>
      <w:r w:rsidR="004535F9">
        <w:t>.</w:t>
      </w:r>
    </w:p>
    <w:p w14:paraId="02FC5B5D" w14:textId="1AE576D3" w:rsidR="006C75AE" w:rsidRPr="00A2527C" w:rsidRDefault="006C75AE" w:rsidP="0000089F">
      <w:pPr>
        <w:pStyle w:val="IEEEStdsParagraph"/>
      </w:pPr>
      <w:r w:rsidRPr="006C75AE">
        <w:rPr>
          <w:i/>
          <w:iCs/>
        </w:rPr>
        <w:lastRenderedPageBreak/>
        <w:t>Trigger</w:t>
      </w:r>
      <w:r>
        <w:t xml:space="preserve">: A </w:t>
      </w:r>
      <w:r w:rsidR="008A10CF">
        <w:t xml:space="preserve">condition that causes a </w:t>
      </w:r>
      <w:r w:rsidR="003A544E">
        <w:t xml:space="preserve">Client to </w:t>
      </w:r>
      <w:r w:rsidR="00DC790D">
        <w:t xml:space="preserve">silently </w:t>
      </w:r>
      <w:r w:rsidR="003A544E">
        <w:t xml:space="preserve">apply a </w:t>
      </w:r>
      <w:r w:rsidR="008A10CF">
        <w:t>Preset</w:t>
      </w:r>
      <w:r w:rsidR="003A544E">
        <w:t xml:space="preserve"> on behalf of an End User</w:t>
      </w:r>
      <w:r w:rsidR="008A10CF">
        <w:t>.</w:t>
      </w:r>
    </w:p>
    <w:p w14:paraId="5E44214E" w14:textId="3A876A01" w:rsidR="002D57C5" w:rsidRPr="002D57C5" w:rsidRDefault="002D57C5" w:rsidP="00B9314B">
      <w:pPr>
        <w:pStyle w:val="IEEEStdsLevel2Header"/>
      </w:pPr>
      <w:bookmarkStart w:id="29" w:name="_Toc95162634"/>
      <w:bookmarkStart w:id="30" w:name="_Toc86755902"/>
      <w:r w:rsidRPr="002D57C5">
        <w:t>Acronyms and Organizations</w:t>
      </w:r>
      <w:bookmarkEnd w:id="29"/>
      <w:bookmarkEnd w:id="30"/>
    </w:p>
    <w:p w14:paraId="76BE91F6" w14:textId="56189647" w:rsidR="002D57C5" w:rsidRPr="002D57C5" w:rsidRDefault="002D57C5" w:rsidP="002D57C5">
      <w:pPr>
        <w:pStyle w:val="IEEEStdsParagraph"/>
      </w:pPr>
      <w:r w:rsidRPr="002D57C5">
        <w:rPr>
          <w:i/>
        </w:rPr>
        <w:t>IANA</w:t>
      </w:r>
      <w:r>
        <w:t>:</w:t>
      </w:r>
      <w:r w:rsidRPr="002D57C5">
        <w:t xml:space="preserve"> Internet Assigned Numbers Authority, </w:t>
      </w:r>
      <w:hyperlink r:id="rId20" w:history="1">
        <w:r w:rsidR="000C25C4">
          <w:rPr>
            <w:rStyle w:val="Hyperlink"/>
          </w:rPr>
          <w:t>https://www.iana.org/</w:t>
        </w:r>
      </w:hyperlink>
    </w:p>
    <w:p w14:paraId="29C2A4D8" w14:textId="0849F26B" w:rsidR="00244667" w:rsidRPr="00436FCD" w:rsidRDefault="00244667" w:rsidP="00244667">
      <w:pPr>
        <w:pStyle w:val="IEEEStdsParagraph"/>
        <w:rPr>
          <w:iCs/>
        </w:rPr>
      </w:pPr>
      <w:r>
        <w:rPr>
          <w:i/>
        </w:rPr>
        <w:t>ICC: International Color Consortium,</w:t>
      </w:r>
      <w:r>
        <w:rPr>
          <w:iCs/>
        </w:rPr>
        <w:t xml:space="preserve"> </w:t>
      </w:r>
      <w:hyperlink r:id="rId21" w:history="1">
        <w:r w:rsidRPr="00436FCD">
          <w:rPr>
            <w:rStyle w:val="Hyperlink"/>
            <w:iCs/>
          </w:rPr>
          <w:t>https://www.color.org</w:t>
        </w:r>
      </w:hyperlink>
      <w:r>
        <w:rPr>
          <w:iCs/>
        </w:rPr>
        <w:t xml:space="preserve"> </w:t>
      </w:r>
    </w:p>
    <w:p w14:paraId="07F28866" w14:textId="17E5B76F" w:rsidR="002D57C5" w:rsidRPr="002D57C5" w:rsidRDefault="002D57C5" w:rsidP="002D57C5">
      <w:pPr>
        <w:pStyle w:val="IEEEStdsParagraph"/>
      </w:pPr>
      <w:r w:rsidRPr="002D57C5">
        <w:rPr>
          <w:i/>
        </w:rPr>
        <w:t>IETF</w:t>
      </w:r>
      <w:r>
        <w:t>:</w:t>
      </w:r>
      <w:r w:rsidRPr="002D57C5">
        <w:t xml:space="preserve"> Internet Engineering Task Force, </w:t>
      </w:r>
      <w:hyperlink r:id="rId22" w:history="1">
        <w:r w:rsidR="000C25C4">
          <w:rPr>
            <w:rStyle w:val="Hyperlink"/>
          </w:rPr>
          <w:t>https://www.ietf.org/</w:t>
        </w:r>
      </w:hyperlink>
    </w:p>
    <w:p w14:paraId="7E67789C" w14:textId="62BAD884" w:rsidR="002D57C5" w:rsidRPr="002D57C5" w:rsidRDefault="002D57C5" w:rsidP="002D57C5">
      <w:pPr>
        <w:pStyle w:val="IEEEStdsParagraph"/>
      </w:pPr>
      <w:r w:rsidRPr="002D57C5">
        <w:rPr>
          <w:i/>
        </w:rPr>
        <w:t>ISO</w:t>
      </w:r>
      <w:r>
        <w:t>:</w:t>
      </w:r>
      <w:r w:rsidRPr="002D57C5">
        <w:t xml:space="preserve"> International Organization for Standardization, </w:t>
      </w:r>
      <w:hyperlink r:id="rId23" w:history="1">
        <w:r w:rsidR="000C25C4">
          <w:rPr>
            <w:rStyle w:val="Hyperlink"/>
          </w:rPr>
          <w:t>https://www.iso.org/</w:t>
        </w:r>
      </w:hyperlink>
    </w:p>
    <w:p w14:paraId="628AE46B" w14:textId="35112CD3" w:rsidR="002D57C5" w:rsidRDefault="002D57C5" w:rsidP="002D57C5">
      <w:pPr>
        <w:pStyle w:val="IEEEStdsParagraph"/>
      </w:pPr>
      <w:r w:rsidRPr="002D57C5">
        <w:rPr>
          <w:i/>
        </w:rPr>
        <w:t>PWG</w:t>
      </w:r>
      <w:r>
        <w:t>:</w:t>
      </w:r>
      <w:r w:rsidRPr="002D57C5">
        <w:t xml:space="preserve"> Printer Working Group, </w:t>
      </w:r>
      <w:hyperlink r:id="rId24" w:history="1">
        <w:r w:rsidR="000C25C4">
          <w:rPr>
            <w:rStyle w:val="Hyperlink"/>
          </w:rPr>
          <w:t>https://www.pwg.org/</w:t>
        </w:r>
      </w:hyperlink>
    </w:p>
    <w:p w14:paraId="4E1E6467" w14:textId="4FA23A46" w:rsidR="00C004F2" w:rsidRDefault="00C004F2" w:rsidP="0064047C">
      <w:pPr>
        <w:pStyle w:val="IEEEStdsLevel1Header"/>
        <w:rPr>
          <w:rFonts w:eastAsia="MS Mincho"/>
        </w:rPr>
      </w:pPr>
      <w:bookmarkStart w:id="31" w:name="_Toc263650580"/>
      <w:bookmarkStart w:id="32" w:name="_Toc95162635"/>
      <w:bookmarkStart w:id="33" w:name="_Toc86755903"/>
      <w:r w:rsidRPr="00CB46AF">
        <w:rPr>
          <w:rFonts w:eastAsia="MS Mincho"/>
        </w:rPr>
        <w:t>Requirements</w:t>
      </w:r>
      <w:bookmarkEnd w:id="31"/>
      <w:bookmarkEnd w:id="32"/>
      <w:bookmarkEnd w:id="33"/>
    </w:p>
    <w:p w14:paraId="7EFE923D" w14:textId="751BFB29" w:rsidR="00C004F2" w:rsidRDefault="00C004F2" w:rsidP="00B9314B">
      <w:pPr>
        <w:pStyle w:val="IEEEStdsLevel2Header"/>
      </w:pPr>
      <w:bookmarkStart w:id="34" w:name="_Toc263650581"/>
      <w:bookmarkStart w:id="35" w:name="_Toc95162636"/>
      <w:bookmarkStart w:id="36" w:name="_Toc86755904"/>
      <w:r>
        <w:t>Rationale</w:t>
      </w:r>
      <w:bookmarkEnd w:id="34"/>
      <w:bookmarkEnd w:id="35"/>
      <w:bookmarkEnd w:id="36"/>
    </w:p>
    <w:p w14:paraId="6E9F7FBC" w14:textId="0F239A07" w:rsidR="00FC1045" w:rsidRPr="00347A6D" w:rsidRDefault="00FC1045" w:rsidP="00FC1045">
      <w:pPr>
        <w:pStyle w:val="IEEEStdsParagraph"/>
      </w:pPr>
      <w:r w:rsidRPr="00347A6D">
        <w:t xml:space="preserve">The Internet Printing Protocol Version 2.0 Second Edition </w:t>
      </w:r>
      <w:r>
        <w:fldChar w:fldCharType="begin"/>
      </w:r>
      <w:r>
        <w:instrText xml:space="preserve"> REF PWG5100_12 \h </w:instrText>
      </w:r>
      <w:r>
        <w:fldChar w:fldCharType="separate"/>
      </w:r>
      <w:r w:rsidR="00D6659E" w:rsidRPr="00941A29">
        <w:t>[PWG5100.12]</w:t>
      </w:r>
      <w:r>
        <w:fldChar w:fldCharType="end"/>
      </w:r>
      <w:r w:rsidRPr="00347A6D">
        <w:t xml:space="preserve"> defines:</w:t>
      </w:r>
    </w:p>
    <w:p w14:paraId="77F4532B" w14:textId="77777777" w:rsidR="00FC1045" w:rsidRPr="00347A6D" w:rsidRDefault="00FC1045" w:rsidP="00AA09EF">
      <w:pPr>
        <w:pStyle w:val="NumberedList"/>
        <w:numPr>
          <w:ilvl w:val="0"/>
          <w:numId w:val="4"/>
        </w:numPr>
      </w:pPr>
      <w:r w:rsidRPr="00347A6D">
        <w:t>A collection of existing IPP specifications that form the basis for IPP/2.0</w:t>
      </w:r>
      <w:r>
        <w:t>;</w:t>
      </w:r>
    </w:p>
    <w:p w14:paraId="73278CD5" w14:textId="77777777" w:rsidR="00FC1045" w:rsidRPr="00347A6D" w:rsidRDefault="00FC1045" w:rsidP="00AA09EF">
      <w:pPr>
        <w:pStyle w:val="NumberedList"/>
        <w:numPr>
          <w:ilvl w:val="0"/>
          <w:numId w:val="4"/>
        </w:numPr>
      </w:pPr>
      <w:r w:rsidRPr="00347A6D">
        <w:t xml:space="preserve">Standard </w:t>
      </w:r>
      <w:r>
        <w:t>J</w:t>
      </w:r>
      <w:r w:rsidRPr="00347A6D">
        <w:t xml:space="preserve">ob </w:t>
      </w:r>
      <w:r>
        <w:t>T</w:t>
      </w:r>
      <w:r w:rsidRPr="00347A6D">
        <w:t>emplate attributes for document format, media size, print quality, and so forth</w:t>
      </w:r>
      <w:r>
        <w:t>;</w:t>
      </w:r>
    </w:p>
    <w:p w14:paraId="4F52BD17" w14:textId="77777777" w:rsidR="00FC1045" w:rsidRPr="00347A6D" w:rsidRDefault="00FC1045" w:rsidP="00AA09EF">
      <w:pPr>
        <w:pStyle w:val="NumberedList"/>
        <w:numPr>
          <w:ilvl w:val="0"/>
          <w:numId w:val="4"/>
        </w:numPr>
      </w:pPr>
      <w:r w:rsidRPr="00347A6D">
        <w:t>Specific interoperability requirements, such as HTTP/1.1 support with chunking and IPP collection attribute support</w:t>
      </w:r>
      <w:r>
        <w:t>;</w:t>
      </w:r>
    </w:p>
    <w:p w14:paraId="342D02FB" w14:textId="1187A7FC" w:rsidR="00FC1045" w:rsidRPr="00347A6D" w:rsidRDefault="009B4C0A" w:rsidP="00AA09EF">
      <w:pPr>
        <w:pStyle w:val="NumberedList"/>
        <w:numPr>
          <w:ilvl w:val="0"/>
          <w:numId w:val="4"/>
        </w:numPr>
      </w:pPr>
      <w:r>
        <w:t>Unique</w:t>
      </w:r>
      <w:r w:rsidR="00FC1045" w:rsidRPr="00347A6D">
        <w:t xml:space="preserve"> version number</w:t>
      </w:r>
      <w:r>
        <w:t>s</w:t>
      </w:r>
      <w:r w:rsidR="00FC1045" w:rsidRPr="00347A6D">
        <w:t xml:space="preserve"> and operation requirements for different classes of device</w:t>
      </w:r>
      <w:r w:rsidR="00FC1045">
        <w:t>.</w:t>
      </w:r>
    </w:p>
    <w:p w14:paraId="2B111704" w14:textId="0BCD7482" w:rsidR="00FC1045" w:rsidRDefault="00FC1045" w:rsidP="009C6EF3">
      <w:pPr>
        <w:pStyle w:val="IEEEStdsParagraph"/>
      </w:pPr>
      <w:r w:rsidRPr="00347A6D">
        <w:t xml:space="preserve">Printing </w:t>
      </w:r>
      <w:r>
        <w:t>from universal IPP Clients</w:t>
      </w:r>
      <w:r w:rsidRPr="00347A6D">
        <w:t xml:space="preserve"> </w:t>
      </w:r>
      <w:r>
        <w:t xml:space="preserve">with a </w:t>
      </w:r>
      <w:r w:rsidR="00183E4C">
        <w:t>sophistication</w:t>
      </w:r>
      <w:r>
        <w:t xml:space="preserve"> that matches </w:t>
      </w:r>
      <w:r w:rsidR="00DF176E">
        <w:t xml:space="preserve">vendor-provided </w:t>
      </w:r>
      <w:r>
        <w:t>model-specific</w:t>
      </w:r>
      <w:r w:rsidR="00DF176E">
        <w:t xml:space="preserve"> </w:t>
      </w:r>
      <w:r>
        <w:t xml:space="preserve">drivers requires </w:t>
      </w:r>
      <w:r w:rsidR="00A16550">
        <w:t>supporting</w:t>
      </w:r>
      <w:r w:rsidRPr="00347A6D">
        <w:t xml:space="preserve"> use cases not addressed by existing IPP standards.</w:t>
      </w:r>
      <w:r w:rsidR="009C6EF3">
        <w:t xml:space="preserve"> </w:t>
      </w:r>
      <w:r w:rsidRPr="00347A6D">
        <w:t>T</w:t>
      </w:r>
      <w:r w:rsidR="00DF176E">
        <w:t>herefore, t</w:t>
      </w:r>
      <w:r w:rsidRPr="00347A6D">
        <w:t xml:space="preserve">his </w:t>
      </w:r>
      <w:r w:rsidR="0020501B">
        <w:fldChar w:fldCharType="begin"/>
      </w:r>
      <w:r w:rsidR="0020501B">
        <w:instrText xml:space="preserve"> TITLE  \* MERGEFORMAT </w:instrText>
      </w:r>
      <w:r w:rsidR="0020501B">
        <w:fldChar w:fldCharType="separate"/>
      </w:r>
      <w:r w:rsidR="00D6659E">
        <w:t>IPP Driverless Printing Extensions v2.0</w:t>
      </w:r>
      <w:r w:rsidR="0020501B">
        <w:fldChar w:fldCharType="end"/>
      </w:r>
      <w:r>
        <w:t xml:space="preserve"> </w:t>
      </w:r>
      <w:r w:rsidRPr="00347A6D">
        <w:t xml:space="preserve">specification </w:t>
      </w:r>
      <w:r w:rsidR="008E1428">
        <w:t>defines IPP extensions to support</w:t>
      </w:r>
      <w:r>
        <w:t>:</w:t>
      </w:r>
    </w:p>
    <w:p w14:paraId="49ACBAE3" w14:textId="77777777" w:rsidR="00FC1045" w:rsidRPr="00BA4133" w:rsidRDefault="00FC1045" w:rsidP="00AA09EF">
      <w:pPr>
        <w:pStyle w:val="NumberedList"/>
        <w:numPr>
          <w:ilvl w:val="0"/>
          <w:numId w:val="13"/>
        </w:numPr>
      </w:pPr>
      <w:r>
        <w:t>Printer i</w:t>
      </w:r>
      <w:r w:rsidRPr="00BA4133">
        <w:t>dentification</w:t>
      </w:r>
      <w:r>
        <w:t xml:space="preserve"> and geolocation</w:t>
      </w:r>
      <w:r w:rsidRPr="00BA4133">
        <w:t>;</w:t>
      </w:r>
    </w:p>
    <w:p w14:paraId="028A666B" w14:textId="77777777" w:rsidR="00FC1045" w:rsidRPr="00BA4133" w:rsidRDefault="00FC1045" w:rsidP="00CE0799">
      <w:pPr>
        <w:pStyle w:val="NumberedList"/>
      </w:pPr>
      <w:r>
        <w:t>Globally unique</w:t>
      </w:r>
      <w:r w:rsidRPr="00BA4133">
        <w:t xml:space="preserve"> identifiers for all objects;</w:t>
      </w:r>
    </w:p>
    <w:p w14:paraId="1287C315" w14:textId="77777777" w:rsidR="00FC1045" w:rsidRPr="00BA4133" w:rsidRDefault="00FC1045" w:rsidP="00CE0799">
      <w:pPr>
        <w:pStyle w:val="NumberedList"/>
      </w:pPr>
      <w:r>
        <w:t>Job Template attribute and value c</w:t>
      </w:r>
      <w:r w:rsidRPr="00BA4133">
        <w:t xml:space="preserve">onstraint </w:t>
      </w:r>
      <w:r>
        <w:t xml:space="preserve">description and conflict </w:t>
      </w:r>
      <w:r w:rsidRPr="00BA4133">
        <w:t>resolution;</w:t>
      </w:r>
    </w:p>
    <w:p w14:paraId="7D53B68C" w14:textId="00B1A3E4" w:rsidR="00FC1045" w:rsidRPr="00BA4133" w:rsidRDefault="00FC1045" w:rsidP="00CE0799">
      <w:pPr>
        <w:pStyle w:val="NumberedList"/>
      </w:pPr>
      <w:r>
        <w:t>Extensible c</w:t>
      </w:r>
      <w:r w:rsidRPr="00BA4133">
        <w:t xml:space="preserve">ontrols for the color rendition of a </w:t>
      </w:r>
      <w:r w:rsidR="00A0687C">
        <w:t xml:space="preserve">Document </w:t>
      </w:r>
      <w:r w:rsidRPr="00BA4133">
        <w:t>and for Client-managed color workflows;</w:t>
      </w:r>
    </w:p>
    <w:p w14:paraId="0F8F195D" w14:textId="77777777" w:rsidR="00FC1045" w:rsidRDefault="00FC1045" w:rsidP="00CE0799">
      <w:pPr>
        <w:pStyle w:val="NumberedList"/>
      </w:pPr>
      <w:r>
        <w:t>S</w:t>
      </w:r>
      <w:r w:rsidRPr="00BA4133">
        <w:t>upply monitoring and control;</w:t>
      </w:r>
    </w:p>
    <w:p w14:paraId="7FCCCC0A" w14:textId="41003BB8" w:rsidR="00FC1045" w:rsidRPr="00BA4133" w:rsidRDefault="00FC1045" w:rsidP="00CE0799">
      <w:pPr>
        <w:pStyle w:val="NumberedList"/>
      </w:pPr>
      <w:r>
        <w:t xml:space="preserve">Roll </w:t>
      </w:r>
      <w:r w:rsidR="008C6758">
        <w:t>feed</w:t>
      </w:r>
      <w:r>
        <w:t xml:space="preserve"> media;</w:t>
      </w:r>
    </w:p>
    <w:p w14:paraId="77C87DC8" w14:textId="7D45F157" w:rsidR="00F36F72" w:rsidRDefault="00F36F72" w:rsidP="00CE0799">
      <w:pPr>
        <w:pStyle w:val="NumberedList"/>
      </w:pPr>
      <w:r>
        <w:t xml:space="preserve">Printer Resident message catalog resources for </w:t>
      </w:r>
      <w:r w:rsidR="0040705B">
        <w:t xml:space="preserve">providing localized labels </w:t>
      </w:r>
      <w:r w:rsidR="00C22582">
        <w:t>for attribute</w:t>
      </w:r>
      <w:r>
        <w:t xml:space="preserve"> names, enum values, and keyword values;</w:t>
      </w:r>
    </w:p>
    <w:p w14:paraId="5334E3C3" w14:textId="38FDB2FE" w:rsidR="00FC1045" w:rsidRDefault="00FC1045" w:rsidP="00CE0799">
      <w:pPr>
        <w:pStyle w:val="NumberedList"/>
      </w:pPr>
      <w:r>
        <w:t>Printer Resident icon image resources;</w:t>
      </w:r>
    </w:p>
    <w:p w14:paraId="51D29419" w14:textId="3ADAF10C" w:rsidR="000355BD" w:rsidRPr="00FD0C1D" w:rsidRDefault="00FC1045" w:rsidP="00CE0799">
      <w:pPr>
        <w:pStyle w:val="NumberedList"/>
      </w:pPr>
      <w:r>
        <w:t xml:space="preserve">Printer </w:t>
      </w:r>
      <w:r w:rsidR="008E1428">
        <w:t>supplied</w:t>
      </w:r>
      <w:r>
        <w:t xml:space="preserve"> "Presets" to logically bundle some feature choices together.</w:t>
      </w:r>
    </w:p>
    <w:p w14:paraId="51A6F1D7" w14:textId="77777777" w:rsidR="00C004F2" w:rsidRDefault="00C004F2" w:rsidP="00B9314B">
      <w:pPr>
        <w:pStyle w:val="IEEEStdsLevel2Header"/>
      </w:pPr>
      <w:bookmarkStart w:id="37" w:name="_Toc263650582"/>
      <w:bookmarkStart w:id="38" w:name="_Ref53566775"/>
      <w:bookmarkStart w:id="39" w:name="_Toc95162637"/>
      <w:bookmarkStart w:id="40" w:name="_Toc86755905"/>
      <w:r>
        <w:lastRenderedPageBreak/>
        <w:t xml:space="preserve">Use </w:t>
      </w:r>
      <w:bookmarkEnd w:id="37"/>
      <w:r w:rsidR="00FD0C1D">
        <w:t>Cases</w:t>
      </w:r>
      <w:bookmarkEnd w:id="38"/>
      <w:bookmarkEnd w:id="39"/>
      <w:bookmarkEnd w:id="40"/>
    </w:p>
    <w:p w14:paraId="6E09BD08" w14:textId="3CB488A6" w:rsidR="00DA7CD2" w:rsidRPr="00BC1D25" w:rsidRDefault="00DA7CD2" w:rsidP="00DA7CD2">
      <w:pPr>
        <w:pStyle w:val="IEEEStdsParagraph"/>
      </w:pPr>
      <w:r>
        <w:t xml:space="preserve">The IPP extensions defined in </w:t>
      </w:r>
      <w:r w:rsidR="00E327F6" w:rsidRPr="00347A6D">
        <w:t xml:space="preserve">this </w:t>
      </w:r>
      <w:r w:rsidR="0020501B">
        <w:fldChar w:fldCharType="begin"/>
      </w:r>
      <w:r w:rsidR="0020501B">
        <w:instrText xml:space="preserve"> TITLE  \* MERGEFORMAT </w:instrText>
      </w:r>
      <w:r w:rsidR="0020501B">
        <w:fldChar w:fldCharType="separate"/>
      </w:r>
      <w:r w:rsidR="00D6659E">
        <w:t>IPP Driverless Printing Extensions v2.0</w:t>
      </w:r>
      <w:r w:rsidR="0020501B">
        <w:fldChar w:fldCharType="end"/>
      </w:r>
      <w:r w:rsidR="00E327F6">
        <w:t xml:space="preserve"> </w:t>
      </w:r>
      <w:r w:rsidR="00E327F6" w:rsidRPr="00347A6D">
        <w:t>specification</w:t>
      </w:r>
      <w:r w:rsidR="000305D4">
        <w:t xml:space="preserve"> </w:t>
      </w:r>
      <w:r w:rsidR="0005130A">
        <w:t xml:space="preserve">support the </w:t>
      </w:r>
      <w:r w:rsidR="000305D4">
        <w:t>following use cases</w:t>
      </w:r>
      <w:r>
        <w:t>.</w:t>
      </w:r>
    </w:p>
    <w:p w14:paraId="06A5C3FC" w14:textId="77777777" w:rsidR="00DA7CD2" w:rsidRPr="00522FDA" w:rsidRDefault="00DA7CD2" w:rsidP="00B9314B">
      <w:pPr>
        <w:pStyle w:val="IEEEStdsLevel3Header"/>
      </w:pPr>
      <w:bookmarkStart w:id="41" w:name="_Toc178705706"/>
      <w:bookmarkStart w:id="42" w:name="_Ref180141822"/>
      <w:bookmarkStart w:id="43" w:name="_Toc204693627"/>
      <w:bookmarkStart w:id="44" w:name="_Toc14878328"/>
      <w:bookmarkStart w:id="45" w:name="_Ref31600654"/>
      <w:bookmarkStart w:id="46" w:name="_Ref31601271"/>
      <w:bookmarkStart w:id="47" w:name="_Toc40961715"/>
      <w:bookmarkStart w:id="48" w:name="_Toc178705712"/>
      <w:bookmarkStart w:id="49" w:name="_Toc95162638"/>
      <w:bookmarkStart w:id="50" w:name="_Toc86755906"/>
      <w:r w:rsidRPr="00522FDA">
        <w:t>Select Printer Using Geo-Location</w:t>
      </w:r>
      <w:bookmarkEnd w:id="41"/>
      <w:bookmarkEnd w:id="42"/>
      <w:bookmarkEnd w:id="43"/>
      <w:bookmarkEnd w:id="44"/>
      <w:bookmarkEnd w:id="45"/>
      <w:bookmarkEnd w:id="46"/>
      <w:bookmarkEnd w:id="47"/>
      <w:bookmarkEnd w:id="49"/>
      <w:bookmarkEnd w:id="50"/>
    </w:p>
    <w:p w14:paraId="205C5990" w14:textId="45AA8FDF" w:rsidR="00DA7CD2" w:rsidRPr="00522FDA" w:rsidRDefault="00DA7CD2" w:rsidP="00DA7CD2">
      <w:pPr>
        <w:pStyle w:val="IEEEStdsParagraph"/>
      </w:pPr>
      <w:r>
        <w:t xml:space="preserve">Jan is a </w:t>
      </w:r>
      <w:r w:rsidR="00E327F6">
        <w:t>student</w:t>
      </w:r>
      <w:r w:rsidR="00C21EF4">
        <w:t xml:space="preserve"> who is </w:t>
      </w:r>
      <w:r w:rsidR="00D44D1E">
        <w:t>looking at photos</w:t>
      </w:r>
      <w:r>
        <w:t xml:space="preserve"> on her laptop in an unfamiliar studying location. She chooses to print </w:t>
      </w:r>
      <w:r w:rsidR="00D44D1E">
        <w:t>one of the photos</w:t>
      </w:r>
      <w:r>
        <w:t xml:space="preserve">. </w:t>
      </w:r>
      <w:r w:rsidRPr="00522FDA">
        <w:t xml:space="preserve">The Client </w:t>
      </w:r>
      <w:r>
        <w:t xml:space="preserve">discovers </w:t>
      </w:r>
      <w:r w:rsidRPr="00522FDA">
        <w:t xml:space="preserve">Printers </w:t>
      </w:r>
      <w:r>
        <w:t>on her network</w:t>
      </w:r>
      <w:r w:rsidR="00EC685D">
        <w:t xml:space="preserve">. </w:t>
      </w:r>
      <w:r w:rsidR="00EC4392">
        <w:t>T</w:t>
      </w:r>
      <w:r>
        <w:t>he Client requests geolocation information</w:t>
      </w:r>
      <w:r w:rsidR="00EC4392">
        <w:t xml:space="preserve"> for each discovered Printer</w:t>
      </w:r>
      <w:r>
        <w:t xml:space="preserve">. The Client uses its own location service facilities and the Printer discovery results to list the printers </w:t>
      </w:r>
      <w:r w:rsidR="000B4823" w:rsidRPr="000B4823">
        <w:t>in order of proximity</w:t>
      </w:r>
      <w:r w:rsidR="000B4823">
        <w:t xml:space="preserve"> </w:t>
      </w:r>
      <w:r>
        <w:t>rather than alphabetic order. Jan selects the closest printer.</w:t>
      </w:r>
    </w:p>
    <w:p w14:paraId="11E4B9F0" w14:textId="77777777" w:rsidR="00DA7CD2" w:rsidRPr="00522FDA" w:rsidRDefault="00DA7CD2" w:rsidP="00B9314B">
      <w:pPr>
        <w:pStyle w:val="IEEEStdsLevel3Header"/>
      </w:pPr>
      <w:bookmarkStart w:id="51" w:name="_Toc204693628"/>
      <w:bookmarkStart w:id="52" w:name="_Toc14878329"/>
      <w:bookmarkStart w:id="53" w:name="_Ref31601086"/>
      <w:bookmarkStart w:id="54" w:name="_Toc40961716"/>
      <w:bookmarkStart w:id="55" w:name="_Toc95162639"/>
      <w:bookmarkStart w:id="56" w:name="_Toc86755907"/>
      <w:r w:rsidRPr="00522FDA">
        <w:t>Select Printer with Confirmation</w:t>
      </w:r>
      <w:bookmarkEnd w:id="51"/>
      <w:bookmarkEnd w:id="52"/>
      <w:bookmarkEnd w:id="53"/>
      <w:bookmarkEnd w:id="54"/>
      <w:bookmarkEnd w:id="55"/>
      <w:bookmarkEnd w:id="56"/>
    </w:p>
    <w:p w14:paraId="0EBDF0C0" w14:textId="55CE907A" w:rsidR="00DA7CD2" w:rsidRPr="00522FDA" w:rsidRDefault="00DA7CD2" w:rsidP="00DA7CD2">
      <w:pPr>
        <w:pStyle w:val="IEEEStdsParagraph"/>
      </w:pPr>
      <w:r w:rsidRPr="00522FDA">
        <w:t xml:space="preserve">After selecting </w:t>
      </w:r>
      <w:r w:rsidR="00A275E9">
        <w:t>a</w:t>
      </w:r>
      <w:r w:rsidRPr="00522FDA">
        <w:t xml:space="preserve"> Printer</w:t>
      </w:r>
      <w:r>
        <w:t xml:space="preserve">, Jan </w:t>
      </w:r>
      <w:r w:rsidRPr="00522FDA">
        <w:t>us</w:t>
      </w:r>
      <w:r>
        <w:t>es</w:t>
      </w:r>
      <w:r w:rsidRPr="00522FDA">
        <w:t xml:space="preserve"> the Client </w:t>
      </w:r>
      <w:r>
        <w:t xml:space="preserve">to </w:t>
      </w:r>
      <w:r w:rsidRPr="00522FDA">
        <w:t xml:space="preserve">send an identification request to the Printer to </w:t>
      </w:r>
      <w:r w:rsidR="0005520B">
        <w:t>flash a light or make a sound to confirm she selected the correct printer</w:t>
      </w:r>
      <w:r>
        <w:t xml:space="preserve">. Jan hears a </w:t>
      </w:r>
      <w:r w:rsidR="005409B2">
        <w:t>repeating sound begin</w:t>
      </w:r>
      <w:r>
        <w:t xml:space="preserve">, </w:t>
      </w:r>
      <w:r w:rsidR="005409B2">
        <w:t xml:space="preserve">helping her to locate </w:t>
      </w:r>
      <w:r w:rsidRPr="00522FDA">
        <w:t>the Printer</w:t>
      </w:r>
      <w:r w:rsidR="00807F13">
        <w:t xml:space="preserve"> she selected</w:t>
      </w:r>
      <w:r w:rsidRPr="00522FDA">
        <w:t>.</w:t>
      </w:r>
    </w:p>
    <w:p w14:paraId="27C9B0F2" w14:textId="77777777" w:rsidR="00DA7CD2" w:rsidRDefault="00DA7CD2" w:rsidP="00B9314B">
      <w:pPr>
        <w:pStyle w:val="IEEEStdsLevel3Header"/>
      </w:pPr>
      <w:bookmarkStart w:id="57" w:name="_Ref31601109"/>
      <w:bookmarkStart w:id="58" w:name="_Toc40961717"/>
      <w:bookmarkStart w:id="59" w:name="_Toc204693629"/>
      <w:bookmarkStart w:id="60" w:name="_Toc14878330"/>
      <w:bookmarkStart w:id="61" w:name="_Toc95162640"/>
      <w:bookmarkStart w:id="62" w:name="_Toc86755908"/>
      <w:r>
        <w:t>List a Printer Once When Discovered Over Multiple Interfaces</w:t>
      </w:r>
      <w:bookmarkEnd w:id="57"/>
      <w:bookmarkEnd w:id="58"/>
      <w:bookmarkEnd w:id="61"/>
      <w:bookmarkEnd w:id="62"/>
    </w:p>
    <w:p w14:paraId="7F95FA6B" w14:textId="01801F2E" w:rsidR="00DA7CD2" w:rsidRDefault="00DA7CD2" w:rsidP="00DA7CD2">
      <w:pPr>
        <w:pStyle w:val="IEEEStdsParagraph"/>
      </w:pPr>
      <w:r>
        <w:t xml:space="preserve">Gus is viewing a document on his tablet computer and </w:t>
      </w:r>
      <w:r w:rsidR="000F1A6D">
        <w:t>taps the "Print" button</w:t>
      </w:r>
      <w:r>
        <w:t xml:space="preserve">. His tablet computer is on his company's LAN, and it also supports peer-to-peer wireless networking. The </w:t>
      </w:r>
      <w:r w:rsidR="002720D0">
        <w:t>client software</w:t>
      </w:r>
      <w:r>
        <w:t xml:space="preserve"> in the tablet uses discovery protocols on both the LAN and peer-to-peer interfaces to discover available </w:t>
      </w:r>
      <w:r w:rsidR="002720D0">
        <w:t>p</w:t>
      </w:r>
      <w:r w:rsidR="00106333">
        <w:t>rinters</w:t>
      </w:r>
      <w:r>
        <w:t xml:space="preserve">. The </w:t>
      </w:r>
      <w:r w:rsidR="002720D0">
        <w:t>c</w:t>
      </w:r>
      <w:r>
        <w:t xml:space="preserve">lient </w:t>
      </w:r>
      <w:r w:rsidR="002720D0">
        <w:t xml:space="preserve">software </w:t>
      </w:r>
      <w:r w:rsidR="00014653">
        <w:t xml:space="preserve">collects results and </w:t>
      </w:r>
      <w:r w:rsidR="007434E8">
        <w:t>detects</w:t>
      </w:r>
      <w:r>
        <w:t xml:space="preserve"> that </w:t>
      </w:r>
      <w:r w:rsidR="00E92E91">
        <w:t xml:space="preserve">one </w:t>
      </w:r>
      <w:r w:rsidR="002720D0">
        <w:t>p</w:t>
      </w:r>
      <w:r>
        <w:t xml:space="preserve">rinter was discovered over both </w:t>
      </w:r>
      <w:r w:rsidR="00C732FB">
        <w:t>interfaces</w:t>
      </w:r>
      <w:r w:rsidR="00E92E91">
        <w:t xml:space="preserve">. The client </w:t>
      </w:r>
      <w:r>
        <w:t xml:space="preserve">presents only one item in the discovery results list to provide a </w:t>
      </w:r>
      <w:r w:rsidR="000157ED">
        <w:t>less confusing</w:t>
      </w:r>
      <w:r>
        <w:t xml:space="preserve"> user experience. Gus selects the printer, and the </w:t>
      </w:r>
      <w:r w:rsidR="000157ED">
        <w:t>tablet computer's c</w:t>
      </w:r>
      <w:r>
        <w:t xml:space="preserve">lient </w:t>
      </w:r>
      <w:r w:rsidR="000157ED">
        <w:t xml:space="preserve">software </w:t>
      </w:r>
      <w:r w:rsidR="00627935">
        <w:t xml:space="preserve">uses heuristics to </w:t>
      </w:r>
      <w:r w:rsidR="00F1627E">
        <w:t>connect to the printer</w:t>
      </w:r>
      <w:r w:rsidR="00627935">
        <w:t xml:space="preserve"> as quickly as possible</w:t>
      </w:r>
      <w:r>
        <w:t>.</w:t>
      </w:r>
    </w:p>
    <w:p w14:paraId="37B4D827" w14:textId="4DD6CD51" w:rsidR="00DA7CD2" w:rsidRDefault="00DA7CD2" w:rsidP="00B9314B">
      <w:pPr>
        <w:pStyle w:val="IEEEStdsLevel3Header"/>
      </w:pPr>
      <w:bookmarkStart w:id="63" w:name="_Ref31619030"/>
      <w:bookmarkStart w:id="64" w:name="_Toc40961718"/>
      <w:bookmarkStart w:id="65" w:name="_Toc95162641"/>
      <w:bookmarkStart w:id="66" w:name="_Toc86755909"/>
      <w:r>
        <w:t xml:space="preserve">Filter Discovered Printers </w:t>
      </w:r>
      <w:r w:rsidR="00DF7326">
        <w:t>by</w:t>
      </w:r>
      <w:r>
        <w:t xml:space="preserve"> Capability</w:t>
      </w:r>
      <w:bookmarkEnd w:id="63"/>
      <w:bookmarkEnd w:id="64"/>
      <w:bookmarkEnd w:id="65"/>
      <w:bookmarkEnd w:id="66"/>
    </w:p>
    <w:p w14:paraId="2FD51E9F" w14:textId="0E74CCBE" w:rsidR="00DA7CD2" w:rsidRPr="00E8521E" w:rsidRDefault="00DA7CD2" w:rsidP="00DA7CD2">
      <w:pPr>
        <w:pStyle w:val="IEEEStdsParagraph"/>
      </w:pPr>
      <w:r>
        <w:t xml:space="preserve">Gus is viewing a tax return on his tablet </w:t>
      </w:r>
      <w:r w:rsidR="00C732FB">
        <w:t>computer and</w:t>
      </w:r>
      <w:r>
        <w:t xml:space="preserve"> wants to print it on printers that </w:t>
      </w:r>
      <w:r w:rsidR="00C732FB">
        <w:t>support Job</w:t>
      </w:r>
      <w:r>
        <w:t xml:space="preserve"> Release </w:t>
      </w:r>
      <w:r>
        <w:fldChar w:fldCharType="begin"/>
      </w:r>
      <w:r>
        <w:instrText xml:space="preserve"> REF PWG5100_11 \h </w:instrText>
      </w:r>
      <w:r>
        <w:fldChar w:fldCharType="separate"/>
      </w:r>
      <w:r w:rsidR="00D6659E" w:rsidRPr="00941A29">
        <w:t>[PWG5100.11]</w:t>
      </w:r>
      <w:r>
        <w:fldChar w:fldCharType="end"/>
      </w:r>
      <w:r>
        <w:t xml:space="preserve">. When </w:t>
      </w:r>
      <w:r w:rsidR="00B17D99">
        <w:t>taps the "Print" button</w:t>
      </w:r>
      <w:r>
        <w:t xml:space="preserve"> and his tablet computer discovers available printers, he uses controls in the discovery UI to filter </w:t>
      </w:r>
      <w:r w:rsidR="00CC23E7">
        <w:t xml:space="preserve">the results to list </w:t>
      </w:r>
      <w:r>
        <w:t>only those printers that support th</w:t>
      </w:r>
      <w:r w:rsidR="00CC23E7">
        <w:t xml:space="preserve">e Job Release </w:t>
      </w:r>
      <w:r>
        <w:t>feature. The filtered results list a nearby printer. Gus chooses that printer,</w:t>
      </w:r>
      <w:r w:rsidR="004E055A">
        <w:t xml:space="preserve"> enables</w:t>
      </w:r>
      <w:r>
        <w:t xml:space="preserve"> the Job Release </w:t>
      </w:r>
      <w:r w:rsidR="000A032E">
        <w:t>feature,</w:t>
      </w:r>
      <w:r>
        <w:t xml:space="preserve"> and </w:t>
      </w:r>
      <w:r w:rsidR="004412F5">
        <w:t>sends</w:t>
      </w:r>
      <w:r>
        <w:t xml:space="preserve"> the Job</w:t>
      </w:r>
      <w:r w:rsidR="004E055A">
        <w:t>. Gus</w:t>
      </w:r>
      <w:r>
        <w:t xml:space="preserve"> then goes to the </w:t>
      </w:r>
      <w:r w:rsidR="004E055A">
        <w:t xml:space="preserve">chosen </w:t>
      </w:r>
      <w:r>
        <w:t xml:space="preserve">printer to release the Job </w:t>
      </w:r>
      <w:r w:rsidR="004E055A">
        <w:t xml:space="preserve">so that </w:t>
      </w:r>
      <w:r w:rsidR="000A032E">
        <w:t>he is present while it prints</w:t>
      </w:r>
      <w:r>
        <w:t>.</w:t>
      </w:r>
    </w:p>
    <w:p w14:paraId="1E04740F" w14:textId="77777777" w:rsidR="00DA7CD2" w:rsidRPr="00522FDA" w:rsidRDefault="00DA7CD2" w:rsidP="00B9314B">
      <w:pPr>
        <w:pStyle w:val="IEEEStdsLevel3Header"/>
      </w:pPr>
      <w:bookmarkStart w:id="67" w:name="_Toc40961719"/>
      <w:bookmarkStart w:id="68" w:name="_Toc95162642"/>
      <w:bookmarkStart w:id="69" w:name="_Toc86755910"/>
      <w:r w:rsidRPr="00522FDA">
        <w:t>Print Using Loaded Media</w:t>
      </w:r>
      <w:bookmarkEnd w:id="48"/>
      <w:bookmarkEnd w:id="59"/>
      <w:bookmarkEnd w:id="60"/>
      <w:bookmarkEnd w:id="67"/>
      <w:bookmarkEnd w:id="68"/>
      <w:bookmarkEnd w:id="69"/>
    </w:p>
    <w:p w14:paraId="107EFED2" w14:textId="29202EE9" w:rsidR="00DA7CD2" w:rsidRPr="00522FDA" w:rsidRDefault="00C30EDD" w:rsidP="0076608B">
      <w:pPr>
        <w:pStyle w:val="IEEEStdsParagraph"/>
      </w:pPr>
      <w:r>
        <w:t>Greta</w:t>
      </w:r>
      <w:r w:rsidR="00DA7CD2" w:rsidRPr="00522FDA">
        <w:t xml:space="preserve"> is viewing a photo </w:t>
      </w:r>
      <w:r w:rsidR="00DA7CD2">
        <w:t xml:space="preserve">on her </w:t>
      </w:r>
      <w:r w:rsidR="00C732FB">
        <w:t>phone and</w:t>
      </w:r>
      <w:r w:rsidR="00DA7CD2" w:rsidRPr="00522FDA">
        <w:t xml:space="preserve"> </w:t>
      </w:r>
      <w:r w:rsidR="00DA7CD2">
        <w:t xml:space="preserve">wants </w:t>
      </w:r>
      <w:r w:rsidR="00DA7CD2" w:rsidRPr="00522FDA">
        <w:t xml:space="preserve">to print the photo on the largest borderless photographic media loaded on her </w:t>
      </w:r>
      <w:r w:rsidR="00034DA6">
        <w:t>printer.</w:t>
      </w:r>
      <w:r w:rsidR="0076608B">
        <w:t xml:space="preserve"> </w:t>
      </w:r>
      <w:r w:rsidR="00DA7CD2" w:rsidRPr="00522FDA">
        <w:t xml:space="preserve">After </w:t>
      </w:r>
      <w:r w:rsidR="00822C59">
        <w:t>Greta</w:t>
      </w:r>
      <w:r w:rsidR="00DA7CD2" w:rsidRPr="00522FDA">
        <w:t xml:space="preserve"> </w:t>
      </w:r>
      <w:r w:rsidR="00A615E8">
        <w:t xml:space="preserve">chooses to </w:t>
      </w:r>
      <w:r w:rsidR="00DA7CD2" w:rsidRPr="00522FDA">
        <w:t xml:space="preserve">print and selects a </w:t>
      </w:r>
      <w:r w:rsidR="00034DA6">
        <w:t>printer</w:t>
      </w:r>
      <w:r w:rsidR="00DA7CD2" w:rsidRPr="00522FDA">
        <w:t xml:space="preserve">, the </w:t>
      </w:r>
      <w:r w:rsidR="0076608B">
        <w:t xml:space="preserve">client software </w:t>
      </w:r>
      <w:r w:rsidR="00B043D9">
        <w:t>queries the</w:t>
      </w:r>
      <w:r w:rsidR="00DA7CD2">
        <w:t xml:space="preserve"> </w:t>
      </w:r>
      <w:r w:rsidR="00034DA6">
        <w:t>p</w:t>
      </w:r>
      <w:r w:rsidR="00DA7CD2">
        <w:t xml:space="preserve">rinter </w:t>
      </w:r>
      <w:r w:rsidR="00B043D9">
        <w:t xml:space="preserve">to </w:t>
      </w:r>
      <w:r w:rsidR="00DA7CD2">
        <w:t xml:space="preserve">report loaded media information </w:t>
      </w:r>
      <w:r w:rsidR="00DA7CD2" w:rsidRPr="00522FDA">
        <w:t xml:space="preserve">such as </w:t>
      </w:r>
      <w:r w:rsidR="00FA1819">
        <w:t xml:space="preserve">media </w:t>
      </w:r>
      <w:r w:rsidR="00DA7CD2" w:rsidRPr="00522FDA">
        <w:t xml:space="preserve">size, </w:t>
      </w:r>
      <w:r w:rsidR="00FA1819">
        <w:t xml:space="preserve">media </w:t>
      </w:r>
      <w:r w:rsidR="00DA7CD2" w:rsidRPr="00522FDA">
        <w:t xml:space="preserve">type, coating, </w:t>
      </w:r>
      <w:r w:rsidR="00FA1819">
        <w:t xml:space="preserve">media </w:t>
      </w:r>
      <w:r w:rsidR="00DA7CD2" w:rsidRPr="00522FDA">
        <w:t>weight</w:t>
      </w:r>
      <w:r w:rsidR="00FA1819">
        <w:t>, and input tray location</w:t>
      </w:r>
      <w:r w:rsidR="00575B3A">
        <w:t xml:space="preserve">. The client software </w:t>
      </w:r>
      <w:r w:rsidR="00263C54">
        <w:t>pre-</w:t>
      </w:r>
      <w:r w:rsidR="00DA7CD2" w:rsidRPr="00522FDA">
        <w:t xml:space="preserve">selects the largest borderless photographic media </w:t>
      </w:r>
      <w:r w:rsidR="00575B3A">
        <w:t xml:space="preserve">currently </w:t>
      </w:r>
      <w:r w:rsidR="00DA7CD2" w:rsidRPr="00522FDA">
        <w:t xml:space="preserve">loaded </w:t>
      </w:r>
      <w:r w:rsidR="00575B3A">
        <w:t>i</w:t>
      </w:r>
      <w:r w:rsidR="00DA7CD2" w:rsidRPr="00522FDA">
        <w:t xml:space="preserve">n the </w:t>
      </w:r>
      <w:r w:rsidR="00034DA6">
        <w:t xml:space="preserve">printer </w:t>
      </w:r>
      <w:r w:rsidR="00DA7CD2" w:rsidRPr="00522FDA">
        <w:t>and the highest print quality</w:t>
      </w:r>
      <w:r w:rsidR="00DA7CD2">
        <w:t xml:space="preserve"> based on the type of job and media selection</w:t>
      </w:r>
      <w:r w:rsidR="00DA7CD2" w:rsidRPr="00522FDA">
        <w:t xml:space="preserve">. </w:t>
      </w:r>
      <w:r>
        <w:t>Greta</w:t>
      </w:r>
      <w:r w:rsidR="00DA7CD2">
        <w:t xml:space="preserve"> </w:t>
      </w:r>
      <w:r w:rsidR="004F69A8">
        <w:t>checked the settings</w:t>
      </w:r>
      <w:r w:rsidR="00334D15">
        <w:t>,</w:t>
      </w:r>
      <w:r w:rsidR="004F69A8">
        <w:t xml:space="preserve"> cho</w:t>
      </w:r>
      <w:r w:rsidR="00334D15">
        <w:t xml:space="preserve">se </w:t>
      </w:r>
      <w:r w:rsidR="00334D15">
        <w:lastRenderedPageBreak/>
        <w:t xml:space="preserve">to enable </w:t>
      </w:r>
      <w:r w:rsidR="004F69A8">
        <w:t xml:space="preserve">a few </w:t>
      </w:r>
      <w:r w:rsidR="004848B0" w:rsidRPr="00522FDA">
        <w:t>other</w:t>
      </w:r>
      <w:r w:rsidR="00DA7CD2" w:rsidRPr="00522FDA">
        <w:t xml:space="preserve"> </w:t>
      </w:r>
      <w:r w:rsidR="00334D15">
        <w:t>settings</w:t>
      </w:r>
      <w:r w:rsidR="00C015CE">
        <w:t>,</w:t>
      </w:r>
      <w:r w:rsidR="00334D15">
        <w:t xml:space="preserve"> </w:t>
      </w:r>
      <w:r w:rsidR="00DA7CD2" w:rsidRPr="00522FDA">
        <w:t xml:space="preserve">and </w:t>
      </w:r>
      <w:r w:rsidR="00C015CE">
        <w:t xml:space="preserve">taps "Print" to </w:t>
      </w:r>
      <w:r w:rsidR="00567AAF">
        <w:t>create the job</w:t>
      </w:r>
      <w:r w:rsidR="00DA7CD2" w:rsidRPr="00522FDA">
        <w:t xml:space="preserve">. The </w:t>
      </w:r>
      <w:r w:rsidR="00567AAF">
        <w:t>client software</w:t>
      </w:r>
      <w:r w:rsidR="00DA7CD2" w:rsidRPr="00522FDA">
        <w:t xml:space="preserve"> </w:t>
      </w:r>
      <w:r w:rsidR="00F90D5A">
        <w:t xml:space="preserve">creates the job and </w:t>
      </w:r>
      <w:r w:rsidR="00DA7CD2" w:rsidRPr="00522FDA">
        <w:t xml:space="preserve">sends </w:t>
      </w:r>
      <w:r w:rsidR="00F90D5A">
        <w:t xml:space="preserve">it </w:t>
      </w:r>
      <w:r w:rsidR="00DA7CD2" w:rsidRPr="00522FDA">
        <w:t>to the Printer.</w:t>
      </w:r>
      <w:r w:rsidR="00F90D5A">
        <w:t xml:space="preserve"> Greta is </w:t>
      </w:r>
      <w:r w:rsidR="00074AC1">
        <w:t xml:space="preserve">impressed </w:t>
      </w:r>
      <w:r w:rsidR="00BA0790">
        <w:t xml:space="preserve">with the output and how easy it was to print a </w:t>
      </w:r>
      <w:r w:rsidR="004848B0">
        <w:t xml:space="preserve">photo from </w:t>
      </w:r>
      <w:r w:rsidR="00F90D5A">
        <w:t>her phone</w:t>
      </w:r>
      <w:r w:rsidR="00074AC1">
        <w:t>.</w:t>
      </w:r>
    </w:p>
    <w:p w14:paraId="501A5100" w14:textId="7AC584B9" w:rsidR="00DA7CD2" w:rsidRDefault="00DA7CD2" w:rsidP="00B9314B">
      <w:pPr>
        <w:pStyle w:val="IEEEStdsLevel3Header"/>
      </w:pPr>
      <w:bookmarkStart w:id="70" w:name="_Ref31624319"/>
      <w:bookmarkStart w:id="71" w:name="_Toc40961721"/>
      <w:bookmarkStart w:id="72" w:name="_Toc95162643"/>
      <w:bookmarkStart w:id="73" w:name="_Toc86755911"/>
      <w:r w:rsidRPr="00884DF4">
        <w:t xml:space="preserve">Print a </w:t>
      </w:r>
      <w:bookmarkEnd w:id="70"/>
      <w:bookmarkEnd w:id="71"/>
      <w:r w:rsidR="007A3B2D">
        <w:t>Password-Protected Document</w:t>
      </w:r>
      <w:bookmarkEnd w:id="72"/>
      <w:bookmarkEnd w:id="73"/>
    </w:p>
    <w:p w14:paraId="1CA24232" w14:textId="703935A1" w:rsidR="00DA7CD2" w:rsidRPr="00522FDA" w:rsidRDefault="00DA7CD2" w:rsidP="00DA7CD2">
      <w:pPr>
        <w:pStyle w:val="IEEEStdsParagraph"/>
      </w:pPr>
      <w:r>
        <w:t xml:space="preserve">Tim is the treasurer of a small training company, and he has received a PDF document of a bank statement. The PDF document is password protected. He tries to print the PDF document, and the Client asks for the PDF's password before it can send the PDF as the Document Content for the Job. It creates the Job using Secure </w:t>
      </w:r>
      <w:r w:rsidR="00C732FB">
        <w:t>Transport and</w:t>
      </w:r>
      <w:r>
        <w:t xml:space="preserve"> includes the document password in the Job Ticket. The Printer unlocks the PDF and prints the report.</w:t>
      </w:r>
    </w:p>
    <w:p w14:paraId="0073ED73" w14:textId="09647C6E" w:rsidR="00DA7CD2" w:rsidRPr="00522FDA" w:rsidRDefault="00DA7CD2" w:rsidP="00B9314B">
      <w:pPr>
        <w:pStyle w:val="IEEEStdsLevel3Header"/>
      </w:pPr>
      <w:bookmarkStart w:id="74" w:name="_Toc204693634"/>
      <w:bookmarkStart w:id="75" w:name="_Toc14878335"/>
      <w:bookmarkStart w:id="76" w:name="_Ref31619075"/>
      <w:bookmarkStart w:id="77" w:name="_Ref31626357"/>
      <w:bookmarkStart w:id="78" w:name="_Toc40961724"/>
      <w:bookmarkStart w:id="79" w:name="_Toc178705743"/>
      <w:bookmarkStart w:id="80" w:name="_Toc95162644"/>
      <w:bookmarkStart w:id="81" w:name="_Toc86755912"/>
      <w:r w:rsidRPr="00522FDA">
        <w:t xml:space="preserve">Print </w:t>
      </w:r>
      <w:r w:rsidR="002E4AE1">
        <w:t>from</w:t>
      </w:r>
      <w:r w:rsidRPr="00522FDA">
        <w:t xml:space="preserve"> a Roll</w:t>
      </w:r>
      <w:bookmarkEnd w:id="74"/>
      <w:bookmarkEnd w:id="75"/>
      <w:bookmarkEnd w:id="76"/>
      <w:bookmarkEnd w:id="77"/>
      <w:bookmarkEnd w:id="78"/>
      <w:bookmarkEnd w:id="80"/>
      <w:bookmarkEnd w:id="81"/>
    </w:p>
    <w:p w14:paraId="7A691536" w14:textId="6E748D03" w:rsidR="00DA7CD2" w:rsidRDefault="00DA7CD2" w:rsidP="00DA7CD2">
      <w:pPr>
        <w:pStyle w:val="IEEEStdsParagraph"/>
      </w:pPr>
      <w:r w:rsidRPr="00522FDA">
        <w:t xml:space="preserve">Mike has a series of photos to print </w:t>
      </w:r>
      <w:r>
        <w:t xml:space="preserve">and a </w:t>
      </w:r>
      <w:r w:rsidR="002E4AE1">
        <w:t>p</w:t>
      </w:r>
      <w:r>
        <w:t>rinter that has</w:t>
      </w:r>
      <w:r w:rsidRPr="00522FDA">
        <w:t xml:space="preserve"> a roll of photo media</w:t>
      </w:r>
      <w:r>
        <w:t xml:space="preserve"> instead of cut sheets of photo media</w:t>
      </w:r>
      <w:r w:rsidRPr="00522FDA">
        <w:t xml:space="preserve">. Mike </w:t>
      </w:r>
      <w:r w:rsidR="00806692">
        <w:t xml:space="preserve">creates and </w:t>
      </w:r>
      <w:r w:rsidRPr="00522FDA">
        <w:t xml:space="preserve">submits </w:t>
      </w:r>
      <w:r w:rsidR="00806692">
        <w:t>a</w:t>
      </w:r>
      <w:r w:rsidR="004E406E">
        <w:t xml:space="preserve"> print </w:t>
      </w:r>
      <w:r w:rsidRPr="00522FDA">
        <w:t xml:space="preserve">job </w:t>
      </w:r>
      <w:r w:rsidR="00806692">
        <w:t xml:space="preserve">with 20 photos to be printed on </w:t>
      </w:r>
      <w:r w:rsidR="00727AD4">
        <w:t xml:space="preserve">A6 </w:t>
      </w:r>
      <w:r w:rsidR="00AD0BDF">
        <w:t>media and</w:t>
      </w:r>
      <w:r w:rsidRPr="00522FDA">
        <w:t xml:space="preserve"> </w:t>
      </w:r>
      <w:r w:rsidR="00027189">
        <w:t>requests</w:t>
      </w:r>
      <w:r w:rsidRPr="00522FDA">
        <w:t xml:space="preserve"> </w:t>
      </w:r>
      <w:r w:rsidR="00027189">
        <w:t xml:space="preserve">that each photo in the job is to be </w:t>
      </w:r>
      <w:r w:rsidRPr="00522FDA">
        <w:t>cut</w:t>
      </w:r>
      <w:r w:rsidR="00027189">
        <w:t xml:space="preserve"> from the roll media</w:t>
      </w:r>
      <w:r w:rsidRPr="00522FDA">
        <w:t>.</w:t>
      </w:r>
    </w:p>
    <w:p w14:paraId="2C5FC0EA" w14:textId="77777777" w:rsidR="00DA7CD2" w:rsidRDefault="00DA7CD2" w:rsidP="00B9314B">
      <w:pPr>
        <w:pStyle w:val="IEEEStdsLevel3Header"/>
      </w:pPr>
      <w:bookmarkStart w:id="82" w:name="_Ref31601749"/>
      <w:bookmarkStart w:id="83" w:name="_Toc40961725"/>
      <w:bookmarkStart w:id="84" w:name="_Toc95162645"/>
      <w:bookmarkStart w:id="85" w:name="_Toc86755913"/>
      <w:r>
        <w:t>Preventing Two-Sided Printing on Transparency Media</w:t>
      </w:r>
      <w:bookmarkEnd w:id="82"/>
      <w:bookmarkEnd w:id="83"/>
      <w:bookmarkEnd w:id="84"/>
      <w:bookmarkEnd w:id="85"/>
    </w:p>
    <w:p w14:paraId="70789F9B" w14:textId="18E65B68" w:rsidR="00DA7CD2" w:rsidRDefault="00DA7CD2" w:rsidP="00DA7CD2">
      <w:pPr>
        <w:pStyle w:val="IEEEStdsParagraph"/>
      </w:pPr>
      <w:r>
        <w:t xml:space="preserve">Sven is a graduate student for </w:t>
      </w:r>
      <w:r w:rsidR="00900F7F">
        <w:t>an elderly</w:t>
      </w:r>
      <w:r w:rsidR="00D408B6">
        <w:t>, technology-averse</w:t>
      </w:r>
      <w:r>
        <w:t xml:space="preserve"> professor who still uses a</w:t>
      </w:r>
      <w:r w:rsidR="00D408B6">
        <w:t>n overhead</w:t>
      </w:r>
      <w:r>
        <w:t xml:space="preserve"> projector and transparency media. He receives the set of slides from the professor via email</w:t>
      </w:r>
      <w:r w:rsidR="00443B41">
        <w:t xml:space="preserve"> with instructions </w:t>
      </w:r>
      <w:r>
        <w:t xml:space="preserve">to print one </w:t>
      </w:r>
      <w:r w:rsidR="00F73DAC">
        <w:t xml:space="preserve">copy </w:t>
      </w:r>
      <w:r>
        <w:t xml:space="preserve">on transparency and 30 copies on plain paper as handouts. Sven starts by printing the 30 copies on plain paper, choosing to use two-sided printing to save paper. He then starts to set up the print job for the transparency slides. When </w:t>
      </w:r>
      <w:r w:rsidR="00B92B66">
        <w:t>Sven</w:t>
      </w:r>
      <w:r>
        <w:t xml:space="preserve"> chooses "Transparency" media in the print dialog, </w:t>
      </w:r>
      <w:r w:rsidR="0041380A">
        <w:t xml:space="preserve">his laptop presents </w:t>
      </w:r>
      <w:r>
        <w:t>a dialog informing him that this media type is not compatible with two-sided printing</w:t>
      </w:r>
      <w:r w:rsidR="0041380A">
        <w:t xml:space="preserve"> and provides a resolution to disable two-sided printing</w:t>
      </w:r>
      <w:r>
        <w:t xml:space="preserve">. </w:t>
      </w:r>
      <w:r w:rsidR="0041380A">
        <w:t>Sven</w:t>
      </w:r>
      <w:r>
        <w:t xml:space="preserve"> approves </w:t>
      </w:r>
      <w:r w:rsidR="0041380A">
        <w:t xml:space="preserve">the resolution </w:t>
      </w:r>
      <w:r w:rsidR="00322783">
        <w:t>and</w:t>
      </w:r>
      <w:r>
        <w:t xml:space="preserve"> submits the Job to the Printer. Both the plain paper handouts and the slides on transparency are printed as he was expecting them to be.</w:t>
      </w:r>
    </w:p>
    <w:p w14:paraId="5E8FEBE7" w14:textId="77777777" w:rsidR="00DA7CD2" w:rsidRDefault="00DA7CD2" w:rsidP="00B9314B">
      <w:pPr>
        <w:pStyle w:val="IEEEStdsLevel3Header"/>
      </w:pPr>
      <w:bookmarkStart w:id="86" w:name="_Ref31625429"/>
      <w:bookmarkStart w:id="87" w:name="_Toc40961726"/>
      <w:bookmarkStart w:id="88" w:name="_Toc95162646"/>
      <w:bookmarkStart w:id="89" w:name="_Toc86755914"/>
      <w:r>
        <w:t>Supplies Status</w:t>
      </w:r>
      <w:bookmarkEnd w:id="86"/>
      <w:bookmarkEnd w:id="87"/>
      <w:bookmarkEnd w:id="88"/>
      <w:bookmarkEnd w:id="89"/>
    </w:p>
    <w:p w14:paraId="5259DAA7" w14:textId="6A9713B6" w:rsidR="00DA7CD2" w:rsidRDefault="00DA7CD2" w:rsidP="00DA7CD2">
      <w:pPr>
        <w:pStyle w:val="IEEEStdsParagraph"/>
      </w:pPr>
      <w:r>
        <w:t xml:space="preserve">Barbie is preparing to print a set of photos on her inkjet printer from her laptop. Software on the laptop presents a notification indicating that her cyan ink cartridge is critically low. She clicks on the notification to get to the printer driver's supplies status </w:t>
      </w:r>
      <w:r w:rsidR="004C7ED0">
        <w:t>UI and</w:t>
      </w:r>
      <w:r>
        <w:t xml:space="preserve"> sees that her magenta and black levels are also low. She clicks on a reorder link in the UI taken from the Printer, which takes her to a web page in her browser. She orders supplies.</w:t>
      </w:r>
    </w:p>
    <w:p w14:paraId="5C261B6C" w14:textId="77777777" w:rsidR="00DA7CD2" w:rsidRDefault="00DA7CD2" w:rsidP="00B9314B">
      <w:pPr>
        <w:pStyle w:val="IEEEStdsLevel3Header"/>
      </w:pPr>
      <w:bookmarkStart w:id="90" w:name="_Toc40961727"/>
      <w:bookmarkStart w:id="91" w:name="_Toc95162647"/>
      <w:bookmarkStart w:id="92" w:name="_Toc86755915"/>
      <w:r>
        <w:t>Job or Document Processing Failures</w:t>
      </w:r>
      <w:bookmarkEnd w:id="90"/>
      <w:bookmarkEnd w:id="91"/>
      <w:bookmarkEnd w:id="92"/>
    </w:p>
    <w:p w14:paraId="3CF6E782" w14:textId="7AD598F8" w:rsidR="00DA7CD2" w:rsidRPr="00C11FFD" w:rsidRDefault="008450EB" w:rsidP="00DA7CD2">
      <w:pPr>
        <w:pStyle w:val="IEEEStdsParagraph"/>
      </w:pPr>
      <w:r w:rsidRPr="008450EB">
        <w:t>Wawira</w:t>
      </w:r>
      <w:r>
        <w:t xml:space="preserve"> </w:t>
      </w:r>
      <w:r w:rsidR="00870D04">
        <w:t xml:space="preserve">submitted a job </w:t>
      </w:r>
      <w:r w:rsidR="00D63103">
        <w:t xml:space="preserve">from her laptop </w:t>
      </w:r>
      <w:r w:rsidR="00870D04">
        <w:t>to the workgroup printer near h</w:t>
      </w:r>
      <w:r>
        <w:t>er</w:t>
      </w:r>
      <w:r w:rsidR="00870D04">
        <w:t xml:space="preserve"> cubicle. </w:t>
      </w:r>
      <w:r w:rsidR="00DA7CD2">
        <w:t xml:space="preserve">While processing </w:t>
      </w:r>
      <w:r w:rsidR="00870D04">
        <w:t xml:space="preserve">the </w:t>
      </w:r>
      <w:r w:rsidR="00DA7CD2">
        <w:t xml:space="preserve">job, the </w:t>
      </w:r>
      <w:r w:rsidR="00D812D5">
        <w:t>p</w:t>
      </w:r>
      <w:r w:rsidR="00DA7CD2">
        <w:t xml:space="preserve">rinter </w:t>
      </w:r>
      <w:r w:rsidR="00D812D5">
        <w:t xml:space="preserve">encounters </w:t>
      </w:r>
      <w:r w:rsidR="003F5C8C">
        <w:t xml:space="preserve">a </w:t>
      </w:r>
      <w:r w:rsidR="00DA7CD2">
        <w:t>document processing issue</w:t>
      </w:r>
      <w:r w:rsidR="0093362D">
        <w:t xml:space="preserve">. </w:t>
      </w:r>
      <w:r w:rsidR="000866AB">
        <w:t>The printer updates the job's processing status with messages</w:t>
      </w:r>
      <w:r w:rsidR="009A7EB7">
        <w:t xml:space="preserve"> describing the problem and possible resolutions</w:t>
      </w:r>
      <w:r w:rsidR="000866AB">
        <w:t xml:space="preserve">. </w:t>
      </w:r>
      <w:r w:rsidR="00D63103" w:rsidRPr="00D63103">
        <w:t>Wawira</w:t>
      </w:r>
      <w:r w:rsidR="00D63103">
        <w:t xml:space="preserve">'s laptop is monitoring </w:t>
      </w:r>
      <w:r w:rsidR="00982B9A">
        <w:t>the job's processing status</w:t>
      </w:r>
      <w:r w:rsidR="004138CB">
        <w:t xml:space="preserve"> and presents a </w:t>
      </w:r>
      <w:r w:rsidR="009A7EB7">
        <w:t xml:space="preserve">notification </w:t>
      </w:r>
      <w:r w:rsidR="004138CB">
        <w:t xml:space="preserve">dialog </w:t>
      </w:r>
      <w:r w:rsidR="009A7EB7">
        <w:t xml:space="preserve">on the screen </w:t>
      </w:r>
      <w:r w:rsidR="00B52898">
        <w:t xml:space="preserve">that presents </w:t>
      </w:r>
      <w:r w:rsidR="009A7EB7">
        <w:t xml:space="preserve">the </w:t>
      </w:r>
      <w:r w:rsidR="00B52898">
        <w:t>error description from the printer and a button to present more information</w:t>
      </w:r>
      <w:r w:rsidR="00DA7CD2">
        <w:t>.</w:t>
      </w:r>
    </w:p>
    <w:p w14:paraId="4F32079A" w14:textId="131BA4D6" w:rsidR="00DC08C4" w:rsidRPr="00DC08C4" w:rsidRDefault="00DA7CD2" w:rsidP="00B9314B">
      <w:pPr>
        <w:pStyle w:val="IEEEStdsLevel3Header"/>
      </w:pPr>
      <w:bookmarkStart w:id="93" w:name="_Ref31626374"/>
      <w:bookmarkStart w:id="94" w:name="_Toc40961729"/>
      <w:bookmarkStart w:id="95" w:name="_Toc95162648"/>
      <w:bookmarkStart w:id="96" w:name="_Toc86755916"/>
      <w:bookmarkEnd w:id="79"/>
      <w:r>
        <w:lastRenderedPageBreak/>
        <w:t>Borderless Printing</w:t>
      </w:r>
      <w:bookmarkEnd w:id="93"/>
      <w:bookmarkEnd w:id="94"/>
      <w:bookmarkEnd w:id="95"/>
      <w:bookmarkEnd w:id="96"/>
    </w:p>
    <w:p w14:paraId="43007045" w14:textId="2E8FBD84" w:rsidR="00DA7CD2" w:rsidRPr="00522FDA" w:rsidRDefault="00DA7CD2" w:rsidP="00DA7CD2">
      <w:pPr>
        <w:pStyle w:val="IEEEStdsParagraph"/>
      </w:pPr>
      <w:r>
        <w:t>Rick operates a print shop that has a number of expensive wide format printers. Paula is a customer that wants a photo poster printed using the full width of the 36" paper loaded, but with no white margins showing on the sides. Rick opens the photo in his system, chooses the photo media Paula prefers, and chooses job settings to enable overprinting at the edges to ensure there are no white areas.</w:t>
      </w:r>
    </w:p>
    <w:p w14:paraId="056D626D" w14:textId="77777777" w:rsidR="00DA7CD2" w:rsidRPr="00522FDA" w:rsidRDefault="00DA7CD2" w:rsidP="00B9314B">
      <w:pPr>
        <w:pStyle w:val="IEEEStdsLevel3Header"/>
      </w:pPr>
      <w:bookmarkStart w:id="97" w:name="_Toc204693638"/>
      <w:bookmarkStart w:id="98" w:name="_Toc14878339"/>
      <w:bookmarkStart w:id="99" w:name="_Ref31600861"/>
      <w:bookmarkStart w:id="100" w:name="_Toc31624749"/>
      <w:bookmarkStart w:id="101" w:name="_Toc31660493"/>
      <w:bookmarkStart w:id="102" w:name="_Toc40961732"/>
      <w:bookmarkStart w:id="103" w:name="_Toc95162649"/>
      <w:bookmarkStart w:id="104" w:name="_Toc86755917"/>
      <w:r w:rsidRPr="00522FDA">
        <w:t>Correlation of Multiple Printers</w:t>
      </w:r>
      <w:bookmarkEnd w:id="97"/>
      <w:bookmarkEnd w:id="98"/>
      <w:bookmarkEnd w:id="99"/>
      <w:bookmarkEnd w:id="100"/>
      <w:bookmarkEnd w:id="101"/>
      <w:bookmarkEnd w:id="102"/>
      <w:bookmarkEnd w:id="103"/>
      <w:bookmarkEnd w:id="104"/>
    </w:p>
    <w:p w14:paraId="50659729" w14:textId="18ACD131" w:rsidR="00DA7CD2" w:rsidRPr="00522FDA" w:rsidRDefault="00B63BD7" w:rsidP="00DA7CD2">
      <w:pPr>
        <w:pStyle w:val="IEEEStdsParagraph"/>
      </w:pPr>
      <w:r>
        <w:t xml:space="preserve">Felipe is </w:t>
      </w:r>
      <w:r w:rsidR="00862BF6">
        <w:t>a</w:t>
      </w:r>
      <w:r w:rsidR="007F2EC3">
        <w:t xml:space="preserve">n IT administrator </w:t>
      </w:r>
      <w:r w:rsidR="00862BF6">
        <w:t xml:space="preserve">who </w:t>
      </w:r>
      <w:r w:rsidR="00DA7CD2" w:rsidRPr="00522FDA">
        <w:t xml:space="preserve">monitors and maintains multiple printers managed by several print servers. </w:t>
      </w:r>
      <w:r w:rsidR="00245CA0">
        <w:t xml:space="preserve">He </w:t>
      </w:r>
      <w:r w:rsidR="001F4D00">
        <w:t>runs</w:t>
      </w:r>
      <w:r w:rsidR="00245CA0">
        <w:t xml:space="preserve"> management software </w:t>
      </w:r>
      <w:r w:rsidR="007561B9">
        <w:t xml:space="preserve">that </w:t>
      </w:r>
      <w:r w:rsidR="00DA7CD2" w:rsidRPr="00522FDA">
        <w:t xml:space="preserve">correlates </w:t>
      </w:r>
      <w:r w:rsidR="007561B9">
        <w:t>p</w:t>
      </w:r>
      <w:r w:rsidR="00DA7CD2" w:rsidRPr="00522FDA">
        <w:t xml:space="preserve">rinters registered with a directory service or dynamic discovery protocol </w:t>
      </w:r>
      <w:r w:rsidR="004C7ED0" w:rsidRPr="00522FDA">
        <w:t>to</w:t>
      </w:r>
      <w:r w:rsidR="00DA7CD2" w:rsidRPr="00522FDA">
        <w:t xml:space="preserve"> provide a hierarchical display of the available servers, printers, jobs, and current state.</w:t>
      </w:r>
    </w:p>
    <w:p w14:paraId="2C093BB1" w14:textId="3A62B540" w:rsidR="007849D1" w:rsidRDefault="00DA7CD2" w:rsidP="00B9314B">
      <w:pPr>
        <w:pStyle w:val="IEEEStdsLevel3Header"/>
      </w:pPr>
      <w:bookmarkStart w:id="105" w:name="_Ref31625509"/>
      <w:bookmarkStart w:id="106" w:name="_Toc40961733"/>
      <w:bookmarkStart w:id="107" w:name="_Toc95162650"/>
      <w:bookmarkStart w:id="108" w:name="_Toc86755918"/>
      <w:r>
        <w:t>Printer Resident Icons</w:t>
      </w:r>
      <w:bookmarkEnd w:id="107"/>
      <w:bookmarkEnd w:id="108"/>
    </w:p>
    <w:p w14:paraId="10C6DB87" w14:textId="77777777" w:rsidR="004D6578" w:rsidRDefault="005B54D6" w:rsidP="005B54D6">
      <w:pPr>
        <w:pStyle w:val="IEEEStdsParagraph"/>
      </w:pPr>
      <w:r>
        <w:t xml:space="preserve">Ava is at work and has a photo on her phone she wants to print. Her phone's print system searches for available printers using a discovery </w:t>
      </w:r>
      <w:r w:rsidR="004E2376">
        <w:t>protocol and</w:t>
      </w:r>
      <w:r>
        <w:t xml:space="preserve"> </w:t>
      </w:r>
      <w:r w:rsidR="006D17A2">
        <w:t>presents the results in a grid of icons</w:t>
      </w:r>
      <w:r w:rsidR="004E2376">
        <w:t xml:space="preserve"> with names below each icon</w:t>
      </w:r>
      <w:r w:rsidR="006D17A2">
        <w:t>. F</w:t>
      </w:r>
      <w:r>
        <w:t xml:space="preserve">or </w:t>
      </w:r>
      <w:r w:rsidR="00DC1015">
        <w:t xml:space="preserve">some </w:t>
      </w:r>
      <w:r>
        <w:t>discovered printers</w:t>
      </w:r>
      <w:r w:rsidR="004E2376">
        <w:t xml:space="preserve"> that provide their own icons</w:t>
      </w:r>
      <w:r>
        <w:t xml:space="preserve">, it shows an icon </w:t>
      </w:r>
      <w:r w:rsidR="00DC1015">
        <w:t>that looks like the printer</w:t>
      </w:r>
      <w:r w:rsidR="004E2376">
        <w:t xml:space="preserve">. For those printers that don't have a Printer Resident icon, Ava's phone just </w:t>
      </w:r>
      <w:r w:rsidR="00DC1015">
        <w:t xml:space="preserve">shows a generic icon. </w:t>
      </w:r>
      <w:r>
        <w:t xml:space="preserve">She </w:t>
      </w:r>
      <w:r w:rsidR="004E2376">
        <w:t>doesn't know the name of the printer but recognizes the printer by its icon image</w:t>
      </w:r>
      <w:r w:rsidR="004D6578">
        <w:t xml:space="preserve"> and selects it.</w:t>
      </w:r>
    </w:p>
    <w:p w14:paraId="6464D623" w14:textId="664FD7A0" w:rsidR="00DA7CD2" w:rsidRDefault="007849D1" w:rsidP="00B9314B">
      <w:pPr>
        <w:pStyle w:val="IEEEStdsLevel3Header"/>
      </w:pPr>
      <w:bookmarkStart w:id="109" w:name="_Toc95162651"/>
      <w:bookmarkStart w:id="110" w:name="_Toc86755919"/>
      <w:r>
        <w:t xml:space="preserve">Printer Resident </w:t>
      </w:r>
      <w:r w:rsidR="00DA7CD2">
        <w:t>Localization Resources</w:t>
      </w:r>
      <w:bookmarkEnd w:id="105"/>
      <w:bookmarkEnd w:id="106"/>
      <w:bookmarkEnd w:id="109"/>
      <w:bookmarkEnd w:id="110"/>
    </w:p>
    <w:p w14:paraId="0B77D92E" w14:textId="6EBA6260" w:rsidR="00DA7CD2" w:rsidRDefault="00DA7CD2" w:rsidP="00DA7CD2">
      <w:pPr>
        <w:pStyle w:val="IEEEStdsParagraph"/>
      </w:pPr>
      <w:r>
        <w:t xml:space="preserve">Ava is at work and has a </w:t>
      </w:r>
      <w:r w:rsidR="001004F7">
        <w:t>photo</w:t>
      </w:r>
      <w:r>
        <w:t xml:space="preserve"> on her phone</w:t>
      </w:r>
      <w:r w:rsidR="001A1A8E">
        <w:t xml:space="preserve"> she </w:t>
      </w:r>
      <w:r>
        <w:t>wants to print.</w:t>
      </w:r>
      <w:r w:rsidR="004D6578">
        <w:t xml:space="preserve"> </w:t>
      </w:r>
      <w:r>
        <w:t>She chooses a printer that has photo paper loaded</w:t>
      </w:r>
      <w:r w:rsidR="001A1A8E">
        <w:t>. A</w:t>
      </w:r>
      <w:r>
        <w:t xml:space="preserve">fter a few seconds, the </w:t>
      </w:r>
      <w:r w:rsidR="007976DF">
        <w:t xml:space="preserve">phone presents the </w:t>
      </w:r>
      <w:r>
        <w:t>selected printer's capabilities. She picks the photo media which has a vendor-specific brand name. She wants more information, so she taps on a "?" button and the media selection control, and some additional text describing the media is shown to her.</w:t>
      </w:r>
    </w:p>
    <w:p w14:paraId="0FD372BC" w14:textId="77777777" w:rsidR="00DA7CD2" w:rsidRDefault="00DA7CD2" w:rsidP="00B9314B">
      <w:pPr>
        <w:pStyle w:val="IEEEStdsLevel3Header"/>
      </w:pPr>
      <w:bookmarkStart w:id="111" w:name="_Toc6836257"/>
      <w:bookmarkStart w:id="112" w:name="_Toc14878340"/>
      <w:bookmarkStart w:id="113" w:name="_Ref31624989"/>
      <w:bookmarkStart w:id="114" w:name="_Toc40961734"/>
      <w:bookmarkStart w:id="115" w:name="_Toc95162652"/>
      <w:bookmarkStart w:id="116" w:name="_Toc86755920"/>
      <w:r>
        <w:t>Manufacturer</w:t>
      </w:r>
      <w:r w:rsidRPr="00B37361">
        <w:t>-</w:t>
      </w:r>
      <w:r>
        <w:t>Deployed</w:t>
      </w:r>
      <w:r w:rsidRPr="00B37361">
        <w:t xml:space="preserve"> Print Quality Mode</w:t>
      </w:r>
      <w:bookmarkEnd w:id="111"/>
      <w:bookmarkEnd w:id="112"/>
      <w:bookmarkEnd w:id="113"/>
      <w:bookmarkEnd w:id="114"/>
      <w:bookmarkEnd w:id="115"/>
      <w:bookmarkEnd w:id="116"/>
    </w:p>
    <w:p w14:paraId="219C5379" w14:textId="0C3B1780" w:rsidR="00DA7CD2" w:rsidRDefault="00DA7CD2" w:rsidP="007F581F">
      <w:pPr>
        <w:pStyle w:val="IEEEStdsParagraph"/>
      </w:pPr>
      <w:r>
        <w:t xml:space="preserve">X Printers, a printer manufacturer, has developed </w:t>
      </w:r>
      <w:r w:rsidR="00751947">
        <w:t xml:space="preserve">printers with </w:t>
      </w:r>
      <w:r w:rsidR="00676022">
        <w:t>a</w:t>
      </w:r>
      <w:r w:rsidR="00776B2D">
        <w:t xml:space="preserve"> unique print quality capability </w:t>
      </w:r>
      <w:r w:rsidR="0008271A">
        <w:t xml:space="preserve">called "X Magic" </w:t>
      </w:r>
      <w:r>
        <w:t xml:space="preserve">that provides significant customer benefit </w:t>
      </w:r>
      <w:r w:rsidR="005D79CF">
        <w:t xml:space="preserve">compared </w:t>
      </w:r>
      <w:r w:rsidR="00776B2D">
        <w:t xml:space="preserve">to </w:t>
      </w:r>
      <w:r w:rsidR="005D79CF">
        <w:t xml:space="preserve">the standard </w:t>
      </w:r>
      <w:r>
        <w:t xml:space="preserve">print quality modes. The "X Magic" print quality mode depends on the printer having </w:t>
      </w:r>
      <w:r w:rsidR="009F51A1">
        <w:t xml:space="preserve">specific </w:t>
      </w:r>
      <w:r>
        <w:t xml:space="preserve">print engine mechanism that implements the requisite imaging technology. </w:t>
      </w:r>
      <w:r w:rsidR="00956CCC">
        <w:t>X Printers</w:t>
      </w:r>
      <w:r>
        <w:t xml:space="preserve"> does not want to </w:t>
      </w:r>
      <w:r w:rsidR="00F91989">
        <w:t xml:space="preserve">map </w:t>
      </w:r>
      <w:r w:rsidR="00956CCC">
        <w:t xml:space="preserve">an </w:t>
      </w:r>
      <w:r>
        <w:t xml:space="preserve">existing print quality mode </w:t>
      </w:r>
      <w:r w:rsidR="00C644B8">
        <w:t xml:space="preserve">to "X Magic" for </w:t>
      </w:r>
      <w:r w:rsidR="00253B7E">
        <w:t xml:space="preserve">those </w:t>
      </w:r>
      <w:r>
        <w:t xml:space="preserve">devices that support the technology, </w:t>
      </w:r>
      <w:r w:rsidR="004B2F68">
        <w:t xml:space="preserve">since that would </w:t>
      </w:r>
      <w:r w:rsidR="00F45822">
        <w:t xml:space="preserve">cause inconsistent behavior </w:t>
      </w:r>
      <w:r w:rsidR="003B1EE1">
        <w:t>and doing so</w:t>
      </w:r>
      <w:r>
        <w:t xml:space="preserve"> would </w:t>
      </w:r>
      <w:r w:rsidR="003B1EE1">
        <w:t xml:space="preserve">also </w:t>
      </w:r>
      <w:r>
        <w:t xml:space="preserve">prevent </w:t>
      </w:r>
      <w:r w:rsidR="003B1EE1">
        <w:t>the "X Magic" feature from being clearly visible to its customers.</w:t>
      </w:r>
      <w:r w:rsidR="00D51C7A">
        <w:t xml:space="preserve"> X </w:t>
      </w:r>
      <w:r w:rsidR="00751947">
        <w:t>Printers</w:t>
      </w:r>
      <w:r w:rsidR="00D51C7A">
        <w:t xml:space="preserve"> </w:t>
      </w:r>
      <w:r w:rsidR="00986C6D">
        <w:t xml:space="preserve">includes </w:t>
      </w:r>
      <w:r w:rsidR="00D51C7A">
        <w:t xml:space="preserve">localized labels </w:t>
      </w:r>
      <w:r w:rsidR="00751947">
        <w:t xml:space="preserve">and </w:t>
      </w:r>
      <w:r w:rsidR="00CB1FC5">
        <w:t xml:space="preserve">localized contextual help </w:t>
      </w:r>
      <w:r w:rsidR="008728C6">
        <w:t>in the printers that support its "X Magic" feature</w:t>
      </w:r>
      <w:r w:rsidR="00CB1FC5">
        <w:t>.</w:t>
      </w:r>
    </w:p>
    <w:p w14:paraId="053B0C8C" w14:textId="5B77D2F1" w:rsidR="00DA7CD2" w:rsidRDefault="00771A2B" w:rsidP="00067E59">
      <w:pPr>
        <w:pStyle w:val="IEEEStdsParagraph"/>
      </w:pPr>
      <w:r w:rsidRPr="00771A2B">
        <w:t>Nozomi</w:t>
      </w:r>
      <w:r>
        <w:t xml:space="preserve"> is a</w:t>
      </w:r>
      <w:r w:rsidR="00D51C7A">
        <w:t xml:space="preserve">n end user that </w:t>
      </w:r>
      <w:r w:rsidR="00CB1FC5">
        <w:t xml:space="preserve">buys an X Printers printer with the "X Magic" feature. </w:t>
      </w:r>
      <w:r w:rsidR="00E0120E">
        <w:t xml:space="preserve">When she taps on "Print", and looks at the print options, she sees "X Magic" available as a print quality option. She hovers her finger over the label, and a contextual help frame appears above that </w:t>
      </w:r>
      <w:r w:rsidR="00E0120E">
        <w:lastRenderedPageBreak/>
        <w:t xml:space="preserve">describes the feature. She chooses </w:t>
      </w:r>
      <w:r w:rsidR="001E4D5B">
        <w:t>"X Magic" because its description seems compelling to her, and taps "Print". The printer prints her document using the "X Magic" print quality setting.</w:t>
      </w:r>
    </w:p>
    <w:p w14:paraId="455D0431" w14:textId="77777777" w:rsidR="00DA7CD2" w:rsidRDefault="00DA7CD2" w:rsidP="00B9314B">
      <w:pPr>
        <w:pStyle w:val="IEEEStdsLevel3Header"/>
      </w:pPr>
      <w:bookmarkStart w:id="117" w:name="_Toc6836258"/>
      <w:bookmarkStart w:id="118" w:name="_Toc14878341"/>
      <w:bookmarkStart w:id="119" w:name="_Ref31624993"/>
      <w:bookmarkStart w:id="120" w:name="_Toc40961735"/>
      <w:bookmarkStart w:id="121" w:name="_Toc95162653"/>
      <w:bookmarkStart w:id="122" w:name="_Toc86755921"/>
      <w:r>
        <w:t>Administrator</w:t>
      </w:r>
      <w:r w:rsidRPr="00B37361">
        <w:t>-</w:t>
      </w:r>
      <w:r>
        <w:t>Deployed</w:t>
      </w:r>
      <w:r w:rsidRPr="00B37361">
        <w:t xml:space="preserve"> Print Quality Mode</w:t>
      </w:r>
      <w:bookmarkEnd w:id="117"/>
      <w:bookmarkEnd w:id="118"/>
      <w:bookmarkEnd w:id="119"/>
      <w:bookmarkEnd w:id="120"/>
      <w:bookmarkEnd w:id="121"/>
      <w:bookmarkEnd w:id="122"/>
    </w:p>
    <w:p w14:paraId="1C76A185" w14:textId="63FA044C" w:rsidR="00DA7CD2" w:rsidRDefault="00DA7CD2" w:rsidP="00DA7CD2">
      <w:pPr>
        <w:pStyle w:val="IEEEStdsParagraph"/>
      </w:pPr>
      <w:r>
        <w:t>A customer has agreed with its print service provider to pay for a</w:t>
      </w:r>
      <w:r w:rsidR="00F73B6E">
        <w:t xml:space="preserve"> unique</w:t>
      </w:r>
      <w:r>
        <w:t xml:space="preserve"> print quality mode called "Eco-Draft", that is enabled through the service contract. This print quality mode will only be made available on select printers, facilitated by the print service provider's IT administration and deployment system. </w:t>
      </w:r>
    </w:p>
    <w:p w14:paraId="0E1F3D5E" w14:textId="308F1FB5" w:rsidR="00DA7CD2" w:rsidRDefault="00DA7CD2" w:rsidP="00DA7CD2">
      <w:pPr>
        <w:pStyle w:val="IEEEStdsParagraph"/>
      </w:pPr>
      <w:r>
        <w:t>This "Eco-Draft" print mode differs from the standard "Draft", "Normal" and "High" modes in that, when selected and indicated to the Printer, the Printer employs a unique combination of rendering selections to produce output generally comparable to "Draft" but with a significantly reduced ink or toner usage, and a corresponding reduction in per-page cost. “Eco-Draft” is offered as a new print quality setting unique to this deployment</w:t>
      </w:r>
      <w:r w:rsidR="0058498B">
        <w:t xml:space="preserve"> to preserve the conventional definition and user understanding of "Draft"</w:t>
      </w:r>
      <w:r>
        <w:t xml:space="preserve">. A </w:t>
      </w:r>
      <w:r w:rsidR="00A609A1">
        <w:t xml:space="preserve">discernably unique </w:t>
      </w:r>
      <w:r>
        <w:t xml:space="preserve">quality value </w:t>
      </w:r>
      <w:r w:rsidR="00A609A1">
        <w:t>is</w:t>
      </w:r>
      <w:r>
        <w:t xml:space="preserve"> important </w:t>
      </w:r>
      <w:r w:rsidR="00A609A1">
        <w:t xml:space="preserve">not only so that </w:t>
      </w:r>
      <w:r>
        <w:t xml:space="preserve">end users </w:t>
      </w:r>
      <w:r w:rsidR="00A609A1">
        <w:t xml:space="preserve">know they </w:t>
      </w:r>
      <w:r>
        <w:t>are using a different print quality</w:t>
      </w:r>
      <w:r w:rsidR="00FF78FD">
        <w:t xml:space="preserve">, but also </w:t>
      </w:r>
      <w:r>
        <w:t>for job accounting reasons so that the billing system can bill pages using this quality level differently than the other familiar quality levels.</w:t>
      </w:r>
    </w:p>
    <w:p w14:paraId="5F81EEA7" w14:textId="6D0D8D07" w:rsidR="00DA7CD2" w:rsidRDefault="00DA7CD2" w:rsidP="00DA7CD2">
      <w:pPr>
        <w:pStyle w:val="IEEEStdsParagraph"/>
      </w:pPr>
      <w:r>
        <w:t xml:space="preserve">The IT administrators have a print policy defined so that users from different departments or role families </w:t>
      </w:r>
      <w:r w:rsidR="00575BD4">
        <w:t>have access to</w:t>
      </w:r>
      <w:r>
        <w:t xml:space="preserve"> different print capabilities. Those in the Finance department will only be offered the “Eco-Draft” print quality option, while executives and those in the Marketing department will be offered "Eco-Draft" in addition to the standard “Draft”, “Normal” and “High” options. The different quality levels factor into the billing cost the IT administrators and their print service providers have negotiated. </w:t>
      </w:r>
    </w:p>
    <w:p w14:paraId="16AD5CA7" w14:textId="77777777" w:rsidR="00DA7CD2" w:rsidRDefault="00DA7CD2" w:rsidP="00B9314B">
      <w:pPr>
        <w:pStyle w:val="IEEEStdsLevel3Header"/>
      </w:pPr>
      <w:bookmarkStart w:id="123" w:name="_Toc258916"/>
      <w:bookmarkStart w:id="124" w:name="_Toc258917"/>
      <w:bookmarkStart w:id="125" w:name="_Toc258918"/>
      <w:bookmarkStart w:id="126" w:name="_Toc258919"/>
      <w:bookmarkStart w:id="127" w:name="_Toc258920"/>
      <w:bookmarkStart w:id="128" w:name="_Toc6836259"/>
      <w:bookmarkStart w:id="129" w:name="_Toc14878342"/>
      <w:bookmarkStart w:id="130" w:name="_Ref31624995"/>
      <w:bookmarkStart w:id="131" w:name="_Ref31625389"/>
      <w:bookmarkStart w:id="132" w:name="_Toc40961736"/>
      <w:bookmarkStart w:id="133" w:name="_Toc95162654"/>
      <w:bookmarkStart w:id="134" w:name="_Toc86755922"/>
      <w:bookmarkEnd w:id="123"/>
      <w:bookmarkEnd w:id="124"/>
      <w:bookmarkEnd w:id="125"/>
      <w:bookmarkEnd w:id="126"/>
      <w:bookmarkEnd w:id="127"/>
      <w:r>
        <w:t>Manufacturer</w:t>
      </w:r>
      <w:r w:rsidRPr="00B37361">
        <w:t>-</w:t>
      </w:r>
      <w:r>
        <w:t>Deployed</w:t>
      </w:r>
      <w:r w:rsidRPr="00B37361">
        <w:t xml:space="preserve"> </w:t>
      </w:r>
      <w:r>
        <w:t>Color Transformation Preferences</w:t>
      </w:r>
      <w:bookmarkEnd w:id="128"/>
      <w:bookmarkEnd w:id="129"/>
      <w:bookmarkEnd w:id="130"/>
      <w:bookmarkEnd w:id="131"/>
      <w:bookmarkEnd w:id="132"/>
      <w:bookmarkEnd w:id="133"/>
      <w:bookmarkEnd w:id="134"/>
    </w:p>
    <w:p w14:paraId="13C8404C" w14:textId="77777777" w:rsidR="00DA7CD2" w:rsidRDefault="00DA7CD2" w:rsidP="00DA7CD2">
      <w:pPr>
        <w:pStyle w:val="IEEEStdsParagraph"/>
      </w:pPr>
      <w:r>
        <w:t>X Printers, a printer manufacturer,</w:t>
      </w:r>
      <w:r w:rsidDel="00FF4458">
        <w:t xml:space="preserve"> </w:t>
      </w:r>
      <w:r>
        <w:t>has produced printers for many years. Its customers have asked X Printers to provide a “color output mode” control with a “legacy color compatibility mode” choice. X Printers implements this feature in its newer printers that have more accurate color output, to cause them to produce output that appears as though it was printed on an older printer whose output exhibited a different particular set of color output characteristics. The customers want to be able to select this “color output preference” on a per-job and/or per-Client basis, because some users have a need for this, but only in certain applications, while others do not.</w:t>
      </w:r>
    </w:p>
    <w:p w14:paraId="04575DFC" w14:textId="658091F1" w:rsidR="00DA7CD2" w:rsidRDefault="00DA7CD2" w:rsidP="00DA7CD2">
      <w:pPr>
        <w:pStyle w:val="IEEEStdsParagraph"/>
      </w:pPr>
      <w:r>
        <w:t xml:space="preserve">The customers have also asked for a "print preview" to show them what the color would look like before printing. The printers that implement this new "legacy color compatibility mode" also </w:t>
      </w:r>
      <w:r w:rsidR="00EB3B3D">
        <w:t>supply</w:t>
      </w:r>
      <w:r>
        <w:t xml:space="preserve"> a special "soft proofing" ICC profile so that the client can present this accurately to the user.</w:t>
      </w:r>
    </w:p>
    <w:p w14:paraId="26BD2CC5" w14:textId="77777777" w:rsidR="00DA7CD2" w:rsidRDefault="00DA7CD2" w:rsidP="00B9314B">
      <w:pPr>
        <w:pStyle w:val="IEEEStdsLevel3Header"/>
      </w:pPr>
      <w:bookmarkStart w:id="135" w:name="_Toc6836260"/>
      <w:bookmarkStart w:id="136" w:name="_Toc14878343"/>
      <w:bookmarkStart w:id="137" w:name="_Ref31624998"/>
      <w:bookmarkStart w:id="138" w:name="_Ref31625391"/>
      <w:bookmarkStart w:id="139" w:name="_Toc40961737"/>
      <w:bookmarkStart w:id="140" w:name="_Toc95162655"/>
      <w:bookmarkStart w:id="141" w:name="_Toc86755923"/>
      <w:r>
        <w:t>Administrator</w:t>
      </w:r>
      <w:r w:rsidRPr="00B37361">
        <w:t>-</w:t>
      </w:r>
      <w:r>
        <w:t>Deployed</w:t>
      </w:r>
      <w:r w:rsidRPr="00B37361">
        <w:t xml:space="preserve"> </w:t>
      </w:r>
      <w:r>
        <w:t>Color Transformation Preference</w:t>
      </w:r>
      <w:bookmarkEnd w:id="135"/>
      <w:bookmarkEnd w:id="136"/>
      <w:bookmarkEnd w:id="137"/>
      <w:bookmarkEnd w:id="138"/>
      <w:bookmarkEnd w:id="139"/>
      <w:bookmarkEnd w:id="140"/>
      <w:bookmarkEnd w:id="141"/>
    </w:p>
    <w:p w14:paraId="426B3917" w14:textId="163E6CF7" w:rsidR="00DA7CD2" w:rsidRDefault="00DA7CD2" w:rsidP="00DA7CD2">
      <w:pPr>
        <w:pStyle w:val="IEEEStdsParagraph"/>
      </w:pPr>
      <w:r>
        <w:t xml:space="preserve">Fred is a print administrator at an architecture firm. He has been tasked with finding a way to </w:t>
      </w:r>
      <w:r w:rsidR="00EB3B3D">
        <w:t>supply</w:t>
      </w:r>
      <w:r>
        <w:t xml:space="preserve"> a “blueprint output mode” to the architects in the office, that can be selected as an </w:t>
      </w:r>
      <w:r>
        <w:lastRenderedPageBreak/>
        <w:t>option in the print dialog. When this option is selected, the submitted job will be output as though it was printed from a blueprinting machine. To produce this, the document color depth is flattened to a 1-bit monochrome, and then transformed so that the white background is rendered in Prussian blue (Web color #003153 or sRGB 0,49,83), and the "black" lines are rendered in white. Fred provisions the printer with settings and resources to describe the desired color transformation to its users' systems using an administrative interface to add this feature.</w:t>
      </w:r>
    </w:p>
    <w:p w14:paraId="2679F1B0" w14:textId="77777777" w:rsidR="00DA7CD2" w:rsidRDefault="00DA7CD2" w:rsidP="00DA7CD2">
      <w:pPr>
        <w:pStyle w:val="IEEEStdsParagraph"/>
      </w:pPr>
      <w:r>
        <w:t>Lisa works in the office, and her laptop discovers this “Blueprint” color transformation option when it interrogates the printer for its capabilities. Her client device presents the “Blueprint” color transformation option in the print dialog. Lisa positions her mouse pointer over the option and sees a “tool tip” (snippet of descriptive text) over the “Blueprint” option, that describes what that will do. Lisa likes what the tool tip describes for the “Blueprint” option and selects it. The print preview in the print dialog shows her what the output will look like. She likes it more, so she clicks “Print”, and the job is printed as per the preview. Lisa is happy, and thanks Fred.</w:t>
      </w:r>
    </w:p>
    <w:p w14:paraId="2F39A79C" w14:textId="722F29FC" w:rsidR="00DA7CD2" w:rsidRDefault="0022781D" w:rsidP="00B9314B">
      <w:pPr>
        <w:pStyle w:val="IEEEStdsLevel3Header"/>
      </w:pPr>
      <w:bookmarkStart w:id="142" w:name="_Toc6836261"/>
      <w:bookmarkStart w:id="143" w:name="_Toc14878344"/>
      <w:bookmarkStart w:id="144" w:name="_Ref31625001"/>
      <w:bookmarkStart w:id="145" w:name="_Toc40961738"/>
      <w:bookmarkStart w:id="146" w:name="_Toc95162656"/>
      <w:bookmarkStart w:id="147" w:name="_Toc86755924"/>
      <w:r>
        <w:t xml:space="preserve">Settings </w:t>
      </w:r>
      <w:r w:rsidR="00DA7CD2">
        <w:t>to Influence Printer Color Processing</w:t>
      </w:r>
      <w:bookmarkEnd w:id="142"/>
      <w:bookmarkEnd w:id="143"/>
      <w:bookmarkEnd w:id="144"/>
      <w:bookmarkEnd w:id="145"/>
      <w:bookmarkEnd w:id="146"/>
      <w:bookmarkEnd w:id="147"/>
    </w:p>
    <w:p w14:paraId="51DFC7C3" w14:textId="7FCD7AF8" w:rsidR="00DA7CD2" w:rsidRDefault="00DA7CD2" w:rsidP="00DA7CD2">
      <w:pPr>
        <w:pStyle w:val="IEEEStdsParagraph"/>
      </w:pPr>
      <w:r>
        <w:t>Juan is a graphic artist, and his team has a high-performance color printer. It has produced high quality output for all of the applications from which he and his team are printing. But then Juan encounters a problem. He is viewing a document in a particular application, prints the document, and realizes that the output is not meeting his needs. He is unable to find settings in the application that will allow it to produce satisfactory printed output without either changing the document in unacceptable ways or affecting other users of the printer. He looks in the print dialog and finds a set of "</w:t>
      </w:r>
      <w:r w:rsidR="00B17743">
        <w:t>advanced processing settings</w:t>
      </w:r>
      <w:r>
        <w:t xml:space="preserve">", and through </w:t>
      </w:r>
      <w:r w:rsidR="00B17743">
        <w:t xml:space="preserve">his experience and some educated experimentation </w:t>
      </w:r>
      <w:r w:rsidR="00ED2F81">
        <w:t>figures out how to</w:t>
      </w:r>
      <w:r>
        <w:t xml:space="preserve"> produce output that meets his </w:t>
      </w:r>
      <w:r w:rsidR="00BF20AE">
        <w:t xml:space="preserve">customers' </w:t>
      </w:r>
      <w:r>
        <w:t>needs.</w:t>
      </w:r>
    </w:p>
    <w:p w14:paraId="10FF779B" w14:textId="78629317" w:rsidR="00DA7CD2" w:rsidRDefault="00DA7CD2" w:rsidP="00DA7CD2">
      <w:pPr>
        <w:pStyle w:val="IEEEStdsParagraph"/>
      </w:pPr>
      <w:r>
        <w:t xml:space="preserve">Knowing he will need these settings in the future, </w:t>
      </w:r>
      <w:r w:rsidR="008A733B">
        <w:t>and</w:t>
      </w:r>
      <w:r>
        <w:t xml:space="preserve"> knowing that his computer supports IPP Presets, he saves these settings as a Preset for future quick access.</w:t>
      </w:r>
    </w:p>
    <w:p w14:paraId="339C4123" w14:textId="77777777" w:rsidR="00DA7CD2" w:rsidRDefault="00DA7CD2" w:rsidP="00B9314B">
      <w:pPr>
        <w:pStyle w:val="IEEEStdsLevel3Header"/>
      </w:pPr>
      <w:bookmarkStart w:id="148" w:name="_Toc40961739"/>
      <w:bookmarkStart w:id="149" w:name="_Toc95162657"/>
      <w:bookmarkStart w:id="150" w:name="_Toc86755925"/>
      <w:r>
        <w:t>Explicit Preset Selection</w:t>
      </w:r>
      <w:bookmarkEnd w:id="148"/>
      <w:bookmarkEnd w:id="149"/>
      <w:bookmarkEnd w:id="150"/>
    </w:p>
    <w:p w14:paraId="0C7BAEAA" w14:textId="4F5ACF03" w:rsidR="00DA7CD2" w:rsidRDefault="00DA7CD2" w:rsidP="00DA7CD2">
      <w:pPr>
        <w:pStyle w:val="IEEEStdsParagraph"/>
      </w:pPr>
      <w:r>
        <w:t xml:space="preserve">Bert has found a good recipe for gazpacho on the </w:t>
      </w:r>
      <w:r w:rsidR="00322783">
        <w:t>Web and</w:t>
      </w:r>
      <w:r>
        <w:t xml:space="preserve"> wants to print the recipe to put it into his recipe binder. He clicks on the “Print” button in the web page. When the </w:t>
      </w:r>
      <w:r w:rsidR="00BF20AE">
        <w:t xml:space="preserve">browser presents its </w:t>
      </w:r>
      <w:r>
        <w:t>print dialog, he selects the Preset labeled “Recipe for binder”. The “Recipe for binder” Preset specifies “2 pages per sheet” page layout, one-sided printing, trimming and punching. The Client applies the Preset to the settings in the print dialog. Bert clicks on “Print”; the Client prints the Job. Bert puts it into his recipe binder.</w:t>
      </w:r>
    </w:p>
    <w:p w14:paraId="7FE86627" w14:textId="77777777" w:rsidR="00DA7CD2" w:rsidRDefault="00DA7CD2" w:rsidP="00B9314B">
      <w:pPr>
        <w:pStyle w:val="IEEEStdsLevel3Header"/>
      </w:pPr>
      <w:bookmarkStart w:id="151" w:name="_Toc40961740"/>
      <w:bookmarkStart w:id="152" w:name="_Toc95162658"/>
      <w:bookmarkStart w:id="153" w:name="_Toc86755926"/>
      <w:r>
        <w:t>Implicit Preset Selection</w:t>
      </w:r>
      <w:bookmarkEnd w:id="151"/>
      <w:bookmarkEnd w:id="152"/>
      <w:bookmarkEnd w:id="153"/>
    </w:p>
    <w:p w14:paraId="11A3E16E" w14:textId="5416AAFB" w:rsidR="00DA7CD2" w:rsidRDefault="00DA7CD2" w:rsidP="00DA7CD2">
      <w:pPr>
        <w:pStyle w:val="IEEEStdsParagraph"/>
      </w:pPr>
      <w:r>
        <w:t xml:space="preserve">Kelli is </w:t>
      </w:r>
      <w:r w:rsidR="005B4BBC">
        <w:t>trying to print</w:t>
      </w:r>
      <w:r>
        <w:t xml:space="preserve"> a photo. In the print dialog, she switches the selected media size from A4 to 4”x6”. Her Client has a Trigger for 4”x6” media size that names a Preset named “Photos”; the “Photos” Preset includes glossy photo media type, single- sided printing, and 'high' print quality. The Client acts on the Trigger by applying the settings in the “Photos” </w:t>
      </w:r>
      <w:r>
        <w:lastRenderedPageBreak/>
        <w:t>Preset. Kelli is pleased that these choices were made automatically by her system, saving her time and effort.</w:t>
      </w:r>
    </w:p>
    <w:p w14:paraId="570BE4CB" w14:textId="77777777" w:rsidR="00DA7CD2" w:rsidRDefault="00DA7CD2" w:rsidP="00B9314B">
      <w:pPr>
        <w:pStyle w:val="IEEEStdsLevel3Header"/>
      </w:pPr>
      <w:bookmarkStart w:id="154" w:name="_Ref31688458"/>
      <w:bookmarkStart w:id="155" w:name="_Toc40961741"/>
      <w:bookmarkStart w:id="156" w:name="_Toc95162659"/>
      <w:bookmarkStart w:id="157" w:name="_Toc86755927"/>
      <w:r>
        <w:t>Client Storing a Preset to Printer</w:t>
      </w:r>
      <w:bookmarkEnd w:id="154"/>
      <w:bookmarkEnd w:id="155"/>
      <w:bookmarkEnd w:id="156"/>
      <w:bookmarkEnd w:id="157"/>
    </w:p>
    <w:p w14:paraId="2FCBD2C4" w14:textId="37322709" w:rsidR="00DA7CD2" w:rsidRDefault="00DA7CD2" w:rsidP="004C4B7B">
      <w:pPr>
        <w:pStyle w:val="IEEEStdsParagraph"/>
      </w:pPr>
      <w:r>
        <w:t xml:space="preserve">Ernie has constructed his own Preset named “Better Binder Recipe”, and he would like to share it with Bert. Ernie selects that Preset and taps on the “Store Preset on Printer” button. The Preset is uploaded to the Printer. When Bert next goes to print, he sees the “Better Binder Recipe” Preset that Ernie added to the </w:t>
      </w:r>
      <w:r w:rsidR="008A733B">
        <w:t>Printer and</w:t>
      </w:r>
      <w:r>
        <w:t xml:space="preserve"> uses that for his next recipe printing tasks.</w:t>
      </w:r>
    </w:p>
    <w:p w14:paraId="477C926E" w14:textId="561D6C11" w:rsidR="00524258" w:rsidRDefault="00524258" w:rsidP="00A90868">
      <w:pPr>
        <w:pStyle w:val="IEEEStdsLevel3Header"/>
        <w:rPr>
          <w:ins w:id="158" w:author="Smith Kennedy" w:date="2022-02-07T21:48:00Z"/>
        </w:rPr>
      </w:pPr>
      <w:bookmarkStart w:id="159" w:name="_Toc95162660"/>
      <w:ins w:id="160" w:author="Smith Kennedy" w:date="2022-02-07T21:48:00Z">
        <w:r>
          <w:t>Audit Print Usage</w:t>
        </w:r>
        <w:r w:rsidR="00A90868">
          <w:t xml:space="preserve"> Via Job Accounting</w:t>
        </w:r>
        <w:bookmarkEnd w:id="159"/>
      </w:ins>
    </w:p>
    <w:p w14:paraId="110A516B" w14:textId="77777777" w:rsidR="00524258" w:rsidRDefault="00524258" w:rsidP="00524258">
      <w:pPr>
        <w:pStyle w:val="IEEEStdsParagraph"/>
        <w:rPr>
          <w:ins w:id="161" w:author="Smith Kennedy" w:date="2022-02-07T21:48:00Z"/>
        </w:rPr>
      </w:pPr>
      <w:ins w:id="162" w:author="Smith Kennedy" w:date="2022-02-07T21:48:00Z">
        <w:r>
          <w:t>Jane manages a shared office multifunction device and wants to know who prints, what kinds of Jobs are printed, how those Jobs are submitted, and where are they printed. She configures a Job Accounting service on her network for use with the Printer so that all Job and Printer Generated Metadata is available to the service and she can then generate reports showing the information she is interested in.</w:t>
        </w:r>
      </w:ins>
    </w:p>
    <w:p w14:paraId="53E225F9" w14:textId="6F375D39" w:rsidR="00524258" w:rsidRDefault="00524258" w:rsidP="003B3691">
      <w:pPr>
        <w:pStyle w:val="IEEEStdsLevel3Header"/>
        <w:rPr>
          <w:ins w:id="163" w:author="Smith Kennedy" w:date="2022-02-07T21:48:00Z"/>
        </w:rPr>
      </w:pPr>
      <w:bookmarkStart w:id="164" w:name="_Toc95162661"/>
      <w:ins w:id="165" w:author="Smith Kennedy" w:date="2022-02-07T21:48:00Z">
        <w:r>
          <w:t>Audit Print Content</w:t>
        </w:r>
        <w:r w:rsidR="00A90868">
          <w:t xml:space="preserve"> Via Job Accounting</w:t>
        </w:r>
        <w:bookmarkEnd w:id="164"/>
      </w:ins>
    </w:p>
    <w:p w14:paraId="25D7B2D3" w14:textId="77777777" w:rsidR="00524258" w:rsidRDefault="00524258" w:rsidP="00524258">
      <w:pPr>
        <w:pStyle w:val="IEEEStdsParagraph"/>
        <w:rPr>
          <w:ins w:id="166" w:author="Smith Kennedy" w:date="2022-02-07T21:48:00Z"/>
        </w:rPr>
      </w:pPr>
      <w:ins w:id="167" w:author="Smith Kennedy" w:date="2022-02-07T21:48:00Z">
        <w:r>
          <w:t>Bob is concerned that the students in his computer lab are printing inappropriate content on the school's color printer. He configures a server on his network to act as a print server that stores copies of every Job so that he can periodically review what is being printed.</w:t>
        </w:r>
      </w:ins>
    </w:p>
    <w:p w14:paraId="5EF41BAC" w14:textId="13F0A71B" w:rsidR="00524258" w:rsidRDefault="00524258" w:rsidP="003B3691">
      <w:pPr>
        <w:pStyle w:val="IEEEStdsLevel3Header"/>
        <w:rPr>
          <w:ins w:id="168" w:author="Smith Kennedy" w:date="2022-02-07T21:48:00Z"/>
        </w:rPr>
      </w:pPr>
      <w:bookmarkStart w:id="169" w:name="_Toc95162662"/>
      <w:ins w:id="170" w:author="Smith Kennedy" w:date="2022-02-07T21:48:00Z">
        <w:r>
          <w:t>Billing</w:t>
        </w:r>
        <w:r w:rsidR="00A90868">
          <w:t xml:space="preserve"> Via Job Accounting</w:t>
        </w:r>
        <w:bookmarkEnd w:id="169"/>
      </w:ins>
    </w:p>
    <w:p w14:paraId="55D67937" w14:textId="77777777" w:rsidR="00524258" w:rsidRDefault="00524258" w:rsidP="00524258">
      <w:pPr>
        <w:pStyle w:val="IEEEStdsParagraph"/>
        <w:rPr>
          <w:ins w:id="171" w:author="Smith Kennedy" w:date="2022-02-07T21:48:00Z"/>
        </w:rPr>
      </w:pPr>
      <w:ins w:id="172" w:author="Smith Kennedy" w:date="2022-02-07T21:48:00Z">
        <w:r>
          <w:t>Kate is the owner of a managed print service company that supplies printers and print servers to businesses. She collects information about each Job that is printed including whether the Job is printed in color, how many sheets are printed, how many sides are printed, and what finishing options (if any) are used. She uses the collected information to bill each business for their usage and to plan customer visits to perform maintenance or supply additional media, ink, and/or toner based on their usage.</w:t>
        </w:r>
      </w:ins>
    </w:p>
    <w:p w14:paraId="1FF503C1" w14:textId="7812E932" w:rsidR="00524258" w:rsidRDefault="00524258" w:rsidP="003B3691">
      <w:pPr>
        <w:pStyle w:val="IEEEStdsLevel3Header"/>
        <w:rPr>
          <w:ins w:id="173" w:author="Smith Kennedy" w:date="2022-02-07T21:48:00Z"/>
        </w:rPr>
      </w:pPr>
      <w:bookmarkStart w:id="174" w:name="_Toc95162663"/>
      <w:ins w:id="175" w:author="Smith Kennedy" w:date="2022-02-07T21:48:00Z">
        <w:r>
          <w:t>Diagnosing and Debugging Printing Issues</w:t>
        </w:r>
        <w:r w:rsidR="00A90868">
          <w:t xml:space="preserve"> Via Job Accounting</w:t>
        </w:r>
        <w:bookmarkEnd w:id="174"/>
      </w:ins>
    </w:p>
    <w:p w14:paraId="5E9864C3" w14:textId="689641FF" w:rsidR="009B061C" w:rsidRDefault="00524258" w:rsidP="00524258">
      <w:pPr>
        <w:pStyle w:val="IEEEStdsParagraph"/>
        <w:rPr>
          <w:ins w:id="176" w:author="Smith Kennedy" w:date="2022-02-07T21:48:00Z"/>
        </w:rPr>
      </w:pPr>
      <w:ins w:id="177" w:author="Smith Kennedy" w:date="2022-02-07T21:48:00Z">
        <w:r>
          <w:t>Joe is a support technician at Kate's managed print service company. He uses the accounting data to reproduce problems specific to a particular Document, Job, or Client application.</w:t>
        </w:r>
      </w:ins>
    </w:p>
    <w:p w14:paraId="1DECD6BA" w14:textId="23A4DF62" w:rsidR="00083892" w:rsidRDefault="00083892" w:rsidP="003B3691">
      <w:pPr>
        <w:pStyle w:val="IEEEStdsLevel3Header"/>
        <w:rPr>
          <w:ins w:id="178" w:author="Smith Kennedy" w:date="2022-02-07T21:48:00Z"/>
        </w:rPr>
      </w:pPr>
      <w:bookmarkStart w:id="179" w:name="_Toc95162664"/>
      <w:ins w:id="180" w:author="Smith Kennedy" w:date="2022-02-07T21:48:00Z">
        <w:r>
          <w:t>Supplying Optional Information</w:t>
        </w:r>
        <w:r w:rsidR="00A90868">
          <w:t xml:space="preserve"> Via Job Accounting</w:t>
        </w:r>
        <w:bookmarkEnd w:id="179"/>
      </w:ins>
    </w:p>
    <w:p w14:paraId="676EAF59" w14:textId="0EB1DC1D" w:rsidR="00083892" w:rsidRPr="00FD0C1D" w:rsidRDefault="00083892" w:rsidP="00083892">
      <w:pPr>
        <w:pStyle w:val="IEEEStdsParagraph"/>
        <w:rPr>
          <w:ins w:id="181" w:author="Smith Kennedy" w:date="2022-02-07T21:48:00Z"/>
        </w:rPr>
      </w:pPr>
      <w:ins w:id="182" w:author="Smith Kennedy" w:date="2022-02-07T21:48:00Z">
        <w:r>
          <w:t xml:space="preserve">Some of Kate's customers want to know what applications their End Users are printing from. Kate configures the printer server to request the application name from the Client with every Job, and then includes a separate informational report to her customers showing the amount </w:t>
        </w:r>
        <w:r w:rsidRPr="00083892">
          <w:t>of printing that has occurred for each application. Clients will then show the explicit consent UI whenever an End User submits a print Job.</w:t>
        </w:r>
      </w:ins>
    </w:p>
    <w:p w14:paraId="3A70FCFF" w14:textId="56460BD2" w:rsidR="00142F4A" w:rsidRDefault="00142F4A" w:rsidP="00B9314B">
      <w:pPr>
        <w:pStyle w:val="IEEEStdsLevel2Header"/>
      </w:pPr>
      <w:bookmarkStart w:id="183" w:name="_Toc95162665"/>
      <w:bookmarkStart w:id="184" w:name="_Toc86755928"/>
      <w:r>
        <w:lastRenderedPageBreak/>
        <w:t>Exceptions</w:t>
      </w:r>
      <w:bookmarkEnd w:id="183"/>
      <w:bookmarkEnd w:id="184"/>
    </w:p>
    <w:p w14:paraId="391C37CB" w14:textId="5E066BC7" w:rsidR="00332BC0" w:rsidRDefault="00332BC0" w:rsidP="00332BC0">
      <w:pPr>
        <w:pStyle w:val="IEEEStdsParagraph"/>
      </w:pPr>
      <w:r w:rsidRPr="00C11FFD">
        <w:t xml:space="preserve">The following subsections define exceptions in addition to those defined in the Internet Printing Protocol/1.1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C11FFD">
        <w:t>.</w:t>
      </w:r>
    </w:p>
    <w:p w14:paraId="0A95392C" w14:textId="77777777" w:rsidR="00332BC0" w:rsidRPr="00522FDA" w:rsidRDefault="00332BC0" w:rsidP="00B9314B">
      <w:pPr>
        <w:pStyle w:val="IEEEStdsLevel3Header"/>
      </w:pPr>
      <w:bookmarkStart w:id="185" w:name="_Toc204693635"/>
      <w:bookmarkStart w:id="186" w:name="_Toc14878336"/>
      <w:bookmarkStart w:id="187" w:name="_Toc40961743"/>
      <w:bookmarkStart w:id="188" w:name="_Toc95162666"/>
      <w:bookmarkStart w:id="189" w:name="_Toc86755929"/>
      <w:r w:rsidRPr="00522FDA">
        <w:t>Job or Document Processing Failures</w:t>
      </w:r>
      <w:bookmarkEnd w:id="185"/>
      <w:bookmarkEnd w:id="186"/>
      <w:bookmarkEnd w:id="187"/>
      <w:bookmarkEnd w:id="188"/>
      <w:bookmarkEnd w:id="189"/>
    </w:p>
    <w:p w14:paraId="19BEF8F8" w14:textId="0BA895A0" w:rsidR="00332BC0" w:rsidRPr="00522FDA" w:rsidRDefault="00332BC0" w:rsidP="00332BC0">
      <w:pPr>
        <w:pStyle w:val="IEEEStdsParagraph"/>
      </w:pPr>
      <w:r w:rsidRPr="00522FDA">
        <w:t xml:space="preserve">While processing a job, the Printer reports </w:t>
      </w:r>
      <w:r w:rsidR="00101CC1">
        <w:t xml:space="preserve">Job </w:t>
      </w:r>
      <w:r w:rsidRPr="00522FDA">
        <w:t xml:space="preserve">or </w:t>
      </w:r>
      <w:r w:rsidR="00101CC1">
        <w:t>D</w:t>
      </w:r>
      <w:r w:rsidRPr="00522FDA">
        <w:t xml:space="preserve">ocument processing issues to the Client, which displays an error message as needed and asks the User or Operator to confirm the disposition of the Job. Processing failures include out-of-memory, missing resource, missing or incorrect password, and other conditions that prevent a particular Job or </w:t>
      </w:r>
      <w:r w:rsidR="00A0687C">
        <w:t xml:space="preserve">Document </w:t>
      </w:r>
      <w:r w:rsidRPr="00522FDA">
        <w:t>from printing.</w:t>
      </w:r>
    </w:p>
    <w:p w14:paraId="58A2FE3A" w14:textId="5AAF920F" w:rsidR="008A28C1" w:rsidRDefault="008A28C1" w:rsidP="00B9314B">
      <w:pPr>
        <w:pStyle w:val="IEEEStdsLevel2Header"/>
      </w:pPr>
      <w:bookmarkStart w:id="190" w:name="_Toc95162667"/>
      <w:bookmarkStart w:id="191" w:name="_Toc86755930"/>
      <w:r>
        <w:t>Out of Scope</w:t>
      </w:r>
      <w:bookmarkEnd w:id="190"/>
      <w:bookmarkEnd w:id="191"/>
    </w:p>
    <w:p w14:paraId="7FFFE80F" w14:textId="596C9CD3" w:rsidR="008A28C1" w:rsidRDefault="001A5406" w:rsidP="008A28C1">
      <w:pPr>
        <w:pStyle w:val="IEEEStdsParagraph"/>
      </w:pPr>
      <w:r>
        <w:t>The following are out of scope for this specification:</w:t>
      </w:r>
    </w:p>
    <w:p w14:paraId="19F42B94" w14:textId="347F64E3" w:rsidR="00115BBF" w:rsidRDefault="00115BBF" w:rsidP="00AA09EF">
      <w:pPr>
        <w:pStyle w:val="NumberedList"/>
        <w:numPr>
          <w:ilvl w:val="0"/>
          <w:numId w:val="14"/>
        </w:numPr>
      </w:pPr>
      <w:r>
        <w:t xml:space="preserve">Methods for geo-location and proximity detection for the Select Printer Using Geo-Location use case (section </w:t>
      </w:r>
      <w:r>
        <w:fldChar w:fldCharType="begin"/>
      </w:r>
      <w:r>
        <w:instrText xml:space="preserve"> REF _Ref31600654 \n \h </w:instrText>
      </w:r>
      <w:r>
        <w:fldChar w:fldCharType="separate"/>
      </w:r>
      <w:r w:rsidR="00D6659E">
        <w:t>3.2.1</w:t>
      </w:r>
      <w:r>
        <w:fldChar w:fldCharType="end"/>
      </w:r>
      <w:r>
        <w:t xml:space="preserve">); </w:t>
      </w:r>
    </w:p>
    <w:p w14:paraId="47387C0C" w14:textId="2D256A05" w:rsidR="00115BBF" w:rsidRDefault="00115BBF" w:rsidP="00AA09EF">
      <w:pPr>
        <w:pStyle w:val="NumberedList"/>
        <w:numPr>
          <w:ilvl w:val="0"/>
          <w:numId w:val="4"/>
        </w:numPr>
      </w:pPr>
      <w:r>
        <w:t>Constraining choice of document formats suitable for the Print use cases;</w:t>
      </w:r>
      <w:r w:rsidR="00DB3C9F">
        <w:t xml:space="preserve"> and</w:t>
      </w:r>
    </w:p>
    <w:p w14:paraId="5CFBA370" w14:textId="77777777" w:rsidR="00115BBF" w:rsidRDefault="00115BBF" w:rsidP="00AA09EF">
      <w:pPr>
        <w:pStyle w:val="NumberedList"/>
        <w:numPr>
          <w:ilvl w:val="0"/>
          <w:numId w:val="4"/>
        </w:numPr>
      </w:pPr>
      <w:r>
        <w:t>Discovery protocols used to locate Printers.</w:t>
      </w:r>
    </w:p>
    <w:p w14:paraId="6545FAD4" w14:textId="77777777" w:rsidR="00FD0C1D" w:rsidRDefault="00FD0C1D" w:rsidP="00B9314B">
      <w:pPr>
        <w:pStyle w:val="IEEEStdsLevel2Header"/>
      </w:pPr>
      <w:bookmarkStart w:id="192" w:name="_Toc95162668"/>
      <w:bookmarkStart w:id="193" w:name="_Toc86755931"/>
      <w:r>
        <w:t>Design Requirements</w:t>
      </w:r>
      <w:bookmarkEnd w:id="192"/>
      <w:bookmarkEnd w:id="193"/>
    </w:p>
    <w:p w14:paraId="19DE4731" w14:textId="77777777" w:rsidR="00D56729" w:rsidRDefault="0009519F" w:rsidP="00A027FC">
      <w:pPr>
        <w:pStyle w:val="IEEEStdsParagraph"/>
      </w:pPr>
      <w:r>
        <w:t>The design requirements for this specification are</w:t>
      </w:r>
      <w:r w:rsidR="00D56729">
        <w:t>:</w:t>
      </w:r>
    </w:p>
    <w:p w14:paraId="47B6CA0C" w14:textId="4E5789C1" w:rsidR="00102E13" w:rsidRDefault="00102E13" w:rsidP="00AA09EF">
      <w:pPr>
        <w:pStyle w:val="IEEEStdsParagraph"/>
        <w:numPr>
          <w:ilvl w:val="0"/>
          <w:numId w:val="24"/>
        </w:numPr>
      </w:pPr>
      <w:r>
        <w:t>S</w:t>
      </w:r>
      <w:r w:rsidR="0009519F">
        <w:t xml:space="preserve">upport the use cases listed in section </w:t>
      </w:r>
      <w:r w:rsidR="00AC7CEC">
        <w:fldChar w:fldCharType="begin"/>
      </w:r>
      <w:r w:rsidR="00AC7CEC">
        <w:instrText xml:space="preserve"> REF _Ref53566775 \n \h </w:instrText>
      </w:r>
      <w:r w:rsidR="00AC7CEC">
        <w:fldChar w:fldCharType="separate"/>
      </w:r>
      <w:r w:rsidR="00D6659E">
        <w:t>3.2</w:t>
      </w:r>
      <w:r w:rsidR="00AC7CEC">
        <w:fldChar w:fldCharType="end"/>
      </w:r>
      <w:r w:rsidR="003328E5">
        <w:t xml:space="preserve"> </w:t>
      </w:r>
      <w:r w:rsidR="00CD0F96">
        <w:t xml:space="preserve">by defining </w:t>
      </w:r>
      <w:r>
        <w:t xml:space="preserve">the following </w:t>
      </w:r>
      <w:r w:rsidR="004973FE">
        <w:t>IPP extensions</w:t>
      </w:r>
      <w:r w:rsidR="00640FF7">
        <w:t>:</w:t>
      </w:r>
    </w:p>
    <w:p w14:paraId="00C176DC" w14:textId="1F37573A" w:rsidR="004075F8" w:rsidRDefault="00E10AA7" w:rsidP="00AA09EF">
      <w:pPr>
        <w:pStyle w:val="IEEEStdsParagraph"/>
        <w:numPr>
          <w:ilvl w:val="1"/>
          <w:numId w:val="24"/>
        </w:numPr>
      </w:pPr>
      <w:r>
        <w:t>A facility that</w:t>
      </w:r>
      <w:r w:rsidR="0009519F" w:rsidRPr="00431542">
        <w:t xml:space="preserve"> allow</w:t>
      </w:r>
      <w:r>
        <w:t>s</w:t>
      </w:r>
      <w:r w:rsidR="0009519F" w:rsidRPr="00431542">
        <w:t xml:space="preserve"> a Client to correlate multiple Printers to a single device or server supporting the Printers;</w:t>
      </w:r>
    </w:p>
    <w:p w14:paraId="0103C4EF" w14:textId="4897EDD1" w:rsidR="0009519F" w:rsidRPr="00431542" w:rsidRDefault="000A63EA" w:rsidP="00AA09EF">
      <w:pPr>
        <w:pStyle w:val="IEEEStdsParagraph"/>
        <w:numPr>
          <w:ilvl w:val="1"/>
          <w:numId w:val="24"/>
        </w:numPr>
      </w:pPr>
      <w:r>
        <w:t>A</w:t>
      </w:r>
      <w:r w:rsidR="00752E20">
        <w:t xml:space="preserve">n operation and associated attributes to request that the </w:t>
      </w:r>
      <w:r w:rsidR="0009519F" w:rsidRPr="00431542">
        <w:t xml:space="preserve">Printer </w:t>
      </w:r>
      <w:r w:rsidR="00752E20">
        <w:t>identify itself using visual or au</w:t>
      </w:r>
      <w:r w:rsidR="00D26BC6">
        <w:t xml:space="preserve">dio </w:t>
      </w:r>
      <w:r w:rsidR="0009519F" w:rsidRPr="00431542">
        <w:t>;</w:t>
      </w:r>
    </w:p>
    <w:p w14:paraId="08A6BF92" w14:textId="1A9B46FF" w:rsidR="0009519F" w:rsidRPr="00431542" w:rsidRDefault="000D0B78" w:rsidP="00AA09EF">
      <w:pPr>
        <w:pStyle w:val="IEEEStdsParagraph"/>
        <w:numPr>
          <w:ilvl w:val="1"/>
          <w:numId w:val="24"/>
        </w:numPr>
      </w:pPr>
      <w:r>
        <w:t xml:space="preserve">Printer </w:t>
      </w:r>
      <w:r w:rsidR="00E2000C">
        <w:t xml:space="preserve">precise </w:t>
      </w:r>
      <w:r>
        <w:t>g</w:t>
      </w:r>
      <w:r w:rsidR="0009519F" w:rsidRPr="00431542">
        <w:t>eo-location</w:t>
      </w:r>
      <w:r w:rsidR="00E2000C">
        <w:t xml:space="preserve"> and relative location</w:t>
      </w:r>
      <w:r w:rsidR="0009519F" w:rsidRPr="00431542">
        <w:t>;</w:t>
      </w:r>
    </w:p>
    <w:p w14:paraId="0010071B" w14:textId="09BA67C6" w:rsidR="0009519F" w:rsidRPr="00431542" w:rsidRDefault="0009519F" w:rsidP="00AA09EF">
      <w:pPr>
        <w:pStyle w:val="IEEEStdsParagraph"/>
        <w:numPr>
          <w:ilvl w:val="1"/>
          <w:numId w:val="24"/>
        </w:numPr>
      </w:pPr>
      <w:r w:rsidRPr="00431542">
        <w:t>Printer discovery and selection</w:t>
      </w:r>
      <w:r w:rsidR="00E2000C">
        <w:t xml:space="preserve"> metadata</w:t>
      </w:r>
      <w:r w:rsidRPr="00431542">
        <w:t>;</w:t>
      </w:r>
    </w:p>
    <w:p w14:paraId="01ED453B" w14:textId="4B669FD5" w:rsidR="0009519F" w:rsidRPr="00431542" w:rsidRDefault="0009519F" w:rsidP="00AA09EF">
      <w:pPr>
        <w:pStyle w:val="IEEEStdsParagraph"/>
        <w:numPr>
          <w:ilvl w:val="1"/>
          <w:numId w:val="24"/>
        </w:numPr>
      </w:pPr>
      <w:r>
        <w:t xml:space="preserve">Client-side Job Template </w:t>
      </w:r>
      <w:r w:rsidR="00E2000C">
        <w:t xml:space="preserve">attribute </w:t>
      </w:r>
      <w:r w:rsidRPr="00431542">
        <w:t>constraint</w:t>
      </w:r>
      <w:r>
        <w:t>s</w:t>
      </w:r>
      <w:r w:rsidRPr="00431542">
        <w:t xml:space="preserve"> </w:t>
      </w:r>
      <w:r>
        <w:t xml:space="preserve">and conflict </w:t>
      </w:r>
      <w:r w:rsidRPr="00431542">
        <w:t>resolution;</w:t>
      </w:r>
    </w:p>
    <w:p w14:paraId="06859CED" w14:textId="3F6C8050" w:rsidR="0009519F" w:rsidRPr="00431542" w:rsidRDefault="00743183" w:rsidP="00AA09EF">
      <w:pPr>
        <w:pStyle w:val="IEEEStdsParagraph"/>
        <w:numPr>
          <w:ilvl w:val="1"/>
          <w:numId w:val="24"/>
        </w:numPr>
      </w:pPr>
      <w:r>
        <w:t>S</w:t>
      </w:r>
      <w:r w:rsidR="0009519F" w:rsidRPr="00431542">
        <w:t>ecure printing, identification, and metadata attributes and values;</w:t>
      </w:r>
    </w:p>
    <w:p w14:paraId="4EE1E73A" w14:textId="71B4EB05" w:rsidR="0009519F" w:rsidRPr="00431542" w:rsidRDefault="00743183" w:rsidP="00AA09EF">
      <w:pPr>
        <w:pStyle w:val="IEEEStdsParagraph"/>
        <w:numPr>
          <w:ilvl w:val="1"/>
          <w:numId w:val="24"/>
        </w:numPr>
      </w:pPr>
      <w:r>
        <w:t>M</w:t>
      </w:r>
      <w:r w:rsidR="0009519F" w:rsidRPr="00431542">
        <w:t>edia capability attributes;</w:t>
      </w:r>
    </w:p>
    <w:p w14:paraId="4B7071C5" w14:textId="356815A9" w:rsidR="0009519F" w:rsidRPr="00431542" w:rsidRDefault="00743183" w:rsidP="00AA09EF">
      <w:pPr>
        <w:pStyle w:val="IEEEStdsParagraph"/>
        <w:numPr>
          <w:ilvl w:val="1"/>
          <w:numId w:val="24"/>
        </w:numPr>
      </w:pPr>
      <w:r>
        <w:t>I</w:t>
      </w:r>
      <w:r w:rsidR="0009519F" w:rsidRPr="00431542">
        <w:t xml:space="preserve">nput and output tray </w:t>
      </w:r>
      <w:r w:rsidR="00EF053E">
        <w:t>description</w:t>
      </w:r>
      <w:r w:rsidR="0009519F" w:rsidRPr="00431542">
        <w:t>;</w:t>
      </w:r>
    </w:p>
    <w:p w14:paraId="33C96C7B" w14:textId="3CA30D1D" w:rsidR="0009519F" w:rsidRPr="00431542" w:rsidRDefault="00743183" w:rsidP="00AA09EF">
      <w:pPr>
        <w:pStyle w:val="IEEEStdsParagraph"/>
        <w:numPr>
          <w:ilvl w:val="1"/>
          <w:numId w:val="24"/>
        </w:numPr>
      </w:pPr>
      <w:r>
        <w:t>L</w:t>
      </w:r>
      <w:r w:rsidR="0009519F" w:rsidRPr="00431542">
        <w:t xml:space="preserve">imit and </w:t>
      </w:r>
      <w:r w:rsidR="0009519F">
        <w:t>filtering</w:t>
      </w:r>
      <w:r w:rsidR="0009519F" w:rsidRPr="00431542">
        <w:t xml:space="preserve"> attributes;</w:t>
      </w:r>
    </w:p>
    <w:p w14:paraId="0BE1DC6D" w14:textId="7B75CA97" w:rsidR="0009519F" w:rsidRPr="00431542" w:rsidRDefault="00743183" w:rsidP="00AA09EF">
      <w:pPr>
        <w:pStyle w:val="IEEEStdsParagraph"/>
        <w:numPr>
          <w:ilvl w:val="1"/>
          <w:numId w:val="24"/>
        </w:numPr>
      </w:pPr>
      <w:r>
        <w:lastRenderedPageBreak/>
        <w:t>C</w:t>
      </w:r>
      <w:r w:rsidR="0009519F" w:rsidRPr="00431542">
        <w:t>olor printing attributes</w:t>
      </w:r>
      <w:r w:rsidR="0009519F">
        <w:t>;</w:t>
      </w:r>
    </w:p>
    <w:p w14:paraId="72D1E9D5" w14:textId="74B195AA" w:rsidR="0009519F" w:rsidRPr="00431542" w:rsidRDefault="0009519F" w:rsidP="00AA09EF">
      <w:pPr>
        <w:pStyle w:val="IEEEStdsParagraph"/>
        <w:numPr>
          <w:ilvl w:val="1"/>
          <w:numId w:val="24"/>
        </w:numPr>
      </w:pPr>
      <w:r w:rsidRPr="00431542">
        <w:t>ICC color management attributes;</w:t>
      </w:r>
    </w:p>
    <w:p w14:paraId="7A047EF8" w14:textId="194711B0" w:rsidR="0009519F" w:rsidRPr="00431542" w:rsidRDefault="00743183" w:rsidP="00AA09EF">
      <w:pPr>
        <w:pStyle w:val="IEEEStdsParagraph"/>
        <w:numPr>
          <w:ilvl w:val="1"/>
          <w:numId w:val="24"/>
        </w:numPr>
      </w:pPr>
      <w:r>
        <w:t>R</w:t>
      </w:r>
      <w:r w:rsidR="0009519F" w:rsidRPr="00431542">
        <w:t>oll-fed printing attributes and values;</w:t>
      </w:r>
    </w:p>
    <w:p w14:paraId="1987F432" w14:textId="0592F1CD" w:rsidR="0009519F" w:rsidRPr="00431542" w:rsidRDefault="00743183" w:rsidP="00AA09EF">
      <w:pPr>
        <w:pStyle w:val="IEEEStdsParagraph"/>
        <w:numPr>
          <w:ilvl w:val="1"/>
          <w:numId w:val="24"/>
        </w:numPr>
      </w:pPr>
      <w:r>
        <w:t>S</w:t>
      </w:r>
      <w:r w:rsidR="0009519F" w:rsidRPr="00431542">
        <w:t>upply level and status monitoring;</w:t>
      </w:r>
    </w:p>
    <w:p w14:paraId="0FAFDEA2" w14:textId="50F3659F" w:rsidR="0009519F" w:rsidRDefault="00743183" w:rsidP="00AA09EF">
      <w:pPr>
        <w:pStyle w:val="IEEEStdsParagraph"/>
        <w:numPr>
          <w:ilvl w:val="1"/>
          <w:numId w:val="24"/>
        </w:numPr>
      </w:pPr>
      <w:r>
        <w:t>L</w:t>
      </w:r>
      <w:r w:rsidR="0009519F" w:rsidRPr="00431542">
        <w:t xml:space="preserve">ocalization attributes and a message catalog file format; </w:t>
      </w:r>
    </w:p>
    <w:p w14:paraId="68FCB6BB" w14:textId="7E1D5558" w:rsidR="0009519F" w:rsidRDefault="001F68A7" w:rsidP="00AA09EF">
      <w:pPr>
        <w:pStyle w:val="IEEEStdsParagraph"/>
        <w:numPr>
          <w:ilvl w:val="1"/>
          <w:numId w:val="24"/>
        </w:numPr>
      </w:pPr>
      <w:r>
        <w:t xml:space="preserve">Attributes providing </w:t>
      </w:r>
      <w:r w:rsidR="0009519F">
        <w:t>globally unique</w:t>
      </w:r>
      <w:r w:rsidR="0009519F" w:rsidRPr="00431542">
        <w:t xml:space="preserve"> identifier attributes for all objects</w:t>
      </w:r>
      <w:r w:rsidR="0009519F">
        <w:t>; and</w:t>
      </w:r>
    </w:p>
    <w:p w14:paraId="41FB0185" w14:textId="6F3A8D47" w:rsidR="0009519F" w:rsidRDefault="001F68A7" w:rsidP="00AA09EF">
      <w:pPr>
        <w:pStyle w:val="IEEEStdsParagraph"/>
        <w:numPr>
          <w:ilvl w:val="1"/>
          <w:numId w:val="24"/>
        </w:numPr>
      </w:pPr>
      <w:r>
        <w:t>P</w:t>
      </w:r>
      <w:r w:rsidR="0009519F">
        <w:t>reset attributes.</w:t>
      </w:r>
    </w:p>
    <w:p w14:paraId="4932B70B" w14:textId="63D5B2BB" w:rsidR="00010982" w:rsidRDefault="00E1649D" w:rsidP="00AA09EF">
      <w:pPr>
        <w:pStyle w:val="IEEEStdsParagraph"/>
        <w:numPr>
          <w:ilvl w:val="0"/>
          <w:numId w:val="24"/>
        </w:numPr>
      </w:pPr>
      <w:r>
        <w:t xml:space="preserve">Ensure that all </w:t>
      </w:r>
      <w:r w:rsidR="00010982">
        <w:t>IPP extensions</w:t>
      </w:r>
      <w:r>
        <w:t xml:space="preserve"> follow the</w:t>
      </w:r>
      <w:r w:rsidRPr="00431542">
        <w:t xml:space="preserve"> naming conventions defined in the IPP/1.1 Model and Semantics </w:t>
      </w:r>
      <w:r w:rsidRPr="00CE0799">
        <w:rPr>
          <w:rFonts w:eastAsia="MS Mincho"/>
        </w:rPr>
        <w:fldChar w:fldCharType="begin"/>
      </w:r>
      <w:r w:rsidRPr="00CE0799">
        <w:rPr>
          <w:rFonts w:eastAsia="MS Mincho"/>
        </w:rPr>
        <w:instrText xml:space="preserve"> REF STD92 \h </w:instrText>
      </w:r>
      <w:r w:rsidRPr="00CE0799">
        <w:rPr>
          <w:rFonts w:eastAsia="MS Mincho"/>
        </w:rPr>
      </w:r>
      <w:r w:rsidRPr="00CE0799">
        <w:rPr>
          <w:rFonts w:eastAsia="MS Mincho"/>
        </w:rPr>
        <w:fldChar w:fldCharType="separate"/>
      </w:r>
      <w:r w:rsidR="00D6659E" w:rsidRPr="003A6A5B">
        <w:t>[</w:t>
      </w:r>
      <w:r w:rsidR="00D6659E">
        <w:t>STD92</w:t>
      </w:r>
      <w:r w:rsidR="00D6659E" w:rsidRPr="003A6A5B">
        <w:t>]</w:t>
      </w:r>
      <w:r w:rsidRPr="00CE0799">
        <w:rPr>
          <w:rFonts w:eastAsia="MS Mincho"/>
        </w:rPr>
        <w:fldChar w:fldCharType="end"/>
      </w:r>
      <w:r w:rsidRPr="00431542">
        <w:t>, including keyword value (lowercase) and hyphenation requirements</w:t>
      </w:r>
      <w:r w:rsidR="00010982">
        <w:t xml:space="preserve">; and </w:t>
      </w:r>
    </w:p>
    <w:p w14:paraId="208F0DD8" w14:textId="5DE66775" w:rsidR="00E1649D" w:rsidRDefault="00010982" w:rsidP="00AA09EF">
      <w:pPr>
        <w:pStyle w:val="IEEEStdsParagraph"/>
        <w:numPr>
          <w:ilvl w:val="0"/>
          <w:numId w:val="24"/>
        </w:numPr>
      </w:pPr>
      <w:r>
        <w:t xml:space="preserve">Ensure that all IPP extensions </w:t>
      </w:r>
      <w:r w:rsidR="00E1649D">
        <w:t xml:space="preserve">are </w:t>
      </w:r>
      <w:r w:rsidR="00E1649D" w:rsidRPr="00431542">
        <w:t>compatib</w:t>
      </w:r>
      <w:r w:rsidR="00E1649D">
        <w:t>le</w:t>
      </w:r>
      <w:r w:rsidR="00E1649D" w:rsidRPr="00431542">
        <w:t xml:space="preserve"> with</w:t>
      </w:r>
      <w:r w:rsidR="00E1649D">
        <w:t>,</w:t>
      </w:r>
      <w:r w:rsidR="00E1649D" w:rsidRPr="00431542">
        <w:t xml:space="preserve"> </w:t>
      </w:r>
      <w:r w:rsidR="00E1649D">
        <w:t xml:space="preserve">but not redundant with, </w:t>
      </w:r>
      <w:r w:rsidR="00E1649D" w:rsidRPr="00431542">
        <w:t xml:space="preserve">existing IETF and PWG IPP operations </w:t>
      </w:r>
      <w:r w:rsidR="00E1649D">
        <w:t>and attributes</w:t>
      </w:r>
      <w:r>
        <w:t>.</w:t>
      </w:r>
      <w:r w:rsidR="00E1649D" w:rsidRPr="00431542">
        <w:t xml:space="preserve"> </w:t>
      </w:r>
    </w:p>
    <w:p w14:paraId="55762022" w14:textId="77777777" w:rsidR="0009519F" w:rsidRDefault="0009519F" w:rsidP="0009519F">
      <w:pPr>
        <w:pStyle w:val="IEEEStdsParagraph"/>
      </w:pPr>
      <w:r>
        <w:t>The design recommendations for this specification are:</w:t>
      </w:r>
    </w:p>
    <w:p w14:paraId="328F59F9" w14:textId="5DEE0853" w:rsidR="001A5406" w:rsidRDefault="00856C59" w:rsidP="00AA09EF">
      <w:pPr>
        <w:pStyle w:val="NumberedList"/>
        <w:numPr>
          <w:ilvl w:val="0"/>
          <w:numId w:val="17"/>
        </w:numPr>
      </w:pPr>
      <w:r>
        <w:t>Prefer</w:t>
      </w:r>
      <w:r w:rsidR="0009519F">
        <w:t xml:space="preserve"> </w:t>
      </w:r>
      <w:r w:rsidR="0009519F" w:rsidRPr="003A62BD">
        <w:t>Printer</w:t>
      </w:r>
      <w:r w:rsidR="0009519F">
        <w:t xml:space="preserve"> Resident</w:t>
      </w:r>
      <w:r w:rsidR="0009519F" w:rsidRPr="003A62BD">
        <w:t xml:space="preserve"> resources </w:t>
      </w:r>
      <w:r w:rsidR="00607A12" w:rsidRPr="003A62BD">
        <w:t>to</w:t>
      </w:r>
      <w:r w:rsidR="0009519F" w:rsidRPr="003A62BD">
        <w:t xml:space="preserve"> </w:t>
      </w:r>
      <w:r>
        <w:t xml:space="preserve">better </w:t>
      </w:r>
      <w:r w:rsidR="0009519F" w:rsidRPr="003A62BD">
        <w:t xml:space="preserve">support </w:t>
      </w:r>
      <w:r w:rsidR="00525D78">
        <w:t xml:space="preserve">this specification's use cases in scenarios </w:t>
      </w:r>
      <w:r w:rsidR="0009519F">
        <w:t>where Internet access is unavailable</w:t>
      </w:r>
      <w:r w:rsidR="00E33167">
        <w:t xml:space="preserve">, such as </w:t>
      </w:r>
      <w:r w:rsidR="0009519F">
        <w:t xml:space="preserve">isolated </w:t>
      </w:r>
      <w:r w:rsidR="00E33167">
        <w:t xml:space="preserve">or restricted </w:t>
      </w:r>
      <w:r w:rsidR="0009519F">
        <w:t>network</w:t>
      </w:r>
      <w:r w:rsidR="00E33167">
        <w:t>s</w:t>
      </w:r>
      <w:r w:rsidR="007A56FC">
        <w:t xml:space="preserve"> or</w:t>
      </w:r>
      <w:r w:rsidR="0009519F">
        <w:t xml:space="preserve"> peer-to-peer network</w:t>
      </w:r>
      <w:r w:rsidR="00E33167">
        <w:t>ing</w:t>
      </w:r>
      <w:r w:rsidR="007A56FC">
        <w:t xml:space="preserve"> technologies</w:t>
      </w:r>
      <w:r w:rsidR="00E33167">
        <w:t>.</w:t>
      </w:r>
    </w:p>
    <w:p w14:paraId="407B68EE" w14:textId="7819BE21" w:rsidR="00F75E30" w:rsidRDefault="004D5CC8" w:rsidP="0064047C">
      <w:pPr>
        <w:pStyle w:val="IEEEStdsLevel1Header"/>
        <w:rPr>
          <w:rFonts w:eastAsia="MS Mincho"/>
        </w:rPr>
      </w:pPr>
      <w:bookmarkStart w:id="194" w:name="_Toc263650583"/>
      <w:bookmarkStart w:id="195" w:name="_Toc95162669"/>
      <w:bookmarkStart w:id="196" w:name="_Toc86755932"/>
      <w:r>
        <w:rPr>
          <w:rFonts w:eastAsia="MS Mincho"/>
        </w:rPr>
        <w:t xml:space="preserve">IPP </w:t>
      </w:r>
      <w:r w:rsidR="00E54768">
        <w:rPr>
          <w:rFonts w:eastAsia="MS Mincho"/>
        </w:rPr>
        <w:t>Model</w:t>
      </w:r>
      <w:bookmarkEnd w:id="195"/>
      <w:bookmarkEnd w:id="196"/>
    </w:p>
    <w:p w14:paraId="13B248C7" w14:textId="0A8B7F6C" w:rsidR="002E1850" w:rsidRDefault="002E1850" w:rsidP="002E1850">
      <w:pPr>
        <w:pStyle w:val="IEEEStdsParagraph"/>
        <w:rPr>
          <w:rFonts w:eastAsia="MS Mincho"/>
        </w:rPr>
      </w:pPr>
      <w:r>
        <w:rPr>
          <w:rFonts w:eastAsia="MS Mincho"/>
        </w:rPr>
        <w:t xml:space="preserve">This specification extends the core features defined in 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and other IPP specifications in </w:t>
      </w:r>
      <w:r w:rsidR="00945A71">
        <w:rPr>
          <w:rFonts w:eastAsia="MS Mincho"/>
        </w:rPr>
        <w:t>several</w:t>
      </w:r>
      <w:r>
        <w:rPr>
          <w:rFonts w:eastAsia="MS Mincho"/>
        </w:rPr>
        <w:t xml:space="preserve"> significant ways. </w:t>
      </w:r>
      <w:r w:rsidR="00B05DAC">
        <w:rPr>
          <w:rFonts w:eastAsia="MS Mincho"/>
        </w:rPr>
        <w:t>Descriptions</w:t>
      </w:r>
      <w:r>
        <w:rPr>
          <w:rFonts w:eastAsia="MS Mincho"/>
        </w:rPr>
        <w:t xml:space="preserve"> of each IPP extension </w:t>
      </w:r>
      <w:r w:rsidR="00B05DAC">
        <w:rPr>
          <w:rFonts w:eastAsia="MS Mincho"/>
        </w:rPr>
        <w:t xml:space="preserve">are </w:t>
      </w:r>
      <w:r>
        <w:rPr>
          <w:rFonts w:eastAsia="MS Mincho"/>
        </w:rPr>
        <w:t>below.</w:t>
      </w:r>
    </w:p>
    <w:p w14:paraId="6FCA5408" w14:textId="4997B2C2" w:rsidR="008755EC" w:rsidRPr="004B1485" w:rsidRDefault="004B1485" w:rsidP="00D134B2">
      <w:pPr>
        <w:pStyle w:val="IEEEStdsParagraph"/>
        <w:jc w:val="center"/>
        <w:rPr>
          <w:rFonts w:eastAsia="MS Mincho"/>
          <w:b/>
          <w:bCs/>
        </w:rPr>
      </w:pPr>
      <w:r w:rsidRPr="004B1485">
        <w:rPr>
          <w:rFonts w:eastAsia="MS Mincho"/>
          <w:b/>
          <w:bCs/>
          <w:highlight w:val="yellow"/>
        </w:rPr>
        <w:t>REMOVE THE BELOW TABLE BEFORE FINAL PUBLICATION</w:t>
      </w:r>
    </w:p>
    <w:p w14:paraId="63827B6D" w14:textId="59CF371F" w:rsidR="00345AB2" w:rsidRDefault="00345AB2" w:rsidP="009370FE">
      <w:pPr>
        <w:pStyle w:val="Caption"/>
      </w:pPr>
      <w:bookmarkStart w:id="197" w:name="_Toc95162856"/>
      <w:bookmarkStart w:id="198" w:name="_Toc86756116"/>
      <w:r w:rsidRPr="008755EC">
        <w:rPr>
          <w:highlight w:val="yellow"/>
        </w:rPr>
        <w:t xml:space="preserve">Table </w:t>
      </w:r>
      <w:r w:rsidR="008B02D6" w:rsidRPr="008755EC">
        <w:rPr>
          <w:highlight w:val="yellow"/>
        </w:rPr>
        <w:fldChar w:fldCharType="begin"/>
      </w:r>
      <w:r w:rsidR="008B02D6" w:rsidRPr="008755EC">
        <w:rPr>
          <w:highlight w:val="yellow"/>
        </w:rPr>
        <w:instrText xml:space="preserve"> SEQ Table \* ARABIC </w:instrText>
      </w:r>
      <w:r w:rsidR="008B02D6" w:rsidRPr="008755EC">
        <w:rPr>
          <w:highlight w:val="yellow"/>
        </w:rPr>
        <w:fldChar w:fldCharType="separate"/>
      </w:r>
      <w:r w:rsidR="00D6659E">
        <w:rPr>
          <w:noProof/>
          <w:highlight w:val="yellow"/>
        </w:rPr>
        <w:t>1</w:t>
      </w:r>
      <w:r w:rsidR="008B02D6" w:rsidRPr="008755EC">
        <w:rPr>
          <w:noProof/>
          <w:highlight w:val="yellow"/>
        </w:rPr>
        <w:fldChar w:fldCharType="end"/>
      </w:r>
      <w:r w:rsidRPr="008755EC">
        <w:rPr>
          <w:highlight w:val="yellow"/>
        </w:rPr>
        <w:t xml:space="preserve"> - Design Requirements, Use Cases and Definitions Cross Reference</w:t>
      </w:r>
      <w:bookmarkEnd w:id="197"/>
      <w:bookmarkEnd w:id="198"/>
    </w:p>
    <w:tbl>
      <w:tblPr>
        <w:tblStyle w:val="MediumList1-Accent1"/>
        <w:tblW w:w="0" w:type="auto"/>
        <w:tblLook w:val="04A0" w:firstRow="1" w:lastRow="0" w:firstColumn="1" w:lastColumn="0" w:noHBand="0" w:noVBand="1"/>
      </w:tblPr>
      <w:tblGrid>
        <w:gridCol w:w="5722"/>
        <w:gridCol w:w="2079"/>
        <w:gridCol w:w="1854"/>
      </w:tblGrid>
      <w:tr w:rsidR="00AD56EA" w14:paraId="046B861D"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4E87DBE7" w14:textId="77777777" w:rsidR="00AD56EA" w:rsidRDefault="00AD56EA" w:rsidP="00C15DA6">
            <w:pPr>
              <w:pStyle w:val="IEEEStdsParagraph"/>
            </w:pPr>
            <w:r>
              <w:t>Design Requirement</w:t>
            </w:r>
          </w:p>
        </w:tc>
        <w:tc>
          <w:tcPr>
            <w:tcW w:w="2079" w:type="dxa"/>
          </w:tcPr>
          <w:p w14:paraId="4D0BF9CB"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Use Case(s)</w:t>
            </w:r>
          </w:p>
        </w:tc>
        <w:tc>
          <w:tcPr>
            <w:tcW w:w="1854" w:type="dxa"/>
          </w:tcPr>
          <w:p w14:paraId="5F7AC885" w14:textId="77777777" w:rsidR="00AD56EA" w:rsidRDefault="00AD56EA" w:rsidP="00C15DA6">
            <w:pPr>
              <w:pStyle w:val="IEEEStdsParagraph"/>
              <w:cnfStyle w:val="100000000000" w:firstRow="1" w:lastRow="0" w:firstColumn="0" w:lastColumn="0" w:oddVBand="0" w:evenVBand="0" w:oddHBand="0" w:evenHBand="0" w:firstRowFirstColumn="0" w:firstRowLastColumn="0" w:lastRowFirstColumn="0" w:lastRowLastColumn="0"/>
            </w:pPr>
            <w:r>
              <w:t>Definitions</w:t>
            </w:r>
          </w:p>
        </w:tc>
      </w:tr>
      <w:tr w:rsidR="00AD56EA" w14:paraId="6541767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2C04BA50" w14:textId="77777777" w:rsidR="00AD56EA" w:rsidRDefault="00AD56EA" w:rsidP="00C15DA6">
            <w:pPr>
              <w:pStyle w:val="IEEEStdsParagraph"/>
            </w:pPr>
            <w:r>
              <w:t>4. Define new Printer identification attributes and an identification operation</w:t>
            </w:r>
          </w:p>
        </w:tc>
        <w:tc>
          <w:tcPr>
            <w:tcW w:w="2079" w:type="dxa"/>
          </w:tcPr>
          <w:p w14:paraId="4C6C563E" w14:textId="5908D189"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_Ref31601086 \n \h </w:instrText>
            </w:r>
            <w:r>
              <w:fldChar w:fldCharType="separate"/>
            </w:r>
            <w:r w:rsidR="00D6659E">
              <w:t>3.2.2</w:t>
            </w:r>
            <w:r>
              <w:fldChar w:fldCharType="end"/>
            </w:r>
            <w:r>
              <w:t xml:space="preserve">, </w:t>
            </w:r>
            <w:r>
              <w:fldChar w:fldCharType="begin"/>
            </w:r>
            <w:r>
              <w:instrText xml:space="preserve"> REF _Ref31601109 \n \h </w:instrText>
            </w:r>
            <w:r>
              <w:fldChar w:fldCharType="separate"/>
            </w:r>
            <w:r w:rsidR="00D6659E">
              <w:t>3.2.3</w:t>
            </w:r>
            <w:r>
              <w:fldChar w:fldCharType="end"/>
            </w:r>
          </w:p>
        </w:tc>
        <w:tc>
          <w:tcPr>
            <w:tcW w:w="1854" w:type="dxa"/>
          </w:tcPr>
          <w:p w14:paraId="733577CA" w14:textId="492D50E4"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_Ref167260299 \n \h </w:instrText>
            </w:r>
            <w:r>
              <w:fldChar w:fldCharType="separate"/>
            </w:r>
            <w:r w:rsidR="00D6659E">
              <w:t>5.1</w:t>
            </w:r>
            <w:r>
              <w:fldChar w:fldCharType="end"/>
            </w:r>
            <w:r>
              <w:t xml:space="preserve">, </w:t>
            </w:r>
            <w:r>
              <w:fldChar w:fldCharType="begin"/>
            </w:r>
            <w:r>
              <w:instrText xml:space="preserve"> REF _Ref167260207 \n \h </w:instrText>
            </w:r>
            <w:r>
              <w:fldChar w:fldCharType="separate"/>
            </w:r>
            <w:r w:rsidR="00D6659E">
              <w:t>6.1.5</w:t>
            </w:r>
            <w:r>
              <w:fldChar w:fldCharType="end"/>
            </w:r>
            <w:r>
              <w:t xml:space="preserve">, </w:t>
            </w:r>
            <w:r>
              <w:fldChar w:fldCharType="begin"/>
            </w:r>
            <w:r>
              <w:instrText xml:space="preserve"> REF _Ref179004557 \n \h </w:instrText>
            </w:r>
            <w:r>
              <w:fldChar w:fldCharType="separate"/>
            </w:r>
            <w:r w:rsidR="00D6659E">
              <w:t>6.6.12</w:t>
            </w:r>
            <w:r>
              <w:fldChar w:fldCharType="end"/>
            </w:r>
          </w:p>
        </w:tc>
      </w:tr>
      <w:tr w:rsidR="00AD56EA" w14:paraId="14791059"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B6ABDA0" w14:textId="77777777" w:rsidR="00AD56EA" w:rsidRDefault="00AD56EA" w:rsidP="00C15DA6">
            <w:pPr>
              <w:pStyle w:val="IEEEStdsParagraph"/>
            </w:pPr>
            <w:r>
              <w:t>5. Define new geo-location attributes</w:t>
            </w:r>
          </w:p>
        </w:tc>
        <w:tc>
          <w:tcPr>
            <w:tcW w:w="2079" w:type="dxa"/>
          </w:tcPr>
          <w:p w14:paraId="68F96968" w14:textId="0CE447E7"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_Ref31601271 \n \h </w:instrText>
            </w:r>
            <w:r>
              <w:fldChar w:fldCharType="separate"/>
            </w:r>
            <w:r w:rsidR="00D6659E">
              <w:t>3.2.1</w:t>
            </w:r>
            <w:r>
              <w:fldChar w:fldCharType="end"/>
            </w:r>
          </w:p>
        </w:tc>
        <w:tc>
          <w:tcPr>
            <w:tcW w:w="1854" w:type="dxa"/>
          </w:tcPr>
          <w:p w14:paraId="434DA328" w14:textId="2500E866"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_Ref31601572 \n \h </w:instrText>
            </w:r>
            <w:r>
              <w:fldChar w:fldCharType="separate"/>
            </w:r>
            <w:r w:rsidR="00D6659E">
              <w:t>6.5.27</w:t>
            </w:r>
            <w:r>
              <w:fldChar w:fldCharType="end"/>
            </w:r>
          </w:p>
        </w:tc>
      </w:tr>
      <w:tr w:rsidR="00AD56EA" w14:paraId="65E4040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374DF82" w14:textId="77777777" w:rsidR="00AD56EA" w:rsidRDefault="00AD56EA" w:rsidP="00C15DA6">
            <w:pPr>
              <w:pStyle w:val="IEEEStdsParagraph"/>
            </w:pPr>
            <w:r>
              <w:t>6. Define new Printer discovery and selection attributes</w:t>
            </w:r>
          </w:p>
        </w:tc>
        <w:tc>
          <w:tcPr>
            <w:tcW w:w="2079" w:type="dxa"/>
          </w:tcPr>
          <w:p w14:paraId="35AF220B" w14:textId="6CDFE502"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_Ref31619030 \n \h </w:instrText>
            </w:r>
            <w:r>
              <w:fldChar w:fldCharType="separate"/>
            </w:r>
            <w:r w:rsidR="00D6659E">
              <w:t>3.2.4</w:t>
            </w:r>
            <w:r>
              <w:fldChar w:fldCharType="end"/>
            </w:r>
          </w:p>
        </w:tc>
        <w:tc>
          <w:tcPr>
            <w:tcW w:w="1854" w:type="dxa"/>
          </w:tcPr>
          <w:p w14:paraId="1AB9D318" w14:textId="0669DF4F"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_Ref180029897 \n \h </w:instrText>
            </w:r>
            <w:r>
              <w:fldChar w:fldCharType="separate"/>
            </w:r>
            <w:r w:rsidR="00D6659E">
              <w:t>6.5.4</w:t>
            </w:r>
            <w:r>
              <w:fldChar w:fldCharType="end"/>
            </w:r>
            <w:r>
              <w:t xml:space="preserve">, </w:t>
            </w:r>
            <w:r>
              <w:fldChar w:fldCharType="begin"/>
            </w:r>
            <w:r>
              <w:instrText xml:space="preserve"> REF _Ref167274419 \n \h </w:instrText>
            </w:r>
            <w:r>
              <w:fldChar w:fldCharType="separate"/>
            </w:r>
            <w:r w:rsidR="00D6659E">
              <w:t>6.5.31</w:t>
            </w:r>
            <w:r>
              <w:fldChar w:fldCharType="end"/>
            </w:r>
            <w:r>
              <w:t>,</w:t>
            </w:r>
          </w:p>
        </w:tc>
      </w:tr>
      <w:tr w:rsidR="00AD56EA" w14:paraId="08EA025D"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77C59BC" w14:textId="77777777" w:rsidR="00AD56EA" w:rsidRDefault="00AD56EA" w:rsidP="00C15DA6">
            <w:pPr>
              <w:pStyle w:val="IEEEStdsParagraph"/>
            </w:pPr>
            <w:r>
              <w:lastRenderedPageBreak/>
              <w:t>7. Define new attributes to support feature selection constraints and conflict resolution</w:t>
            </w:r>
          </w:p>
        </w:tc>
        <w:tc>
          <w:tcPr>
            <w:tcW w:w="2079" w:type="dxa"/>
          </w:tcPr>
          <w:p w14:paraId="788B7A87" w14:textId="2B176AB4"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_Ref31601749 \n \h </w:instrText>
            </w:r>
            <w:r>
              <w:fldChar w:fldCharType="separate"/>
            </w:r>
            <w:r w:rsidR="00D6659E">
              <w:t>3.2.8</w:t>
            </w:r>
            <w:r>
              <w:fldChar w:fldCharType="end"/>
            </w:r>
          </w:p>
        </w:tc>
        <w:tc>
          <w:tcPr>
            <w:tcW w:w="1854" w:type="dxa"/>
          </w:tcPr>
          <w:p w14:paraId="19E8895A" w14:textId="23784DE2"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_Ref180136534 \n \h </w:instrText>
            </w:r>
            <w:r>
              <w:fldChar w:fldCharType="separate"/>
            </w:r>
            <w:r w:rsidR="00D6659E">
              <w:t>6.5.5</w:t>
            </w:r>
            <w:r>
              <w:fldChar w:fldCharType="end"/>
            </w:r>
            <w:r>
              <w:t xml:space="preserve">, </w:t>
            </w:r>
            <w:r>
              <w:fldChar w:fldCharType="begin"/>
            </w:r>
            <w:r>
              <w:instrText xml:space="preserve"> REF _Ref167274860 \n \h </w:instrText>
            </w:r>
            <w:r>
              <w:fldChar w:fldCharType="separate"/>
            </w:r>
            <w:r w:rsidR="00D6659E">
              <w:t>6.5.9</w:t>
            </w:r>
            <w:r>
              <w:fldChar w:fldCharType="end"/>
            </w:r>
          </w:p>
        </w:tc>
      </w:tr>
      <w:tr w:rsidR="00AD56EA" w14:paraId="730E3C8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146953E6" w14:textId="77777777" w:rsidR="00AD56EA" w:rsidRDefault="00AD56EA" w:rsidP="00C15DA6">
            <w:pPr>
              <w:pStyle w:val="IEEEStdsParagraph"/>
            </w:pPr>
            <w:r>
              <w:t>8. Define new secure printing, identification, and metadata attributes and values</w:t>
            </w:r>
          </w:p>
        </w:tc>
        <w:tc>
          <w:tcPr>
            <w:tcW w:w="2079" w:type="dxa"/>
          </w:tcPr>
          <w:p w14:paraId="27C4552E" w14:textId="0508DD1A"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_Ref31624319 \n \h </w:instrText>
            </w:r>
            <w:r>
              <w:fldChar w:fldCharType="separate"/>
            </w:r>
            <w:r w:rsidR="00D6659E">
              <w:t>3.2.6</w:t>
            </w:r>
            <w:r>
              <w:fldChar w:fldCharType="end"/>
            </w:r>
          </w:p>
        </w:tc>
        <w:tc>
          <w:tcPr>
            <w:tcW w:w="1854" w:type="dxa"/>
          </w:tcPr>
          <w:p w14:paraId="32048926" w14:textId="6A840716"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_Ref31601825 \n \h </w:instrText>
            </w:r>
            <w:r>
              <w:fldChar w:fldCharType="separate"/>
            </w:r>
            <w:r w:rsidR="00D6659E">
              <w:t>6.3.2</w:t>
            </w:r>
            <w:r>
              <w:fldChar w:fldCharType="end"/>
            </w:r>
            <w:r>
              <w:t xml:space="preserve">, </w:t>
            </w:r>
            <w:r>
              <w:fldChar w:fldCharType="begin"/>
            </w:r>
            <w:r>
              <w:instrText xml:space="preserve"> REF _Ref179004575 \n \h </w:instrText>
            </w:r>
            <w:r>
              <w:fldChar w:fldCharType="separate"/>
            </w:r>
            <w:r w:rsidR="00D6659E">
              <w:t>6.4.6</w:t>
            </w:r>
            <w:r>
              <w:fldChar w:fldCharType="end"/>
            </w:r>
            <w:r>
              <w:t xml:space="preserve">, </w:t>
            </w:r>
            <w:r>
              <w:fldChar w:fldCharType="begin"/>
            </w:r>
            <w:r>
              <w:instrText xml:space="preserve"> REF _Ref31619440 \n \h </w:instrText>
            </w:r>
            <w:r>
              <w:fldChar w:fldCharType="separate"/>
            </w:r>
            <w:r w:rsidR="00D6659E">
              <w:t>8.8</w:t>
            </w:r>
            <w:r>
              <w:fldChar w:fldCharType="end"/>
            </w:r>
          </w:p>
        </w:tc>
      </w:tr>
      <w:tr w:rsidR="00AD56EA" w14:paraId="1CC1E54C"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04363E47" w14:textId="77777777" w:rsidR="00AD56EA" w:rsidRDefault="00AD56EA" w:rsidP="00C15DA6">
            <w:pPr>
              <w:pStyle w:val="IEEEStdsParagraph"/>
            </w:pPr>
            <w:r>
              <w:t>9. Define new media capability attributes</w:t>
            </w:r>
          </w:p>
        </w:tc>
        <w:tc>
          <w:tcPr>
            <w:tcW w:w="2079" w:type="dxa"/>
          </w:tcPr>
          <w:p w14:paraId="2FFFD4E1" w14:textId="2CE62451"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_Ref31619075 \n \h </w:instrText>
            </w:r>
            <w:r>
              <w:fldChar w:fldCharType="separate"/>
            </w:r>
            <w:r w:rsidR="00D6659E">
              <w:t>3.2.7</w:t>
            </w:r>
            <w:r>
              <w:fldChar w:fldCharType="end"/>
            </w:r>
          </w:p>
        </w:tc>
        <w:tc>
          <w:tcPr>
            <w:tcW w:w="1854" w:type="dxa"/>
          </w:tcPr>
          <w:p w14:paraId="0496803A" w14:textId="43AA30A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_Ref31619509 \n \h </w:instrText>
            </w:r>
            <w:r>
              <w:fldChar w:fldCharType="separate"/>
            </w:r>
            <w:r w:rsidR="00D6659E">
              <w:rPr>
                <w:b/>
                <w:bCs/>
              </w:rPr>
              <w:t>Error! Reference source not found.</w:t>
            </w:r>
            <w:r>
              <w:fldChar w:fldCharType="end"/>
            </w:r>
            <w:r>
              <w:t xml:space="preserve">, </w:t>
            </w:r>
            <w:r>
              <w:fldChar w:fldCharType="begin"/>
            </w:r>
            <w:r>
              <w:instrText xml:space="preserve"> REF _Ref31619337 \n \h </w:instrText>
            </w:r>
            <w:r>
              <w:fldChar w:fldCharType="separate"/>
            </w:r>
            <w:r w:rsidR="00D6659E">
              <w:t>9.2</w:t>
            </w:r>
            <w:r>
              <w:fldChar w:fldCharType="end"/>
            </w:r>
          </w:p>
        </w:tc>
      </w:tr>
      <w:tr w:rsidR="00AD56EA" w14:paraId="575CA2A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5865F3D" w14:textId="77777777" w:rsidR="00AD56EA" w:rsidRDefault="00AD56EA" w:rsidP="00C15DA6">
            <w:pPr>
              <w:pStyle w:val="IEEEStdsParagraph"/>
            </w:pPr>
            <w:r>
              <w:t xml:space="preserve">10. Define </w:t>
            </w:r>
            <w:r w:rsidRPr="00D54B2E">
              <w:t>new input and output tray attributes</w:t>
            </w:r>
          </w:p>
        </w:tc>
        <w:tc>
          <w:tcPr>
            <w:tcW w:w="2079" w:type="dxa"/>
          </w:tcPr>
          <w:p w14:paraId="1F007DB4" w14:textId="2B61AC4B"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_Ref31601886 \n \h </w:instrText>
            </w:r>
            <w:r>
              <w:fldChar w:fldCharType="separate"/>
            </w:r>
            <w:r w:rsidR="00D6659E">
              <w:rPr>
                <w:b/>
                <w:bCs/>
              </w:rPr>
              <w:t>Error! Reference source not found.</w:t>
            </w:r>
            <w:r>
              <w:fldChar w:fldCharType="end"/>
            </w:r>
            <w:r>
              <w:t xml:space="preserve">, </w:t>
            </w:r>
            <w:r>
              <w:fldChar w:fldCharType="begin"/>
            </w:r>
            <w:r>
              <w:instrText xml:space="preserve"> REF _Ref31601893 \n \h </w:instrText>
            </w:r>
            <w:r>
              <w:fldChar w:fldCharType="separate"/>
            </w:r>
            <w:r w:rsidR="002950B9">
              <w:rPr>
                <w:b/>
                <w:bCs/>
              </w:rPr>
              <w:t>Error! Reference source not found.</w:t>
            </w:r>
            <w:r>
              <w:fldChar w:fldCharType="end"/>
            </w:r>
          </w:p>
        </w:tc>
        <w:tc>
          <w:tcPr>
            <w:tcW w:w="1854" w:type="dxa"/>
          </w:tcPr>
          <w:p w14:paraId="70E3345C" w14:textId="0E5DF4D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_Ref190359765 \n \h </w:instrText>
            </w:r>
            <w:r>
              <w:fldChar w:fldCharType="separate"/>
            </w:r>
            <w:r w:rsidR="00D6659E">
              <w:t>6.5.34</w:t>
            </w:r>
            <w:r>
              <w:fldChar w:fldCharType="end"/>
            </w:r>
            <w:r>
              <w:t xml:space="preserve">, </w:t>
            </w:r>
            <w:r>
              <w:fldChar w:fldCharType="begin"/>
            </w:r>
            <w:r>
              <w:instrText xml:space="preserve"> REF _Ref31601975 \n \h </w:instrText>
            </w:r>
            <w:r>
              <w:fldChar w:fldCharType="separate"/>
            </w:r>
            <w:r w:rsidR="00D6659E">
              <w:t>6.5.39</w:t>
            </w:r>
            <w:r>
              <w:fldChar w:fldCharType="end"/>
            </w:r>
          </w:p>
        </w:tc>
      </w:tr>
      <w:tr w:rsidR="00AD56EA" w14:paraId="7C6AEAA6"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7D9F7C2" w14:textId="77777777" w:rsidR="00AD56EA" w:rsidRDefault="00AD56EA" w:rsidP="00C15DA6">
            <w:pPr>
              <w:pStyle w:val="IEEEStdsParagraph"/>
            </w:pPr>
            <w:r>
              <w:t>11. Define new limit and filtering attributes</w:t>
            </w:r>
          </w:p>
        </w:tc>
        <w:tc>
          <w:tcPr>
            <w:tcW w:w="2079" w:type="dxa"/>
          </w:tcPr>
          <w:p w14:paraId="20027B56" w14:textId="35843C9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_Ref31624343 \n \h </w:instrText>
            </w:r>
            <w:r>
              <w:fldChar w:fldCharType="separate"/>
            </w:r>
            <w:r w:rsidR="00D6659E">
              <w:rPr>
                <w:b/>
                <w:bCs/>
              </w:rPr>
              <w:t>Error! Reference source not found.</w:t>
            </w:r>
            <w:r>
              <w:fldChar w:fldCharType="end"/>
            </w:r>
            <w:r>
              <w:t xml:space="preserve">, </w:t>
            </w:r>
            <w:r>
              <w:fldChar w:fldCharType="begin"/>
            </w:r>
            <w:r>
              <w:instrText xml:space="preserve"> REF _Ref31619030 \n \h </w:instrText>
            </w:r>
            <w:r>
              <w:fldChar w:fldCharType="separate"/>
            </w:r>
            <w:r w:rsidR="00D6659E">
              <w:t>3.2.4</w:t>
            </w:r>
            <w:r>
              <w:fldChar w:fldCharType="end"/>
            </w:r>
          </w:p>
        </w:tc>
        <w:tc>
          <w:tcPr>
            <w:tcW w:w="1854" w:type="dxa"/>
          </w:tcPr>
          <w:p w14:paraId="1A424C04" w14:textId="199E0712"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_Ref180138979 \n \h </w:instrText>
            </w:r>
            <w:r>
              <w:fldChar w:fldCharType="separate"/>
            </w:r>
            <w:r w:rsidR="00D6659E">
              <w:t>6.1.4</w:t>
            </w:r>
            <w:r>
              <w:fldChar w:fldCharType="end"/>
            </w:r>
            <w:r>
              <w:t xml:space="preserve">, </w:t>
            </w:r>
          </w:p>
        </w:tc>
      </w:tr>
      <w:tr w:rsidR="00AD56EA" w14:paraId="59FB779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53A4B464" w14:textId="77777777" w:rsidR="00AD56EA" w:rsidRDefault="00AD56EA" w:rsidP="00C15DA6">
            <w:pPr>
              <w:pStyle w:val="IEEEStdsParagraph"/>
            </w:pPr>
            <w:r>
              <w:t>13. Define new color printing and print quality attributes</w:t>
            </w:r>
          </w:p>
        </w:tc>
        <w:tc>
          <w:tcPr>
            <w:tcW w:w="2079" w:type="dxa"/>
          </w:tcPr>
          <w:p w14:paraId="70A94268" w14:textId="3763DFFC"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_Ref31624989 \n \h </w:instrText>
            </w:r>
            <w:r>
              <w:fldChar w:fldCharType="separate"/>
            </w:r>
            <w:r w:rsidR="00D6659E">
              <w:t>3.2.15</w:t>
            </w:r>
            <w:r>
              <w:fldChar w:fldCharType="end"/>
            </w:r>
            <w:r>
              <w:t xml:space="preserve">, </w:t>
            </w:r>
            <w:r>
              <w:fldChar w:fldCharType="begin"/>
            </w:r>
            <w:r>
              <w:instrText xml:space="preserve"> REF _Ref31624993 \n \h </w:instrText>
            </w:r>
            <w:r>
              <w:fldChar w:fldCharType="separate"/>
            </w:r>
            <w:r w:rsidR="00D6659E">
              <w:t>3.2.16</w:t>
            </w:r>
            <w:r>
              <w:fldChar w:fldCharType="end"/>
            </w:r>
            <w:r>
              <w:t xml:space="preserve">,  </w:t>
            </w:r>
            <w:r>
              <w:fldChar w:fldCharType="begin"/>
            </w:r>
            <w:r>
              <w:instrText xml:space="preserve"> REF _Ref31625001 \n \h </w:instrText>
            </w:r>
            <w:r>
              <w:fldChar w:fldCharType="separate"/>
            </w:r>
            <w:r w:rsidR="00D6659E">
              <w:t>3.2.19</w:t>
            </w:r>
            <w:r>
              <w:fldChar w:fldCharType="end"/>
            </w:r>
          </w:p>
        </w:tc>
        <w:tc>
          <w:tcPr>
            <w:tcW w:w="1854" w:type="dxa"/>
          </w:tcPr>
          <w:p w14:paraId="28658712" w14:textId="12729B5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_Ref31625137 \n \h </w:instrText>
            </w:r>
            <w:r>
              <w:fldChar w:fldCharType="separate"/>
            </w:r>
            <w:r w:rsidR="00D6659E">
              <w:t>0</w:t>
            </w:r>
            <w:r>
              <w:fldChar w:fldCharType="end"/>
            </w:r>
            <w:r>
              <w:t xml:space="preserve">, </w:t>
            </w:r>
            <w:r>
              <w:fldChar w:fldCharType="begin"/>
            </w:r>
            <w:r>
              <w:instrText xml:space="preserve"> REF _Ref167273954 \n \h </w:instrText>
            </w:r>
            <w:r>
              <w:fldChar w:fldCharType="separate"/>
            </w:r>
            <w:r w:rsidR="00D6659E">
              <w:t>6.2.4</w:t>
            </w:r>
            <w:r>
              <w:fldChar w:fldCharType="end"/>
            </w:r>
            <w:r>
              <w:t xml:space="preserve">, </w:t>
            </w:r>
            <w:r>
              <w:fldChar w:fldCharType="begin"/>
            </w:r>
            <w:r>
              <w:instrText xml:space="preserve"> REF _Ref31625324 \n \h </w:instrText>
            </w:r>
            <w:r>
              <w:fldChar w:fldCharType="separate"/>
            </w:r>
            <w:r w:rsidR="00D6659E">
              <w:rPr>
                <w:b/>
                <w:bCs/>
              </w:rPr>
              <w:t>Error! Reference source not found.</w:t>
            </w:r>
            <w:r>
              <w:fldChar w:fldCharType="end"/>
            </w:r>
            <w:r>
              <w:t xml:space="preserve">, </w:t>
            </w:r>
            <w:r>
              <w:fldChar w:fldCharType="begin"/>
            </w:r>
            <w:r>
              <w:instrText xml:space="preserve"> REF _Ref31625213 \n \h </w:instrText>
            </w:r>
            <w:r>
              <w:fldChar w:fldCharType="separate"/>
            </w:r>
            <w:r w:rsidR="00D6659E">
              <w:t>9.4</w:t>
            </w:r>
            <w:r>
              <w:fldChar w:fldCharType="end"/>
            </w:r>
            <w:r>
              <w:t xml:space="preserve">, </w:t>
            </w:r>
            <w:r>
              <w:fldChar w:fldCharType="begin"/>
            </w:r>
            <w:r>
              <w:instrText xml:space="preserve"> REF _Ref31625216 \n \h </w:instrText>
            </w:r>
            <w:r>
              <w:fldChar w:fldCharType="separate"/>
            </w:r>
            <w:r w:rsidR="00D6659E">
              <w:rPr>
                <w:b/>
                <w:bCs/>
              </w:rPr>
              <w:t>Error! Reference source not found.</w:t>
            </w:r>
            <w:r>
              <w:fldChar w:fldCharType="end"/>
            </w:r>
          </w:p>
        </w:tc>
      </w:tr>
      <w:tr w:rsidR="00AD56EA" w14:paraId="0ADE3770"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1F286CBF" w14:textId="77777777" w:rsidR="00AD56EA" w:rsidRDefault="00AD56EA" w:rsidP="00C15DA6">
            <w:pPr>
              <w:pStyle w:val="IEEEStdsParagraph"/>
            </w:pPr>
            <w:r>
              <w:t>14. Define new color management and preview attributes</w:t>
            </w:r>
          </w:p>
        </w:tc>
        <w:tc>
          <w:tcPr>
            <w:tcW w:w="2079" w:type="dxa"/>
          </w:tcPr>
          <w:p w14:paraId="6CE0A364" w14:textId="670C043A"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_Ref31625389 \n \h </w:instrText>
            </w:r>
            <w:r>
              <w:fldChar w:fldCharType="separate"/>
            </w:r>
            <w:r w:rsidR="00D6659E">
              <w:t>3.2.17</w:t>
            </w:r>
            <w:r>
              <w:fldChar w:fldCharType="end"/>
            </w:r>
            <w:r>
              <w:t xml:space="preserve">, </w:t>
            </w:r>
            <w:r>
              <w:fldChar w:fldCharType="begin"/>
            </w:r>
            <w:r>
              <w:instrText xml:space="preserve"> REF _Ref31625391 \n \h </w:instrText>
            </w:r>
            <w:r>
              <w:fldChar w:fldCharType="separate"/>
            </w:r>
            <w:r w:rsidR="00D6659E">
              <w:t>3.2.18</w:t>
            </w:r>
            <w:r>
              <w:fldChar w:fldCharType="end"/>
            </w:r>
          </w:p>
        </w:tc>
        <w:tc>
          <w:tcPr>
            <w:tcW w:w="1854" w:type="dxa"/>
          </w:tcPr>
          <w:p w14:paraId="00E92287" w14:textId="6F37CA68"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_Ref5362085 \n \h </w:instrText>
            </w:r>
            <w:r>
              <w:fldChar w:fldCharType="separate"/>
            </w:r>
            <w:r w:rsidR="00D6659E">
              <w:t>6.5.23</w:t>
            </w:r>
            <w:r>
              <w:fldChar w:fldCharType="end"/>
            </w:r>
            <w:r>
              <w:t xml:space="preserve">, </w:t>
            </w:r>
            <w:r>
              <w:fldChar w:fldCharType="begin"/>
            </w:r>
            <w:r>
              <w:instrText xml:space="preserve"> REF _Ref173687095 \n \h </w:instrText>
            </w:r>
            <w:r>
              <w:fldChar w:fldCharType="separate"/>
            </w:r>
            <w:r w:rsidR="00D6659E">
              <w:t>6.5.32</w:t>
            </w:r>
            <w:r>
              <w:fldChar w:fldCharType="end"/>
            </w:r>
          </w:p>
        </w:tc>
      </w:tr>
      <w:tr w:rsidR="00AD56EA" w14:paraId="7213B466"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0A01857B" w14:textId="77777777" w:rsidR="00AD56EA" w:rsidRDefault="00AD56EA" w:rsidP="00C15DA6">
            <w:pPr>
              <w:pStyle w:val="IEEEStdsParagraph"/>
            </w:pPr>
            <w:r>
              <w:t>15. Define new roll-fed printing attributes and values</w:t>
            </w:r>
          </w:p>
        </w:tc>
        <w:tc>
          <w:tcPr>
            <w:tcW w:w="2079" w:type="dxa"/>
          </w:tcPr>
          <w:p w14:paraId="776A6ABA" w14:textId="196A2977"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_Ref31626357 \n \h </w:instrText>
            </w:r>
            <w:r>
              <w:fldChar w:fldCharType="separate"/>
            </w:r>
            <w:r w:rsidR="00D6659E">
              <w:t>3.2.7</w:t>
            </w:r>
            <w:r>
              <w:fldChar w:fldCharType="end"/>
            </w:r>
            <w:r>
              <w:t xml:space="preserve">, </w:t>
            </w:r>
            <w:r>
              <w:fldChar w:fldCharType="begin"/>
            </w:r>
            <w:r>
              <w:instrText xml:space="preserve"> REF _Ref31626374 \n \h </w:instrText>
            </w:r>
            <w:r>
              <w:fldChar w:fldCharType="separate"/>
            </w:r>
            <w:r w:rsidR="00D6659E">
              <w:t>3.2.11</w:t>
            </w:r>
            <w:r>
              <w:fldChar w:fldCharType="end"/>
            </w:r>
          </w:p>
        </w:tc>
        <w:tc>
          <w:tcPr>
            <w:tcW w:w="1854" w:type="dxa"/>
          </w:tcPr>
          <w:p w14:paraId="488D5C1E" w14:textId="1DB6B46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_Ref20393531 \n \h </w:instrText>
            </w:r>
            <w:r>
              <w:fldChar w:fldCharType="separate"/>
            </w:r>
            <w:r w:rsidR="00D6659E">
              <w:t>6.2.2</w:t>
            </w:r>
            <w:r>
              <w:fldChar w:fldCharType="end"/>
            </w:r>
            <w:r>
              <w:t xml:space="preserve">, </w:t>
            </w:r>
            <w:r>
              <w:fldChar w:fldCharType="begin"/>
            </w:r>
            <w:r>
              <w:instrText xml:space="preserve"> REF _Ref31626416 \n \h </w:instrText>
            </w:r>
            <w:r>
              <w:fldChar w:fldCharType="separate"/>
            </w:r>
            <w:r w:rsidR="00D6659E">
              <w:t>6.2.2.2</w:t>
            </w:r>
            <w:r>
              <w:fldChar w:fldCharType="end"/>
            </w:r>
            <w:r>
              <w:t xml:space="preserve">, </w:t>
            </w:r>
            <w:r>
              <w:fldChar w:fldCharType="begin"/>
            </w:r>
            <w:r>
              <w:instrText xml:space="preserve"> REF _Ref31626492 \n \h </w:instrText>
            </w:r>
            <w:r>
              <w:fldChar w:fldCharType="separate"/>
            </w:r>
            <w:r w:rsidR="00D6659E">
              <w:rPr>
                <w:b/>
                <w:bCs/>
              </w:rPr>
              <w:t>Error! Reference source not found.</w:t>
            </w:r>
            <w:r>
              <w:fldChar w:fldCharType="end"/>
            </w:r>
            <w:r>
              <w:t xml:space="preserve">, </w:t>
            </w:r>
            <w:r>
              <w:fldChar w:fldCharType="begin"/>
            </w:r>
            <w:r>
              <w:instrText xml:space="preserve"> REF _Ref31619337 \n \h </w:instrText>
            </w:r>
            <w:r>
              <w:fldChar w:fldCharType="separate"/>
            </w:r>
            <w:r w:rsidR="00D6659E">
              <w:t>9.2</w:t>
            </w:r>
            <w:r>
              <w:fldChar w:fldCharType="end"/>
            </w:r>
            <w:r>
              <w:t xml:space="preserve">, </w:t>
            </w:r>
            <w:r>
              <w:fldChar w:fldCharType="begin"/>
            </w:r>
            <w:r>
              <w:instrText xml:space="preserve"> REF _Ref31626496 \n \h </w:instrText>
            </w:r>
            <w:r>
              <w:fldChar w:fldCharType="separate"/>
            </w:r>
            <w:r w:rsidR="00D6659E">
              <w:t>9.3</w:t>
            </w:r>
            <w:r>
              <w:fldChar w:fldCharType="end"/>
            </w:r>
          </w:p>
        </w:tc>
      </w:tr>
      <w:tr w:rsidR="00AD56EA" w14:paraId="3FCB716E"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78FCB486" w14:textId="77777777" w:rsidR="00AD56EA" w:rsidRDefault="00AD56EA" w:rsidP="00C15DA6">
            <w:pPr>
              <w:pStyle w:val="IEEEStdsParagraph"/>
            </w:pPr>
            <w:r>
              <w:t>16. Define new supply level and status monitoring attributes</w:t>
            </w:r>
          </w:p>
        </w:tc>
        <w:tc>
          <w:tcPr>
            <w:tcW w:w="2079" w:type="dxa"/>
          </w:tcPr>
          <w:p w14:paraId="11A6621B" w14:textId="1D8424AB"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_Ref31625429 \n \h </w:instrText>
            </w:r>
            <w:r>
              <w:fldChar w:fldCharType="separate"/>
            </w:r>
            <w:r w:rsidR="00D6659E">
              <w:t>3.2.9</w:t>
            </w:r>
            <w:r>
              <w:fldChar w:fldCharType="end"/>
            </w:r>
          </w:p>
        </w:tc>
        <w:tc>
          <w:tcPr>
            <w:tcW w:w="1854" w:type="dxa"/>
          </w:tcPr>
          <w:p w14:paraId="370E6F2A" w14:textId="4D9D330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_Ref31625462 \n \h </w:instrText>
            </w:r>
            <w:r>
              <w:fldChar w:fldCharType="separate"/>
            </w:r>
            <w:r w:rsidR="00D6659E">
              <w:t>6.6.9</w:t>
            </w:r>
            <w:r>
              <w:fldChar w:fldCharType="end"/>
            </w:r>
            <w:r>
              <w:t xml:space="preserve">, </w:t>
            </w:r>
            <w:r>
              <w:fldChar w:fldCharType="begin"/>
            </w:r>
            <w:r>
              <w:instrText xml:space="preserve"> REF _Ref167274901 \n \h </w:instrText>
            </w:r>
            <w:r>
              <w:fldChar w:fldCharType="separate"/>
            </w:r>
            <w:r w:rsidR="00D6659E">
              <w:t>6.6.10</w:t>
            </w:r>
            <w:r>
              <w:fldChar w:fldCharType="end"/>
            </w:r>
            <w:r>
              <w:t xml:space="preserve">, </w:t>
            </w:r>
            <w:r>
              <w:fldChar w:fldCharType="begin"/>
            </w:r>
            <w:r>
              <w:instrText xml:space="preserve"> REF _Ref31625471 \n \h </w:instrText>
            </w:r>
            <w:r>
              <w:fldChar w:fldCharType="separate"/>
            </w:r>
            <w:r w:rsidR="00D6659E">
              <w:t>6.6.11</w:t>
            </w:r>
            <w:r>
              <w:fldChar w:fldCharType="end"/>
            </w:r>
          </w:p>
        </w:tc>
      </w:tr>
      <w:tr w:rsidR="00AD56EA" w14:paraId="2C788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ACB5443" w14:textId="77777777" w:rsidR="00AD56EA" w:rsidRDefault="00AD56EA" w:rsidP="00C15DA6">
            <w:pPr>
              <w:pStyle w:val="IEEEStdsParagraph"/>
            </w:pPr>
            <w:r>
              <w:lastRenderedPageBreak/>
              <w:t>17. Define new localization attributes and a message catalog file format</w:t>
            </w:r>
          </w:p>
        </w:tc>
        <w:tc>
          <w:tcPr>
            <w:tcW w:w="2079" w:type="dxa"/>
          </w:tcPr>
          <w:p w14:paraId="656C7D3B" w14:textId="0098966E"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_Ref31625509 \n \h </w:instrText>
            </w:r>
            <w:r>
              <w:fldChar w:fldCharType="separate"/>
            </w:r>
            <w:r w:rsidR="00D6659E">
              <w:t>3.2.13</w:t>
            </w:r>
            <w:r>
              <w:fldChar w:fldCharType="end"/>
            </w:r>
          </w:p>
        </w:tc>
        <w:tc>
          <w:tcPr>
            <w:tcW w:w="1854" w:type="dxa"/>
          </w:tcPr>
          <w:p w14:paraId="0E0D3A0C" w14:textId="6E312D7D"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_Ref183959426 \n \h </w:instrText>
            </w:r>
            <w:r>
              <w:fldChar w:fldCharType="separate"/>
            </w:r>
            <w:r w:rsidR="00D6659E">
              <w:t>6.5.40</w:t>
            </w:r>
            <w:r>
              <w:fldChar w:fldCharType="end"/>
            </w:r>
            <w:r>
              <w:t xml:space="preserve">, </w:t>
            </w:r>
            <w:r>
              <w:fldChar w:fldCharType="begin"/>
            </w:r>
            <w:r>
              <w:instrText xml:space="preserve"> REF _Ref183959333 \n \h </w:instrText>
            </w:r>
            <w:r>
              <w:fldChar w:fldCharType="separate"/>
            </w:r>
            <w:r w:rsidR="00D6659E">
              <w:t>6.5.41</w:t>
            </w:r>
            <w:r>
              <w:fldChar w:fldCharType="end"/>
            </w:r>
            <w:r>
              <w:t xml:space="preserve">, </w:t>
            </w:r>
            <w:r>
              <w:fldChar w:fldCharType="begin"/>
            </w:r>
            <w:r>
              <w:instrText xml:space="preserve"> REF _Ref180134158 \n \h </w:instrText>
            </w:r>
            <w:r>
              <w:fldChar w:fldCharType="separate"/>
            </w:r>
            <w:r w:rsidR="00D6659E">
              <w:t>11</w:t>
            </w:r>
            <w:r>
              <w:fldChar w:fldCharType="end"/>
            </w:r>
          </w:p>
        </w:tc>
      </w:tr>
      <w:tr w:rsidR="00AD56EA" w14:paraId="09BB8025" w14:textId="77777777" w:rsidTr="00C15DA6">
        <w:tc>
          <w:tcPr>
            <w:cnfStyle w:val="001000000000" w:firstRow="0" w:lastRow="0" w:firstColumn="1" w:lastColumn="0" w:oddVBand="0" w:evenVBand="0" w:oddHBand="0" w:evenHBand="0" w:firstRowFirstColumn="0" w:firstRowLastColumn="0" w:lastRowFirstColumn="0" w:lastRowLastColumn="0"/>
            <w:tcW w:w="5722" w:type="dxa"/>
          </w:tcPr>
          <w:p w14:paraId="275D3D7A" w14:textId="77777777" w:rsidR="00AD56EA" w:rsidRDefault="00AD56EA" w:rsidP="00C15DA6">
            <w:pPr>
              <w:pStyle w:val="IEEEStdsParagraph"/>
            </w:pPr>
            <w:r>
              <w:t xml:space="preserve">18. Define </w:t>
            </w:r>
            <w:r w:rsidRPr="00B74374">
              <w:t>new globally unique identifier attributes for all objects</w:t>
            </w:r>
          </w:p>
        </w:tc>
        <w:tc>
          <w:tcPr>
            <w:tcW w:w="2079" w:type="dxa"/>
          </w:tcPr>
          <w:p w14:paraId="3F0C44F1" w14:textId="109064CE"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_Ref31601109 \n \h </w:instrText>
            </w:r>
            <w:r>
              <w:fldChar w:fldCharType="separate"/>
            </w:r>
            <w:r w:rsidR="00D6659E">
              <w:t>3.2.3</w:t>
            </w:r>
            <w:r>
              <w:fldChar w:fldCharType="end"/>
            </w:r>
          </w:p>
        </w:tc>
        <w:tc>
          <w:tcPr>
            <w:tcW w:w="1854" w:type="dxa"/>
          </w:tcPr>
          <w:p w14:paraId="54BDA04D" w14:textId="4A94AA95" w:rsidR="00AD56EA" w:rsidRDefault="00AD56EA" w:rsidP="00C15DA6">
            <w:pPr>
              <w:pStyle w:val="IEEEStdsParagraph"/>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_Ref179004575 \n \h </w:instrText>
            </w:r>
            <w:r>
              <w:fldChar w:fldCharType="separate"/>
            </w:r>
            <w:r w:rsidR="00D6659E">
              <w:t>6.4.6</w:t>
            </w:r>
            <w:r>
              <w:fldChar w:fldCharType="end"/>
            </w:r>
            <w:r>
              <w:t xml:space="preserve">, </w:t>
            </w:r>
            <w:r>
              <w:fldChar w:fldCharType="begin"/>
            </w:r>
            <w:r>
              <w:instrText xml:space="preserve"> REF _Ref167274540 \n \h </w:instrText>
            </w:r>
            <w:r>
              <w:fldChar w:fldCharType="separate"/>
            </w:r>
            <w:r w:rsidR="00D6659E">
              <w:t>6.7.1</w:t>
            </w:r>
            <w:r>
              <w:fldChar w:fldCharType="end"/>
            </w:r>
            <w:r>
              <w:t xml:space="preserve">, </w:t>
            </w:r>
            <w:r>
              <w:fldChar w:fldCharType="begin"/>
            </w:r>
            <w:r>
              <w:instrText xml:space="preserve"> REF _Ref31601825 \n \h </w:instrText>
            </w:r>
            <w:r>
              <w:fldChar w:fldCharType="separate"/>
            </w:r>
            <w:r w:rsidR="00D6659E">
              <w:t>6.3.2</w:t>
            </w:r>
            <w:r>
              <w:fldChar w:fldCharType="end"/>
            </w:r>
            <w:r>
              <w:t xml:space="preserve">, </w:t>
            </w:r>
            <w:r>
              <w:fldChar w:fldCharType="begin"/>
            </w:r>
            <w:r>
              <w:instrText xml:space="preserve"> REF _Ref179004557 \n \h </w:instrText>
            </w:r>
            <w:r>
              <w:fldChar w:fldCharType="separate"/>
            </w:r>
            <w:r w:rsidR="00D6659E">
              <w:t>6.6.12</w:t>
            </w:r>
            <w:r>
              <w:fldChar w:fldCharType="end"/>
            </w:r>
          </w:p>
        </w:tc>
      </w:tr>
      <w:tr w:rsidR="00AD56EA" w14:paraId="21AA626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2" w:type="dxa"/>
          </w:tcPr>
          <w:p w14:paraId="792FBA91" w14:textId="77777777" w:rsidR="00AD56EA" w:rsidRDefault="00AD56EA" w:rsidP="00C15DA6">
            <w:pPr>
              <w:pStyle w:val="IEEEStdsParagraph"/>
            </w:pPr>
            <w:r>
              <w:t>19. Define new preset attributes</w:t>
            </w:r>
          </w:p>
        </w:tc>
        <w:tc>
          <w:tcPr>
            <w:tcW w:w="2079" w:type="dxa"/>
          </w:tcPr>
          <w:p w14:paraId="3715568B" w14:textId="550298DA"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_Ref31626374 \n \h </w:instrText>
            </w:r>
            <w:r>
              <w:fldChar w:fldCharType="separate"/>
            </w:r>
            <w:r w:rsidR="00D6659E">
              <w:t>3.2.11</w:t>
            </w:r>
            <w:r>
              <w:fldChar w:fldCharType="end"/>
            </w:r>
          </w:p>
        </w:tc>
        <w:tc>
          <w:tcPr>
            <w:tcW w:w="1854" w:type="dxa"/>
          </w:tcPr>
          <w:p w14:paraId="48A5F4BA" w14:textId="5EBBDAE5" w:rsidR="00AD56EA" w:rsidRDefault="00AD56EA" w:rsidP="00C15DA6">
            <w:pPr>
              <w:pStyle w:val="IEEEStdsParagraph"/>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_Ref31632142 \n \h </w:instrText>
            </w:r>
            <w:r>
              <w:fldChar w:fldCharType="separate"/>
            </w:r>
            <w:r w:rsidR="00D6659E">
              <w:t>6.5.8</w:t>
            </w:r>
            <w:r>
              <w:fldChar w:fldCharType="end"/>
            </w:r>
            <w:r>
              <w:t xml:space="preserve">, </w:t>
            </w:r>
            <w:r>
              <w:fldChar w:fldCharType="begin"/>
            </w:r>
            <w:r>
              <w:instrText xml:space="preserve"> REF _Ref31632148 \n \h </w:instrText>
            </w:r>
            <w:r>
              <w:fldChar w:fldCharType="separate"/>
            </w:r>
            <w:r w:rsidR="00D6659E">
              <w:t>6.5.10</w:t>
            </w:r>
            <w:r>
              <w:fldChar w:fldCharType="end"/>
            </w:r>
          </w:p>
        </w:tc>
      </w:tr>
    </w:tbl>
    <w:p w14:paraId="7D8CE602" w14:textId="77777777" w:rsidR="00FB37E1" w:rsidRDefault="00FB37E1" w:rsidP="00B9314B">
      <w:pPr>
        <w:pStyle w:val="IEEEStdsLevel2Header"/>
        <w:rPr>
          <w:rFonts w:eastAsia="MS Mincho"/>
        </w:rPr>
      </w:pPr>
      <w:bookmarkStart w:id="199" w:name="_Toc14878349"/>
      <w:bookmarkStart w:id="200" w:name="_Toc40961747"/>
      <w:bookmarkStart w:id="201" w:name="_Toc95162670"/>
      <w:bookmarkStart w:id="202" w:name="_Toc86755933"/>
      <w:r>
        <w:rPr>
          <w:rFonts w:eastAsia="MS Mincho"/>
        </w:rPr>
        <w:t>Limits</w:t>
      </w:r>
      <w:bookmarkEnd w:id="199"/>
      <w:bookmarkEnd w:id="200"/>
      <w:bookmarkEnd w:id="201"/>
      <w:bookmarkEnd w:id="202"/>
    </w:p>
    <w:p w14:paraId="1EEC56B2" w14:textId="18EBF84D" w:rsidR="00F96252" w:rsidRDefault="00FB37E1" w:rsidP="0018046D">
      <w:pPr>
        <w:pStyle w:val="IEEEStdsParagraph"/>
        <w:rPr>
          <w:rFonts w:eastAsia="MS Mincho"/>
        </w:rPr>
      </w:pPr>
      <w:r w:rsidRPr="00A4547F">
        <w:rPr>
          <w:rFonts w:eastAsia="MS Mincho"/>
        </w:rPr>
        <w:t xml:space="preserve">The IPP/1.1 Model and Semantics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A4547F">
        <w:rPr>
          <w:rFonts w:eastAsia="MS Mincho"/>
        </w:rPr>
        <w:t xml:space="preserve"> define</w:t>
      </w:r>
      <w:r w:rsidR="00B7063F">
        <w:rPr>
          <w:rFonts w:eastAsia="MS Mincho"/>
        </w:rPr>
        <w:t>d</w:t>
      </w:r>
      <w:r w:rsidRPr="00A4547F">
        <w:rPr>
          <w:rFonts w:eastAsia="MS Mincho"/>
        </w:rPr>
        <w:t xml:space="preserve"> </w:t>
      </w:r>
      <w:r w:rsidR="00974673">
        <w:rPr>
          <w:rFonts w:eastAsia="MS Mincho"/>
        </w:rPr>
        <w:t>the "</w:t>
      </w:r>
      <w:r w:rsidRPr="00A4547F">
        <w:rPr>
          <w:rFonts w:eastAsia="MS Mincho"/>
        </w:rPr>
        <w:t>limit</w:t>
      </w:r>
      <w:r w:rsidR="00974673">
        <w:rPr>
          <w:rFonts w:eastAsia="MS Mincho"/>
        </w:rPr>
        <w:t>"</w:t>
      </w:r>
      <w:r w:rsidRPr="00A4547F">
        <w:rPr>
          <w:rFonts w:eastAsia="MS Mincho"/>
        </w:rPr>
        <w:t xml:space="preserve"> </w:t>
      </w:r>
      <w:r w:rsidR="00534555">
        <w:rPr>
          <w:rFonts w:eastAsia="MS Mincho"/>
        </w:rPr>
        <w:t xml:space="preserve">operation attribute for </w:t>
      </w:r>
      <w:r w:rsidRPr="00A4547F">
        <w:rPr>
          <w:rFonts w:eastAsia="MS Mincho"/>
        </w:rPr>
        <w:t xml:space="preserve">the Get-Jobs operation to allow a Client to </w:t>
      </w:r>
      <w:r w:rsidR="00534555">
        <w:rPr>
          <w:rFonts w:eastAsia="MS Mincho"/>
        </w:rPr>
        <w:t xml:space="preserve">specify the maximum number of </w:t>
      </w:r>
      <w:r w:rsidR="003A1EE5">
        <w:rPr>
          <w:rFonts w:eastAsia="MS Mincho"/>
        </w:rPr>
        <w:t>Jobs</w:t>
      </w:r>
      <w:r w:rsidR="004454F3">
        <w:rPr>
          <w:rFonts w:eastAsia="MS Mincho"/>
        </w:rPr>
        <w:t xml:space="preserve"> to include in the response. T</w:t>
      </w:r>
      <w:r w:rsidRPr="00A4547F">
        <w:rPr>
          <w:rFonts w:eastAsia="MS Mincho"/>
        </w:rPr>
        <w:t xml:space="preserve">he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sidRPr="00A4547F">
        <w:rPr>
          <w:rFonts w:eastAsia="MS Mincho"/>
        </w:rPr>
        <w:t xml:space="preserve"> </w:t>
      </w:r>
      <w:r w:rsidR="00B7063F">
        <w:rPr>
          <w:rFonts w:eastAsia="MS Mincho"/>
        </w:rPr>
        <w:t xml:space="preserve">also defined the "limit" operation attribute </w:t>
      </w:r>
      <w:r w:rsidR="00B13CC7">
        <w:rPr>
          <w:rFonts w:eastAsia="MS Mincho"/>
        </w:rPr>
        <w:t>for</w:t>
      </w:r>
      <w:r w:rsidRPr="00A4547F">
        <w:rPr>
          <w:rFonts w:eastAsia="MS Mincho"/>
        </w:rPr>
        <w:t xml:space="preserve"> the Get-Subscriptions operation </w:t>
      </w:r>
      <w:r w:rsidR="00B13CC7" w:rsidRPr="00A4547F">
        <w:rPr>
          <w:rFonts w:eastAsia="MS Mincho"/>
        </w:rPr>
        <w:t xml:space="preserve">to allow a Client to </w:t>
      </w:r>
      <w:r w:rsidR="00B13CC7">
        <w:rPr>
          <w:rFonts w:eastAsia="MS Mincho"/>
        </w:rPr>
        <w:t xml:space="preserve">specify the maximum number of Jobs to include in the response. </w:t>
      </w:r>
      <w:r w:rsidR="00FD0948">
        <w:rPr>
          <w:rFonts w:eastAsia="MS Mincho"/>
        </w:rPr>
        <w:t xml:space="preserve">Neither defined a way for the Client to </w:t>
      </w:r>
      <w:r w:rsidR="00E74275">
        <w:rPr>
          <w:rFonts w:eastAsia="MS Mincho"/>
        </w:rPr>
        <w:t>specify the index of the first object to return</w:t>
      </w:r>
      <w:r w:rsidRPr="00A4547F">
        <w:rPr>
          <w:rFonts w:eastAsia="MS Mincho"/>
        </w:rPr>
        <w:t>.</w:t>
      </w:r>
      <w:r w:rsidR="0018046D">
        <w:rPr>
          <w:rFonts w:eastAsia="MS Mincho"/>
        </w:rPr>
        <w:t xml:space="preserve"> </w:t>
      </w:r>
    </w:p>
    <w:p w14:paraId="0889E280" w14:textId="2496F67C" w:rsidR="00096AB0" w:rsidRDefault="00FB37E1" w:rsidP="00253A59">
      <w:pPr>
        <w:pStyle w:val="IEEEStdsParagraph"/>
        <w:rPr>
          <w:rFonts w:eastAsia="MS Mincho"/>
        </w:rPr>
      </w:pPr>
      <w:r w:rsidRPr="00A4547F">
        <w:rPr>
          <w:rFonts w:eastAsia="MS Mincho"/>
        </w:rPr>
        <w:t xml:space="preserve">This specification </w:t>
      </w:r>
      <w:r w:rsidR="00CD5760">
        <w:rPr>
          <w:rFonts w:eastAsia="MS Mincho"/>
        </w:rPr>
        <w:t>defin</w:t>
      </w:r>
      <w:r w:rsidR="00F96252">
        <w:rPr>
          <w:rFonts w:eastAsia="MS Mincho"/>
        </w:rPr>
        <w:t>es</w:t>
      </w:r>
      <w:r w:rsidR="009E63D9">
        <w:rPr>
          <w:rFonts w:eastAsia="MS Mincho"/>
        </w:rPr>
        <w:t xml:space="preserve"> the </w:t>
      </w:r>
      <w:r w:rsidR="008B7106" w:rsidRPr="00A4547F">
        <w:rPr>
          <w:rFonts w:eastAsia="MS Mincho"/>
        </w:rPr>
        <w:t>new "first-index" operation attribute</w:t>
      </w:r>
      <w:r w:rsidR="008B7106">
        <w:rPr>
          <w:rFonts w:eastAsia="MS Mincho"/>
        </w:rPr>
        <w:t xml:space="preserve"> (section </w:t>
      </w:r>
      <w:r w:rsidR="008B7106">
        <w:rPr>
          <w:rFonts w:eastAsia="MS Mincho"/>
        </w:rPr>
        <w:fldChar w:fldCharType="begin"/>
      </w:r>
      <w:r w:rsidR="008B7106">
        <w:rPr>
          <w:rFonts w:eastAsia="MS Mincho"/>
        </w:rPr>
        <w:instrText xml:space="preserve"> REF _Ref180138979 \n \h </w:instrText>
      </w:r>
      <w:r w:rsidR="008B7106">
        <w:rPr>
          <w:rFonts w:eastAsia="MS Mincho"/>
        </w:rPr>
      </w:r>
      <w:r w:rsidR="008B7106">
        <w:rPr>
          <w:rFonts w:eastAsia="MS Mincho"/>
        </w:rPr>
        <w:fldChar w:fldCharType="separate"/>
      </w:r>
      <w:r w:rsidR="00D6659E">
        <w:rPr>
          <w:rFonts w:eastAsia="MS Mincho"/>
        </w:rPr>
        <w:t>6.1.4</w:t>
      </w:r>
      <w:r w:rsidR="008B7106">
        <w:rPr>
          <w:rFonts w:eastAsia="MS Mincho"/>
        </w:rPr>
        <w:fldChar w:fldCharType="end"/>
      </w:r>
      <w:r w:rsidR="008B7106">
        <w:rPr>
          <w:rFonts w:eastAsia="MS Mincho"/>
        </w:rPr>
        <w:t>)</w:t>
      </w:r>
      <w:r w:rsidR="008B7106" w:rsidRPr="00A4547F">
        <w:rPr>
          <w:rFonts w:eastAsia="MS Mincho"/>
        </w:rPr>
        <w:t xml:space="preserve"> </w:t>
      </w:r>
      <w:r w:rsidR="00AC03F4">
        <w:rPr>
          <w:rFonts w:eastAsia="MS Mincho"/>
        </w:rPr>
        <w:t xml:space="preserve">and </w:t>
      </w:r>
      <w:r w:rsidR="00271F84">
        <w:rPr>
          <w:rFonts w:eastAsia="MS Mincho"/>
        </w:rPr>
        <w:t xml:space="preserve">defines </w:t>
      </w:r>
      <w:r w:rsidR="00C863EE">
        <w:rPr>
          <w:rFonts w:eastAsia="MS Mincho"/>
        </w:rPr>
        <w:t xml:space="preserve"> the semantics for</w:t>
      </w:r>
      <w:r w:rsidR="00AC03F4">
        <w:rPr>
          <w:rFonts w:eastAsia="MS Mincho"/>
        </w:rPr>
        <w:t xml:space="preserve"> the "limit" operation attribute </w:t>
      </w:r>
      <w:r w:rsidR="002A2E9F">
        <w:rPr>
          <w:rFonts w:eastAsia="MS Mincho"/>
        </w:rPr>
        <w:t xml:space="preserve">for </w:t>
      </w:r>
      <w:r w:rsidR="00C863EE">
        <w:rPr>
          <w:rFonts w:eastAsia="MS Mincho"/>
        </w:rPr>
        <w:t xml:space="preserve">the </w:t>
      </w:r>
      <w:r w:rsidR="001B708D">
        <w:rPr>
          <w:rFonts w:eastAsia="MS Mincho"/>
        </w:rPr>
        <w:t>Get-Printer-Attributes operation (</w:t>
      </w:r>
      <w:r w:rsidR="00F01CC6">
        <w:rPr>
          <w:rFonts w:eastAsia="MS Mincho"/>
        </w:rPr>
        <w:t>section</w:t>
      </w:r>
      <w:r w:rsidR="00E41F32">
        <w:rPr>
          <w:rFonts w:eastAsia="MS Mincho"/>
        </w:rPr>
        <w:t xml:space="preserve"> </w:t>
      </w:r>
      <w:r w:rsidR="00826764">
        <w:rPr>
          <w:rFonts w:eastAsia="MS Mincho"/>
        </w:rPr>
        <w:fldChar w:fldCharType="begin"/>
      </w:r>
      <w:r w:rsidR="00826764">
        <w:rPr>
          <w:rFonts w:eastAsia="MS Mincho"/>
        </w:rPr>
        <w:instrText xml:space="preserve"> REF _Ref53725216 \n \h </w:instrText>
      </w:r>
      <w:r w:rsidR="00826764">
        <w:rPr>
          <w:rFonts w:eastAsia="MS Mincho"/>
        </w:rPr>
      </w:r>
      <w:r w:rsidR="00826764">
        <w:rPr>
          <w:rFonts w:eastAsia="MS Mincho"/>
        </w:rPr>
        <w:fldChar w:fldCharType="separate"/>
      </w:r>
      <w:r w:rsidR="00D6659E">
        <w:rPr>
          <w:rFonts w:eastAsia="MS Mincho"/>
        </w:rPr>
        <w:t>8.3</w:t>
      </w:r>
      <w:r w:rsidR="00826764">
        <w:rPr>
          <w:rFonts w:eastAsia="MS Mincho"/>
        </w:rPr>
        <w:fldChar w:fldCharType="end"/>
      </w:r>
      <w:r w:rsidR="001B708D">
        <w:rPr>
          <w:rFonts w:eastAsia="MS Mincho"/>
        </w:rPr>
        <w:t>)</w:t>
      </w:r>
      <w:r w:rsidR="00826764">
        <w:rPr>
          <w:rFonts w:eastAsia="MS Mincho"/>
        </w:rPr>
        <w:t>,</w:t>
      </w:r>
      <w:r w:rsidR="001B708D">
        <w:rPr>
          <w:rFonts w:eastAsia="MS Mincho"/>
        </w:rPr>
        <w:t xml:space="preserve"> </w:t>
      </w:r>
      <w:r w:rsidR="00176680">
        <w:rPr>
          <w:rFonts w:eastAsia="MS Mincho"/>
        </w:rPr>
        <w:t>Get-Subscriptions operation (section</w:t>
      </w:r>
      <w:r w:rsidR="00826764">
        <w:rPr>
          <w:rFonts w:eastAsia="MS Mincho"/>
        </w:rPr>
        <w:t xml:space="preserve"> </w:t>
      </w:r>
      <w:r w:rsidR="00826764">
        <w:rPr>
          <w:rFonts w:eastAsia="MS Mincho"/>
        </w:rPr>
        <w:fldChar w:fldCharType="begin"/>
      </w:r>
      <w:r w:rsidR="00826764">
        <w:rPr>
          <w:rFonts w:eastAsia="MS Mincho"/>
        </w:rPr>
        <w:instrText xml:space="preserve"> REF _Ref53725227 \n \h </w:instrText>
      </w:r>
      <w:r w:rsidR="00826764">
        <w:rPr>
          <w:rFonts w:eastAsia="MS Mincho"/>
        </w:rPr>
      </w:r>
      <w:r w:rsidR="00826764">
        <w:rPr>
          <w:rFonts w:eastAsia="MS Mincho"/>
        </w:rPr>
        <w:fldChar w:fldCharType="separate"/>
      </w:r>
      <w:r w:rsidR="00D6659E">
        <w:rPr>
          <w:rFonts w:eastAsia="MS Mincho"/>
        </w:rPr>
        <w:t>8.4</w:t>
      </w:r>
      <w:r w:rsidR="00826764">
        <w:rPr>
          <w:rFonts w:eastAsia="MS Mincho"/>
        </w:rPr>
        <w:fldChar w:fldCharType="end"/>
      </w:r>
      <w:r w:rsidR="00176680">
        <w:rPr>
          <w:rFonts w:eastAsia="MS Mincho"/>
        </w:rPr>
        <w:t>)</w:t>
      </w:r>
      <w:r w:rsidR="00826764">
        <w:rPr>
          <w:rFonts w:eastAsia="MS Mincho"/>
        </w:rPr>
        <w:t>,</w:t>
      </w:r>
      <w:r w:rsidR="00176680">
        <w:rPr>
          <w:rFonts w:eastAsia="MS Mincho"/>
        </w:rPr>
        <w:t xml:space="preserve"> Get-Jobs operation (section</w:t>
      </w:r>
      <w:r w:rsidR="00826764">
        <w:rPr>
          <w:rFonts w:eastAsia="MS Mincho"/>
        </w:rPr>
        <w:t xml:space="preserve"> </w:t>
      </w:r>
      <w:r w:rsidR="00E2024D">
        <w:rPr>
          <w:rFonts w:eastAsia="MS Mincho"/>
        </w:rPr>
        <w:fldChar w:fldCharType="begin"/>
      </w:r>
      <w:r w:rsidR="00E2024D">
        <w:rPr>
          <w:rFonts w:eastAsia="MS Mincho"/>
        </w:rPr>
        <w:instrText xml:space="preserve"> REF _Ref53725245 \n \h </w:instrText>
      </w:r>
      <w:r w:rsidR="00E2024D">
        <w:rPr>
          <w:rFonts w:eastAsia="MS Mincho"/>
        </w:rPr>
      </w:r>
      <w:r w:rsidR="00E2024D">
        <w:rPr>
          <w:rFonts w:eastAsia="MS Mincho"/>
        </w:rPr>
        <w:fldChar w:fldCharType="separate"/>
      </w:r>
      <w:r w:rsidR="00D6659E">
        <w:rPr>
          <w:rFonts w:eastAsia="MS Mincho"/>
        </w:rPr>
        <w:t>8.5</w:t>
      </w:r>
      <w:r w:rsidR="00E2024D">
        <w:rPr>
          <w:rFonts w:eastAsia="MS Mincho"/>
        </w:rPr>
        <w:fldChar w:fldCharType="end"/>
      </w:r>
      <w:r w:rsidR="00176680">
        <w:rPr>
          <w:rFonts w:eastAsia="MS Mincho"/>
        </w:rPr>
        <w:t>)</w:t>
      </w:r>
      <w:r w:rsidR="00E2024D">
        <w:rPr>
          <w:rFonts w:eastAsia="MS Mincho"/>
        </w:rPr>
        <w:t>,</w:t>
      </w:r>
      <w:r w:rsidR="00176680">
        <w:rPr>
          <w:rFonts w:eastAsia="MS Mincho"/>
        </w:rPr>
        <w:t xml:space="preserve"> and </w:t>
      </w:r>
      <w:r w:rsidR="00BF16CC">
        <w:rPr>
          <w:rFonts w:eastAsia="MS Mincho"/>
        </w:rPr>
        <w:t>Get-Documents operation (section</w:t>
      </w:r>
      <w:r w:rsidR="00E2024D">
        <w:rPr>
          <w:rFonts w:eastAsia="MS Mincho"/>
        </w:rPr>
        <w:t xml:space="preserve"> </w:t>
      </w:r>
      <w:r w:rsidR="00E2024D">
        <w:rPr>
          <w:rFonts w:eastAsia="MS Mincho"/>
        </w:rPr>
        <w:fldChar w:fldCharType="begin"/>
      </w:r>
      <w:r w:rsidR="00E2024D">
        <w:rPr>
          <w:rFonts w:eastAsia="MS Mincho"/>
        </w:rPr>
        <w:instrText xml:space="preserve"> REF _Ref53725254 \n \h </w:instrText>
      </w:r>
      <w:r w:rsidR="00E2024D">
        <w:rPr>
          <w:rFonts w:eastAsia="MS Mincho"/>
        </w:rPr>
      </w:r>
      <w:r w:rsidR="00E2024D">
        <w:rPr>
          <w:rFonts w:eastAsia="MS Mincho"/>
        </w:rPr>
        <w:fldChar w:fldCharType="separate"/>
      </w:r>
      <w:r w:rsidR="00D6659E">
        <w:rPr>
          <w:rFonts w:eastAsia="MS Mincho"/>
        </w:rPr>
        <w:t>8.6</w:t>
      </w:r>
      <w:r w:rsidR="00E2024D">
        <w:rPr>
          <w:rFonts w:eastAsia="MS Mincho"/>
        </w:rPr>
        <w:fldChar w:fldCharType="end"/>
      </w:r>
      <w:r w:rsidR="00826764">
        <w:rPr>
          <w:rFonts w:eastAsia="MS Mincho"/>
        </w:rPr>
        <w:t>)</w:t>
      </w:r>
      <w:r w:rsidR="002A2E9F">
        <w:rPr>
          <w:rFonts w:eastAsia="MS Mincho"/>
        </w:rPr>
        <w:t xml:space="preserve">, </w:t>
      </w:r>
      <w:r w:rsidR="00D520BC">
        <w:rPr>
          <w:rFonts w:eastAsia="MS Mincho"/>
        </w:rPr>
        <w:t xml:space="preserve">to provide </w:t>
      </w:r>
      <w:r w:rsidR="009E63D9">
        <w:rPr>
          <w:rFonts w:eastAsia="MS Mincho"/>
        </w:rPr>
        <w:t>Client</w:t>
      </w:r>
      <w:r w:rsidR="00D520BC">
        <w:rPr>
          <w:rFonts w:eastAsia="MS Mincho"/>
        </w:rPr>
        <w:t>s with</w:t>
      </w:r>
      <w:r w:rsidR="009E63D9">
        <w:rPr>
          <w:rFonts w:eastAsia="MS Mincho"/>
        </w:rPr>
        <w:t xml:space="preserve"> </w:t>
      </w:r>
      <w:r w:rsidR="00D520BC">
        <w:rPr>
          <w:rFonts w:eastAsia="MS Mincho"/>
        </w:rPr>
        <w:t xml:space="preserve">a general purpose way to </w:t>
      </w:r>
      <w:r w:rsidR="009E63D9">
        <w:rPr>
          <w:rFonts w:eastAsia="MS Mincho"/>
        </w:rPr>
        <w:t xml:space="preserve">specify </w:t>
      </w:r>
      <w:r w:rsidRPr="00A4547F">
        <w:rPr>
          <w:rFonts w:eastAsia="MS Mincho"/>
        </w:rPr>
        <w:t xml:space="preserve">limits </w:t>
      </w:r>
      <w:r w:rsidR="009E63D9">
        <w:rPr>
          <w:rFonts w:eastAsia="MS Mincho"/>
        </w:rPr>
        <w:t xml:space="preserve">in </w:t>
      </w:r>
      <w:r w:rsidRPr="00A4547F">
        <w:rPr>
          <w:rFonts w:eastAsia="MS Mincho"/>
        </w:rPr>
        <w:t xml:space="preserve">any operation </w:t>
      </w:r>
      <w:r w:rsidR="009E63D9">
        <w:rPr>
          <w:rFonts w:eastAsia="MS Mincho"/>
        </w:rPr>
        <w:t>request</w:t>
      </w:r>
      <w:r w:rsidR="00A4623E">
        <w:rPr>
          <w:rFonts w:eastAsia="MS Mincho"/>
        </w:rPr>
        <w:t>.</w:t>
      </w:r>
      <w:r w:rsidR="00253A59">
        <w:rPr>
          <w:rFonts w:eastAsia="MS Mincho"/>
        </w:rPr>
        <w:t xml:space="preserve"> </w:t>
      </w:r>
      <w:r w:rsidR="00457B46">
        <w:rPr>
          <w:rFonts w:eastAsia="MS Mincho"/>
        </w:rPr>
        <w:t xml:space="preserve">A </w:t>
      </w:r>
      <w:r w:rsidR="007E1C20" w:rsidRPr="00A4547F">
        <w:rPr>
          <w:rFonts w:eastAsia="MS Mincho"/>
        </w:rPr>
        <w:t>Printer that support</w:t>
      </w:r>
      <w:r w:rsidR="00457B46">
        <w:rPr>
          <w:rFonts w:eastAsia="MS Mincho"/>
        </w:rPr>
        <w:t>s</w:t>
      </w:r>
      <w:r w:rsidR="007E1C20" w:rsidRPr="00A4547F">
        <w:rPr>
          <w:rFonts w:eastAsia="MS Mincho"/>
        </w:rPr>
        <w:t xml:space="preserve"> the "first-index" and "limit" operation attributes provide</w:t>
      </w:r>
      <w:r w:rsidR="00CB2E45">
        <w:rPr>
          <w:rFonts w:eastAsia="MS Mincho"/>
        </w:rPr>
        <w:t>s</w:t>
      </w:r>
      <w:r w:rsidR="007E1C20" w:rsidRPr="00A4547F">
        <w:rPr>
          <w:rFonts w:eastAsia="MS Mincho"/>
        </w:rPr>
        <w:t xml:space="preserve"> </w:t>
      </w:r>
      <w:r w:rsidR="00457B46">
        <w:rPr>
          <w:rFonts w:eastAsia="MS Mincho"/>
        </w:rPr>
        <w:t>its</w:t>
      </w:r>
      <w:r w:rsidR="007E1C20" w:rsidRPr="00A4547F">
        <w:rPr>
          <w:rFonts w:eastAsia="MS Mincho"/>
        </w:rPr>
        <w:t xml:space="preserve"> values or objects in a consistent order such that a Client</w:t>
      </w:r>
      <w:r w:rsidR="007E1C20">
        <w:rPr>
          <w:rFonts w:eastAsia="MS Mincho"/>
        </w:rPr>
        <w:t xml:space="preserve"> can</w:t>
      </w:r>
      <w:r w:rsidR="007E1C20" w:rsidRPr="00A4547F">
        <w:rPr>
          <w:rFonts w:eastAsia="MS Mincho"/>
        </w:rPr>
        <w:t xml:space="preserve"> </w:t>
      </w:r>
      <w:r w:rsidR="00920C9B">
        <w:rPr>
          <w:rFonts w:eastAsia="MS Mincho"/>
        </w:rPr>
        <w:t xml:space="preserve">expect to </w:t>
      </w:r>
      <w:r w:rsidR="007E1C20" w:rsidRPr="00A4547F">
        <w:rPr>
          <w:rFonts w:eastAsia="MS Mincho"/>
        </w:rPr>
        <w:t xml:space="preserve">retrieve all </w:t>
      </w:r>
      <w:r w:rsidR="00215BF0">
        <w:rPr>
          <w:rFonts w:eastAsia="MS Mincho"/>
        </w:rPr>
        <w:t>the</w:t>
      </w:r>
      <w:r w:rsidR="007E1C20" w:rsidRPr="00A4547F">
        <w:rPr>
          <w:rFonts w:eastAsia="MS Mincho"/>
        </w:rPr>
        <w:t xml:space="preserve"> </w:t>
      </w:r>
      <w:r w:rsidR="002C63F7" w:rsidRPr="00A4547F">
        <w:rPr>
          <w:rFonts w:eastAsia="MS Mincho"/>
        </w:rPr>
        <w:t xml:space="preserve">values or objects </w:t>
      </w:r>
      <w:r w:rsidR="007E1C20" w:rsidRPr="00A4547F">
        <w:rPr>
          <w:rFonts w:eastAsia="MS Mincho"/>
        </w:rPr>
        <w:t>using a sequence of requests with increasing values for "first-index"</w:t>
      </w:r>
      <w:r w:rsidR="00ED124D">
        <w:rPr>
          <w:rFonts w:eastAsia="MS Mincho"/>
        </w:rPr>
        <w:t xml:space="preserve">. </w:t>
      </w:r>
      <w:r w:rsidR="000E17DB">
        <w:rPr>
          <w:rFonts w:eastAsia="MS Mincho"/>
        </w:rPr>
        <w:t xml:space="preserve">For example, </w:t>
      </w:r>
      <w:r w:rsidR="00E51657">
        <w:rPr>
          <w:rFonts w:eastAsia="MS Mincho"/>
        </w:rPr>
        <w:t xml:space="preserve">if </w:t>
      </w:r>
      <w:r w:rsidR="00ED124D">
        <w:rPr>
          <w:rFonts w:eastAsia="MS Mincho"/>
        </w:rPr>
        <w:t xml:space="preserve">a </w:t>
      </w:r>
      <w:r w:rsidR="001F6583">
        <w:rPr>
          <w:rFonts w:eastAsia="MS Mincho"/>
        </w:rPr>
        <w:t xml:space="preserve">Client </w:t>
      </w:r>
      <w:r w:rsidR="00E51657">
        <w:rPr>
          <w:rFonts w:eastAsia="MS Mincho"/>
        </w:rPr>
        <w:t xml:space="preserve">were to </w:t>
      </w:r>
      <w:r w:rsidR="001F6583">
        <w:rPr>
          <w:rFonts w:eastAsia="MS Mincho"/>
        </w:rPr>
        <w:t xml:space="preserve">make a </w:t>
      </w:r>
      <w:r w:rsidR="00ED124D">
        <w:rPr>
          <w:rFonts w:eastAsia="MS Mincho"/>
        </w:rPr>
        <w:t xml:space="preserve">sequence of requests </w:t>
      </w:r>
      <w:r w:rsidR="00E35382">
        <w:rPr>
          <w:rFonts w:eastAsia="MS Mincho"/>
        </w:rPr>
        <w:t>suppl</w:t>
      </w:r>
      <w:r w:rsidR="007F62FD">
        <w:rPr>
          <w:rFonts w:eastAsia="MS Mincho"/>
        </w:rPr>
        <w:t>ying</w:t>
      </w:r>
      <w:r w:rsidR="00E35382">
        <w:rPr>
          <w:rFonts w:eastAsia="MS Mincho"/>
        </w:rPr>
        <w:t xml:space="preserve"> </w:t>
      </w:r>
      <w:r w:rsidR="001F6583">
        <w:rPr>
          <w:rFonts w:eastAsia="MS Mincho"/>
        </w:rPr>
        <w:t xml:space="preserve">the </w:t>
      </w:r>
      <w:r w:rsidR="00E35382">
        <w:rPr>
          <w:rFonts w:eastAsia="MS Mincho"/>
        </w:rPr>
        <w:t>"limit"</w:t>
      </w:r>
      <w:r w:rsidR="001F6583">
        <w:rPr>
          <w:rFonts w:eastAsia="MS Mincho"/>
        </w:rPr>
        <w:t xml:space="preserve"> attribute</w:t>
      </w:r>
      <w:r w:rsidR="00E35382">
        <w:rPr>
          <w:rFonts w:eastAsia="MS Mincho"/>
        </w:rPr>
        <w:t xml:space="preserve"> with a value of </w:t>
      </w:r>
      <w:r w:rsidR="00E51657">
        <w:rPr>
          <w:rFonts w:eastAsia="MS Mincho"/>
        </w:rPr>
        <w:t>1</w:t>
      </w:r>
      <w:r w:rsidR="00E35382">
        <w:rPr>
          <w:rFonts w:eastAsia="MS Mincho"/>
        </w:rPr>
        <w:t xml:space="preserve">0, </w:t>
      </w:r>
      <w:r w:rsidR="00E51657">
        <w:rPr>
          <w:rFonts w:eastAsia="MS Mincho"/>
        </w:rPr>
        <w:t xml:space="preserve">the Client would </w:t>
      </w:r>
      <w:r w:rsidR="005C12A0">
        <w:rPr>
          <w:rFonts w:eastAsia="MS Mincho"/>
        </w:rPr>
        <w:t xml:space="preserve">increment </w:t>
      </w:r>
      <w:r w:rsidR="00D12C95">
        <w:rPr>
          <w:rFonts w:eastAsia="MS Mincho"/>
        </w:rPr>
        <w:t>the</w:t>
      </w:r>
      <w:r w:rsidR="00E35382">
        <w:rPr>
          <w:rFonts w:eastAsia="MS Mincho"/>
        </w:rPr>
        <w:t xml:space="preserve"> value of "first-index" </w:t>
      </w:r>
      <w:r w:rsidR="00187286">
        <w:rPr>
          <w:rFonts w:eastAsia="MS Mincho"/>
        </w:rPr>
        <w:t xml:space="preserve">by </w:t>
      </w:r>
      <w:r w:rsidR="00314533">
        <w:rPr>
          <w:rFonts w:eastAsia="MS Mincho"/>
        </w:rPr>
        <w:t>1</w:t>
      </w:r>
      <w:r w:rsidR="00FC53FB">
        <w:rPr>
          <w:rFonts w:eastAsia="MS Mincho"/>
        </w:rPr>
        <w:t>0</w:t>
      </w:r>
      <w:r w:rsidR="00510E94">
        <w:rPr>
          <w:rFonts w:eastAsia="MS Mincho"/>
        </w:rPr>
        <w:t xml:space="preserve"> </w:t>
      </w:r>
      <w:r w:rsidR="00D12C95">
        <w:rPr>
          <w:rFonts w:eastAsia="MS Mincho"/>
        </w:rPr>
        <w:t xml:space="preserve">in each request </w:t>
      </w:r>
      <w:r w:rsidR="00510E94">
        <w:rPr>
          <w:rFonts w:eastAsia="MS Mincho"/>
        </w:rPr>
        <w:t>(</w:t>
      </w:r>
      <w:r w:rsidR="00707283">
        <w:rPr>
          <w:rFonts w:eastAsia="MS Mincho"/>
        </w:rPr>
        <w:t xml:space="preserve">"first-index" = </w:t>
      </w:r>
      <w:r w:rsidR="00510E94">
        <w:rPr>
          <w:rFonts w:eastAsia="MS Mincho"/>
        </w:rPr>
        <w:t xml:space="preserve">1, </w:t>
      </w:r>
      <w:r w:rsidR="00707283">
        <w:rPr>
          <w:rFonts w:eastAsia="MS Mincho"/>
        </w:rPr>
        <w:t xml:space="preserve">"first-index" = </w:t>
      </w:r>
      <w:r w:rsidR="00510E94">
        <w:rPr>
          <w:rFonts w:eastAsia="MS Mincho"/>
        </w:rPr>
        <w:t xml:space="preserve">21, </w:t>
      </w:r>
      <w:r w:rsidR="00707283">
        <w:rPr>
          <w:rFonts w:eastAsia="MS Mincho"/>
        </w:rPr>
        <w:t xml:space="preserve">"first-index" = </w:t>
      </w:r>
      <w:r w:rsidR="00510E94">
        <w:rPr>
          <w:rFonts w:eastAsia="MS Mincho"/>
        </w:rPr>
        <w:t>41</w:t>
      </w:r>
      <w:r w:rsidR="006F462E">
        <w:rPr>
          <w:rFonts w:eastAsia="MS Mincho"/>
        </w:rPr>
        <w:t>, ...)</w:t>
      </w:r>
      <w:r w:rsidR="005C12A0">
        <w:rPr>
          <w:rFonts w:eastAsia="MS Mincho"/>
        </w:rPr>
        <w:t>. The Client would detect</w:t>
      </w:r>
      <w:r w:rsidR="00085EAF">
        <w:rPr>
          <w:rFonts w:eastAsia="MS Mincho"/>
        </w:rPr>
        <w:t xml:space="preserve"> the end of </w:t>
      </w:r>
      <w:r w:rsidR="006F462E">
        <w:rPr>
          <w:rFonts w:eastAsia="MS Mincho"/>
        </w:rPr>
        <w:t xml:space="preserve">the </w:t>
      </w:r>
      <w:r w:rsidR="00085EAF">
        <w:rPr>
          <w:rFonts w:eastAsia="MS Mincho"/>
        </w:rPr>
        <w:t xml:space="preserve">set when the </w:t>
      </w:r>
      <w:r w:rsidR="006F462E">
        <w:rPr>
          <w:rFonts w:eastAsia="MS Mincho"/>
        </w:rPr>
        <w:t xml:space="preserve">number of </w:t>
      </w:r>
      <w:r w:rsidR="00186A98">
        <w:rPr>
          <w:rFonts w:eastAsia="MS Mincho"/>
        </w:rPr>
        <w:t xml:space="preserve">values returned </w:t>
      </w:r>
      <w:r w:rsidR="00085EAF">
        <w:rPr>
          <w:rFonts w:eastAsia="MS Mincho"/>
        </w:rPr>
        <w:t xml:space="preserve">is </w:t>
      </w:r>
      <w:r w:rsidR="00186A98">
        <w:rPr>
          <w:rFonts w:eastAsia="MS Mincho"/>
        </w:rPr>
        <w:t xml:space="preserve">less than </w:t>
      </w:r>
      <w:r w:rsidR="002872C6">
        <w:rPr>
          <w:rFonts w:eastAsia="MS Mincho"/>
        </w:rPr>
        <w:t>the size of "limit"</w:t>
      </w:r>
      <w:r w:rsidR="00186A98">
        <w:rPr>
          <w:rFonts w:eastAsia="MS Mincho"/>
        </w:rPr>
        <w:t>.</w:t>
      </w:r>
      <w:r w:rsidR="002872C6">
        <w:rPr>
          <w:rFonts w:eastAsia="MS Mincho"/>
        </w:rPr>
        <w:t xml:space="preserve"> </w:t>
      </w:r>
      <w:r w:rsidR="00F15EF9">
        <w:rPr>
          <w:rFonts w:eastAsia="MS Mincho"/>
        </w:rPr>
        <w:t>T</w:t>
      </w:r>
      <w:r w:rsidR="002872C6">
        <w:rPr>
          <w:rFonts w:eastAsia="MS Mincho"/>
        </w:rPr>
        <w:t xml:space="preserve">he Client can be confident that none of the </w:t>
      </w:r>
      <w:r w:rsidR="003D4874">
        <w:rPr>
          <w:rFonts w:eastAsia="MS Mincho"/>
        </w:rPr>
        <w:t>responses will contain redundant values</w:t>
      </w:r>
      <w:r w:rsidR="00F15EF9">
        <w:rPr>
          <w:rFonts w:eastAsia="MS Mincho"/>
        </w:rPr>
        <w:t xml:space="preserve"> when the Printer implements consistent ordering for its values.</w:t>
      </w:r>
    </w:p>
    <w:p w14:paraId="4B846ED9" w14:textId="299325D6" w:rsidR="00FB37E1" w:rsidRDefault="009A4F3A" w:rsidP="00253A59">
      <w:pPr>
        <w:pStyle w:val="IEEEStdsParagraph"/>
        <w:rPr>
          <w:rFonts w:eastAsia="MS Mincho"/>
        </w:rPr>
      </w:pPr>
      <w:r>
        <w:rPr>
          <w:rFonts w:eastAsia="MS Mincho"/>
        </w:rPr>
        <w:t>E</w:t>
      </w:r>
      <w:r w:rsidRPr="00A4547F">
        <w:rPr>
          <w:rFonts w:eastAsia="MS Mincho"/>
        </w:rPr>
        <w:t xml:space="preserve">xisting conforming Printer implementations return the </w:t>
      </w:r>
      <w:r>
        <w:rPr>
          <w:rFonts w:eastAsia="MS Mincho"/>
        </w:rPr>
        <w:t>'</w:t>
      </w:r>
      <w:r w:rsidRPr="00A4547F">
        <w:rPr>
          <w:rFonts w:eastAsia="MS Mincho"/>
        </w:rPr>
        <w:t>successful-ok-ignored-or-substituted-attributes</w:t>
      </w:r>
      <w:r>
        <w:rPr>
          <w:rFonts w:eastAsia="MS Mincho"/>
        </w:rPr>
        <w:t>'</w:t>
      </w:r>
      <w:r w:rsidRPr="00A4547F">
        <w:rPr>
          <w:rFonts w:eastAsia="MS Mincho"/>
        </w:rPr>
        <w:t xml:space="preserve"> status code </w:t>
      </w:r>
      <w:r>
        <w:rPr>
          <w:rFonts w:eastAsia="MS Mincho"/>
        </w:rPr>
        <w:t xml:space="preserve">when </w:t>
      </w:r>
      <w:r w:rsidRPr="00A4547F">
        <w:rPr>
          <w:rFonts w:eastAsia="MS Mincho"/>
        </w:rPr>
        <w:t>they do not support the "first-index" or "limit" operation attributes for a given request</w:t>
      </w:r>
      <w:r>
        <w:rPr>
          <w:rFonts w:eastAsia="MS Mincho"/>
        </w:rPr>
        <w:t xml:space="preserve">. </w:t>
      </w:r>
      <w:r w:rsidR="00584DD4">
        <w:rPr>
          <w:rFonts w:eastAsia="MS Mincho"/>
        </w:rPr>
        <w:t>A</w:t>
      </w:r>
      <w:r w:rsidR="00584DD4" w:rsidRPr="00A4547F">
        <w:rPr>
          <w:rFonts w:eastAsia="MS Mincho"/>
        </w:rPr>
        <w:t xml:space="preserve"> Client </w:t>
      </w:r>
      <w:r w:rsidR="00584DD4">
        <w:rPr>
          <w:rFonts w:eastAsia="MS Mincho"/>
        </w:rPr>
        <w:t xml:space="preserve">can </w:t>
      </w:r>
      <w:r w:rsidR="00721D84">
        <w:rPr>
          <w:rFonts w:eastAsia="MS Mincho"/>
        </w:rPr>
        <w:t>always</w:t>
      </w:r>
      <w:r w:rsidR="00584DD4" w:rsidRPr="00A4547F">
        <w:rPr>
          <w:rFonts w:eastAsia="MS Mincho"/>
        </w:rPr>
        <w:t xml:space="preserve"> </w:t>
      </w:r>
      <w:r w:rsidR="00584DD4">
        <w:rPr>
          <w:rFonts w:eastAsia="MS Mincho"/>
        </w:rPr>
        <w:t xml:space="preserve">request </w:t>
      </w:r>
      <w:r w:rsidR="00584DD4" w:rsidRPr="00A4547F">
        <w:rPr>
          <w:rFonts w:eastAsia="MS Mincho"/>
        </w:rPr>
        <w:t xml:space="preserve">a </w:t>
      </w:r>
      <w:r w:rsidR="00584DD4">
        <w:rPr>
          <w:rFonts w:eastAsia="MS Mincho"/>
        </w:rPr>
        <w:t xml:space="preserve">limited set </w:t>
      </w:r>
      <w:r w:rsidR="00584DD4" w:rsidRPr="00A4547F">
        <w:rPr>
          <w:rFonts w:eastAsia="MS Mincho"/>
        </w:rPr>
        <w:t>of values</w:t>
      </w:r>
      <w:r w:rsidR="00DC046A">
        <w:rPr>
          <w:rFonts w:eastAsia="MS Mincho"/>
        </w:rPr>
        <w:t xml:space="preserve"> but</w:t>
      </w:r>
      <w:r w:rsidR="00803609">
        <w:rPr>
          <w:rFonts w:eastAsia="MS Mincho"/>
        </w:rPr>
        <w:t xml:space="preserve"> needs to be </w:t>
      </w:r>
      <w:r w:rsidR="00584DD4">
        <w:rPr>
          <w:rFonts w:eastAsia="MS Mincho"/>
        </w:rPr>
        <w:t xml:space="preserve">prepared to </w:t>
      </w:r>
      <w:r w:rsidR="00584DD4" w:rsidRPr="00A4547F">
        <w:rPr>
          <w:rFonts w:eastAsia="MS Mincho"/>
        </w:rPr>
        <w:t>handle receiving the complete set of values</w:t>
      </w:r>
      <w:r w:rsidR="00584DD4">
        <w:rPr>
          <w:rFonts w:eastAsia="MS Mincho"/>
        </w:rPr>
        <w:t xml:space="preserve"> if the Printer doesn't support the "first-index" or "limit" operation attributes.</w:t>
      </w:r>
      <w:r w:rsidR="007E1C20">
        <w:rPr>
          <w:rFonts w:eastAsia="MS Mincho"/>
        </w:rPr>
        <w:t xml:space="preserve"> </w:t>
      </w:r>
    </w:p>
    <w:p w14:paraId="329D6036" w14:textId="77777777" w:rsidR="00FB37E1" w:rsidRDefault="00FB37E1" w:rsidP="00B9314B">
      <w:pPr>
        <w:pStyle w:val="IEEEStdsLevel2Header"/>
        <w:rPr>
          <w:rFonts w:eastAsia="MS Mincho"/>
        </w:rPr>
      </w:pPr>
      <w:bookmarkStart w:id="203" w:name="_Toc14878350"/>
      <w:bookmarkStart w:id="204" w:name="_Toc40961748"/>
      <w:bookmarkStart w:id="205" w:name="_Toc95162671"/>
      <w:bookmarkStart w:id="206" w:name="_Toc86755934"/>
      <w:r>
        <w:rPr>
          <w:rFonts w:eastAsia="MS Mincho"/>
        </w:rPr>
        <w:t>Filtering</w:t>
      </w:r>
      <w:bookmarkEnd w:id="203"/>
      <w:bookmarkEnd w:id="204"/>
      <w:bookmarkEnd w:id="205"/>
      <w:bookmarkEnd w:id="206"/>
    </w:p>
    <w:p w14:paraId="5A80C83D" w14:textId="1F58D22D" w:rsidR="00FB37E1" w:rsidRDefault="00FB37E1" w:rsidP="004A7270">
      <w:pPr>
        <w:pStyle w:val="IEEEStdsParagraph"/>
        <w:rPr>
          <w:rFonts w:eastAsia="MS Mincho"/>
        </w:rPr>
      </w:pPr>
      <w:r w:rsidRPr="00A4547F">
        <w:rPr>
          <w:rFonts w:eastAsia="MS Mincho"/>
        </w:rPr>
        <w:t xml:space="preserve">The </w:t>
      </w:r>
      <w:r>
        <w:rPr>
          <w:rFonts w:eastAsia="MS Mincho"/>
        </w:rPr>
        <w:t xml:space="preserve">IPP/1.1 </w:t>
      </w:r>
      <w:r w:rsidRPr="00A4547F">
        <w:rPr>
          <w:rFonts w:eastAsia="MS Mincho"/>
        </w:rPr>
        <w:t xml:space="preserve">Get-Printer-Attributes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A4547F">
        <w:rPr>
          <w:rFonts w:eastAsia="MS Mincho"/>
        </w:rPr>
        <w:t xml:space="preserve"> supports </w:t>
      </w:r>
      <w:r>
        <w:rPr>
          <w:rFonts w:eastAsia="MS Mincho"/>
        </w:rPr>
        <w:t>operation response attribute filtering</w:t>
      </w:r>
      <w:r w:rsidRPr="00A4547F">
        <w:rPr>
          <w:rFonts w:eastAsia="MS Mincho"/>
        </w:rPr>
        <w:t xml:space="preserve"> using the "document-format" operation attribute. IPP/1.1 and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sidRPr="00A4547F">
        <w:rPr>
          <w:rFonts w:eastAsia="MS Mincho"/>
        </w:rPr>
        <w:t xml:space="preserve"> </w:t>
      </w:r>
      <w:r>
        <w:rPr>
          <w:rFonts w:eastAsia="MS Mincho"/>
        </w:rPr>
        <w:t>both support operation response attribute filtering</w:t>
      </w:r>
      <w:r w:rsidRPr="00A4547F">
        <w:rPr>
          <w:rFonts w:eastAsia="MS Mincho"/>
        </w:rPr>
        <w:t xml:space="preserve"> based on the "requesting-user-name" </w:t>
      </w:r>
      <w:r w:rsidR="00C97B54">
        <w:rPr>
          <w:rFonts w:eastAsia="MS Mincho"/>
        </w:rPr>
        <w:t xml:space="preserve">operation attribute </w:t>
      </w:r>
      <w:r w:rsidRPr="00A4547F">
        <w:rPr>
          <w:rFonts w:eastAsia="MS Mincho"/>
        </w:rPr>
        <w:t xml:space="preserve">or </w:t>
      </w:r>
      <w:r w:rsidR="002A7AC3">
        <w:rPr>
          <w:rFonts w:eastAsia="MS Mincho"/>
        </w:rPr>
        <w:t>most authenticated user</w:t>
      </w:r>
      <w:r w:rsidRPr="00A4547F">
        <w:rPr>
          <w:rFonts w:eastAsia="MS Mincho"/>
        </w:rPr>
        <w:t xml:space="preserve"> for Job and Subscription operations.</w:t>
      </w:r>
      <w:r>
        <w:rPr>
          <w:rFonts w:eastAsia="MS Mincho"/>
        </w:rPr>
        <w:t xml:space="preserve"> The Get-User-Printer-Attributes operation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D6659E" w:rsidRPr="00941A29">
        <w:t>[PWG5100.11]</w:t>
      </w:r>
      <w:r>
        <w:rPr>
          <w:rFonts w:eastAsia="MS Mincho"/>
        </w:rPr>
        <w:fldChar w:fldCharType="end"/>
      </w:r>
      <w:r>
        <w:rPr>
          <w:rFonts w:eastAsia="MS Mincho"/>
        </w:rPr>
        <w:t xml:space="preserve"> provides </w:t>
      </w:r>
      <w:r>
        <w:rPr>
          <w:rFonts w:eastAsia="MS Mincho"/>
        </w:rPr>
        <w:lastRenderedPageBreak/>
        <w:t xml:space="preserve">an operation similar to Get-Printer-Attributes that supports operation response attribute filtering </w:t>
      </w:r>
      <w:r w:rsidRPr="00A4547F">
        <w:rPr>
          <w:rFonts w:eastAsia="MS Mincho"/>
        </w:rPr>
        <w:t xml:space="preserve">based on the </w:t>
      </w:r>
      <w:r w:rsidR="004A7270" w:rsidRPr="004A7270">
        <w:rPr>
          <w:rFonts w:eastAsia="MS Mincho"/>
        </w:rPr>
        <w:t>most authenticated user</w:t>
      </w:r>
      <w:r>
        <w:rPr>
          <w:rFonts w:eastAsia="MS Mincho"/>
        </w:rPr>
        <w:t>.</w:t>
      </w:r>
    </w:p>
    <w:p w14:paraId="198EB716" w14:textId="2822F374" w:rsidR="00FB37E1" w:rsidRPr="00A4547F" w:rsidRDefault="00FB37E1" w:rsidP="004A6A18">
      <w:pPr>
        <w:pStyle w:val="IEEEStdsParagraph"/>
        <w:rPr>
          <w:rFonts w:eastAsia="MS Mincho"/>
        </w:rPr>
      </w:pPr>
      <w:r w:rsidRPr="00A4547F">
        <w:rPr>
          <w:rFonts w:eastAsia="MS Mincho"/>
        </w:rPr>
        <w:t xml:space="preserve">This specification extends </w:t>
      </w:r>
      <w:r w:rsidR="00A975D8">
        <w:rPr>
          <w:rFonts w:eastAsia="MS Mincho"/>
        </w:rPr>
        <w:t>response attribute</w:t>
      </w:r>
      <w:r>
        <w:rPr>
          <w:rFonts w:eastAsia="MS Mincho"/>
        </w:rPr>
        <w:t xml:space="preserve"> filtering </w:t>
      </w:r>
      <w:r w:rsidR="001D3017">
        <w:rPr>
          <w:rFonts w:eastAsia="MS Mincho"/>
        </w:rPr>
        <w:t xml:space="preserve">by defining the "printer-get-attributes-supported" </w:t>
      </w:r>
      <w:r w:rsidR="006A06D7">
        <w:rPr>
          <w:rFonts w:eastAsia="MS Mincho"/>
        </w:rPr>
        <w:t xml:space="preserve">Printer Description attribute (section </w:t>
      </w:r>
      <w:r w:rsidR="006A06D7">
        <w:rPr>
          <w:rFonts w:eastAsia="MS Mincho"/>
        </w:rPr>
        <w:fldChar w:fldCharType="begin"/>
      </w:r>
      <w:r w:rsidR="006A06D7">
        <w:rPr>
          <w:rFonts w:eastAsia="MS Mincho"/>
        </w:rPr>
        <w:instrText xml:space="preserve"> REF _Ref167274419 \n \h </w:instrText>
      </w:r>
      <w:r w:rsidR="006A06D7">
        <w:rPr>
          <w:rFonts w:eastAsia="MS Mincho"/>
        </w:rPr>
      </w:r>
      <w:r w:rsidR="006A06D7">
        <w:rPr>
          <w:rFonts w:eastAsia="MS Mincho"/>
        </w:rPr>
        <w:fldChar w:fldCharType="separate"/>
      </w:r>
      <w:r w:rsidR="00D6659E">
        <w:rPr>
          <w:rFonts w:eastAsia="MS Mincho"/>
        </w:rPr>
        <w:t>6.5.31</w:t>
      </w:r>
      <w:r w:rsidR="006A06D7">
        <w:rPr>
          <w:rFonts w:eastAsia="MS Mincho"/>
        </w:rPr>
        <w:fldChar w:fldCharType="end"/>
      </w:r>
      <w:r w:rsidR="006A06D7">
        <w:rPr>
          <w:rFonts w:eastAsia="MS Mincho"/>
        </w:rPr>
        <w:t xml:space="preserve">) </w:t>
      </w:r>
      <w:r w:rsidR="00F013E0">
        <w:rPr>
          <w:rFonts w:eastAsia="MS Mincho"/>
        </w:rPr>
        <w:t xml:space="preserve">that provides the </w:t>
      </w:r>
      <w:r w:rsidR="00BE0AE7">
        <w:rPr>
          <w:rFonts w:eastAsia="MS Mincho"/>
        </w:rPr>
        <w:t xml:space="preserve">list of additional attributes the </w:t>
      </w:r>
      <w:r w:rsidR="004A6A18">
        <w:rPr>
          <w:rFonts w:eastAsia="MS Mincho"/>
        </w:rPr>
        <w:t xml:space="preserve">Printer will use to filter its response, so </w:t>
      </w:r>
      <w:r w:rsidRPr="00A4547F">
        <w:rPr>
          <w:rFonts w:eastAsia="MS Mincho"/>
        </w:rPr>
        <w:t xml:space="preserve">that </w:t>
      </w:r>
      <w:r>
        <w:rPr>
          <w:rFonts w:eastAsia="MS Mincho"/>
        </w:rPr>
        <w:t xml:space="preserve">a </w:t>
      </w:r>
      <w:r w:rsidRPr="00A4547F">
        <w:rPr>
          <w:rFonts w:eastAsia="MS Mincho"/>
        </w:rPr>
        <w:t xml:space="preserve">Client </w:t>
      </w:r>
      <w:r w:rsidR="00841D63">
        <w:rPr>
          <w:rFonts w:eastAsia="MS Mincho"/>
        </w:rPr>
        <w:t>can</w:t>
      </w:r>
      <w:r>
        <w:rPr>
          <w:rFonts w:eastAsia="MS Mincho"/>
        </w:rPr>
        <w:t xml:space="preserve"> </w:t>
      </w:r>
      <w:r w:rsidRPr="00A4547F">
        <w:rPr>
          <w:rFonts w:eastAsia="MS Mincho"/>
        </w:rPr>
        <w:t>determine which attribute</w:t>
      </w:r>
      <w:r>
        <w:rPr>
          <w:rFonts w:eastAsia="MS Mincho"/>
        </w:rPr>
        <w:t>s and attribute</w:t>
      </w:r>
      <w:r w:rsidRPr="00A4547F">
        <w:rPr>
          <w:rFonts w:eastAsia="MS Mincho"/>
        </w:rPr>
        <w:t xml:space="preserve"> values are supported for a particular type of </w:t>
      </w:r>
      <w:r>
        <w:rPr>
          <w:rFonts w:eastAsia="MS Mincho"/>
        </w:rPr>
        <w:t>J</w:t>
      </w:r>
      <w:r w:rsidRPr="00A4547F">
        <w:rPr>
          <w:rFonts w:eastAsia="MS Mincho"/>
        </w:rPr>
        <w:t>ob.</w:t>
      </w:r>
      <w:r>
        <w:rPr>
          <w:rFonts w:eastAsia="MS Mincho"/>
        </w:rPr>
        <w:t xml:space="preserve"> This specification also defines the new "ipp-features-supported" attribute </w:t>
      </w:r>
      <w:r w:rsidR="004E1DFA">
        <w:rPr>
          <w:rFonts w:eastAsia="MS Mincho"/>
        </w:rPr>
        <w:t xml:space="preserve">(section </w:t>
      </w:r>
      <w:r w:rsidR="004E1DFA">
        <w:rPr>
          <w:rFonts w:eastAsia="MS Mincho"/>
        </w:rPr>
        <w:fldChar w:fldCharType="begin"/>
      </w:r>
      <w:r w:rsidR="004E1DFA">
        <w:rPr>
          <w:rFonts w:eastAsia="MS Mincho"/>
        </w:rPr>
        <w:instrText xml:space="preserve"> REF _Ref180029897 \n \h </w:instrText>
      </w:r>
      <w:r w:rsidR="004E1DFA">
        <w:rPr>
          <w:rFonts w:eastAsia="MS Mincho"/>
        </w:rPr>
      </w:r>
      <w:r w:rsidR="004E1DFA">
        <w:rPr>
          <w:rFonts w:eastAsia="MS Mincho"/>
        </w:rPr>
        <w:fldChar w:fldCharType="separate"/>
      </w:r>
      <w:r w:rsidR="00D6659E">
        <w:rPr>
          <w:rFonts w:eastAsia="MS Mincho"/>
        </w:rPr>
        <w:t>6.5.4</w:t>
      </w:r>
      <w:r w:rsidR="004E1DFA">
        <w:rPr>
          <w:rFonts w:eastAsia="MS Mincho"/>
        </w:rPr>
        <w:fldChar w:fldCharType="end"/>
      </w:r>
      <w:r w:rsidR="004E1DFA">
        <w:rPr>
          <w:rFonts w:eastAsia="MS Mincho"/>
        </w:rPr>
        <w:t xml:space="preserve">) </w:t>
      </w:r>
      <w:r w:rsidR="00BE1E05">
        <w:rPr>
          <w:rFonts w:eastAsia="MS Mincho"/>
        </w:rPr>
        <w:t xml:space="preserve">and "printer-kind" (section </w:t>
      </w:r>
      <w:r w:rsidR="00517329">
        <w:rPr>
          <w:rFonts w:eastAsia="MS Mincho"/>
        </w:rPr>
        <w:fldChar w:fldCharType="begin"/>
      </w:r>
      <w:r w:rsidR="00517329">
        <w:rPr>
          <w:rFonts w:eastAsia="MS Mincho"/>
        </w:rPr>
        <w:instrText xml:space="preserve"> REF _Ref224191268 \n \h </w:instrText>
      </w:r>
      <w:r w:rsidR="00517329">
        <w:rPr>
          <w:rFonts w:eastAsia="MS Mincho"/>
        </w:rPr>
      </w:r>
      <w:r w:rsidR="00517329">
        <w:rPr>
          <w:rFonts w:eastAsia="MS Mincho"/>
        </w:rPr>
        <w:fldChar w:fldCharType="separate"/>
      </w:r>
      <w:r w:rsidR="00D6659E">
        <w:rPr>
          <w:rFonts w:eastAsia="MS Mincho"/>
        </w:rPr>
        <w:t>6.5.35</w:t>
      </w:r>
      <w:r w:rsidR="00517329">
        <w:rPr>
          <w:rFonts w:eastAsia="MS Mincho"/>
        </w:rPr>
        <w:fldChar w:fldCharType="end"/>
      </w:r>
      <w:r w:rsidR="00517329">
        <w:rPr>
          <w:rFonts w:eastAsia="MS Mincho"/>
        </w:rPr>
        <w:t xml:space="preserve">) </w:t>
      </w:r>
      <w:r>
        <w:rPr>
          <w:rFonts w:eastAsia="MS Mincho"/>
        </w:rPr>
        <w:t xml:space="preserve">to </w:t>
      </w:r>
      <w:r w:rsidR="002D1607">
        <w:rPr>
          <w:rFonts w:eastAsia="MS Mincho"/>
        </w:rPr>
        <w:t xml:space="preserve">enable </w:t>
      </w:r>
      <w:r>
        <w:rPr>
          <w:rFonts w:eastAsia="MS Mincho"/>
        </w:rPr>
        <w:t xml:space="preserve">the Printer to </w:t>
      </w:r>
      <w:r w:rsidR="002D1607">
        <w:rPr>
          <w:rFonts w:eastAsia="MS Mincho"/>
        </w:rPr>
        <w:t xml:space="preserve">declare </w:t>
      </w:r>
      <w:r w:rsidR="00EC798A">
        <w:rPr>
          <w:rFonts w:eastAsia="MS Mincho"/>
        </w:rPr>
        <w:t xml:space="preserve">support for </w:t>
      </w:r>
      <w:r w:rsidR="001E3CF0">
        <w:rPr>
          <w:rFonts w:eastAsia="MS Mincho"/>
        </w:rPr>
        <w:t>high-level</w:t>
      </w:r>
      <w:r w:rsidR="00EC798A">
        <w:rPr>
          <w:rFonts w:eastAsia="MS Mincho"/>
        </w:rPr>
        <w:t xml:space="preserve"> </w:t>
      </w:r>
      <w:r>
        <w:rPr>
          <w:rFonts w:eastAsia="MS Mincho"/>
        </w:rPr>
        <w:t>features</w:t>
      </w:r>
      <w:r w:rsidR="00443107">
        <w:rPr>
          <w:rFonts w:eastAsia="MS Mincho"/>
        </w:rPr>
        <w:t xml:space="preserve"> and capabilities</w:t>
      </w:r>
      <w:r w:rsidR="00BE1E05">
        <w:rPr>
          <w:rFonts w:eastAsia="MS Mincho"/>
        </w:rPr>
        <w:t>.</w:t>
      </w:r>
      <w:r>
        <w:rPr>
          <w:rFonts w:eastAsia="MS Mincho"/>
        </w:rPr>
        <w:t xml:space="preserve"> </w:t>
      </w:r>
    </w:p>
    <w:p w14:paraId="13128230" w14:textId="60F6875F" w:rsidR="00FB37E1" w:rsidRDefault="00FB37E1" w:rsidP="00B9314B">
      <w:pPr>
        <w:pStyle w:val="IEEEStdsLevel2Header"/>
        <w:rPr>
          <w:rFonts w:eastAsia="MS Mincho"/>
        </w:rPr>
      </w:pPr>
      <w:bookmarkStart w:id="207" w:name="_Toc14878351"/>
      <w:bookmarkStart w:id="208" w:name="_Toc40961749"/>
      <w:bookmarkStart w:id="209" w:name="_Toc95162672"/>
      <w:bookmarkStart w:id="210" w:name="_Toc86755935"/>
      <w:r w:rsidRPr="00A4547F">
        <w:rPr>
          <w:rFonts w:eastAsia="MS Mincho"/>
        </w:rPr>
        <w:t>Constraints</w:t>
      </w:r>
      <w:bookmarkEnd w:id="207"/>
      <w:bookmarkEnd w:id="208"/>
      <w:bookmarkEnd w:id="209"/>
      <w:bookmarkEnd w:id="210"/>
    </w:p>
    <w:p w14:paraId="26CEEAE9" w14:textId="513039F3" w:rsidR="004E22D2" w:rsidRDefault="00125D39" w:rsidP="001F3DDF">
      <w:pPr>
        <w:pStyle w:val="IEEEStdsParagraph"/>
        <w:rPr>
          <w:rFonts w:eastAsia="MS Mincho"/>
        </w:rPr>
      </w:pPr>
      <w:r>
        <w:rPr>
          <w:rFonts w:eastAsia="MS Mincho"/>
        </w:rPr>
        <w:t>Some</w:t>
      </w:r>
      <w:r w:rsidR="0003090A">
        <w:rPr>
          <w:rFonts w:eastAsia="MS Mincho"/>
        </w:rPr>
        <w:t xml:space="preserve"> Job Template</w:t>
      </w:r>
      <w:r w:rsidR="007028FE">
        <w:rPr>
          <w:rFonts w:eastAsia="MS Mincho"/>
        </w:rPr>
        <w:t xml:space="preserve"> and operation</w:t>
      </w:r>
      <w:r>
        <w:rPr>
          <w:rFonts w:eastAsia="MS Mincho"/>
        </w:rPr>
        <w:t xml:space="preserve"> </w:t>
      </w:r>
      <w:r w:rsidR="00A440AE">
        <w:rPr>
          <w:rFonts w:eastAsia="MS Mincho"/>
        </w:rPr>
        <w:t>a</w:t>
      </w:r>
      <w:r w:rsidR="002042BA">
        <w:rPr>
          <w:rFonts w:eastAsia="MS Mincho"/>
        </w:rPr>
        <w:t xml:space="preserve">ttributes and attribute values </w:t>
      </w:r>
      <w:r w:rsidR="00350AFF">
        <w:rPr>
          <w:rFonts w:eastAsia="MS Mincho"/>
        </w:rPr>
        <w:t xml:space="preserve">are "constrained" </w:t>
      </w:r>
      <w:r w:rsidR="0003090A">
        <w:rPr>
          <w:rFonts w:eastAsia="MS Mincho"/>
        </w:rPr>
        <w:t>in that</w:t>
      </w:r>
      <w:r w:rsidR="00350AFF">
        <w:rPr>
          <w:rFonts w:eastAsia="MS Mincho"/>
        </w:rPr>
        <w:t xml:space="preserve"> they </w:t>
      </w:r>
      <w:r w:rsidR="002042BA">
        <w:rPr>
          <w:rFonts w:eastAsia="MS Mincho"/>
        </w:rPr>
        <w:t>can</w:t>
      </w:r>
      <w:r>
        <w:rPr>
          <w:rFonts w:eastAsia="MS Mincho"/>
        </w:rPr>
        <w:t xml:space="preserve">not </w:t>
      </w:r>
      <w:r w:rsidR="0003090A">
        <w:rPr>
          <w:rFonts w:eastAsia="MS Mincho"/>
        </w:rPr>
        <w:t xml:space="preserve">both </w:t>
      </w:r>
      <w:r w:rsidR="0033435E">
        <w:rPr>
          <w:rFonts w:eastAsia="MS Mincho"/>
        </w:rPr>
        <w:t xml:space="preserve">exist </w:t>
      </w:r>
      <w:r w:rsidR="0003090A">
        <w:rPr>
          <w:rFonts w:eastAsia="MS Mincho"/>
        </w:rPr>
        <w:t>in a single</w:t>
      </w:r>
      <w:r w:rsidR="007028FE">
        <w:rPr>
          <w:rFonts w:eastAsia="MS Mincho"/>
        </w:rPr>
        <w:t xml:space="preserve"> Job</w:t>
      </w:r>
      <w:r>
        <w:rPr>
          <w:rFonts w:eastAsia="MS Mincho"/>
        </w:rPr>
        <w:t xml:space="preserve">. </w:t>
      </w:r>
      <w:r w:rsidR="00FB37E1" w:rsidRPr="00A4547F">
        <w:rPr>
          <w:rFonts w:eastAsia="MS Mincho"/>
        </w:rPr>
        <w:t>Printers can</w:t>
      </w:r>
      <w:r>
        <w:rPr>
          <w:rFonts w:eastAsia="MS Mincho"/>
        </w:rPr>
        <w:t xml:space="preserve"> express</w:t>
      </w:r>
      <w:r w:rsidR="00FB37E1" w:rsidRPr="00A4547F">
        <w:rPr>
          <w:rFonts w:eastAsia="MS Mincho"/>
        </w:rPr>
        <w:t xml:space="preserve"> constraints between Job </w:t>
      </w:r>
      <w:r w:rsidR="00C24D5A">
        <w:rPr>
          <w:rFonts w:eastAsia="MS Mincho"/>
        </w:rPr>
        <w:t>Template</w:t>
      </w:r>
      <w:r w:rsidR="00FB37E1" w:rsidRPr="00A4547F">
        <w:rPr>
          <w:rFonts w:eastAsia="MS Mincho"/>
        </w:rPr>
        <w:t xml:space="preserve"> attribute</w:t>
      </w:r>
      <w:r w:rsidR="00A548B6">
        <w:rPr>
          <w:rFonts w:eastAsia="MS Mincho"/>
        </w:rPr>
        <w:t>s or attribute value</w:t>
      </w:r>
      <w:r w:rsidR="00FB37E1" w:rsidRPr="00A4547F">
        <w:rPr>
          <w:rFonts w:eastAsia="MS Mincho"/>
        </w:rPr>
        <w:t xml:space="preserve">s for practical </w:t>
      </w:r>
      <w:r w:rsidR="00FB37E1">
        <w:rPr>
          <w:rFonts w:eastAsia="MS Mincho"/>
        </w:rPr>
        <w:t xml:space="preserve">reasons </w:t>
      </w:r>
      <w:r w:rsidR="00FB37E1" w:rsidRPr="00A4547F">
        <w:rPr>
          <w:rFonts w:eastAsia="MS Mincho"/>
        </w:rPr>
        <w:t xml:space="preserve">(e.g., </w:t>
      </w:r>
      <w:r w:rsidR="0036060A">
        <w:rPr>
          <w:rFonts w:eastAsia="MS Mincho"/>
        </w:rPr>
        <w:t xml:space="preserve">two-sided printing on glossy photo </w:t>
      </w:r>
      <w:r w:rsidR="000D3F3C">
        <w:rPr>
          <w:rFonts w:eastAsia="MS Mincho"/>
        </w:rPr>
        <w:t>or transparency media types</w:t>
      </w:r>
      <w:r w:rsidR="00FB37E1" w:rsidRPr="00A4547F">
        <w:rPr>
          <w:rFonts w:eastAsia="MS Mincho"/>
        </w:rPr>
        <w:t xml:space="preserve">), physical </w:t>
      </w:r>
      <w:r w:rsidR="00FB37E1">
        <w:rPr>
          <w:rFonts w:eastAsia="MS Mincho"/>
        </w:rPr>
        <w:t xml:space="preserve">reasons </w:t>
      </w:r>
      <w:r w:rsidR="00FB37E1" w:rsidRPr="00A4547F">
        <w:rPr>
          <w:rFonts w:eastAsia="MS Mincho"/>
        </w:rPr>
        <w:t xml:space="preserve">(e.g., label printing from a paper tray), </w:t>
      </w:r>
      <w:r w:rsidR="00451784">
        <w:rPr>
          <w:rFonts w:eastAsia="MS Mincho"/>
        </w:rPr>
        <w:t>or possibly other reasons</w:t>
      </w:r>
      <w:r w:rsidR="00FB37E1" w:rsidRPr="00A4547F">
        <w:rPr>
          <w:rFonts w:eastAsia="MS Mincho"/>
        </w:rPr>
        <w:t xml:space="preserve">. </w:t>
      </w:r>
      <w:r w:rsidR="00791DE0">
        <w:rPr>
          <w:rFonts w:eastAsia="MS Mincho"/>
        </w:rPr>
        <w:t xml:space="preserve">The </w:t>
      </w:r>
      <w:r w:rsidR="00FB37E1" w:rsidRPr="00A4547F">
        <w:rPr>
          <w:rFonts w:eastAsia="MS Mincho"/>
        </w:rPr>
        <w:t xml:space="preserve">Client </w:t>
      </w:r>
      <w:r w:rsidR="00F76067">
        <w:rPr>
          <w:rFonts w:eastAsia="MS Mincho"/>
        </w:rPr>
        <w:t xml:space="preserve">detects constraints in the Job Ticket </w:t>
      </w:r>
      <w:r w:rsidR="00FB37E1" w:rsidRPr="00A4547F">
        <w:rPr>
          <w:rFonts w:eastAsia="MS Mincho"/>
        </w:rPr>
        <w:t>us</w:t>
      </w:r>
      <w:r w:rsidR="00791DE0">
        <w:rPr>
          <w:rFonts w:eastAsia="MS Mincho"/>
        </w:rPr>
        <w:t>ing</w:t>
      </w:r>
      <w:r w:rsidR="00FB37E1" w:rsidRPr="00A4547F">
        <w:rPr>
          <w:rFonts w:eastAsia="MS Mincho"/>
        </w:rPr>
        <w:t xml:space="preserve"> </w:t>
      </w:r>
      <w:r w:rsidR="003B67A0">
        <w:rPr>
          <w:rFonts w:eastAsia="MS Mincho"/>
        </w:rPr>
        <w:t>the</w:t>
      </w:r>
      <w:r w:rsidR="00FB37E1" w:rsidRPr="00A4547F">
        <w:rPr>
          <w:rFonts w:eastAsia="MS Mincho"/>
        </w:rPr>
        <w:t xml:space="preserve"> new </w:t>
      </w:r>
      <w:r w:rsidR="00EA6EFF">
        <w:rPr>
          <w:rFonts w:eastAsia="MS Mincho"/>
        </w:rPr>
        <w:t xml:space="preserve">"job-constraints-supported" </w:t>
      </w:r>
      <w:r w:rsidR="00AE7456">
        <w:rPr>
          <w:rFonts w:eastAsia="MS Mincho"/>
        </w:rPr>
        <w:t xml:space="preserve">(section </w:t>
      </w:r>
      <w:r w:rsidR="00AE7456">
        <w:rPr>
          <w:rFonts w:eastAsia="MS Mincho"/>
        </w:rPr>
        <w:fldChar w:fldCharType="begin"/>
      </w:r>
      <w:r w:rsidR="00AE7456">
        <w:rPr>
          <w:rFonts w:eastAsia="MS Mincho"/>
        </w:rPr>
        <w:instrText xml:space="preserve"> REF _Ref180136534 \n \h </w:instrText>
      </w:r>
      <w:r w:rsidR="00AE7456">
        <w:rPr>
          <w:rFonts w:eastAsia="MS Mincho"/>
        </w:rPr>
      </w:r>
      <w:r w:rsidR="00AE7456">
        <w:rPr>
          <w:rFonts w:eastAsia="MS Mincho"/>
        </w:rPr>
        <w:fldChar w:fldCharType="separate"/>
      </w:r>
      <w:r w:rsidR="00D6659E">
        <w:rPr>
          <w:rFonts w:eastAsia="MS Mincho"/>
        </w:rPr>
        <w:t>6.5.5</w:t>
      </w:r>
      <w:r w:rsidR="00AE7456">
        <w:rPr>
          <w:rFonts w:eastAsia="MS Mincho"/>
        </w:rPr>
        <w:fldChar w:fldCharType="end"/>
      </w:r>
      <w:r w:rsidR="00AE7456">
        <w:rPr>
          <w:rFonts w:eastAsia="MS Mincho"/>
        </w:rPr>
        <w:t xml:space="preserve">) </w:t>
      </w:r>
      <w:r w:rsidR="00FB37E1" w:rsidRPr="00A4547F">
        <w:rPr>
          <w:rFonts w:eastAsia="MS Mincho"/>
        </w:rPr>
        <w:t xml:space="preserve">Printer </w:t>
      </w:r>
      <w:r w:rsidR="00FB37E1">
        <w:rPr>
          <w:rFonts w:eastAsia="MS Mincho"/>
        </w:rPr>
        <w:t xml:space="preserve">Description </w:t>
      </w:r>
      <w:r w:rsidR="00FB37E1" w:rsidRPr="00A4547F">
        <w:rPr>
          <w:rFonts w:eastAsia="MS Mincho"/>
        </w:rPr>
        <w:t xml:space="preserve">attributes to </w:t>
      </w:r>
      <w:r w:rsidR="009D1666">
        <w:rPr>
          <w:rFonts w:eastAsia="MS Mincho"/>
        </w:rPr>
        <w:t>detect constraint</w:t>
      </w:r>
      <w:r w:rsidR="006F22D9">
        <w:rPr>
          <w:rFonts w:eastAsia="MS Mincho"/>
        </w:rPr>
        <w:t xml:space="preserve">s in </w:t>
      </w:r>
      <w:r w:rsidR="00EB089B">
        <w:rPr>
          <w:rFonts w:eastAsia="MS Mincho"/>
        </w:rPr>
        <w:t>the Job Ticket</w:t>
      </w:r>
      <w:r w:rsidR="00A01202">
        <w:rPr>
          <w:rFonts w:eastAsia="MS Mincho"/>
        </w:rPr>
        <w:t xml:space="preserve">. The Client </w:t>
      </w:r>
      <w:r w:rsidR="00070659">
        <w:rPr>
          <w:rFonts w:eastAsia="MS Mincho"/>
        </w:rPr>
        <w:t xml:space="preserve">resolves the </w:t>
      </w:r>
      <w:r w:rsidR="00850FCF">
        <w:rPr>
          <w:rFonts w:eastAsia="MS Mincho"/>
        </w:rPr>
        <w:t xml:space="preserve">detected </w:t>
      </w:r>
      <w:r w:rsidR="00A01202">
        <w:rPr>
          <w:rFonts w:eastAsia="MS Mincho"/>
        </w:rPr>
        <w:t xml:space="preserve">constraint using </w:t>
      </w:r>
      <w:r w:rsidR="00081CD0">
        <w:rPr>
          <w:rFonts w:eastAsia="MS Mincho"/>
        </w:rPr>
        <w:t xml:space="preserve">the </w:t>
      </w:r>
      <w:r w:rsidR="00850FCF">
        <w:rPr>
          <w:rFonts w:eastAsia="MS Mincho"/>
        </w:rPr>
        <w:t xml:space="preserve">resolution </w:t>
      </w:r>
      <w:r w:rsidR="005F6DA3">
        <w:rPr>
          <w:rFonts w:eastAsia="MS Mincho"/>
        </w:rPr>
        <w:t xml:space="preserve">referenced </w:t>
      </w:r>
      <w:r w:rsidR="00850FCF">
        <w:rPr>
          <w:rFonts w:eastAsia="MS Mincho"/>
        </w:rPr>
        <w:t xml:space="preserve">in the </w:t>
      </w:r>
      <w:r w:rsidR="00081CD0">
        <w:rPr>
          <w:rFonts w:eastAsia="MS Mincho"/>
        </w:rPr>
        <w:t xml:space="preserve">"job-resolvers-supported" (section </w:t>
      </w:r>
      <w:r w:rsidR="00081CD0">
        <w:rPr>
          <w:rFonts w:eastAsia="MS Mincho"/>
        </w:rPr>
        <w:fldChar w:fldCharType="begin"/>
      </w:r>
      <w:r w:rsidR="00081CD0">
        <w:rPr>
          <w:rFonts w:eastAsia="MS Mincho"/>
        </w:rPr>
        <w:instrText xml:space="preserve"> REF _Ref167274860 \n \h </w:instrText>
      </w:r>
      <w:r w:rsidR="00081CD0">
        <w:rPr>
          <w:rFonts w:eastAsia="MS Mincho"/>
        </w:rPr>
      </w:r>
      <w:r w:rsidR="00081CD0">
        <w:rPr>
          <w:rFonts w:eastAsia="MS Mincho"/>
        </w:rPr>
        <w:fldChar w:fldCharType="separate"/>
      </w:r>
      <w:r w:rsidR="00D6659E">
        <w:rPr>
          <w:rFonts w:eastAsia="MS Mincho"/>
        </w:rPr>
        <w:t>6.5.9</w:t>
      </w:r>
      <w:r w:rsidR="00081CD0">
        <w:rPr>
          <w:rFonts w:eastAsia="MS Mincho"/>
        </w:rPr>
        <w:fldChar w:fldCharType="end"/>
      </w:r>
      <w:r w:rsidR="00081CD0">
        <w:rPr>
          <w:rFonts w:eastAsia="MS Mincho"/>
        </w:rPr>
        <w:t>)</w:t>
      </w:r>
      <w:r w:rsidR="004E22D2">
        <w:rPr>
          <w:rFonts w:eastAsia="MS Mincho"/>
        </w:rPr>
        <w:t xml:space="preserve"> Printer Description attribute. </w:t>
      </w:r>
    </w:p>
    <w:p w14:paraId="09D3A4D5" w14:textId="0A2D2B2E" w:rsidR="00FB37E1" w:rsidRDefault="006050F0" w:rsidP="001F3DDF">
      <w:pPr>
        <w:pStyle w:val="IEEEStdsParagraph"/>
        <w:rPr>
          <w:rFonts w:eastAsia="MS Mincho"/>
        </w:rPr>
      </w:pPr>
      <w:r>
        <w:rPr>
          <w:rFonts w:eastAsia="MS Mincho"/>
        </w:rPr>
        <w:t xml:space="preserve">The </w:t>
      </w:r>
      <w:r w:rsidR="008F1FC9">
        <w:rPr>
          <w:rFonts w:eastAsia="MS Mincho"/>
        </w:rPr>
        <w:t xml:space="preserve">Client can request the </w:t>
      </w:r>
      <w:r w:rsidR="00FB37E1" w:rsidRPr="00A4547F">
        <w:rPr>
          <w:rFonts w:eastAsia="MS Mincho"/>
        </w:rPr>
        <w:t xml:space="preserve">Printer </w:t>
      </w:r>
      <w:r>
        <w:rPr>
          <w:rFonts w:eastAsia="MS Mincho"/>
        </w:rPr>
        <w:t xml:space="preserve">perform </w:t>
      </w:r>
      <w:r w:rsidR="00FB37E1" w:rsidRPr="00A4547F">
        <w:rPr>
          <w:rFonts w:eastAsia="MS Mincho"/>
        </w:rPr>
        <w:t xml:space="preserve">constraint resolution </w:t>
      </w:r>
      <w:r w:rsidR="00AF0832">
        <w:rPr>
          <w:rFonts w:eastAsia="MS Mincho"/>
        </w:rPr>
        <w:t xml:space="preserve">by </w:t>
      </w:r>
      <w:r w:rsidR="00FB37E1" w:rsidRPr="00A4547F">
        <w:rPr>
          <w:rFonts w:eastAsia="MS Mincho"/>
        </w:rPr>
        <w:t>submit</w:t>
      </w:r>
      <w:r w:rsidR="000E3FE1">
        <w:rPr>
          <w:rFonts w:eastAsia="MS Mincho"/>
        </w:rPr>
        <w:t>ting</w:t>
      </w:r>
      <w:r w:rsidR="00FB37E1" w:rsidRPr="00A4547F">
        <w:rPr>
          <w:rFonts w:eastAsia="MS Mincho"/>
        </w:rPr>
        <w:t xml:space="preserve"> a Validate-</w:t>
      </w:r>
      <w:r w:rsidR="00905888">
        <w:rPr>
          <w:rFonts w:eastAsia="MS Mincho"/>
        </w:rPr>
        <w:t>Job</w:t>
      </w:r>
      <w:r w:rsidR="00FB37E1" w:rsidRPr="00A4547F">
        <w:rPr>
          <w:rFonts w:eastAsia="MS Mincho"/>
        </w:rPr>
        <w:t xml:space="preserve"> </w:t>
      </w:r>
      <w:r w:rsidR="00B96AD4">
        <w:rPr>
          <w:rFonts w:eastAsia="MS Mincho"/>
        </w:rPr>
        <w:fldChar w:fldCharType="begin"/>
      </w:r>
      <w:r w:rsidR="00B96AD4">
        <w:rPr>
          <w:rFonts w:eastAsia="MS Mincho"/>
        </w:rPr>
        <w:instrText xml:space="preserve"> REF STD92 \h </w:instrText>
      </w:r>
      <w:r w:rsidR="00B96AD4">
        <w:rPr>
          <w:rFonts w:eastAsia="MS Mincho"/>
        </w:rPr>
      </w:r>
      <w:r w:rsidR="00B96AD4">
        <w:rPr>
          <w:rFonts w:eastAsia="MS Mincho"/>
        </w:rPr>
        <w:fldChar w:fldCharType="separate"/>
      </w:r>
      <w:r w:rsidR="00D6659E" w:rsidRPr="003A6A5B">
        <w:t>[</w:t>
      </w:r>
      <w:r w:rsidR="00D6659E">
        <w:t>STD92</w:t>
      </w:r>
      <w:r w:rsidR="00D6659E" w:rsidRPr="003A6A5B">
        <w:t>]</w:t>
      </w:r>
      <w:r w:rsidR="00B96AD4">
        <w:rPr>
          <w:rFonts w:eastAsia="MS Mincho"/>
        </w:rPr>
        <w:fldChar w:fldCharType="end"/>
      </w:r>
      <w:r w:rsidR="00B96AD4">
        <w:rPr>
          <w:rFonts w:eastAsia="MS Mincho"/>
        </w:rPr>
        <w:t xml:space="preserve"> </w:t>
      </w:r>
      <w:r w:rsidR="00FB37E1" w:rsidRPr="00A4547F">
        <w:rPr>
          <w:rFonts w:eastAsia="MS Mincho"/>
        </w:rPr>
        <w:t xml:space="preserve">or </w:t>
      </w:r>
      <w:r w:rsidR="00B96AD4" w:rsidRPr="00A4547F">
        <w:rPr>
          <w:rFonts w:eastAsia="MS Mincho"/>
        </w:rPr>
        <w:t xml:space="preserve">Validate-Document </w:t>
      </w:r>
      <w:r w:rsidR="00B96AD4">
        <w:rPr>
          <w:rFonts w:eastAsia="MS Mincho"/>
        </w:rPr>
        <w:t xml:space="preserve">(section </w:t>
      </w:r>
      <w:r w:rsidR="00B96AD4">
        <w:rPr>
          <w:rFonts w:eastAsia="MS Mincho"/>
        </w:rPr>
        <w:fldChar w:fldCharType="begin"/>
      </w:r>
      <w:r w:rsidR="00B96AD4">
        <w:rPr>
          <w:rFonts w:eastAsia="MS Mincho"/>
        </w:rPr>
        <w:instrText xml:space="preserve"> REF _Ref189562155 \n \h </w:instrText>
      </w:r>
      <w:r w:rsidR="00B96AD4">
        <w:rPr>
          <w:rFonts w:eastAsia="MS Mincho"/>
        </w:rPr>
      </w:r>
      <w:r w:rsidR="00B96AD4">
        <w:rPr>
          <w:rFonts w:eastAsia="MS Mincho"/>
        </w:rPr>
        <w:fldChar w:fldCharType="separate"/>
      </w:r>
      <w:r w:rsidR="00D6659E">
        <w:rPr>
          <w:rFonts w:eastAsia="MS Mincho"/>
        </w:rPr>
        <w:t>5.2</w:t>
      </w:r>
      <w:r w:rsidR="00B96AD4">
        <w:rPr>
          <w:rFonts w:eastAsia="MS Mincho"/>
        </w:rPr>
        <w:fldChar w:fldCharType="end"/>
      </w:r>
      <w:r w:rsidR="00B96AD4">
        <w:rPr>
          <w:rFonts w:eastAsia="MS Mincho"/>
        </w:rPr>
        <w:t xml:space="preserve">) </w:t>
      </w:r>
      <w:r w:rsidR="00FB37E1" w:rsidRPr="00A4547F">
        <w:rPr>
          <w:rFonts w:eastAsia="MS Mincho"/>
        </w:rPr>
        <w:t xml:space="preserve">request with </w:t>
      </w:r>
      <w:r w:rsidR="00721E25">
        <w:rPr>
          <w:rFonts w:eastAsia="MS Mincho"/>
        </w:rPr>
        <w:t xml:space="preserve">the </w:t>
      </w:r>
      <w:r w:rsidR="009922F7">
        <w:rPr>
          <w:rFonts w:eastAsia="MS Mincho"/>
        </w:rPr>
        <w:t xml:space="preserve">desired </w:t>
      </w:r>
      <w:r w:rsidR="00721E25">
        <w:rPr>
          <w:rFonts w:eastAsia="MS Mincho"/>
        </w:rPr>
        <w:t xml:space="preserve">Job </w:t>
      </w:r>
      <w:r w:rsidR="00FB37E1" w:rsidRPr="00A4547F">
        <w:rPr>
          <w:rFonts w:eastAsia="MS Mincho"/>
        </w:rPr>
        <w:t>Template</w:t>
      </w:r>
      <w:r w:rsidR="00F763BF">
        <w:rPr>
          <w:rFonts w:eastAsia="MS Mincho"/>
        </w:rPr>
        <w:t xml:space="preserve"> or Document Template</w:t>
      </w:r>
      <w:r w:rsidR="00FB37E1" w:rsidRPr="00A4547F">
        <w:rPr>
          <w:rFonts w:eastAsia="MS Mincho"/>
        </w:rPr>
        <w:t xml:space="preserve"> attributes. </w:t>
      </w:r>
      <w:r w:rsidR="00B25870">
        <w:rPr>
          <w:rFonts w:eastAsia="MS Mincho"/>
        </w:rPr>
        <w:t>T</w:t>
      </w:r>
      <w:r w:rsidR="00FB37E1" w:rsidRPr="00A4547F">
        <w:rPr>
          <w:rFonts w:eastAsia="MS Mincho"/>
        </w:rPr>
        <w:t xml:space="preserve">he Printer </w:t>
      </w:r>
      <w:r w:rsidR="00B25870">
        <w:rPr>
          <w:rFonts w:eastAsia="MS Mincho"/>
        </w:rPr>
        <w:t>supplies</w:t>
      </w:r>
      <w:r w:rsidR="00640DB9">
        <w:rPr>
          <w:rFonts w:eastAsia="MS Mincho"/>
        </w:rPr>
        <w:t xml:space="preserve"> </w:t>
      </w:r>
      <w:r w:rsidR="00B25870">
        <w:rPr>
          <w:rFonts w:eastAsia="MS Mincho"/>
        </w:rPr>
        <w:t>the</w:t>
      </w:r>
      <w:r w:rsidR="00FB37E1" w:rsidRPr="00A4547F">
        <w:rPr>
          <w:rFonts w:eastAsia="MS Mincho"/>
        </w:rPr>
        <w:t xml:space="preserve"> "preferred-attributes" collection attribute </w:t>
      </w:r>
      <w:r w:rsidR="000974DB">
        <w:rPr>
          <w:rFonts w:eastAsia="MS Mincho"/>
        </w:rPr>
        <w:t xml:space="preserve">(section </w:t>
      </w:r>
      <w:r w:rsidR="000974DB">
        <w:rPr>
          <w:rFonts w:eastAsia="MS Mincho"/>
        </w:rPr>
        <w:fldChar w:fldCharType="begin"/>
      </w:r>
      <w:r w:rsidR="000974DB">
        <w:rPr>
          <w:rFonts w:eastAsia="MS Mincho"/>
        </w:rPr>
        <w:instrText xml:space="preserve"> REF _Ref189492881 \n \h </w:instrText>
      </w:r>
      <w:r w:rsidR="000974DB">
        <w:rPr>
          <w:rFonts w:eastAsia="MS Mincho"/>
        </w:rPr>
      </w:r>
      <w:r w:rsidR="000974DB">
        <w:rPr>
          <w:rFonts w:eastAsia="MS Mincho"/>
        </w:rPr>
        <w:fldChar w:fldCharType="separate"/>
      </w:r>
      <w:r w:rsidR="00D6659E">
        <w:rPr>
          <w:rFonts w:eastAsia="MS Mincho"/>
        </w:rPr>
        <w:t>6.1.6</w:t>
      </w:r>
      <w:r w:rsidR="000974DB">
        <w:rPr>
          <w:rFonts w:eastAsia="MS Mincho"/>
        </w:rPr>
        <w:fldChar w:fldCharType="end"/>
      </w:r>
      <w:r w:rsidR="000974DB">
        <w:rPr>
          <w:rFonts w:eastAsia="MS Mincho"/>
        </w:rPr>
        <w:t xml:space="preserve">) </w:t>
      </w:r>
      <w:r w:rsidR="0052690B">
        <w:rPr>
          <w:rFonts w:eastAsia="MS Mincho"/>
        </w:rPr>
        <w:t xml:space="preserve">in the response </w:t>
      </w:r>
      <w:r w:rsidR="00FB37E1" w:rsidRPr="00A4547F">
        <w:rPr>
          <w:rFonts w:eastAsia="MS Mincho"/>
        </w:rPr>
        <w:t xml:space="preserve">indicating which substitute values will resolve </w:t>
      </w:r>
      <w:r w:rsidR="0052690B">
        <w:rPr>
          <w:rFonts w:eastAsia="MS Mincho"/>
        </w:rPr>
        <w:t>the detected</w:t>
      </w:r>
      <w:r w:rsidR="00FB37E1" w:rsidRPr="00A4547F">
        <w:rPr>
          <w:rFonts w:eastAsia="MS Mincho"/>
        </w:rPr>
        <w:t xml:space="preserve"> conflicts.</w:t>
      </w:r>
    </w:p>
    <w:p w14:paraId="176739AD" w14:textId="77777777" w:rsidR="00FB37E1" w:rsidRDefault="00FB37E1" w:rsidP="00FB37E1">
      <w:pPr>
        <w:pStyle w:val="IEEEStdsParagraph"/>
        <w:rPr>
          <w:rFonts w:eastAsia="MS Mincho"/>
        </w:rPr>
      </w:pPr>
      <w:r w:rsidRPr="00A4547F">
        <w:rPr>
          <w:rFonts w:eastAsia="MS Mincho"/>
        </w:rPr>
        <w:t>There is no Validate-Subscription operation because subscriptions always enforce attribute fidelity.</w:t>
      </w:r>
    </w:p>
    <w:p w14:paraId="6E1C6176" w14:textId="4929F9B8" w:rsidR="00FB37E1" w:rsidRPr="00402B49" w:rsidRDefault="00FB37E1" w:rsidP="00B9314B">
      <w:pPr>
        <w:pStyle w:val="IEEEStdsLevel2Header"/>
        <w:rPr>
          <w:rFonts w:eastAsia="MS Mincho"/>
        </w:rPr>
      </w:pPr>
      <w:bookmarkStart w:id="211" w:name="_Toc40961750"/>
      <w:bookmarkStart w:id="212" w:name="_Toc95162673"/>
      <w:bookmarkStart w:id="213" w:name="_Toc86755936"/>
      <w:r>
        <w:rPr>
          <w:rFonts w:eastAsia="MS Mincho"/>
        </w:rPr>
        <w:t>Printer Resources</w:t>
      </w:r>
      <w:bookmarkEnd w:id="211"/>
      <w:bookmarkEnd w:id="212"/>
      <w:bookmarkEnd w:id="213"/>
    </w:p>
    <w:p w14:paraId="51D3CDDF" w14:textId="42DB966C" w:rsidR="00FB37E1" w:rsidRDefault="00FB37E1" w:rsidP="00FB37E1">
      <w:pPr>
        <w:pStyle w:val="IEEEStdsParagraph"/>
        <w:rPr>
          <w:rFonts w:eastAsia="MS Mincho"/>
        </w:rPr>
      </w:pPr>
      <w:r>
        <w:rPr>
          <w:rFonts w:eastAsia="MS Mincho"/>
        </w:rPr>
        <w:t xml:space="preserve">This specification defines IPP attributes whose values are URIs pointing to resources such as </w:t>
      </w:r>
      <w:r w:rsidRPr="00402B49">
        <w:rPr>
          <w:rFonts w:eastAsia="MS Mincho"/>
        </w:rPr>
        <w:t xml:space="preserve">printer icons, ICC profiles, and </w:t>
      </w:r>
      <w:r>
        <w:rPr>
          <w:rFonts w:eastAsia="MS Mincho"/>
        </w:rPr>
        <w:t xml:space="preserve">message catalog </w:t>
      </w:r>
      <w:r w:rsidRPr="00402B49">
        <w:rPr>
          <w:rFonts w:eastAsia="MS Mincho"/>
        </w:rPr>
        <w:t>file</w:t>
      </w:r>
      <w:r>
        <w:rPr>
          <w:rFonts w:eastAsia="MS Mincho"/>
        </w:rPr>
        <w:t xml:space="preserve">s. A supporting Client </w:t>
      </w:r>
      <w:r w:rsidR="001A7E5C">
        <w:rPr>
          <w:rFonts w:eastAsia="MS Mincho"/>
        </w:rPr>
        <w:t>can</w:t>
      </w:r>
      <w:r>
        <w:rPr>
          <w:rFonts w:eastAsia="MS Mincho"/>
        </w:rPr>
        <w:t xml:space="preserve"> retrieve these resources using the protocol </w:t>
      </w:r>
      <w:r w:rsidR="00F82377">
        <w:rPr>
          <w:rFonts w:eastAsia="MS Mincho"/>
        </w:rPr>
        <w:t>corresponding to</w:t>
      </w:r>
      <w:r>
        <w:rPr>
          <w:rFonts w:eastAsia="MS Mincho"/>
        </w:rPr>
        <w:t xml:space="preserve"> the URI's scheme. </w:t>
      </w:r>
      <w:r w:rsidR="004E1902">
        <w:rPr>
          <w:rFonts w:eastAsia="MS Mincho"/>
        </w:rPr>
        <w:t>S</w:t>
      </w:r>
      <w:r w:rsidR="004E1902" w:rsidRPr="005868E3">
        <w:rPr>
          <w:rFonts w:eastAsia="MS Mincho"/>
        </w:rPr>
        <w:t xml:space="preserve">ection </w:t>
      </w:r>
      <w:r w:rsidR="004E1902">
        <w:rPr>
          <w:rFonts w:eastAsia="MS Mincho"/>
        </w:rPr>
        <w:fldChar w:fldCharType="begin"/>
      </w:r>
      <w:r w:rsidR="004E1902">
        <w:rPr>
          <w:rFonts w:eastAsia="MS Mincho"/>
        </w:rPr>
        <w:instrText xml:space="preserve"> REF _Ref31699129 \n \h </w:instrText>
      </w:r>
      <w:r w:rsidR="004E1902">
        <w:rPr>
          <w:rFonts w:eastAsia="MS Mincho"/>
        </w:rPr>
      </w:r>
      <w:r w:rsidR="004E1902">
        <w:rPr>
          <w:rFonts w:eastAsia="MS Mincho"/>
        </w:rPr>
        <w:fldChar w:fldCharType="separate"/>
      </w:r>
      <w:r w:rsidR="00D6659E">
        <w:rPr>
          <w:rFonts w:eastAsia="MS Mincho"/>
        </w:rPr>
        <w:t>12.2</w:t>
      </w:r>
      <w:r w:rsidR="004E1902">
        <w:rPr>
          <w:rFonts w:eastAsia="MS Mincho"/>
        </w:rPr>
        <w:fldChar w:fldCharType="end"/>
      </w:r>
      <w:r w:rsidR="004E1902">
        <w:rPr>
          <w:rFonts w:eastAsia="MS Mincho"/>
        </w:rPr>
        <w:t xml:space="preserve"> provides </w:t>
      </w:r>
      <w:r w:rsidR="00CC7ECE">
        <w:rPr>
          <w:rFonts w:eastAsia="MS Mincho"/>
        </w:rPr>
        <w:t>Printer b</w:t>
      </w:r>
      <w:r>
        <w:rPr>
          <w:rFonts w:eastAsia="MS Mincho"/>
        </w:rPr>
        <w:t>est practices for support</w:t>
      </w:r>
      <w:r w:rsidR="001A7E5C">
        <w:rPr>
          <w:rFonts w:eastAsia="MS Mincho"/>
        </w:rPr>
        <w:t>ing</w:t>
      </w:r>
      <w:r>
        <w:rPr>
          <w:rFonts w:eastAsia="MS Mincho"/>
        </w:rPr>
        <w:t xml:space="preserve"> Printer resources.</w:t>
      </w:r>
    </w:p>
    <w:p w14:paraId="458DD454" w14:textId="77777777" w:rsidR="00FB37E1" w:rsidRDefault="00FB37E1" w:rsidP="00B9314B">
      <w:pPr>
        <w:pStyle w:val="IEEEStdsLevel2Header"/>
        <w:rPr>
          <w:rFonts w:eastAsia="MS Mincho"/>
        </w:rPr>
      </w:pPr>
      <w:bookmarkStart w:id="214" w:name="_Toc14878352"/>
      <w:bookmarkStart w:id="215" w:name="_Toc40961751"/>
      <w:bookmarkStart w:id="216" w:name="_Ref54362470"/>
      <w:bookmarkStart w:id="217" w:name="_Toc95162674"/>
      <w:bookmarkStart w:id="218" w:name="_Toc86755937"/>
      <w:r>
        <w:rPr>
          <w:rFonts w:eastAsia="MS Mincho"/>
        </w:rPr>
        <w:t>ICC Color Management and Color Mode Previews</w:t>
      </w:r>
      <w:bookmarkEnd w:id="214"/>
      <w:bookmarkEnd w:id="215"/>
      <w:bookmarkEnd w:id="216"/>
      <w:bookmarkEnd w:id="217"/>
      <w:bookmarkEnd w:id="218"/>
    </w:p>
    <w:p w14:paraId="56D80215" w14:textId="0E970657" w:rsidR="00560337" w:rsidRDefault="00FB37E1" w:rsidP="00D3039A">
      <w:pPr>
        <w:pStyle w:val="IEEEStdsParagraph"/>
        <w:rPr>
          <w:rFonts w:eastAsia="MS Mincho"/>
        </w:rPr>
      </w:pPr>
      <w:r w:rsidRPr="00A4547F">
        <w:rPr>
          <w:rFonts w:eastAsia="MS Mincho"/>
        </w:rPr>
        <w:t>This specification support</w:t>
      </w:r>
      <w:r>
        <w:rPr>
          <w:rFonts w:eastAsia="MS Mincho"/>
        </w:rPr>
        <w:t>s</w:t>
      </w:r>
      <w:r w:rsidRPr="00A4547F">
        <w:rPr>
          <w:rFonts w:eastAsia="MS Mincho"/>
        </w:rPr>
        <w:t xml:space="preserve"> managed color workflow </w:t>
      </w:r>
      <w:r>
        <w:rPr>
          <w:rFonts w:eastAsia="MS Mincho"/>
        </w:rPr>
        <w:t>by defining</w:t>
      </w:r>
      <w:r w:rsidRPr="00A4547F">
        <w:rPr>
          <w:rFonts w:eastAsia="MS Mincho"/>
        </w:rPr>
        <w:t xml:space="preserve"> </w:t>
      </w:r>
      <w:r w:rsidR="00E67614">
        <w:rPr>
          <w:rFonts w:eastAsia="MS Mincho"/>
        </w:rPr>
        <w:t xml:space="preserve">the </w:t>
      </w:r>
      <w:r w:rsidRPr="00A4547F">
        <w:rPr>
          <w:rFonts w:eastAsia="MS Mincho"/>
        </w:rPr>
        <w:t xml:space="preserve">new </w:t>
      </w:r>
      <w:r w:rsidR="00E67614">
        <w:rPr>
          <w:rFonts w:eastAsia="MS Mincho"/>
        </w:rPr>
        <w:t xml:space="preserve">"printer-icc-profiles" </w:t>
      </w:r>
      <w:r w:rsidRPr="00A4547F">
        <w:rPr>
          <w:rFonts w:eastAsia="MS Mincho"/>
        </w:rPr>
        <w:t xml:space="preserve">Printer </w:t>
      </w:r>
      <w:r>
        <w:rPr>
          <w:rFonts w:eastAsia="MS Mincho"/>
        </w:rPr>
        <w:t xml:space="preserve">Description </w:t>
      </w:r>
      <w:r w:rsidRPr="00A4547F">
        <w:rPr>
          <w:rFonts w:eastAsia="MS Mincho"/>
        </w:rPr>
        <w:t xml:space="preserve">attribute </w:t>
      </w:r>
      <w:r w:rsidR="00C20138">
        <w:rPr>
          <w:rFonts w:eastAsia="MS Mincho"/>
        </w:rPr>
        <w:t>that list</w:t>
      </w:r>
      <w:r w:rsidR="00E67614">
        <w:rPr>
          <w:rFonts w:eastAsia="MS Mincho"/>
        </w:rPr>
        <w:t>s</w:t>
      </w:r>
      <w:r w:rsidR="00C20138">
        <w:rPr>
          <w:rFonts w:eastAsia="MS Mincho"/>
        </w:rPr>
        <w:t xml:space="preserve"> </w:t>
      </w:r>
      <w:r w:rsidR="00E67614">
        <w:rPr>
          <w:rFonts w:eastAsia="MS Mincho"/>
        </w:rPr>
        <w:t xml:space="preserve">the Printer's </w:t>
      </w:r>
      <w:r>
        <w:rPr>
          <w:rFonts w:eastAsia="MS Mincho"/>
        </w:rPr>
        <w:t xml:space="preserve">supported ICC </w:t>
      </w:r>
      <w:r w:rsidRPr="00A4547F">
        <w:rPr>
          <w:rFonts w:eastAsia="MS Mincho"/>
        </w:rPr>
        <w:t>color profile</w:t>
      </w:r>
      <w:r>
        <w:rPr>
          <w:rFonts w:eastAsia="MS Mincho"/>
        </w:rPr>
        <w:t xml:space="preserve"> </w:t>
      </w:r>
      <w:r w:rsidR="003110D7">
        <w:rPr>
          <w:rFonts w:eastAsia="MS Mincho"/>
        </w:rPr>
        <w:t>resource</w:t>
      </w:r>
      <w:r w:rsidRPr="00A4547F">
        <w:rPr>
          <w:rFonts w:eastAsia="MS Mincho"/>
        </w:rPr>
        <w:t>s</w:t>
      </w:r>
      <w:r>
        <w:rPr>
          <w:rFonts w:eastAsia="MS Mincho"/>
        </w:rPr>
        <w:t xml:space="preserve"> </w:t>
      </w:r>
      <w:r>
        <w:rPr>
          <w:rFonts w:eastAsia="MS Mincho"/>
        </w:rPr>
        <w:fldChar w:fldCharType="begin"/>
      </w:r>
      <w:r>
        <w:rPr>
          <w:rFonts w:eastAsia="MS Mincho"/>
        </w:rPr>
        <w:instrText xml:space="preserve"> REF ISO15076_1 \h </w:instrText>
      </w:r>
      <w:r>
        <w:rPr>
          <w:rFonts w:eastAsia="MS Mincho"/>
        </w:rPr>
      </w:r>
      <w:r>
        <w:rPr>
          <w:rFonts w:eastAsia="MS Mincho"/>
        </w:rPr>
        <w:fldChar w:fldCharType="separate"/>
      </w:r>
      <w:r w:rsidR="00D6659E">
        <w:t>[ISO</w:t>
      </w:r>
      <w:r w:rsidR="00D6659E" w:rsidRPr="00BA7CDC">
        <w:t>15076</w:t>
      </w:r>
      <w:r w:rsidR="00D6659E">
        <w:t>-1]</w:t>
      </w:r>
      <w:r>
        <w:rPr>
          <w:rFonts w:eastAsia="MS Mincho"/>
        </w:rPr>
        <w:fldChar w:fldCharType="end"/>
      </w:r>
      <w:r w:rsidRPr="00A4547F">
        <w:rPr>
          <w:rFonts w:eastAsia="MS Mincho"/>
        </w:rPr>
        <w:t xml:space="preserve">. </w:t>
      </w:r>
      <w:r w:rsidR="0060492C">
        <w:rPr>
          <w:rFonts w:eastAsia="MS Mincho"/>
        </w:rPr>
        <w:t xml:space="preserve">Clients can </w:t>
      </w:r>
      <w:r w:rsidR="0060492C" w:rsidRPr="00A4547F">
        <w:rPr>
          <w:rFonts w:eastAsia="MS Mincho"/>
        </w:rPr>
        <w:t xml:space="preserve">download </w:t>
      </w:r>
      <w:r w:rsidR="003D4001">
        <w:rPr>
          <w:rFonts w:eastAsia="MS Mincho"/>
        </w:rPr>
        <w:t xml:space="preserve">and use the Printer's </w:t>
      </w:r>
      <w:r w:rsidR="0060492C" w:rsidRPr="00A4547F">
        <w:rPr>
          <w:rFonts w:eastAsia="MS Mincho"/>
        </w:rPr>
        <w:t>ICC color profile</w:t>
      </w:r>
      <w:r w:rsidR="003D4001">
        <w:rPr>
          <w:rFonts w:eastAsia="MS Mincho"/>
        </w:rPr>
        <w:t xml:space="preserve"> resource</w:t>
      </w:r>
      <w:r w:rsidR="0060492C" w:rsidRPr="00A4547F">
        <w:rPr>
          <w:rFonts w:eastAsia="MS Mincho"/>
        </w:rPr>
        <w:t>s for color proofing</w:t>
      </w:r>
      <w:r w:rsidR="0060492C">
        <w:rPr>
          <w:rFonts w:eastAsia="MS Mincho"/>
        </w:rPr>
        <w:t xml:space="preserve"> and </w:t>
      </w:r>
      <w:r w:rsidR="00A70057">
        <w:rPr>
          <w:rFonts w:eastAsia="MS Mincho"/>
        </w:rPr>
        <w:t xml:space="preserve">related </w:t>
      </w:r>
      <w:r w:rsidR="0060492C">
        <w:rPr>
          <w:rFonts w:eastAsia="MS Mincho"/>
        </w:rPr>
        <w:t>workflows.</w:t>
      </w:r>
      <w:r w:rsidR="00A70057">
        <w:rPr>
          <w:rFonts w:eastAsia="MS Mincho"/>
        </w:rPr>
        <w:t xml:space="preserve"> This specification </w:t>
      </w:r>
      <w:r w:rsidR="00560337">
        <w:rPr>
          <w:rFonts w:eastAsia="MS Mincho"/>
        </w:rPr>
        <w:t>also defines the</w:t>
      </w:r>
      <w:r w:rsidR="001A7B4D">
        <w:rPr>
          <w:rFonts w:eastAsia="MS Mincho"/>
        </w:rPr>
        <w:t xml:space="preserve"> "print-rendering-intent" Job Template attributes </w:t>
      </w:r>
      <w:r w:rsidR="00B460C3">
        <w:rPr>
          <w:rFonts w:eastAsia="MS Mincho"/>
        </w:rPr>
        <w:t xml:space="preserve">to indicate how </w:t>
      </w:r>
      <w:r w:rsidR="004A6658">
        <w:rPr>
          <w:rFonts w:eastAsia="MS Mincho"/>
        </w:rPr>
        <w:t xml:space="preserve">the Printer </w:t>
      </w:r>
      <w:r w:rsidR="00B460C3">
        <w:rPr>
          <w:rFonts w:eastAsia="MS Mincho"/>
        </w:rPr>
        <w:t>should handle rendering</w:t>
      </w:r>
      <w:r w:rsidR="004B5D0B">
        <w:rPr>
          <w:rFonts w:eastAsia="MS Mincho"/>
        </w:rPr>
        <w:t xml:space="preserve"> e.g. </w:t>
      </w:r>
      <w:r w:rsidR="004A6658">
        <w:rPr>
          <w:rFonts w:eastAsia="MS Mincho"/>
        </w:rPr>
        <w:t xml:space="preserve">how </w:t>
      </w:r>
      <w:r w:rsidR="004A6658">
        <w:rPr>
          <w:rFonts w:eastAsia="MS Mincho"/>
        </w:rPr>
        <w:lastRenderedPageBreak/>
        <w:t xml:space="preserve">black </w:t>
      </w:r>
      <w:r w:rsidR="00BB6318">
        <w:rPr>
          <w:rFonts w:eastAsia="MS Mincho"/>
        </w:rPr>
        <w:t xml:space="preserve">pixels are rendered could vary depending on whether </w:t>
      </w:r>
      <w:r w:rsidR="004B5D0B">
        <w:rPr>
          <w:rFonts w:eastAsia="MS Mincho"/>
        </w:rPr>
        <w:t xml:space="preserve">the </w:t>
      </w:r>
      <w:r w:rsidR="002E6E46">
        <w:rPr>
          <w:rFonts w:eastAsia="MS Mincho"/>
        </w:rPr>
        <w:t xml:space="preserve">Document </w:t>
      </w:r>
      <w:r w:rsidR="00CD27C8">
        <w:rPr>
          <w:rFonts w:eastAsia="MS Mincho"/>
        </w:rPr>
        <w:t>contain</w:t>
      </w:r>
      <w:r w:rsidR="00BB6318">
        <w:rPr>
          <w:rFonts w:eastAsia="MS Mincho"/>
        </w:rPr>
        <w:t>s predominately</w:t>
      </w:r>
      <w:r w:rsidR="00CD27C8">
        <w:rPr>
          <w:rFonts w:eastAsia="MS Mincho"/>
        </w:rPr>
        <w:t xml:space="preserve"> </w:t>
      </w:r>
      <w:r w:rsidR="004B5D0B">
        <w:rPr>
          <w:rFonts w:eastAsia="MS Mincho"/>
        </w:rPr>
        <w:t>text or image</w:t>
      </w:r>
      <w:r w:rsidR="001F2DFC">
        <w:rPr>
          <w:rFonts w:eastAsia="MS Mincho"/>
        </w:rPr>
        <w:t xml:space="preserve"> content</w:t>
      </w:r>
      <w:r w:rsidR="004B5D0B">
        <w:rPr>
          <w:rFonts w:eastAsia="MS Mincho"/>
        </w:rPr>
        <w:t xml:space="preserve">. Finally, this specification defines the "print-color-mode" Job Template attribute to </w:t>
      </w:r>
      <w:r w:rsidR="0049041F">
        <w:rPr>
          <w:rFonts w:eastAsia="MS Mincho"/>
        </w:rPr>
        <w:t xml:space="preserve">request that </w:t>
      </w:r>
      <w:r w:rsidR="004B5D0B">
        <w:rPr>
          <w:rFonts w:eastAsia="MS Mincho"/>
        </w:rPr>
        <w:t xml:space="preserve">the </w:t>
      </w:r>
      <w:r w:rsidR="0049041F">
        <w:rPr>
          <w:rFonts w:eastAsia="MS Mincho"/>
        </w:rPr>
        <w:t xml:space="preserve">Printer perform a color transformation </w:t>
      </w:r>
      <w:r w:rsidR="004D3026">
        <w:rPr>
          <w:rFonts w:eastAsia="MS Mincho"/>
        </w:rPr>
        <w:t>when processing the Job</w:t>
      </w:r>
      <w:r w:rsidR="0049041F">
        <w:rPr>
          <w:rFonts w:eastAsia="MS Mincho"/>
        </w:rPr>
        <w:t xml:space="preserve">. The Client can </w:t>
      </w:r>
      <w:r w:rsidR="004D3026">
        <w:rPr>
          <w:rFonts w:eastAsia="MS Mincho"/>
        </w:rPr>
        <w:t xml:space="preserve">present </w:t>
      </w:r>
      <w:r w:rsidR="0049041F">
        <w:rPr>
          <w:rFonts w:eastAsia="MS Mincho"/>
        </w:rPr>
        <w:t xml:space="preserve">a color transformation preview </w:t>
      </w:r>
      <w:r w:rsidR="004D3026">
        <w:rPr>
          <w:rFonts w:eastAsia="MS Mincho"/>
        </w:rPr>
        <w:t xml:space="preserve">to the End User </w:t>
      </w:r>
      <w:r w:rsidR="0049041F">
        <w:rPr>
          <w:rFonts w:eastAsia="MS Mincho"/>
        </w:rPr>
        <w:t xml:space="preserve">using ICC profiles listed in the </w:t>
      </w:r>
      <w:r w:rsidR="000E20A1">
        <w:rPr>
          <w:rFonts w:eastAsia="MS Mincho"/>
        </w:rPr>
        <w:t xml:space="preserve">Printer's </w:t>
      </w:r>
      <w:r w:rsidR="0049041F">
        <w:rPr>
          <w:rFonts w:eastAsia="MS Mincho"/>
        </w:rPr>
        <w:t>"print-color-mode-icc-profiles" Printer Description attribute.</w:t>
      </w:r>
      <w:r w:rsidRPr="00A4547F">
        <w:rPr>
          <w:rFonts w:eastAsia="MS Mincho"/>
        </w:rPr>
        <w:t xml:space="preserve"> </w:t>
      </w:r>
      <w:bookmarkStart w:id="219" w:name="_Toc14878353"/>
      <w:bookmarkStart w:id="220" w:name="_Toc40961752"/>
    </w:p>
    <w:p w14:paraId="3972A63D" w14:textId="34EBD85C" w:rsidR="00FB37E1" w:rsidRDefault="00FB37E1" w:rsidP="00B9314B">
      <w:pPr>
        <w:pStyle w:val="IEEEStdsLevel2Header"/>
        <w:rPr>
          <w:rFonts w:eastAsia="MS Mincho"/>
        </w:rPr>
      </w:pPr>
      <w:bookmarkStart w:id="221" w:name="_Toc95162675"/>
      <w:bookmarkStart w:id="222" w:name="_Toc86755938"/>
      <w:r>
        <w:rPr>
          <w:rFonts w:eastAsia="MS Mincho"/>
        </w:rPr>
        <w:t>Localization</w:t>
      </w:r>
      <w:bookmarkEnd w:id="219"/>
      <w:bookmarkEnd w:id="220"/>
      <w:bookmarkEnd w:id="221"/>
      <w:bookmarkEnd w:id="222"/>
    </w:p>
    <w:p w14:paraId="7E603DC2" w14:textId="46A27748" w:rsidR="00FB37E1" w:rsidRPr="00A4547F" w:rsidRDefault="00FB37E1" w:rsidP="00FB37E1">
      <w:pPr>
        <w:pStyle w:val="IEEEStdsParagraph"/>
        <w:rPr>
          <w:rFonts w:eastAsia="MS Mincho"/>
        </w:rPr>
      </w:pPr>
      <w:r w:rsidRPr="00A4547F">
        <w:rPr>
          <w:rFonts w:eastAsia="MS Mincho"/>
        </w:rPr>
        <w:t xml:space="preserve">This specification defines and registers an existing plain text message catalog file format (MIME media type "text/strings") used on </w:t>
      </w:r>
      <w:r>
        <w:rPr>
          <w:rFonts w:eastAsia="MS Mincho"/>
        </w:rPr>
        <w:t xml:space="preserve">NeXT's </w:t>
      </w:r>
      <w:r w:rsidRPr="00A4547F">
        <w:rPr>
          <w:rFonts w:eastAsia="MS Mincho"/>
        </w:rPr>
        <w:t xml:space="preserve">NeXTSTEP </w:t>
      </w:r>
      <w:r>
        <w:rPr>
          <w:rFonts w:eastAsia="MS Mincho"/>
        </w:rPr>
        <w:fldChar w:fldCharType="begin"/>
      </w:r>
      <w:r>
        <w:rPr>
          <w:rFonts w:eastAsia="MS Mincho"/>
        </w:rPr>
        <w:instrText xml:space="preserve"> REF NEXTSTEP \h </w:instrText>
      </w:r>
      <w:r>
        <w:rPr>
          <w:rFonts w:eastAsia="MS Mincho"/>
        </w:rPr>
      </w:r>
      <w:r>
        <w:rPr>
          <w:rFonts w:eastAsia="MS Mincho"/>
        </w:rPr>
        <w:fldChar w:fldCharType="separate"/>
      </w:r>
      <w:r w:rsidR="00D6659E">
        <w:rPr>
          <w:rStyle w:val="Hyperlink"/>
          <w:color w:val="auto"/>
          <w:u w:val="none"/>
        </w:rPr>
        <w:t>[NEXTSTEP]</w:t>
      </w:r>
      <w:r>
        <w:rPr>
          <w:rFonts w:eastAsia="MS Mincho"/>
        </w:rPr>
        <w:fldChar w:fldCharType="end"/>
      </w:r>
      <w:r>
        <w:rPr>
          <w:rFonts w:eastAsia="MS Mincho"/>
        </w:rPr>
        <w:t xml:space="preserve"> and Apple's macOS </w:t>
      </w:r>
      <w:r>
        <w:rPr>
          <w:rFonts w:eastAsia="MS Mincho"/>
        </w:rPr>
        <w:fldChar w:fldCharType="begin"/>
      </w:r>
      <w:r>
        <w:rPr>
          <w:rFonts w:eastAsia="MS Mincho"/>
        </w:rPr>
        <w:instrText xml:space="preserve"> REF MACOS \h </w:instrText>
      </w:r>
      <w:r>
        <w:rPr>
          <w:rFonts w:eastAsia="MS Mincho"/>
        </w:rPr>
      </w:r>
      <w:r>
        <w:rPr>
          <w:rFonts w:eastAsia="MS Mincho"/>
        </w:rPr>
        <w:fldChar w:fldCharType="separate"/>
      </w:r>
      <w:r w:rsidR="00D6659E" w:rsidRPr="0027134C">
        <w:rPr>
          <w:rStyle w:val="Hyperlink"/>
          <w:color w:val="auto"/>
          <w:u w:val="none"/>
        </w:rPr>
        <w:t>[</w:t>
      </w:r>
      <w:r w:rsidR="00D6659E">
        <w:rPr>
          <w:rStyle w:val="Hyperlink"/>
          <w:color w:val="auto"/>
          <w:u w:val="none"/>
        </w:rPr>
        <w:t>MACOS]</w:t>
      </w:r>
      <w:r>
        <w:rPr>
          <w:rFonts w:eastAsia="MS Mincho"/>
        </w:rPr>
        <w:fldChar w:fldCharType="end"/>
      </w:r>
      <w:r>
        <w:rPr>
          <w:rFonts w:eastAsia="MS Mincho"/>
        </w:rPr>
        <w:t xml:space="preserve"> operating systems, </w:t>
      </w:r>
      <w:r w:rsidRPr="00A4547F">
        <w:rPr>
          <w:rFonts w:eastAsia="MS Mincho"/>
        </w:rPr>
        <w:t xml:space="preserve">that allows a </w:t>
      </w:r>
      <w:r>
        <w:rPr>
          <w:rFonts w:eastAsia="MS Mincho"/>
        </w:rPr>
        <w:t xml:space="preserve">Printer to provide a </w:t>
      </w:r>
      <w:r w:rsidRPr="00A4547F">
        <w:rPr>
          <w:rFonts w:eastAsia="MS Mincho"/>
        </w:rPr>
        <w:t xml:space="preserve">Client </w:t>
      </w:r>
      <w:r>
        <w:rPr>
          <w:rFonts w:eastAsia="MS Mincho"/>
        </w:rPr>
        <w:t xml:space="preserve"> with </w:t>
      </w:r>
      <w:r w:rsidRPr="00A4547F">
        <w:rPr>
          <w:rFonts w:eastAsia="MS Mincho"/>
        </w:rPr>
        <w:t xml:space="preserve">localized </w:t>
      </w:r>
      <w:r>
        <w:rPr>
          <w:rFonts w:eastAsia="MS Mincho"/>
        </w:rPr>
        <w:t xml:space="preserve">textual values ("localized </w:t>
      </w:r>
      <w:r w:rsidRPr="00A4547F">
        <w:rPr>
          <w:rFonts w:eastAsia="MS Mincho"/>
        </w:rPr>
        <w:t>strings</w:t>
      </w:r>
      <w:r>
        <w:rPr>
          <w:rFonts w:eastAsia="MS Mincho"/>
        </w:rPr>
        <w:t>")</w:t>
      </w:r>
      <w:r w:rsidRPr="00A4547F">
        <w:rPr>
          <w:rFonts w:eastAsia="MS Mincho"/>
        </w:rPr>
        <w:t xml:space="preserve"> for attribute names and</w:t>
      </w:r>
      <w:r>
        <w:rPr>
          <w:rFonts w:eastAsia="MS Mincho"/>
        </w:rPr>
        <w:t>/or</w:t>
      </w:r>
      <w:r w:rsidRPr="00A4547F">
        <w:rPr>
          <w:rFonts w:eastAsia="MS Mincho"/>
        </w:rPr>
        <w:t xml:space="preserve"> </w:t>
      </w:r>
      <w:r>
        <w:rPr>
          <w:rFonts w:eastAsia="MS Mincho"/>
        </w:rPr>
        <w:t xml:space="preserve">attribute </w:t>
      </w:r>
      <w:r w:rsidRPr="00A4547F">
        <w:rPr>
          <w:rFonts w:eastAsia="MS Mincho"/>
        </w:rPr>
        <w:t xml:space="preserve">values. For example, a Printer </w:t>
      </w:r>
      <w:r>
        <w:rPr>
          <w:rFonts w:eastAsia="MS Mincho"/>
        </w:rPr>
        <w:t xml:space="preserve">that supports </w:t>
      </w:r>
      <w:r w:rsidRPr="00A4547F">
        <w:rPr>
          <w:rFonts w:eastAsia="MS Mincho"/>
        </w:rPr>
        <w:t>vendor</w:t>
      </w:r>
      <w:r>
        <w:rPr>
          <w:rFonts w:eastAsia="MS Mincho"/>
        </w:rPr>
        <w:t>-unique</w:t>
      </w:r>
      <w:r w:rsidRPr="00A4547F">
        <w:rPr>
          <w:rFonts w:eastAsia="MS Mincho"/>
        </w:rPr>
        <w:t xml:space="preserve"> media sizes and "printer-state-reasons" keywords</w:t>
      </w:r>
      <w:r>
        <w:rPr>
          <w:rFonts w:eastAsia="MS Mincho"/>
        </w:rPr>
        <w:t xml:space="preserve"> could provide the localized labels for these in its message catalogs</w:t>
      </w:r>
      <w:r w:rsidRPr="00A4547F">
        <w:rPr>
          <w:rFonts w:eastAsia="MS Mincho"/>
        </w:rPr>
        <w:t xml:space="preserve">. A Printer </w:t>
      </w:r>
      <w:r>
        <w:rPr>
          <w:rFonts w:eastAsia="MS Mincho"/>
        </w:rPr>
        <w:t xml:space="preserve">Description </w:t>
      </w:r>
      <w:r w:rsidRPr="00A4547F">
        <w:rPr>
          <w:rFonts w:eastAsia="MS Mincho"/>
        </w:rPr>
        <w:t>attribute allows the Client to discover the location of message catalogs for the language specified by the "attributes-natural-language" attribute in the Client request. Clients can also use the HTTP If-Modified-Since header to detect whether the referenced message catalog has been updated.</w:t>
      </w:r>
      <w:r>
        <w:rPr>
          <w:rFonts w:eastAsia="MS Mincho"/>
        </w:rPr>
        <w:t xml:space="preserve"> The message catalog syntax also supports inline help content to be associated with a given attribute or attribute keyword / enum value.</w:t>
      </w:r>
    </w:p>
    <w:p w14:paraId="4D2E463E" w14:textId="290BDFB4" w:rsidR="00FB37E1" w:rsidRDefault="00093B09" w:rsidP="00B9314B">
      <w:pPr>
        <w:pStyle w:val="IEEEStdsLevel2Header"/>
        <w:rPr>
          <w:rFonts w:eastAsia="MS Mincho"/>
        </w:rPr>
      </w:pPr>
      <w:bookmarkStart w:id="223" w:name="_Toc95162676"/>
      <w:bookmarkStart w:id="224" w:name="_Toc86755939"/>
      <w:r>
        <w:rPr>
          <w:rFonts w:eastAsia="MS Mincho"/>
        </w:rPr>
        <w:t>Unique Identifiers</w:t>
      </w:r>
      <w:bookmarkEnd w:id="223"/>
      <w:bookmarkEnd w:id="224"/>
    </w:p>
    <w:p w14:paraId="3ACB3113" w14:textId="45BD6541" w:rsidR="00FB37E1" w:rsidRDefault="00FB37E1" w:rsidP="00586AC4">
      <w:pPr>
        <w:pStyle w:val="IEEEStdsParagraph"/>
        <w:rPr>
          <w:rFonts w:eastAsia="MS Mincho"/>
        </w:rPr>
      </w:pPr>
      <w:r w:rsidRPr="00A4547F">
        <w:rPr>
          <w:rFonts w:eastAsia="MS Mincho"/>
        </w:rPr>
        <w:t xml:space="preserve">This specification </w:t>
      </w:r>
      <w:r w:rsidR="000408F2">
        <w:rPr>
          <w:rFonts w:eastAsia="MS Mincho"/>
        </w:rPr>
        <w:t xml:space="preserve">defines </w:t>
      </w:r>
      <w:r w:rsidR="00586AC4">
        <w:rPr>
          <w:rFonts w:eastAsia="MS Mincho"/>
        </w:rPr>
        <w:t xml:space="preserve">new </w:t>
      </w:r>
      <w:r w:rsidR="000408F2">
        <w:rPr>
          <w:rFonts w:eastAsia="MS Mincho"/>
        </w:rPr>
        <w:t>UUID attributes for the Printer, Job, Document and Subscription IPP object types</w:t>
      </w:r>
      <w:r w:rsidR="00586AC4">
        <w:rPr>
          <w:rFonts w:eastAsia="MS Mincho"/>
        </w:rPr>
        <w:t xml:space="preserve"> so that each object may be uniquely identified</w:t>
      </w:r>
      <w:r w:rsidR="000408F2">
        <w:rPr>
          <w:rFonts w:eastAsia="MS Mincho"/>
        </w:rPr>
        <w:t>.</w:t>
      </w:r>
      <w:r w:rsidR="00586AC4">
        <w:rPr>
          <w:rFonts w:eastAsia="MS Mincho"/>
        </w:rPr>
        <w:t xml:space="preserve"> This specification also </w:t>
      </w:r>
      <w:r w:rsidRPr="00A4547F">
        <w:rPr>
          <w:rFonts w:eastAsia="MS Mincho"/>
        </w:rPr>
        <w:t xml:space="preserve">defines </w:t>
      </w:r>
      <w:r w:rsidR="00446C7B">
        <w:rPr>
          <w:rFonts w:eastAsia="MS Mincho"/>
        </w:rPr>
        <w:t xml:space="preserve">the </w:t>
      </w:r>
      <w:r w:rsidR="003A3749">
        <w:rPr>
          <w:rFonts w:eastAsia="MS Mincho"/>
        </w:rPr>
        <w:t xml:space="preserve">"device-service-count" (section </w:t>
      </w:r>
      <w:r w:rsidR="00280A9A">
        <w:rPr>
          <w:rFonts w:eastAsia="MS Mincho"/>
        </w:rPr>
        <w:fldChar w:fldCharType="begin"/>
      </w:r>
      <w:r w:rsidR="00280A9A">
        <w:rPr>
          <w:rFonts w:eastAsia="MS Mincho"/>
        </w:rPr>
        <w:instrText xml:space="preserve"> REF _Ref54878746 \n \h </w:instrText>
      </w:r>
      <w:r w:rsidR="00280A9A">
        <w:rPr>
          <w:rFonts w:eastAsia="MS Mincho"/>
        </w:rPr>
      </w:r>
      <w:r w:rsidR="00280A9A">
        <w:rPr>
          <w:rFonts w:eastAsia="MS Mincho"/>
        </w:rPr>
        <w:fldChar w:fldCharType="separate"/>
      </w:r>
      <w:r w:rsidR="00D6659E">
        <w:rPr>
          <w:rFonts w:eastAsia="MS Mincho"/>
        </w:rPr>
        <w:t>6.6.1</w:t>
      </w:r>
      <w:r w:rsidR="00280A9A">
        <w:rPr>
          <w:rFonts w:eastAsia="MS Mincho"/>
        </w:rPr>
        <w:fldChar w:fldCharType="end"/>
      </w:r>
      <w:r w:rsidR="00280A9A">
        <w:rPr>
          <w:rFonts w:eastAsia="MS Mincho"/>
        </w:rPr>
        <w:t>)</w:t>
      </w:r>
      <w:r w:rsidR="003A3749">
        <w:rPr>
          <w:rFonts w:eastAsia="MS Mincho"/>
        </w:rPr>
        <w:t xml:space="preserve"> and </w:t>
      </w:r>
      <w:r w:rsidR="00446C7B">
        <w:rPr>
          <w:rFonts w:eastAsia="MS Mincho"/>
        </w:rPr>
        <w:t>"device-uuid"</w:t>
      </w:r>
      <w:r w:rsidR="00280A9A">
        <w:rPr>
          <w:rFonts w:eastAsia="MS Mincho"/>
        </w:rPr>
        <w:t xml:space="preserve"> (section </w:t>
      </w:r>
      <w:r w:rsidR="00280A9A">
        <w:rPr>
          <w:rFonts w:eastAsia="MS Mincho"/>
        </w:rPr>
        <w:fldChar w:fldCharType="begin"/>
      </w:r>
      <w:r w:rsidR="00280A9A">
        <w:rPr>
          <w:rFonts w:eastAsia="MS Mincho"/>
        </w:rPr>
        <w:instrText xml:space="preserve"> REF _Ref54878761 \n \h </w:instrText>
      </w:r>
      <w:r w:rsidR="00280A9A">
        <w:rPr>
          <w:rFonts w:eastAsia="MS Mincho"/>
        </w:rPr>
      </w:r>
      <w:r w:rsidR="00280A9A">
        <w:rPr>
          <w:rFonts w:eastAsia="MS Mincho"/>
        </w:rPr>
        <w:fldChar w:fldCharType="separate"/>
      </w:r>
      <w:r w:rsidR="00D6659E">
        <w:rPr>
          <w:rFonts w:eastAsia="MS Mincho"/>
        </w:rPr>
        <w:t>6.6.2</w:t>
      </w:r>
      <w:r w:rsidR="00280A9A">
        <w:rPr>
          <w:rFonts w:eastAsia="MS Mincho"/>
        </w:rPr>
        <w:fldChar w:fldCharType="end"/>
      </w:r>
      <w:r w:rsidR="00280A9A">
        <w:rPr>
          <w:rFonts w:eastAsia="MS Mincho"/>
        </w:rPr>
        <w:t>)</w:t>
      </w:r>
      <w:r w:rsidR="00446C7B">
        <w:rPr>
          <w:rFonts w:eastAsia="MS Mincho"/>
        </w:rPr>
        <w:t xml:space="preserve"> </w:t>
      </w:r>
      <w:r w:rsidR="009B567D">
        <w:rPr>
          <w:rFonts w:eastAsia="MS Mincho"/>
        </w:rPr>
        <w:t xml:space="preserve">Printer </w:t>
      </w:r>
      <w:r w:rsidR="00876B5A">
        <w:rPr>
          <w:rFonts w:eastAsia="MS Mincho"/>
        </w:rPr>
        <w:t>Status</w:t>
      </w:r>
      <w:r w:rsidR="00280A9A">
        <w:rPr>
          <w:rFonts w:eastAsia="MS Mincho"/>
        </w:rPr>
        <w:t xml:space="preserve"> </w:t>
      </w:r>
      <w:r w:rsidR="009B567D">
        <w:rPr>
          <w:rFonts w:eastAsia="MS Mincho"/>
        </w:rPr>
        <w:t>attributes</w:t>
      </w:r>
      <w:r w:rsidRPr="00A4547F">
        <w:rPr>
          <w:rFonts w:eastAsia="MS Mincho"/>
        </w:rPr>
        <w:t xml:space="preserve">. The </w:t>
      </w:r>
      <w:r w:rsidR="00247F3B">
        <w:rPr>
          <w:rFonts w:eastAsia="MS Mincho"/>
        </w:rPr>
        <w:t xml:space="preserve">"device-uuid" </w:t>
      </w:r>
      <w:r w:rsidR="007D445D">
        <w:rPr>
          <w:rFonts w:eastAsia="MS Mincho"/>
        </w:rPr>
        <w:t xml:space="preserve">attribute </w:t>
      </w:r>
      <w:r w:rsidRPr="00A4547F">
        <w:rPr>
          <w:rFonts w:eastAsia="MS Mincho"/>
        </w:rPr>
        <w:t xml:space="preserve">allows a Client to correlate multiple IPP-based services to a single device or server. The </w:t>
      </w:r>
      <w:r w:rsidR="00247F3B">
        <w:rPr>
          <w:rFonts w:eastAsia="MS Mincho"/>
        </w:rPr>
        <w:t xml:space="preserve">"device-service-count" </w:t>
      </w:r>
      <w:r w:rsidR="007D445D">
        <w:rPr>
          <w:rFonts w:eastAsia="MS Mincho"/>
        </w:rPr>
        <w:t xml:space="preserve">attribute </w:t>
      </w:r>
      <w:r w:rsidR="00247F3B">
        <w:rPr>
          <w:rFonts w:eastAsia="MS Mincho"/>
        </w:rPr>
        <w:t>allows a C</w:t>
      </w:r>
      <w:r w:rsidRPr="00A4547F">
        <w:rPr>
          <w:rFonts w:eastAsia="MS Mincho"/>
        </w:rPr>
        <w:t xml:space="preserve">lient </w:t>
      </w:r>
      <w:r w:rsidR="00247F3B">
        <w:rPr>
          <w:rFonts w:eastAsia="MS Mincho"/>
        </w:rPr>
        <w:t xml:space="preserve">to detect </w:t>
      </w:r>
      <w:r w:rsidRPr="00A4547F">
        <w:rPr>
          <w:rFonts w:eastAsia="MS Mincho"/>
        </w:rPr>
        <w:t>whether a particular device or server provides more than one IPP-based service, regardless of the type of service offered.</w:t>
      </w:r>
    </w:p>
    <w:p w14:paraId="20268298" w14:textId="77777777" w:rsidR="00FB37E1" w:rsidRDefault="00FB37E1" w:rsidP="00B9314B">
      <w:pPr>
        <w:pStyle w:val="IEEEStdsLevel2Header"/>
        <w:rPr>
          <w:rFonts w:eastAsia="MS Mincho"/>
        </w:rPr>
      </w:pPr>
      <w:bookmarkStart w:id="225" w:name="_Toc40961754"/>
      <w:bookmarkStart w:id="226" w:name="_Toc95162677"/>
      <w:bookmarkStart w:id="227" w:name="_Toc86755940"/>
      <w:r>
        <w:rPr>
          <w:rFonts w:eastAsia="MS Mincho"/>
        </w:rPr>
        <w:t>Presets and Triggers</w:t>
      </w:r>
      <w:bookmarkEnd w:id="225"/>
      <w:bookmarkEnd w:id="226"/>
      <w:bookmarkEnd w:id="227"/>
    </w:p>
    <w:p w14:paraId="78A0A7C0" w14:textId="4C990EF8" w:rsidR="00505C8A" w:rsidRDefault="00FB37E1" w:rsidP="00FB37E1">
      <w:pPr>
        <w:pStyle w:val="IEEEStdsParagraph"/>
        <w:rPr>
          <w:rFonts w:eastAsia="MS Mincho"/>
        </w:rPr>
      </w:pPr>
      <w:r w:rsidRPr="0013278D">
        <w:rPr>
          <w:rFonts w:eastAsia="MS Mincho"/>
        </w:rPr>
        <w:t xml:space="preserve">There are circumstances where a group of settings are chosen and applied as a set, to achieve some common printing workflow </w:t>
      </w:r>
      <w:r w:rsidR="00E36FAA">
        <w:rPr>
          <w:rFonts w:eastAsia="MS Mincho"/>
        </w:rPr>
        <w:t>or use case</w:t>
      </w:r>
      <w:r w:rsidRPr="0013278D">
        <w:rPr>
          <w:rFonts w:eastAsia="MS Mincho"/>
        </w:rPr>
        <w:t xml:space="preserve">. For example, selecting a </w:t>
      </w:r>
      <w:r w:rsidR="00131D30">
        <w:rPr>
          <w:rFonts w:eastAsia="MS Mincho"/>
        </w:rPr>
        <w:t xml:space="preserve">common photo </w:t>
      </w:r>
      <w:r w:rsidRPr="0013278D">
        <w:rPr>
          <w:rFonts w:eastAsia="MS Mincho"/>
        </w:rPr>
        <w:t xml:space="preserve">media size </w:t>
      </w:r>
      <w:r w:rsidR="00131D30">
        <w:rPr>
          <w:rFonts w:eastAsia="MS Mincho"/>
        </w:rPr>
        <w:t xml:space="preserve">such as </w:t>
      </w:r>
      <w:r w:rsidR="00131D30" w:rsidRPr="0013278D">
        <w:rPr>
          <w:rFonts w:eastAsia="MS Mincho"/>
        </w:rPr>
        <w:t>4”x6”</w:t>
      </w:r>
      <w:r w:rsidR="00785C5F">
        <w:rPr>
          <w:rFonts w:eastAsia="MS Mincho"/>
        </w:rPr>
        <w:t xml:space="preserve"> implies a desire to print photos, </w:t>
      </w:r>
      <w:r w:rsidR="005B30C1">
        <w:rPr>
          <w:rFonts w:eastAsia="MS Mincho"/>
        </w:rPr>
        <w:t xml:space="preserve">and a </w:t>
      </w:r>
      <w:r w:rsidR="000D7E39">
        <w:rPr>
          <w:rFonts w:eastAsia="MS Mincho"/>
        </w:rPr>
        <w:t>sophisticated</w:t>
      </w:r>
      <w:r w:rsidR="00E36FAA">
        <w:rPr>
          <w:rFonts w:eastAsia="MS Mincho"/>
        </w:rPr>
        <w:t xml:space="preserve"> </w:t>
      </w:r>
      <w:r w:rsidR="005B30C1">
        <w:rPr>
          <w:rFonts w:eastAsia="MS Mincho"/>
        </w:rPr>
        <w:t xml:space="preserve">Client </w:t>
      </w:r>
      <w:r w:rsidR="000D7E39">
        <w:rPr>
          <w:rFonts w:eastAsia="MS Mincho"/>
        </w:rPr>
        <w:t>could</w:t>
      </w:r>
      <w:r w:rsidR="00E36FAA">
        <w:rPr>
          <w:rFonts w:eastAsia="MS Mincho"/>
        </w:rPr>
        <w:t xml:space="preserve"> implement heuristics that automatically choose </w:t>
      </w:r>
      <w:r w:rsidR="005B30C1">
        <w:rPr>
          <w:rFonts w:eastAsia="MS Mincho"/>
        </w:rPr>
        <w:t xml:space="preserve">other settings </w:t>
      </w:r>
      <w:r w:rsidR="00D37166">
        <w:rPr>
          <w:rFonts w:eastAsia="MS Mincho"/>
        </w:rPr>
        <w:t>automatically</w:t>
      </w:r>
      <w:r w:rsidR="00E36FAA">
        <w:rPr>
          <w:rFonts w:eastAsia="MS Mincho"/>
        </w:rPr>
        <w:t xml:space="preserve">, such as </w:t>
      </w:r>
      <w:r w:rsidR="00524ADB" w:rsidRPr="0013278D">
        <w:rPr>
          <w:rFonts w:eastAsia="MS Mincho"/>
        </w:rPr>
        <w:t>chang</w:t>
      </w:r>
      <w:r w:rsidR="00E36FAA">
        <w:rPr>
          <w:rFonts w:eastAsia="MS Mincho"/>
        </w:rPr>
        <w:t xml:space="preserve">ing </w:t>
      </w:r>
      <w:r w:rsidR="00524ADB" w:rsidRPr="0013278D">
        <w:rPr>
          <w:rFonts w:eastAsia="MS Mincho"/>
        </w:rPr>
        <w:t>media type to glossy photo, setting the print quality to 'best'</w:t>
      </w:r>
      <w:r w:rsidR="00116D62">
        <w:rPr>
          <w:rFonts w:eastAsia="MS Mincho"/>
        </w:rPr>
        <w:t>,</w:t>
      </w:r>
      <w:r w:rsidR="00651612">
        <w:rPr>
          <w:rFonts w:eastAsia="MS Mincho"/>
        </w:rPr>
        <w:t xml:space="preserve"> </w:t>
      </w:r>
      <w:r w:rsidR="00D37166">
        <w:rPr>
          <w:rFonts w:eastAsia="MS Mincho"/>
        </w:rPr>
        <w:t xml:space="preserve">without requiring </w:t>
      </w:r>
      <w:r w:rsidR="006D6E8E">
        <w:rPr>
          <w:rFonts w:eastAsia="MS Mincho"/>
        </w:rPr>
        <w:t xml:space="preserve">End </w:t>
      </w:r>
      <w:r w:rsidRPr="0013278D">
        <w:rPr>
          <w:rFonts w:eastAsia="MS Mincho"/>
        </w:rPr>
        <w:t xml:space="preserve">Users </w:t>
      </w:r>
      <w:r w:rsidR="00524ADB">
        <w:rPr>
          <w:rFonts w:eastAsia="MS Mincho"/>
        </w:rPr>
        <w:t>engagement</w:t>
      </w:r>
      <w:r w:rsidRPr="0013278D">
        <w:rPr>
          <w:rFonts w:eastAsia="MS Mincho"/>
        </w:rPr>
        <w:t>.</w:t>
      </w:r>
      <w:r>
        <w:rPr>
          <w:rFonts w:eastAsia="MS Mincho"/>
        </w:rPr>
        <w:t xml:space="preserve"> </w:t>
      </w:r>
      <w:r w:rsidRPr="0013278D">
        <w:rPr>
          <w:rFonts w:eastAsia="MS Mincho"/>
        </w:rPr>
        <w:t>Many Clients</w:t>
      </w:r>
      <w:r w:rsidR="00651612">
        <w:rPr>
          <w:rFonts w:eastAsia="MS Mincho"/>
        </w:rPr>
        <w:t>'</w:t>
      </w:r>
      <w:r w:rsidRPr="0013278D">
        <w:rPr>
          <w:rFonts w:eastAsia="MS Mincho"/>
        </w:rPr>
        <w:t xml:space="preserve"> </w:t>
      </w:r>
      <w:r w:rsidR="00651612">
        <w:rPr>
          <w:rFonts w:eastAsia="MS Mincho"/>
        </w:rPr>
        <w:t xml:space="preserve">vendor </w:t>
      </w:r>
      <w:r w:rsidRPr="0013278D">
        <w:rPr>
          <w:rFonts w:eastAsia="MS Mincho"/>
        </w:rPr>
        <w:t>driver system</w:t>
      </w:r>
      <w:r w:rsidR="00651612">
        <w:rPr>
          <w:rFonts w:eastAsia="MS Mincho"/>
        </w:rPr>
        <w:t>s</w:t>
      </w:r>
      <w:r w:rsidRPr="0013278D">
        <w:rPr>
          <w:rFonts w:eastAsia="MS Mincho"/>
        </w:rPr>
        <w:t xml:space="preserve"> support such </w:t>
      </w:r>
      <w:r w:rsidR="00116D62">
        <w:rPr>
          <w:rFonts w:eastAsia="MS Mincho"/>
        </w:rPr>
        <w:t>heuristics.</w:t>
      </w:r>
    </w:p>
    <w:p w14:paraId="7472256A" w14:textId="1E58B745" w:rsidR="00AD56EA" w:rsidRDefault="00FB37E1" w:rsidP="00FB37E1">
      <w:pPr>
        <w:pStyle w:val="IEEEStdsParagraph"/>
        <w:rPr>
          <w:rFonts w:eastAsia="MS Mincho"/>
        </w:rPr>
      </w:pPr>
      <w:r>
        <w:rPr>
          <w:rFonts w:eastAsia="MS Mincho"/>
        </w:rPr>
        <w:t xml:space="preserve">This specification </w:t>
      </w:r>
      <w:r w:rsidR="00417FE2">
        <w:rPr>
          <w:rFonts w:eastAsia="MS Mincho"/>
        </w:rPr>
        <w:t xml:space="preserve">defines </w:t>
      </w:r>
      <w:r w:rsidR="004501D3">
        <w:rPr>
          <w:rFonts w:eastAsia="MS Mincho"/>
        </w:rPr>
        <w:t>the</w:t>
      </w:r>
      <w:r>
        <w:rPr>
          <w:rFonts w:eastAsia="MS Mincho"/>
        </w:rPr>
        <w:t xml:space="preserve"> new </w:t>
      </w:r>
      <w:r w:rsidR="004501D3">
        <w:rPr>
          <w:rFonts w:eastAsia="MS Mincho"/>
        </w:rPr>
        <w:t>"</w:t>
      </w:r>
      <w:r w:rsidR="00101932">
        <w:rPr>
          <w:rFonts w:eastAsia="MS Mincho"/>
        </w:rPr>
        <w:t>job-presets-supported" Printer Description</w:t>
      </w:r>
      <w:r>
        <w:rPr>
          <w:rFonts w:eastAsia="MS Mincho"/>
        </w:rPr>
        <w:t xml:space="preserve"> attribute</w:t>
      </w:r>
      <w:r w:rsidR="00101932">
        <w:rPr>
          <w:rFonts w:eastAsia="MS Mincho"/>
        </w:rPr>
        <w:t xml:space="preserve"> (section </w:t>
      </w:r>
      <w:r w:rsidR="002E7933">
        <w:rPr>
          <w:rFonts w:eastAsia="MS Mincho"/>
        </w:rPr>
        <w:fldChar w:fldCharType="begin"/>
      </w:r>
      <w:r w:rsidR="002E7933">
        <w:rPr>
          <w:rFonts w:eastAsia="MS Mincho"/>
        </w:rPr>
        <w:instrText xml:space="preserve"> REF _Ref31632142 \n \h </w:instrText>
      </w:r>
      <w:r w:rsidR="002E7933">
        <w:rPr>
          <w:rFonts w:eastAsia="MS Mincho"/>
        </w:rPr>
      </w:r>
      <w:r w:rsidR="002E7933">
        <w:rPr>
          <w:rFonts w:eastAsia="MS Mincho"/>
        </w:rPr>
        <w:fldChar w:fldCharType="separate"/>
      </w:r>
      <w:r w:rsidR="00D6659E">
        <w:rPr>
          <w:rFonts w:eastAsia="MS Mincho"/>
        </w:rPr>
        <w:t>6.5.8</w:t>
      </w:r>
      <w:r w:rsidR="002E7933">
        <w:rPr>
          <w:rFonts w:eastAsia="MS Mincho"/>
        </w:rPr>
        <w:fldChar w:fldCharType="end"/>
      </w:r>
      <w:r w:rsidR="002E7933">
        <w:rPr>
          <w:rFonts w:eastAsia="MS Mincho"/>
        </w:rPr>
        <w:t>)</w:t>
      </w:r>
      <w:r>
        <w:rPr>
          <w:rFonts w:eastAsia="MS Mincho"/>
        </w:rPr>
        <w:t xml:space="preserve"> </w:t>
      </w:r>
      <w:r w:rsidR="00017E0D" w:rsidRPr="00017E0D">
        <w:rPr>
          <w:rFonts w:eastAsia="MS Mincho"/>
        </w:rPr>
        <w:t xml:space="preserve">which lists Presets for its Clients and allows a </w:t>
      </w:r>
      <w:r w:rsidR="00B65F93">
        <w:rPr>
          <w:rFonts w:eastAsia="MS Mincho"/>
        </w:rPr>
        <w:t xml:space="preserve">Printer to optionally accept </w:t>
      </w:r>
      <w:r w:rsidR="00017E0D" w:rsidRPr="00017E0D">
        <w:rPr>
          <w:rFonts w:eastAsia="MS Mincho"/>
        </w:rPr>
        <w:t>new Presets</w:t>
      </w:r>
      <w:r w:rsidR="00B65F93">
        <w:rPr>
          <w:rFonts w:eastAsia="MS Mincho"/>
        </w:rPr>
        <w:t xml:space="preserve"> defined on the Client</w:t>
      </w:r>
      <w:r w:rsidR="00017E0D">
        <w:rPr>
          <w:rFonts w:eastAsia="MS Mincho"/>
        </w:rPr>
        <w:t xml:space="preserve">. </w:t>
      </w:r>
      <w:r w:rsidR="002E7933">
        <w:rPr>
          <w:rFonts w:eastAsia="MS Mincho"/>
        </w:rPr>
        <w:t>This</w:t>
      </w:r>
      <w:r w:rsidR="00B65F93">
        <w:rPr>
          <w:rFonts w:eastAsia="MS Mincho"/>
        </w:rPr>
        <w:t xml:space="preserve"> </w:t>
      </w:r>
      <w:r w:rsidR="002E7933">
        <w:rPr>
          <w:rFonts w:eastAsia="MS Mincho"/>
        </w:rPr>
        <w:t xml:space="preserve">specification also defines the </w:t>
      </w:r>
      <w:r w:rsidR="00821C61">
        <w:rPr>
          <w:rFonts w:eastAsia="MS Mincho"/>
        </w:rPr>
        <w:t xml:space="preserve">new </w:t>
      </w:r>
      <w:r w:rsidR="002E7933">
        <w:rPr>
          <w:rFonts w:eastAsia="MS Mincho"/>
        </w:rPr>
        <w:t xml:space="preserve">"job-triggers-supported" Printer Description attribute (section </w:t>
      </w:r>
      <w:r w:rsidR="00821C61">
        <w:rPr>
          <w:rFonts w:eastAsia="MS Mincho"/>
        </w:rPr>
        <w:fldChar w:fldCharType="begin"/>
      </w:r>
      <w:r w:rsidR="00821C61">
        <w:rPr>
          <w:rFonts w:eastAsia="MS Mincho"/>
        </w:rPr>
        <w:instrText xml:space="preserve"> REF _Ref31632148 \n \h </w:instrText>
      </w:r>
      <w:r w:rsidR="00821C61">
        <w:rPr>
          <w:rFonts w:eastAsia="MS Mincho"/>
        </w:rPr>
      </w:r>
      <w:r w:rsidR="00821C61">
        <w:rPr>
          <w:rFonts w:eastAsia="MS Mincho"/>
        </w:rPr>
        <w:fldChar w:fldCharType="separate"/>
      </w:r>
      <w:r w:rsidR="00D6659E">
        <w:rPr>
          <w:rFonts w:eastAsia="MS Mincho"/>
        </w:rPr>
        <w:t>6.5.10</w:t>
      </w:r>
      <w:r w:rsidR="00821C61">
        <w:rPr>
          <w:rFonts w:eastAsia="MS Mincho"/>
        </w:rPr>
        <w:fldChar w:fldCharType="end"/>
      </w:r>
      <w:r w:rsidR="00821C61">
        <w:rPr>
          <w:rFonts w:eastAsia="MS Mincho"/>
        </w:rPr>
        <w:t xml:space="preserve">) </w:t>
      </w:r>
      <w:r w:rsidR="004C00D3">
        <w:rPr>
          <w:rFonts w:eastAsia="MS Mincho"/>
        </w:rPr>
        <w:t xml:space="preserve">to </w:t>
      </w:r>
      <w:r w:rsidR="009B0AFE">
        <w:rPr>
          <w:rFonts w:eastAsia="MS Mincho"/>
        </w:rPr>
        <w:t xml:space="preserve">provide a way for a Client to implicitly select a Preset if the Job Ticket contains a matching set of </w:t>
      </w:r>
      <w:r w:rsidR="00806C24">
        <w:rPr>
          <w:rFonts w:eastAsia="MS Mincho"/>
        </w:rPr>
        <w:t>attributes and values.</w:t>
      </w:r>
    </w:p>
    <w:p w14:paraId="36565DEF" w14:textId="77777777" w:rsidR="00D60799" w:rsidRDefault="00D60799" w:rsidP="00B9314B">
      <w:pPr>
        <w:pStyle w:val="IEEEStdsLevel2Header"/>
        <w:rPr>
          <w:rFonts w:eastAsia="MS Mincho"/>
        </w:rPr>
      </w:pPr>
      <w:bookmarkStart w:id="228" w:name="_Toc95162678"/>
      <w:bookmarkStart w:id="229" w:name="_Toc86755941"/>
      <w:r>
        <w:rPr>
          <w:rFonts w:eastAsia="MS Mincho"/>
        </w:rPr>
        <w:lastRenderedPageBreak/>
        <w:t>Print Quality</w:t>
      </w:r>
      <w:bookmarkEnd w:id="228"/>
      <w:bookmarkEnd w:id="229"/>
    </w:p>
    <w:p w14:paraId="2A5E6C19" w14:textId="22658905" w:rsidR="00D60799" w:rsidRDefault="00276B3D" w:rsidP="00D60799">
      <w:pPr>
        <w:pStyle w:val="IEEEStdsParagraph"/>
        <w:rPr>
          <w:rFonts w:eastAsia="MS Mincho"/>
        </w:rPr>
      </w:pPr>
      <w:r>
        <w:rPr>
          <w:rFonts w:eastAsia="MS Mincho"/>
        </w:rPr>
        <w:t>The</w:t>
      </w:r>
      <w:r w:rsidR="00502A92">
        <w:rPr>
          <w:rFonts w:eastAsia="MS Mincho"/>
        </w:rPr>
        <w:t xml:space="preserve"> </w:t>
      </w:r>
      <w:r>
        <w:rPr>
          <w:rFonts w:eastAsia="MS Mincho"/>
        </w:rPr>
        <w:t xml:space="preserve">"print-quality" </w:t>
      </w:r>
      <w:r w:rsidR="00F81775">
        <w:rPr>
          <w:rFonts w:eastAsia="MS Mincho"/>
        </w:rPr>
        <w:t>Job Template</w:t>
      </w:r>
      <w:r>
        <w:rPr>
          <w:rFonts w:eastAsia="MS Mincho"/>
        </w:rPr>
        <w:t xml:space="preserve">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00F81775">
        <w:rPr>
          <w:rFonts w:eastAsia="MS Mincho"/>
        </w:rPr>
        <w:t>is not easily extensible</w:t>
      </w:r>
      <w:r w:rsidR="00CE73DD">
        <w:rPr>
          <w:rFonts w:eastAsia="MS Mincho"/>
        </w:rPr>
        <w:t>.</w:t>
      </w:r>
      <w:r>
        <w:rPr>
          <w:rFonts w:eastAsia="MS Mincho"/>
        </w:rPr>
        <w:t xml:space="preserve"> </w:t>
      </w:r>
      <w:r w:rsidR="00D60799">
        <w:rPr>
          <w:rFonts w:eastAsia="MS Mincho"/>
        </w:rPr>
        <w:t xml:space="preserve">This specification </w:t>
      </w:r>
      <w:r w:rsidR="001341F8">
        <w:rPr>
          <w:rFonts w:eastAsia="MS Mincho"/>
        </w:rPr>
        <w:t>defines a "preset-category"</w:t>
      </w:r>
      <w:r w:rsidR="00CB418F">
        <w:rPr>
          <w:rFonts w:eastAsia="MS Mincho"/>
        </w:rPr>
        <w:t xml:space="preserve"> </w:t>
      </w:r>
      <w:r w:rsidR="001341F8">
        <w:rPr>
          <w:rFonts w:eastAsia="MS Mincho"/>
        </w:rPr>
        <w:t xml:space="preserve">member attribute </w:t>
      </w:r>
      <w:r w:rsidR="00806638">
        <w:rPr>
          <w:rFonts w:eastAsia="MS Mincho"/>
        </w:rPr>
        <w:t xml:space="preserve">(section </w:t>
      </w:r>
      <w:r w:rsidR="00806638">
        <w:rPr>
          <w:rFonts w:eastAsia="MS Mincho"/>
        </w:rPr>
        <w:fldChar w:fldCharType="begin"/>
      </w:r>
      <w:r w:rsidR="00806638">
        <w:rPr>
          <w:rFonts w:eastAsia="MS Mincho"/>
        </w:rPr>
        <w:instrText xml:space="preserve"> REF _Ref70686878 \n \h </w:instrText>
      </w:r>
      <w:r w:rsidR="00806638">
        <w:rPr>
          <w:rFonts w:eastAsia="MS Mincho"/>
        </w:rPr>
      </w:r>
      <w:r w:rsidR="00806638">
        <w:rPr>
          <w:rFonts w:eastAsia="MS Mincho"/>
        </w:rPr>
        <w:fldChar w:fldCharType="separate"/>
      </w:r>
      <w:r w:rsidR="00D6659E">
        <w:rPr>
          <w:rFonts w:eastAsia="MS Mincho"/>
        </w:rPr>
        <w:t>6.5.8.1</w:t>
      </w:r>
      <w:r w:rsidR="00806638">
        <w:rPr>
          <w:rFonts w:eastAsia="MS Mincho"/>
        </w:rPr>
        <w:fldChar w:fldCharType="end"/>
      </w:r>
      <w:r w:rsidR="00806638">
        <w:rPr>
          <w:rFonts w:eastAsia="MS Mincho"/>
        </w:rPr>
        <w:t xml:space="preserve">) for </w:t>
      </w:r>
      <w:r w:rsidR="00D60799">
        <w:rPr>
          <w:rFonts w:eastAsia="MS Mincho"/>
        </w:rPr>
        <w:t>the "</w:t>
      </w:r>
      <w:r w:rsidR="00CB418F">
        <w:rPr>
          <w:rFonts w:eastAsia="MS Mincho"/>
        </w:rPr>
        <w:t>job-presets-supported</w:t>
      </w:r>
      <w:r w:rsidR="00D60799">
        <w:rPr>
          <w:rFonts w:eastAsia="MS Mincho"/>
        </w:rPr>
        <w:t xml:space="preserve">" </w:t>
      </w:r>
      <w:r w:rsidR="00CB418F">
        <w:rPr>
          <w:rFonts w:eastAsia="MS Mincho"/>
        </w:rPr>
        <w:t xml:space="preserve">Printer Description attribute (section </w:t>
      </w:r>
      <w:r w:rsidR="00CB418F">
        <w:rPr>
          <w:rFonts w:eastAsia="MS Mincho"/>
        </w:rPr>
        <w:fldChar w:fldCharType="begin"/>
      </w:r>
      <w:r w:rsidR="00CB418F">
        <w:rPr>
          <w:rFonts w:eastAsia="MS Mincho"/>
        </w:rPr>
        <w:instrText xml:space="preserve"> REF _Ref31632142 \n \h </w:instrText>
      </w:r>
      <w:r w:rsidR="00CB418F">
        <w:rPr>
          <w:rFonts w:eastAsia="MS Mincho"/>
        </w:rPr>
      </w:r>
      <w:r w:rsidR="00CB418F">
        <w:rPr>
          <w:rFonts w:eastAsia="MS Mincho"/>
        </w:rPr>
        <w:fldChar w:fldCharType="separate"/>
      </w:r>
      <w:r w:rsidR="00D6659E">
        <w:rPr>
          <w:rFonts w:eastAsia="MS Mincho"/>
        </w:rPr>
        <w:t>6.5.8</w:t>
      </w:r>
      <w:r w:rsidR="00CB418F">
        <w:rPr>
          <w:rFonts w:eastAsia="MS Mincho"/>
        </w:rPr>
        <w:fldChar w:fldCharType="end"/>
      </w:r>
      <w:r w:rsidR="00CB418F">
        <w:rPr>
          <w:rFonts w:eastAsia="MS Mincho"/>
        </w:rPr>
        <w:t>)</w:t>
      </w:r>
      <w:r w:rsidR="00806638">
        <w:rPr>
          <w:rFonts w:eastAsia="MS Mincho"/>
        </w:rPr>
        <w:t xml:space="preserve"> </w:t>
      </w:r>
      <w:r w:rsidR="00D60799">
        <w:rPr>
          <w:rFonts w:eastAsia="MS Mincho"/>
        </w:rPr>
        <w:t xml:space="preserve">to </w:t>
      </w:r>
      <w:r w:rsidR="00510D82">
        <w:rPr>
          <w:rFonts w:eastAsia="MS Mincho"/>
        </w:rPr>
        <w:t xml:space="preserve">identify </w:t>
      </w:r>
      <w:r w:rsidR="005412C6">
        <w:rPr>
          <w:rFonts w:eastAsia="MS Mincho"/>
        </w:rPr>
        <w:t>Preset</w:t>
      </w:r>
      <w:r w:rsidR="00255F92">
        <w:rPr>
          <w:rFonts w:eastAsia="MS Mincho"/>
        </w:rPr>
        <w:t>s</w:t>
      </w:r>
      <w:r w:rsidR="005412C6">
        <w:rPr>
          <w:rFonts w:eastAsia="MS Mincho"/>
        </w:rPr>
        <w:t xml:space="preserve"> </w:t>
      </w:r>
      <w:r w:rsidR="00255F92">
        <w:rPr>
          <w:rFonts w:eastAsia="MS Mincho"/>
        </w:rPr>
        <w:t xml:space="preserve">that </w:t>
      </w:r>
      <w:r w:rsidR="00510D82">
        <w:rPr>
          <w:rFonts w:eastAsia="MS Mincho"/>
        </w:rPr>
        <w:t>represent print quality choices for the Printer.</w:t>
      </w:r>
    </w:p>
    <w:p w14:paraId="7DA1B136" w14:textId="1E743534" w:rsidR="00C37DD9" w:rsidRDefault="00714434" w:rsidP="00FB37E1">
      <w:pPr>
        <w:pStyle w:val="IEEEStdsParagraph"/>
        <w:rPr>
          <w:rFonts w:eastAsia="MS Mincho"/>
        </w:rPr>
      </w:pPr>
      <w:r>
        <w:rPr>
          <w:rFonts w:eastAsia="MS Mincho"/>
        </w:rPr>
        <w:t xml:space="preserve">This specification also defines the new "print-processing-attributes-supported" Printer Description attribute (section </w:t>
      </w:r>
      <w:r>
        <w:rPr>
          <w:rFonts w:eastAsia="MS Mincho"/>
        </w:rPr>
        <w:fldChar w:fldCharType="begin"/>
      </w:r>
      <w:r>
        <w:rPr>
          <w:rFonts w:eastAsia="MS Mincho"/>
        </w:rPr>
        <w:instrText xml:space="preserve"> REF _Ref70687401 \n \h </w:instrText>
      </w:r>
      <w:r>
        <w:rPr>
          <w:rFonts w:eastAsia="MS Mincho"/>
        </w:rPr>
      </w:r>
      <w:r>
        <w:rPr>
          <w:rFonts w:eastAsia="MS Mincho"/>
        </w:rPr>
        <w:fldChar w:fldCharType="separate"/>
      </w:r>
      <w:r w:rsidR="00D6659E">
        <w:rPr>
          <w:rFonts w:eastAsia="MS Mincho"/>
        </w:rPr>
        <w:t>6.5.24</w:t>
      </w:r>
      <w:r>
        <w:rPr>
          <w:rFonts w:eastAsia="MS Mincho"/>
        </w:rPr>
        <w:fldChar w:fldCharType="end"/>
      </w:r>
      <w:r>
        <w:rPr>
          <w:rFonts w:eastAsia="MS Mincho"/>
        </w:rPr>
        <w:t>) that names all the</w:t>
      </w:r>
      <w:r w:rsidR="008E6943">
        <w:rPr>
          <w:rFonts w:eastAsia="MS Mincho"/>
        </w:rPr>
        <w:t xml:space="preserve"> Job Template attributes </w:t>
      </w:r>
      <w:r w:rsidR="00C37DD9">
        <w:rPr>
          <w:rFonts w:eastAsia="MS Mincho"/>
        </w:rPr>
        <w:t>that affect the visual processing of a Job.</w:t>
      </w:r>
    </w:p>
    <w:p w14:paraId="4987AA09" w14:textId="5AC2887C" w:rsidR="003241F5" w:rsidRDefault="00E27AEF" w:rsidP="00A131FC">
      <w:pPr>
        <w:pStyle w:val="IEEEStdsLevel2Header"/>
        <w:rPr>
          <w:ins w:id="230" w:author="Smith Kennedy" w:date="2022-02-07T21:48:00Z"/>
          <w:rFonts w:eastAsia="MS Mincho"/>
        </w:rPr>
      </w:pPr>
      <w:bookmarkStart w:id="231" w:name="_Toc95162679"/>
      <w:ins w:id="232" w:author="Smith Kennedy" w:date="2022-02-07T21:48:00Z">
        <w:r>
          <w:rPr>
            <w:rFonts w:eastAsia="MS Mincho"/>
          </w:rPr>
          <w:t xml:space="preserve">Client Metadata for </w:t>
        </w:r>
        <w:r w:rsidR="003241F5">
          <w:rPr>
            <w:rFonts w:eastAsia="MS Mincho"/>
          </w:rPr>
          <w:t>Job Accounting</w:t>
        </w:r>
        <w:bookmarkEnd w:id="231"/>
      </w:ins>
    </w:p>
    <w:p w14:paraId="6180A73E" w14:textId="3D2ED8D8" w:rsidR="00A131FC" w:rsidRPr="00A131FC" w:rsidRDefault="007D746C" w:rsidP="00A131FC">
      <w:pPr>
        <w:pStyle w:val="IEEEStdsParagraph"/>
        <w:rPr>
          <w:ins w:id="233" w:author="Smith Kennedy" w:date="2022-02-07T21:48:00Z"/>
          <w:rFonts w:eastAsia="MS Mincho"/>
        </w:rPr>
      </w:pPr>
      <w:ins w:id="234" w:author="Smith Kennedy" w:date="2022-02-07T21:48:00Z">
        <w:r>
          <w:rPr>
            <w:rFonts w:eastAsia="MS Mincho"/>
          </w:rPr>
          <w:t xml:space="preserve">Job Accounting is used for recording information about Jobs and how Printers processed Jobs. </w:t>
        </w:r>
        <w:r w:rsidR="00544ADF">
          <w:rPr>
            <w:rFonts w:eastAsia="MS Mincho"/>
          </w:rPr>
          <w:t xml:space="preserve">This information is used for a variety of purposes. It can be very useful to have information about the Client </w:t>
        </w:r>
        <w:r w:rsidR="0001362F">
          <w:rPr>
            <w:rFonts w:eastAsia="MS Mincho"/>
          </w:rPr>
          <w:t xml:space="preserve">submitting the Job, or other actors that were responsible for generating the originating document or spool file. </w:t>
        </w:r>
        <w:r w:rsidR="00A131FC">
          <w:rPr>
            <w:rFonts w:eastAsia="MS Mincho"/>
          </w:rPr>
          <w:t>Th</w:t>
        </w:r>
        <w:r w:rsidR="00FC533E">
          <w:rPr>
            <w:rFonts w:eastAsia="MS Mincho"/>
          </w:rPr>
          <w:t>is specification defines th</w:t>
        </w:r>
        <w:r w:rsidR="00A131FC">
          <w:rPr>
            <w:rFonts w:eastAsia="MS Mincho"/>
          </w:rPr>
          <w:t>e "client-info" operation attribute (section</w:t>
        </w:r>
        <w:r w:rsidR="00E27AEF">
          <w:rPr>
            <w:rFonts w:eastAsia="MS Mincho"/>
          </w:rPr>
          <w:t xml:space="preserve"> </w:t>
        </w:r>
      </w:ins>
      <w:r w:rsidR="0001362F">
        <w:rPr>
          <w:rFonts w:eastAsia="MS Mincho"/>
        </w:rPr>
        <w:fldChar w:fldCharType="begin"/>
      </w:r>
      <w:r w:rsidR="0001362F">
        <w:rPr>
          <w:rFonts w:eastAsia="MS Mincho"/>
        </w:rPr>
        <w:instrText xml:space="preserve"> REF _Ref53377532 \n \h </w:instrText>
      </w:r>
      <w:r w:rsidR="0001362F">
        <w:rPr>
          <w:rFonts w:eastAsia="MS Mincho"/>
        </w:rPr>
      </w:r>
      <w:r w:rsidR="0001362F">
        <w:rPr>
          <w:rFonts w:eastAsia="MS Mincho"/>
        </w:rPr>
        <w:fldChar w:fldCharType="separate"/>
      </w:r>
      <w:r w:rsidR="00D6659E">
        <w:rPr>
          <w:rFonts w:eastAsia="MS Mincho"/>
        </w:rPr>
        <w:t>6.1.1</w:t>
      </w:r>
      <w:r w:rsidR="0001362F">
        <w:rPr>
          <w:rFonts w:eastAsia="MS Mincho"/>
        </w:rPr>
        <w:fldChar w:fldCharType="end"/>
      </w:r>
      <w:ins w:id="235" w:author="Smith Kennedy" w:date="2022-02-07T21:48:00Z">
        <w:r w:rsidR="0001362F">
          <w:rPr>
            <w:rFonts w:eastAsia="MS Mincho"/>
          </w:rPr>
          <w:t xml:space="preserve">) </w:t>
        </w:r>
        <w:r w:rsidR="00FC533E">
          <w:rPr>
            <w:rFonts w:eastAsia="MS Mincho"/>
          </w:rPr>
          <w:t xml:space="preserve">to </w:t>
        </w:r>
        <w:r w:rsidR="006C673F">
          <w:rPr>
            <w:rFonts w:eastAsia="MS Mincho"/>
          </w:rPr>
          <w:t xml:space="preserve">let a Client supply </w:t>
        </w:r>
        <w:r w:rsidR="00FC533E">
          <w:rPr>
            <w:rFonts w:eastAsia="MS Mincho"/>
          </w:rPr>
          <w:t xml:space="preserve">name and version information </w:t>
        </w:r>
        <w:r w:rsidR="006C673F">
          <w:rPr>
            <w:rFonts w:eastAsia="MS Mincho"/>
          </w:rPr>
          <w:t xml:space="preserve">about itself and any relevant </w:t>
        </w:r>
        <w:r w:rsidR="00E477F6">
          <w:rPr>
            <w:rFonts w:eastAsia="MS Mincho"/>
          </w:rPr>
          <w:t>components providing Job Ticket or content information for the Job.</w:t>
        </w:r>
      </w:ins>
    </w:p>
    <w:p w14:paraId="748F0431" w14:textId="5B528494" w:rsidR="00FB37E1" w:rsidRDefault="00FB37E1" w:rsidP="0064047C">
      <w:pPr>
        <w:pStyle w:val="IEEEStdsLevel1Header"/>
        <w:rPr>
          <w:rFonts w:eastAsia="MS Mincho"/>
        </w:rPr>
      </w:pPr>
      <w:bookmarkStart w:id="236" w:name="_Ref54620751"/>
      <w:bookmarkStart w:id="237" w:name="_Toc95162680"/>
      <w:bookmarkStart w:id="238" w:name="_Toc86755942"/>
      <w:r>
        <w:rPr>
          <w:rFonts w:eastAsia="MS Mincho"/>
        </w:rPr>
        <w:t>New Operations</w:t>
      </w:r>
      <w:bookmarkEnd w:id="236"/>
      <w:bookmarkEnd w:id="237"/>
      <w:bookmarkEnd w:id="238"/>
    </w:p>
    <w:p w14:paraId="2D549F84" w14:textId="77777777" w:rsidR="00C14063" w:rsidRPr="000A6909" w:rsidRDefault="00C14063" w:rsidP="00B9314B">
      <w:pPr>
        <w:pStyle w:val="IEEEStdsLevel2Header"/>
        <w:rPr>
          <w:rFonts w:eastAsia="MS Mincho"/>
        </w:rPr>
      </w:pPr>
      <w:bookmarkStart w:id="239" w:name="_Ref167260299"/>
      <w:bookmarkStart w:id="240" w:name="_Ref167261631"/>
      <w:bookmarkStart w:id="241" w:name="_Ref167261651"/>
      <w:bookmarkStart w:id="242" w:name="_Ref167274748"/>
      <w:bookmarkStart w:id="243" w:name="_Toc204693642"/>
      <w:bookmarkStart w:id="244" w:name="_Toc14878356"/>
      <w:bookmarkStart w:id="245" w:name="_Toc40961756"/>
      <w:bookmarkStart w:id="246" w:name="_Toc95162681"/>
      <w:bookmarkStart w:id="247" w:name="_Toc86755943"/>
      <w:r w:rsidRPr="000A6909">
        <w:rPr>
          <w:rFonts w:eastAsia="MS Mincho"/>
        </w:rPr>
        <w:t>Identify-Printer</w:t>
      </w:r>
      <w:bookmarkEnd w:id="239"/>
      <w:bookmarkEnd w:id="240"/>
      <w:bookmarkEnd w:id="241"/>
      <w:bookmarkEnd w:id="242"/>
      <w:bookmarkEnd w:id="243"/>
      <w:bookmarkEnd w:id="244"/>
      <w:bookmarkEnd w:id="245"/>
      <w:bookmarkEnd w:id="246"/>
      <w:bookmarkEnd w:id="247"/>
    </w:p>
    <w:p w14:paraId="2278543C" w14:textId="4D2A0B5A" w:rsidR="00C14063" w:rsidRPr="000A6909" w:rsidRDefault="00C14063" w:rsidP="00C14063">
      <w:pPr>
        <w:pStyle w:val="IEEEStdsParagraph"/>
        <w:rPr>
          <w:rFonts w:eastAsia="MS Mincho"/>
        </w:rPr>
      </w:pPr>
      <w:r w:rsidRPr="000A6909">
        <w:rPr>
          <w:rFonts w:eastAsia="MS Mincho"/>
        </w:rPr>
        <w:t>Th</w:t>
      </w:r>
      <w:r>
        <w:rPr>
          <w:rFonts w:eastAsia="MS Mincho"/>
        </w:rPr>
        <w:t>is CONDITIONALLY REQUIRED</w:t>
      </w:r>
      <w:r w:rsidRPr="000A6909">
        <w:rPr>
          <w:rFonts w:eastAsia="MS Mincho"/>
        </w:rPr>
        <w:t xml:space="preserve"> operation allows a Client to request the Printer to physically identify itself by flashing lights, making sounds, or </w:t>
      </w:r>
      <w:r w:rsidR="003E243F">
        <w:rPr>
          <w:rFonts w:eastAsia="MS Mincho"/>
        </w:rPr>
        <w:t>presenting a message</w:t>
      </w:r>
      <w:r w:rsidRPr="000A6909">
        <w:rPr>
          <w:rFonts w:eastAsia="MS Mincho"/>
        </w:rPr>
        <w:t xml:space="preserve"> on the </w:t>
      </w:r>
      <w:r w:rsidR="003E243F">
        <w:rPr>
          <w:rFonts w:eastAsia="MS Mincho"/>
        </w:rPr>
        <w:t>Console</w:t>
      </w:r>
      <w:r w:rsidRPr="000A6909">
        <w:rPr>
          <w:rFonts w:eastAsia="MS Mincho"/>
        </w:rPr>
        <w:t>.</w:t>
      </w:r>
      <w:r>
        <w:rPr>
          <w:rFonts w:eastAsia="MS Mincho"/>
        </w:rPr>
        <w:t xml:space="preserve"> A Printer MUST implement this operation if it is a Physical Device.</w:t>
      </w:r>
    </w:p>
    <w:p w14:paraId="7D444DFF" w14:textId="5871D213" w:rsidR="00C14063" w:rsidRPr="000A6909" w:rsidRDefault="00C14063" w:rsidP="00C14063">
      <w:pPr>
        <w:pStyle w:val="IEEEStdsParagraph"/>
        <w:rPr>
          <w:rFonts w:eastAsia="MS Mincho"/>
        </w:rPr>
      </w:pPr>
      <w:r w:rsidRPr="000A6909">
        <w:rPr>
          <w:rFonts w:eastAsia="MS Mincho"/>
        </w:rPr>
        <w:t xml:space="preserve">The Printer SHOULD </w:t>
      </w:r>
      <w:r>
        <w:rPr>
          <w:rFonts w:eastAsia="MS Mincho"/>
        </w:rPr>
        <w:t xml:space="preserve">only allow </w:t>
      </w:r>
      <w:r w:rsidRPr="000A6909">
        <w:rPr>
          <w:rFonts w:eastAsia="MS Mincho"/>
        </w:rPr>
        <w:t>auth</w:t>
      </w:r>
      <w:r>
        <w:rPr>
          <w:rFonts w:eastAsia="MS Mincho"/>
        </w:rPr>
        <w:t>orized</w:t>
      </w:r>
      <w:r w:rsidRPr="000A6909">
        <w:rPr>
          <w:rFonts w:eastAsia="MS Mincho"/>
        </w:rPr>
        <w:t xml:space="preserve"> user</w:t>
      </w:r>
      <w:r>
        <w:rPr>
          <w:rFonts w:eastAsia="MS Mincho"/>
        </w:rPr>
        <w:t>s</w:t>
      </w:r>
      <w:r w:rsidRPr="000A6909">
        <w:rPr>
          <w:rFonts w:eastAsia="MS Mincho"/>
        </w:rPr>
        <w:t xml:space="preserve"> to perform this </w:t>
      </w:r>
      <w:r w:rsidR="003C0181" w:rsidRPr="000A6909">
        <w:rPr>
          <w:rFonts w:eastAsia="MS Mincho"/>
        </w:rPr>
        <w:t>operation</w:t>
      </w:r>
      <w:r w:rsidR="004230CF">
        <w:rPr>
          <w:rFonts w:eastAsia="MS Mincho"/>
        </w:rPr>
        <w:t>. The Printer MAY</w:t>
      </w:r>
      <w:r>
        <w:rPr>
          <w:rFonts w:eastAsia="MS Mincho"/>
        </w:rPr>
        <w:t xml:space="preserve"> </w:t>
      </w:r>
      <w:r w:rsidR="004230CF">
        <w:rPr>
          <w:rFonts w:eastAsia="MS Mincho"/>
        </w:rPr>
        <w:t xml:space="preserve">implement </w:t>
      </w:r>
      <w:r w:rsidRPr="000A6909">
        <w:rPr>
          <w:rFonts w:eastAsia="MS Mincho"/>
        </w:rPr>
        <w:t xml:space="preserve">other safeguards to prevent abuse. </w:t>
      </w:r>
      <w:r w:rsidR="00445DB1">
        <w:rPr>
          <w:rFonts w:eastAsia="MS Mincho"/>
        </w:rPr>
        <w:t>T</w:t>
      </w:r>
      <w:r w:rsidRPr="000A6909">
        <w:rPr>
          <w:rFonts w:eastAsia="MS Mincho"/>
        </w:rPr>
        <w:t xml:space="preserve">he </w:t>
      </w:r>
      <w:r>
        <w:rPr>
          <w:rFonts w:eastAsia="MS Mincho"/>
        </w:rPr>
        <w:t xml:space="preserve">Printer </w:t>
      </w:r>
      <w:r w:rsidRPr="000A6909">
        <w:rPr>
          <w:rFonts w:eastAsia="MS Mincho"/>
        </w:rPr>
        <w:t>MUST reject the operation and return</w:t>
      </w:r>
      <w:r w:rsidR="0066130A">
        <w:rPr>
          <w:rFonts w:eastAsia="MS Mincho"/>
        </w:rPr>
        <w:t xml:space="preserve"> the</w:t>
      </w:r>
      <w:r w:rsidRPr="000A6909">
        <w:rPr>
          <w:rFonts w:eastAsia="MS Mincho"/>
        </w:rPr>
        <w:t xml:space="preserve"> 'client-error-forbidden', 'client-error-not-authenticated', or 'client-error-not-authorized'</w:t>
      </w:r>
      <w:r w:rsidR="007B087E">
        <w:rPr>
          <w:rFonts w:eastAsia="MS Mincho"/>
        </w:rPr>
        <w:t xml:space="preserve"> status code, as appropriate</w:t>
      </w:r>
      <w:r w:rsidRPr="000A6909">
        <w:rPr>
          <w:rFonts w:eastAsia="MS Mincho"/>
        </w:rPr>
        <w:t>.</w:t>
      </w:r>
    </w:p>
    <w:p w14:paraId="4071256D" w14:textId="77777777" w:rsidR="00C14063" w:rsidRPr="000A6909" w:rsidRDefault="00C14063" w:rsidP="00B9314B">
      <w:pPr>
        <w:pStyle w:val="IEEEStdsLevel3Header"/>
      </w:pPr>
      <w:bookmarkStart w:id="248" w:name="_Toc204693643"/>
      <w:bookmarkStart w:id="249" w:name="_Toc14878357"/>
      <w:bookmarkStart w:id="250" w:name="_Toc40961757"/>
      <w:bookmarkStart w:id="251" w:name="_Toc95162682"/>
      <w:bookmarkStart w:id="252" w:name="_Toc86755944"/>
      <w:r w:rsidRPr="000A6909">
        <w:t>Identify-Printer Request</w:t>
      </w:r>
      <w:bookmarkEnd w:id="248"/>
      <w:bookmarkEnd w:id="249"/>
      <w:bookmarkEnd w:id="250"/>
      <w:bookmarkEnd w:id="251"/>
      <w:bookmarkEnd w:id="252"/>
    </w:p>
    <w:p w14:paraId="4FB58EC1" w14:textId="57D90F25" w:rsidR="00C14063" w:rsidRPr="000A6909" w:rsidRDefault="009F1529" w:rsidP="00C14063">
      <w:pPr>
        <w:pStyle w:val="IEEEStdsParagraph"/>
        <w:rPr>
          <w:rFonts w:eastAsia="MS Mincho"/>
        </w:rPr>
      </w:pPr>
      <w:r>
        <w:rPr>
          <w:rFonts w:eastAsia="MS Mincho"/>
        </w:rPr>
        <w:t>An Identify-Printer request includes the</w:t>
      </w:r>
      <w:r w:rsidR="00C14063" w:rsidRPr="000A6909">
        <w:rPr>
          <w:rFonts w:eastAsia="MS Mincho"/>
        </w:rPr>
        <w:t xml:space="preserve"> following groups of attributes:</w:t>
      </w:r>
    </w:p>
    <w:p w14:paraId="033258E2" w14:textId="77777777" w:rsidR="00C14063" w:rsidRPr="000A6909" w:rsidRDefault="00C14063" w:rsidP="00C14063">
      <w:pPr>
        <w:pStyle w:val="IEEEStdsParagraph"/>
        <w:rPr>
          <w:rFonts w:eastAsia="MS Mincho"/>
        </w:rPr>
      </w:pPr>
      <w:r w:rsidRPr="000A6909">
        <w:rPr>
          <w:rFonts w:eastAsia="MS Mincho"/>
        </w:rPr>
        <w:t>Group 1: Operation Attributes</w:t>
      </w:r>
    </w:p>
    <w:p w14:paraId="3D88969E"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Natural Language and Character Set:</w:t>
      </w:r>
    </w:p>
    <w:p w14:paraId="3C06EDF0" w14:textId="7E41CB4C" w:rsidR="00C14063" w:rsidRPr="000A6909" w:rsidRDefault="00C14063" w:rsidP="00C14063">
      <w:pPr>
        <w:pStyle w:val="IEEEStdsParagraph"/>
        <w:ind w:left="108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p>
    <w:p w14:paraId="70E2E60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lastRenderedPageBreak/>
        <w:t>Target:</w:t>
      </w:r>
    </w:p>
    <w:p w14:paraId="4BA08712" w14:textId="1F3FF3BB" w:rsidR="00C14063" w:rsidRPr="000A6909" w:rsidRDefault="00C14063" w:rsidP="00C14063">
      <w:pPr>
        <w:pStyle w:val="IEEEStdsParagraph"/>
        <w:ind w:left="108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p>
    <w:p w14:paraId="686A8B3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Requesting User:</w:t>
      </w:r>
    </w:p>
    <w:p w14:paraId="5A6C8ADC" w14:textId="2A8BB2C7" w:rsidR="00C14063" w:rsidRPr="000A6909" w:rsidRDefault="00C14063" w:rsidP="00C14063">
      <w:pPr>
        <w:pStyle w:val="IEEEStdsParagraph"/>
        <w:ind w:left="108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D6659E">
        <w:rPr>
          <w:rFonts w:eastAsia="MS Mincho"/>
        </w:rPr>
        <w:t>6.1.7</w:t>
      </w:r>
      <w:r w:rsidRPr="000A6909">
        <w:rPr>
          <w:rFonts w:eastAsia="MS Mincho"/>
        </w:rPr>
        <w:fldChar w:fldCharType="end"/>
      </w:r>
      <w:r w:rsidRPr="000A6909">
        <w:rPr>
          <w:rFonts w:eastAsia="MS Mincho"/>
        </w:rPr>
        <w:t>) attribute SHOULD be supplied by the Client as well.</w:t>
      </w:r>
    </w:p>
    <w:p w14:paraId="111802C0" w14:textId="22EED92B" w:rsidR="00C14063" w:rsidRPr="000A6909" w:rsidRDefault="00C14063" w:rsidP="00AA09EF">
      <w:pPr>
        <w:pStyle w:val="IEEEStdsParagraph"/>
        <w:keepNext/>
        <w:numPr>
          <w:ilvl w:val="0"/>
          <w:numId w:val="16"/>
        </w:numPr>
        <w:jc w:val="left"/>
        <w:rPr>
          <w:rFonts w:eastAsia="MS Mincho"/>
        </w:rPr>
      </w:pPr>
      <w:r w:rsidRPr="000A6909">
        <w:rPr>
          <w:rFonts w:eastAsia="MS Mincho"/>
        </w:rPr>
        <w:t xml:space="preserve">"identify-actions" (1setOf type2 keyword) [section </w:t>
      </w:r>
      <w:r w:rsidRPr="000A6909">
        <w:rPr>
          <w:rFonts w:eastAsia="MS Mincho"/>
        </w:rPr>
        <w:fldChar w:fldCharType="begin"/>
      </w:r>
      <w:r w:rsidRPr="000A6909">
        <w:rPr>
          <w:rFonts w:eastAsia="MS Mincho"/>
        </w:rPr>
        <w:instrText xml:space="preserve"> REF _Ref167260207 \r \h </w:instrText>
      </w:r>
      <w:r w:rsidRPr="000A6909">
        <w:rPr>
          <w:rFonts w:eastAsia="MS Mincho"/>
        </w:rPr>
      </w:r>
      <w:r w:rsidRPr="000A6909">
        <w:rPr>
          <w:rFonts w:eastAsia="MS Mincho"/>
        </w:rPr>
        <w:fldChar w:fldCharType="separate"/>
      </w:r>
      <w:r w:rsidR="00D6659E">
        <w:rPr>
          <w:rFonts w:eastAsia="MS Mincho"/>
        </w:rPr>
        <w:t>6.1.5</w:t>
      </w:r>
      <w:r w:rsidRPr="000A6909">
        <w:rPr>
          <w:rFonts w:eastAsia="MS Mincho"/>
        </w:rPr>
        <w:fldChar w:fldCharType="end"/>
      </w:r>
      <w:r w:rsidRPr="000A6909">
        <w:rPr>
          <w:rFonts w:eastAsia="MS Mincho"/>
        </w:rPr>
        <w:t>]:</w:t>
      </w:r>
    </w:p>
    <w:p w14:paraId="612E37A5" w14:textId="0869AD75"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MUST support this attribute. The value(s) specify how the Printer will identify itself to the Client.</w:t>
      </w:r>
    </w:p>
    <w:p w14:paraId="4519A21D" w14:textId="77777777" w:rsidR="00C14063" w:rsidRPr="000A6909" w:rsidRDefault="00C14063" w:rsidP="00AA09EF">
      <w:pPr>
        <w:pStyle w:val="IEEEStdsParagraph"/>
        <w:keepNext/>
        <w:numPr>
          <w:ilvl w:val="0"/>
          <w:numId w:val="16"/>
        </w:numPr>
        <w:jc w:val="left"/>
        <w:rPr>
          <w:rFonts w:eastAsia="MS Mincho"/>
        </w:rPr>
      </w:pPr>
      <w:r w:rsidRPr="000A6909">
        <w:rPr>
          <w:rFonts w:eastAsia="MS Mincho"/>
        </w:rPr>
        <w:t>"message" (text(127)):</w:t>
      </w:r>
    </w:p>
    <w:p w14:paraId="036CFEF7" w14:textId="22B0693B" w:rsidR="00C14063" w:rsidRPr="000A6909" w:rsidRDefault="00C14063" w:rsidP="00C14063">
      <w:pPr>
        <w:pStyle w:val="IEEEStdsParagraph"/>
        <w:ind w:left="1080"/>
        <w:rPr>
          <w:rFonts w:eastAsia="MS Mincho"/>
        </w:rPr>
      </w:pPr>
      <w:r w:rsidRPr="000A6909">
        <w:rPr>
          <w:rFonts w:eastAsia="MS Mincho"/>
        </w:rPr>
        <w:t xml:space="preserve">The Client </w:t>
      </w:r>
      <w:r w:rsidR="00DF068C">
        <w:rPr>
          <w:rFonts w:eastAsia="MS Mincho"/>
        </w:rPr>
        <w:t>MAY supply</w:t>
      </w:r>
      <w:r w:rsidRPr="000A6909">
        <w:rPr>
          <w:rFonts w:eastAsia="MS Mincho"/>
        </w:rPr>
        <w:t xml:space="preserve"> this attribute. The </w:t>
      </w:r>
      <w:r w:rsidR="00374305">
        <w:rPr>
          <w:rFonts w:eastAsia="MS Mincho"/>
        </w:rPr>
        <w:t>Printer</w:t>
      </w:r>
      <w:r w:rsidRPr="000A6909">
        <w:rPr>
          <w:rFonts w:eastAsia="MS Mincho"/>
        </w:rPr>
        <w:t xml:space="preserve"> </w:t>
      </w:r>
      <w:r w:rsidR="00374305">
        <w:rPr>
          <w:rFonts w:eastAsia="MS Mincho"/>
        </w:rPr>
        <w:t>MAY</w:t>
      </w:r>
      <w:r w:rsidRPr="000A6909">
        <w:rPr>
          <w:rFonts w:eastAsia="MS Mincho"/>
        </w:rPr>
        <w:t xml:space="preserve"> supports this attribute. It is a message to the user for purposes of identifying the Printer to the user.</w:t>
      </w:r>
    </w:p>
    <w:p w14:paraId="077E07B3" w14:textId="77777777" w:rsidR="00C14063" w:rsidRPr="000A6909" w:rsidRDefault="00C14063" w:rsidP="00B9314B">
      <w:pPr>
        <w:pStyle w:val="IEEEStdsLevel3Header"/>
      </w:pPr>
      <w:bookmarkStart w:id="253" w:name="_Toc204693644"/>
      <w:bookmarkStart w:id="254" w:name="_Toc14878358"/>
      <w:bookmarkStart w:id="255" w:name="_Toc40961758"/>
      <w:bookmarkStart w:id="256" w:name="_Toc95162683"/>
      <w:bookmarkStart w:id="257" w:name="_Toc86755945"/>
      <w:r w:rsidRPr="000A6909">
        <w:t>Identify-Printer Response</w:t>
      </w:r>
      <w:bookmarkEnd w:id="253"/>
      <w:bookmarkEnd w:id="254"/>
      <w:bookmarkEnd w:id="255"/>
      <w:bookmarkEnd w:id="256"/>
      <w:bookmarkEnd w:id="257"/>
    </w:p>
    <w:p w14:paraId="08FA19D3" w14:textId="77777777" w:rsidR="00C14063" w:rsidRPr="000A6909" w:rsidRDefault="00C14063" w:rsidP="00C14063">
      <w:pPr>
        <w:pStyle w:val="IEEEStdsParagraph"/>
        <w:rPr>
          <w:rFonts w:eastAsia="MS Mincho"/>
        </w:rPr>
      </w:pPr>
      <w:r w:rsidRPr="000A6909">
        <w:rPr>
          <w:rFonts w:eastAsia="MS Mincho"/>
        </w:rPr>
        <w:t>The following attributes are part of the Identify-Printer Response:</w:t>
      </w:r>
    </w:p>
    <w:p w14:paraId="7DBD652D" w14:textId="77777777" w:rsidR="00C14063" w:rsidRPr="000A6909" w:rsidRDefault="00C14063" w:rsidP="00C14063">
      <w:pPr>
        <w:pStyle w:val="IEEEStdsParagraph"/>
        <w:rPr>
          <w:rFonts w:eastAsia="MS Mincho"/>
        </w:rPr>
      </w:pPr>
      <w:r w:rsidRPr="000A6909">
        <w:rPr>
          <w:rFonts w:eastAsia="MS Mincho"/>
        </w:rPr>
        <w:t>Group 1: Operation Attributes</w:t>
      </w:r>
    </w:p>
    <w:p w14:paraId="65DF7205" w14:textId="77777777" w:rsidR="00C14063" w:rsidRPr="0092208C" w:rsidRDefault="00C14063" w:rsidP="00C14063">
      <w:pPr>
        <w:pStyle w:val="IEEEStdsParagraph"/>
        <w:ind w:left="720"/>
        <w:rPr>
          <w:rFonts w:eastAsia="MS Mincho"/>
        </w:rPr>
      </w:pPr>
      <w:r w:rsidRPr="0092208C">
        <w:rPr>
          <w:rFonts w:eastAsia="MS Mincho"/>
        </w:rPr>
        <w:t>Status Message:</w:t>
      </w:r>
    </w:p>
    <w:p w14:paraId="482621A0" w14:textId="25DB5A1C" w:rsidR="00C14063" w:rsidRPr="0092208C" w:rsidRDefault="00C14063" w:rsidP="00C14063">
      <w:pPr>
        <w:pStyle w:val="IEEEStdsParagraph"/>
        <w:ind w:left="1440"/>
        <w:rPr>
          <w:rFonts w:eastAsia="MS Mincho"/>
        </w:rPr>
      </w:pPr>
      <w:r w:rsidRPr="0092208C">
        <w:rPr>
          <w:rFonts w:eastAsia="MS Mincho"/>
        </w:rPr>
        <w:t xml:space="preserve">In addition to the REQUIRED status code returned in every response, the response </w:t>
      </w:r>
      <w:r w:rsidR="00E648EB">
        <w:rPr>
          <w:rFonts w:eastAsia="MS Mincho"/>
        </w:rPr>
        <w:t>MAY</w:t>
      </w:r>
      <w:r w:rsidR="00E648EB" w:rsidRPr="000A6909">
        <w:rPr>
          <w:rFonts w:eastAsia="MS Mincho"/>
        </w:rPr>
        <w:t xml:space="preserve"> </w:t>
      </w:r>
      <w:r w:rsidRPr="0092208C">
        <w:rPr>
          <w:rFonts w:eastAsia="MS Mincho"/>
        </w:rPr>
        <w:t xml:space="preserve">includes a "status-message" (text(255)) and/or a "detailed-status-message" (text(MAX)) operation attribute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 xml:space="preserve"> and Appendix B.</w:t>
      </w:r>
    </w:p>
    <w:p w14:paraId="79E4E1F8" w14:textId="77777777" w:rsidR="00C14063" w:rsidRPr="0092208C" w:rsidRDefault="00C14063" w:rsidP="00C14063">
      <w:pPr>
        <w:pStyle w:val="IEEEStdsParagraph"/>
        <w:ind w:left="720"/>
        <w:rPr>
          <w:rFonts w:eastAsia="MS Mincho"/>
        </w:rPr>
      </w:pPr>
      <w:r w:rsidRPr="0092208C">
        <w:rPr>
          <w:rFonts w:eastAsia="MS Mincho"/>
        </w:rPr>
        <w:t>Natural Language and Character Set:</w:t>
      </w:r>
    </w:p>
    <w:p w14:paraId="5CBDE80B" w14:textId="62C0C5DC" w:rsidR="00C14063" w:rsidRPr="0092208C" w:rsidRDefault="00C14063" w:rsidP="00C14063">
      <w:pPr>
        <w:pStyle w:val="IEEEStdsParagraph"/>
        <w:ind w:left="1440"/>
        <w:rPr>
          <w:rFonts w:eastAsia="MS Mincho"/>
        </w:rPr>
      </w:pPr>
      <w:r w:rsidRPr="0092208C">
        <w:rPr>
          <w:rFonts w:eastAsia="MS Mincho"/>
        </w:rPr>
        <w:t xml:space="preserve">The "attributes-charset" and "attributes-natural-language" attributes as described in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w:t>
      </w:r>
    </w:p>
    <w:p w14:paraId="7C7BDF0F" w14:textId="77777777" w:rsidR="00C14063" w:rsidRPr="0092208C" w:rsidRDefault="00C14063" w:rsidP="00C14063">
      <w:pPr>
        <w:pStyle w:val="IEEEStdsParagraph"/>
        <w:rPr>
          <w:rFonts w:eastAsia="MS Mincho"/>
        </w:rPr>
      </w:pPr>
      <w:r w:rsidRPr="0092208C">
        <w:rPr>
          <w:rFonts w:eastAsia="MS Mincho"/>
        </w:rPr>
        <w:t>Group 2: Unsupported Attributes</w:t>
      </w:r>
    </w:p>
    <w:p w14:paraId="37294653" w14:textId="55E46E04" w:rsidR="00C14063" w:rsidRPr="0092208C" w:rsidRDefault="00C14063" w:rsidP="00C14063">
      <w:pPr>
        <w:pStyle w:val="IEEEStdsParagraph"/>
        <w:ind w:left="720"/>
        <w:rPr>
          <w:rFonts w:eastAsia="MS Mincho"/>
        </w:rPr>
      </w:pPr>
      <w:r w:rsidRPr="0092208C">
        <w:rPr>
          <w:rFonts w:eastAsia="MS Mincho"/>
        </w:rPr>
        <w:t xml:space="preserve">See </w:t>
      </w:r>
      <w:r w:rsidRPr="0092208C">
        <w:rPr>
          <w:rFonts w:eastAsia="MS Mincho"/>
        </w:rPr>
        <w:fldChar w:fldCharType="begin"/>
      </w:r>
      <w:r w:rsidRPr="0092208C">
        <w:rPr>
          <w:rFonts w:eastAsia="MS Mincho"/>
        </w:rPr>
        <w:instrText xml:space="preserve"> REF STD92 \h </w:instrText>
      </w:r>
      <w:r>
        <w:rPr>
          <w:rFonts w:eastAsia="MS Mincho"/>
        </w:rPr>
        <w:instrText xml:space="preserve"> \* MERGEFORMAT </w:instrText>
      </w:r>
      <w:r w:rsidRPr="0092208C">
        <w:rPr>
          <w:rFonts w:eastAsia="MS Mincho"/>
        </w:rPr>
      </w:r>
      <w:r w:rsidRPr="0092208C">
        <w:rPr>
          <w:rFonts w:eastAsia="MS Mincho"/>
        </w:rPr>
        <w:fldChar w:fldCharType="separate"/>
      </w:r>
      <w:r w:rsidR="00D6659E" w:rsidRPr="003A6A5B">
        <w:t>[</w:t>
      </w:r>
      <w:r w:rsidR="00D6659E">
        <w:t>STD92</w:t>
      </w:r>
      <w:r w:rsidR="00D6659E" w:rsidRPr="003A6A5B">
        <w:t>]</w:t>
      </w:r>
      <w:r w:rsidRPr="0092208C">
        <w:rPr>
          <w:rFonts w:eastAsia="MS Mincho"/>
        </w:rPr>
        <w:fldChar w:fldCharType="end"/>
      </w:r>
      <w:r w:rsidRPr="0092208C">
        <w:rPr>
          <w:rFonts w:eastAsia="MS Mincho"/>
        </w:rPr>
        <w:t xml:space="preserve"> for details on returning Unsupported Attributes.</w:t>
      </w:r>
    </w:p>
    <w:p w14:paraId="457BAC01" w14:textId="77777777" w:rsidR="00C14063" w:rsidRPr="000A6909" w:rsidRDefault="00C14063" w:rsidP="00B9314B">
      <w:pPr>
        <w:pStyle w:val="IEEEStdsLevel2Header"/>
        <w:rPr>
          <w:rFonts w:eastAsia="MS Mincho"/>
        </w:rPr>
      </w:pPr>
      <w:bookmarkStart w:id="258" w:name="_Ref189562155"/>
      <w:bookmarkStart w:id="259" w:name="_Ref194393846"/>
      <w:bookmarkStart w:id="260" w:name="_Toc204693645"/>
      <w:bookmarkStart w:id="261" w:name="_Toc14878359"/>
      <w:bookmarkStart w:id="262" w:name="_Toc40961759"/>
      <w:bookmarkStart w:id="263" w:name="_Toc95162684"/>
      <w:bookmarkStart w:id="264" w:name="_Toc86755946"/>
      <w:r w:rsidRPr="000A6909">
        <w:rPr>
          <w:rFonts w:eastAsia="MS Mincho"/>
        </w:rPr>
        <w:t>Validate-Document</w:t>
      </w:r>
      <w:bookmarkEnd w:id="258"/>
      <w:bookmarkEnd w:id="259"/>
      <w:bookmarkEnd w:id="260"/>
      <w:bookmarkEnd w:id="261"/>
      <w:bookmarkEnd w:id="262"/>
      <w:bookmarkEnd w:id="263"/>
      <w:bookmarkEnd w:id="264"/>
    </w:p>
    <w:p w14:paraId="4B07F376" w14:textId="0E4F4456" w:rsidR="0014627B" w:rsidRDefault="00C14063" w:rsidP="0014627B">
      <w:pPr>
        <w:pStyle w:val="IEEEStdsParagraph"/>
        <w:rPr>
          <w:rFonts w:eastAsia="MS Mincho"/>
        </w:rPr>
      </w:pPr>
      <w:r w:rsidRPr="000A6909">
        <w:rPr>
          <w:rFonts w:eastAsia="MS Mincho"/>
        </w:rPr>
        <w:t>Th</w:t>
      </w:r>
      <w:r>
        <w:rPr>
          <w:rFonts w:eastAsia="MS Mincho"/>
        </w:rPr>
        <w:t>is</w:t>
      </w:r>
      <w:r w:rsidRPr="000A6909">
        <w:rPr>
          <w:rFonts w:eastAsia="MS Mincho"/>
        </w:rPr>
        <w:t xml:space="preserve"> </w:t>
      </w:r>
      <w:r w:rsidR="00B22B02">
        <w:rPr>
          <w:rFonts w:eastAsia="MS Mincho"/>
        </w:rPr>
        <w:t>DEPRECATED</w:t>
      </w:r>
      <w:r w:rsidRPr="000A6909">
        <w:rPr>
          <w:rFonts w:eastAsia="MS Mincho"/>
        </w:rPr>
        <w:t xml:space="preserve"> operation allows a Client to verify operation and Document Template attributes </w:t>
      </w:r>
      <w:r w:rsidR="008E5916">
        <w:rPr>
          <w:rFonts w:eastAsia="MS Mincho"/>
        </w:rPr>
        <w:t>it</w:t>
      </w:r>
      <w:r w:rsidRPr="000A6909">
        <w:rPr>
          <w:rFonts w:eastAsia="MS Mincho"/>
        </w:rPr>
        <w:t xml:space="preserve"> be used in a </w:t>
      </w:r>
      <w:r w:rsidR="00CE5B6A" w:rsidRPr="000A6909">
        <w:rPr>
          <w:rFonts w:eastAsia="MS Mincho"/>
        </w:rPr>
        <w:t>later</w:t>
      </w:r>
      <w:r w:rsidRPr="000A6909">
        <w:rPr>
          <w:rFonts w:eastAsia="MS Mincho"/>
        </w:rPr>
        <w:t xml:space="preserve"> Send-Document or Send-URI request. Printers that </w:t>
      </w:r>
      <w:r>
        <w:rPr>
          <w:rFonts w:eastAsia="MS Mincho"/>
        </w:rPr>
        <w:t xml:space="preserve">implement </w:t>
      </w:r>
      <w:r w:rsidRPr="000A6909">
        <w:rPr>
          <w:rFonts w:eastAsia="MS Mincho"/>
        </w:rPr>
        <w:lastRenderedPageBreak/>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MUST implement this operation.</w:t>
      </w:r>
      <w:r w:rsidR="00550ABA">
        <w:rPr>
          <w:rFonts w:eastAsia="MS Mincho"/>
        </w:rPr>
        <w:t xml:space="preserve"> </w:t>
      </w:r>
      <w:r w:rsidRPr="000A6909">
        <w:rPr>
          <w:rFonts w:eastAsia="MS Mincho"/>
        </w:rPr>
        <w:t>This operation is similar to the Validate-Job operatio</w:t>
      </w:r>
      <w:r>
        <w:rPr>
          <w:rFonts w:eastAsia="MS Mincho"/>
        </w:rPr>
        <w:t>n</w:t>
      </w:r>
      <w:r w:rsidRPr="000A6909">
        <w:rPr>
          <w:rFonts w:eastAsia="MS Mincho"/>
        </w:rPr>
        <w:t xml:space="preserv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Pr="000A6909">
        <w:rPr>
          <w:rFonts w:eastAsia="MS Mincho"/>
        </w:rPr>
        <w:t xml:space="preserve">except that it validates attributes used for the Send-Document or Send-URI operations. </w:t>
      </w:r>
      <w:r w:rsidR="00CF2A9E">
        <w:rPr>
          <w:rFonts w:eastAsia="MS Mincho"/>
        </w:rPr>
        <w:t>The</w:t>
      </w:r>
      <w:r w:rsidRPr="000A6909">
        <w:rPr>
          <w:rFonts w:eastAsia="MS Mincho"/>
        </w:rPr>
        <w:t xml:space="preserve"> Validate-Document </w:t>
      </w:r>
      <w:r w:rsidR="00CF2A9E">
        <w:rPr>
          <w:rFonts w:eastAsia="MS Mincho"/>
        </w:rPr>
        <w:t xml:space="preserve">operation </w:t>
      </w:r>
      <w:r w:rsidR="00700236">
        <w:rPr>
          <w:rFonts w:eastAsia="MS Mincho"/>
        </w:rPr>
        <w:t>doe</w:t>
      </w:r>
      <w:r w:rsidR="007F3EC5">
        <w:rPr>
          <w:rFonts w:eastAsia="MS Mincho"/>
        </w:rPr>
        <w:t>s not create a Document object</w:t>
      </w:r>
      <w:r w:rsidR="006B57FA">
        <w:rPr>
          <w:rFonts w:eastAsia="MS Mincho"/>
        </w:rPr>
        <w:t xml:space="preserve">. </w:t>
      </w:r>
      <w:r w:rsidR="00DC0E3F">
        <w:rPr>
          <w:rFonts w:eastAsia="MS Mincho"/>
        </w:rPr>
        <w:t xml:space="preserve">The Validate-Document </w:t>
      </w:r>
      <w:r>
        <w:rPr>
          <w:rFonts w:eastAsia="MS Mincho"/>
        </w:rPr>
        <w:t xml:space="preserve">operation does not require a </w:t>
      </w:r>
      <w:r w:rsidR="009C04BF">
        <w:rPr>
          <w:rFonts w:eastAsia="MS Mincho"/>
        </w:rPr>
        <w:t>preceding</w:t>
      </w:r>
      <w:r>
        <w:rPr>
          <w:rFonts w:eastAsia="MS Mincho"/>
        </w:rPr>
        <w:t xml:space="preserve"> operation since it is only validating attributes</w:t>
      </w:r>
      <w:r w:rsidR="0014627B">
        <w:rPr>
          <w:rFonts w:eastAsia="MS Mincho"/>
        </w:rPr>
        <w:t xml:space="preserve"> to be used later</w:t>
      </w:r>
      <w:r>
        <w:rPr>
          <w:rFonts w:eastAsia="MS Mincho"/>
        </w:rPr>
        <w:t>.</w:t>
      </w:r>
    </w:p>
    <w:p w14:paraId="57FE231E" w14:textId="3F0B30CA" w:rsidR="00C14063" w:rsidRPr="000A6909" w:rsidRDefault="00C14063" w:rsidP="0014627B">
      <w:pPr>
        <w:pStyle w:val="IEEEStdsParagraph"/>
        <w:rPr>
          <w:rFonts w:eastAsia="MS Mincho"/>
        </w:rPr>
      </w:pPr>
      <w:r w:rsidRPr="000A6909">
        <w:rPr>
          <w:rFonts w:eastAsia="MS Mincho"/>
        </w:rPr>
        <w:t xml:space="preserve">Clients MUST NOT </w:t>
      </w:r>
      <w:r w:rsidR="00545AF7">
        <w:rPr>
          <w:rFonts w:eastAsia="MS Mincho"/>
        </w:rPr>
        <w:t>supply</w:t>
      </w:r>
      <w:r w:rsidRPr="000A6909">
        <w:rPr>
          <w:rFonts w:eastAsia="MS Mincho"/>
        </w:rPr>
        <w:t xml:space="preserve"> the "document-password" operation attribute (section </w:t>
      </w:r>
      <w:r w:rsidRPr="000A6909">
        <w:rPr>
          <w:rFonts w:eastAsia="MS Mincho"/>
        </w:rPr>
        <w:fldChar w:fldCharType="begin"/>
      </w:r>
      <w:r w:rsidRPr="000A6909">
        <w:rPr>
          <w:rFonts w:eastAsia="MS Mincho"/>
        </w:rPr>
        <w:instrText xml:space="preserve"> REF _Ref190437958 \r \h </w:instrText>
      </w:r>
      <w:r w:rsidRPr="000A6909">
        <w:rPr>
          <w:rFonts w:eastAsia="MS Mincho"/>
        </w:rPr>
      </w:r>
      <w:r w:rsidRPr="000A6909">
        <w:rPr>
          <w:rFonts w:eastAsia="MS Mincho"/>
        </w:rPr>
        <w:fldChar w:fldCharType="separate"/>
      </w:r>
      <w:r w:rsidR="00D6659E">
        <w:rPr>
          <w:rFonts w:eastAsia="MS Mincho"/>
        </w:rPr>
        <w:t>6.1.3</w:t>
      </w:r>
      <w:r w:rsidRPr="000A6909">
        <w:rPr>
          <w:rFonts w:eastAsia="MS Mincho"/>
        </w:rPr>
        <w:fldChar w:fldCharType="end"/>
      </w:r>
      <w:r w:rsidRPr="000A6909">
        <w:rPr>
          <w:rFonts w:eastAsia="MS Mincho"/>
        </w:rPr>
        <w:t xml:space="preserve">) in a Validate-Document request. Printers MUST reject a Validate-Document request </w:t>
      </w:r>
      <w:r w:rsidR="00545AF7">
        <w:rPr>
          <w:rFonts w:eastAsia="MS Mincho"/>
        </w:rPr>
        <w:t>supplying</w:t>
      </w:r>
      <w:r w:rsidRPr="000A6909">
        <w:rPr>
          <w:rFonts w:eastAsia="MS Mincho"/>
        </w:rPr>
        <w:t xml:space="preserve"> a "document-password" operation attribute and return the </w:t>
      </w:r>
      <w:r w:rsidR="00545AF7">
        <w:rPr>
          <w:rFonts w:eastAsia="MS Mincho"/>
        </w:rPr>
        <w:t>'</w:t>
      </w:r>
      <w:r w:rsidRPr="000A6909">
        <w:rPr>
          <w:rFonts w:eastAsia="MS Mincho"/>
        </w:rPr>
        <w:t>client-error-bad-request</w:t>
      </w:r>
      <w:r w:rsidR="00545AF7">
        <w:rPr>
          <w:rFonts w:eastAsia="MS Mincho"/>
        </w:rPr>
        <w:t>'</w:t>
      </w:r>
      <w:r w:rsidRPr="000A6909">
        <w:rPr>
          <w:rFonts w:eastAsia="MS Mincho"/>
        </w:rPr>
        <w:t xml:space="preserve"> status code.</w:t>
      </w:r>
    </w:p>
    <w:p w14:paraId="4B961C06" w14:textId="77777777" w:rsidR="00C14063" w:rsidRPr="00F0038C" w:rsidRDefault="00C14063" w:rsidP="00B9314B">
      <w:pPr>
        <w:pStyle w:val="IEEEStdsLevel3Header"/>
      </w:pPr>
      <w:bookmarkStart w:id="265" w:name="_Toc204693646"/>
      <w:bookmarkStart w:id="266" w:name="_Toc14878360"/>
      <w:bookmarkStart w:id="267" w:name="_Toc40961760"/>
      <w:bookmarkStart w:id="268" w:name="_Toc95162685"/>
      <w:bookmarkStart w:id="269" w:name="_Toc86755947"/>
      <w:r w:rsidRPr="00F0038C">
        <w:t>Validate-Document Request</w:t>
      </w:r>
      <w:bookmarkEnd w:id="265"/>
      <w:bookmarkEnd w:id="266"/>
      <w:bookmarkEnd w:id="267"/>
      <w:bookmarkEnd w:id="268"/>
      <w:bookmarkEnd w:id="269"/>
    </w:p>
    <w:p w14:paraId="58BE021F" w14:textId="77777777" w:rsidR="00C14063" w:rsidRPr="000A6909" w:rsidRDefault="00C14063" w:rsidP="00C14063">
      <w:pPr>
        <w:pStyle w:val="IEEEStdsParagraph"/>
        <w:rPr>
          <w:rFonts w:eastAsia="MS Mincho"/>
        </w:rPr>
      </w:pPr>
      <w:r w:rsidRPr="000A6909">
        <w:rPr>
          <w:rFonts w:eastAsia="MS Mincho"/>
        </w:rPr>
        <w:t>The following groups of attributes are supplied as part of the Validate-Document Request:</w:t>
      </w:r>
    </w:p>
    <w:p w14:paraId="0C644757" w14:textId="77777777" w:rsidR="00C14063" w:rsidRPr="000A6909" w:rsidRDefault="00C14063" w:rsidP="00C14063">
      <w:pPr>
        <w:pStyle w:val="IEEEStdsParagraph"/>
        <w:rPr>
          <w:rFonts w:eastAsia="MS Mincho"/>
        </w:rPr>
      </w:pPr>
      <w:r w:rsidRPr="000A6909">
        <w:rPr>
          <w:rFonts w:eastAsia="MS Mincho"/>
        </w:rPr>
        <w:t>Group 1: Operation Attributes</w:t>
      </w:r>
    </w:p>
    <w:p w14:paraId="7E11938B"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03562B85" w14:textId="0BE529B5"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1BD02FB6" w14:textId="77777777" w:rsidR="00C14063" w:rsidRPr="000A6909" w:rsidRDefault="00C14063" w:rsidP="00C14063">
      <w:pPr>
        <w:pStyle w:val="IEEEStdsParagraph"/>
        <w:ind w:left="720"/>
        <w:rPr>
          <w:rFonts w:eastAsia="MS Mincho"/>
        </w:rPr>
      </w:pPr>
      <w:r w:rsidRPr="000A6909">
        <w:rPr>
          <w:rFonts w:eastAsia="MS Mincho"/>
        </w:rPr>
        <w:t>Target:</w:t>
      </w:r>
    </w:p>
    <w:p w14:paraId="1CC31AE8" w14:textId="21F2F7A2" w:rsidR="00C14063" w:rsidRPr="000A6909" w:rsidRDefault="00C14063" w:rsidP="00C14063">
      <w:pPr>
        <w:pStyle w:val="IEEEStdsParagraph"/>
        <w:ind w:left="1440"/>
        <w:rPr>
          <w:rFonts w:eastAsia="MS Mincho"/>
        </w:rPr>
      </w:pPr>
      <w:r w:rsidRPr="000A6909">
        <w:rPr>
          <w:rFonts w:eastAsia="MS Mincho"/>
        </w:rPr>
        <w:t xml:space="preserve">The "printer-uri" (uri) operation attribute which is the target for this operation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03EBFC31" w14:textId="77777777" w:rsidR="00C14063" w:rsidRPr="000A6909" w:rsidRDefault="00C14063" w:rsidP="00C14063">
      <w:pPr>
        <w:pStyle w:val="IEEEStdsParagraph"/>
        <w:ind w:left="720"/>
        <w:rPr>
          <w:rFonts w:eastAsia="MS Mincho"/>
        </w:rPr>
      </w:pPr>
      <w:r w:rsidRPr="000A6909">
        <w:rPr>
          <w:rFonts w:eastAsia="MS Mincho"/>
        </w:rPr>
        <w:t>Requesting User:</w:t>
      </w:r>
    </w:p>
    <w:p w14:paraId="0F36A956" w14:textId="404DF24D" w:rsidR="00C14063" w:rsidRPr="000A6909" w:rsidRDefault="00C14063" w:rsidP="00C14063">
      <w:pPr>
        <w:pStyle w:val="IEEEStdsParagraph"/>
        <w:ind w:left="1440"/>
        <w:rPr>
          <w:rFonts w:eastAsia="MS Mincho"/>
        </w:rPr>
      </w:pPr>
      <w:r w:rsidRPr="000A6909">
        <w:rPr>
          <w:rFonts w:eastAsia="MS Mincho"/>
        </w:rPr>
        <w:t xml:space="preserve">The "requesting-user-name" (name(MAX)) attribute SHOULD be supplied by the Client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In addition, the "requesting-user-uri" (section </w:t>
      </w:r>
      <w:r w:rsidRPr="000A6909">
        <w:rPr>
          <w:rFonts w:eastAsia="MS Mincho"/>
        </w:rPr>
        <w:fldChar w:fldCharType="begin"/>
      </w:r>
      <w:r w:rsidRPr="000A6909">
        <w:rPr>
          <w:rFonts w:eastAsia="MS Mincho"/>
        </w:rPr>
        <w:instrText xml:space="preserve"> REF _Ref189580507 \r \h </w:instrText>
      </w:r>
      <w:r w:rsidRPr="000A6909">
        <w:rPr>
          <w:rFonts w:eastAsia="MS Mincho"/>
        </w:rPr>
      </w:r>
      <w:r w:rsidRPr="000A6909">
        <w:rPr>
          <w:rFonts w:eastAsia="MS Mincho"/>
        </w:rPr>
        <w:fldChar w:fldCharType="separate"/>
      </w:r>
      <w:r w:rsidR="00D6659E">
        <w:rPr>
          <w:rFonts w:eastAsia="MS Mincho"/>
        </w:rPr>
        <w:t>6.1.7</w:t>
      </w:r>
      <w:r w:rsidRPr="000A6909">
        <w:rPr>
          <w:rFonts w:eastAsia="MS Mincho"/>
        </w:rPr>
        <w:fldChar w:fldCharType="end"/>
      </w:r>
      <w:r w:rsidRPr="000A6909">
        <w:rPr>
          <w:rFonts w:eastAsia="MS Mincho"/>
        </w:rPr>
        <w:t>) attribute SHOULD be supplied by the Client as well.</w:t>
      </w:r>
    </w:p>
    <w:p w14:paraId="3F0B114C" w14:textId="77777777" w:rsidR="00C14063" w:rsidRDefault="00C14063" w:rsidP="00C14063">
      <w:pPr>
        <w:pStyle w:val="IEEEStdsParagraph"/>
        <w:ind w:left="720"/>
        <w:rPr>
          <w:rFonts w:eastAsia="MS Mincho"/>
        </w:rPr>
      </w:pPr>
      <w:r w:rsidRPr="000A6909">
        <w:rPr>
          <w:rFonts w:eastAsia="MS Mincho"/>
        </w:rPr>
        <w:t>"document-name" (name(MAX))</w:t>
      </w:r>
    </w:p>
    <w:p w14:paraId="26A36E46" w14:textId="6B171EA2"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document-name</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692FD1">
        <w:rPr>
          <w:rFonts w:eastAsia="MS Mincho"/>
        </w:rPr>
        <w:t>.</w:t>
      </w:r>
    </w:p>
    <w:p w14:paraId="66CA28DA" w14:textId="77777777" w:rsidR="00C14063" w:rsidRDefault="00C14063" w:rsidP="00C14063">
      <w:pPr>
        <w:pStyle w:val="IEEEStdsParagraph"/>
        <w:ind w:left="720"/>
        <w:rPr>
          <w:rFonts w:eastAsia="MS Mincho"/>
        </w:rPr>
      </w:pPr>
      <w:r w:rsidRPr="000A6909">
        <w:rPr>
          <w:rFonts w:eastAsia="MS Mincho"/>
        </w:rPr>
        <w:t>"document-format" (mimeMediaType)</w:t>
      </w:r>
    </w:p>
    <w:p w14:paraId="748E2096" w14:textId="2F37E868" w:rsidR="00C14063" w:rsidRPr="000A6909" w:rsidRDefault="00C14063" w:rsidP="00C14063">
      <w:pPr>
        <w:pStyle w:val="IEEEStdsParagraph"/>
        <w:ind w:left="1440"/>
        <w:rPr>
          <w:rFonts w:eastAsia="MS Mincho"/>
        </w:rPr>
      </w:pPr>
      <w:r w:rsidRPr="00692FD1">
        <w:rPr>
          <w:rFonts w:eastAsia="MS Mincho"/>
        </w:rPr>
        <w:t>The "</w:t>
      </w:r>
      <w:r>
        <w:rPr>
          <w:rFonts w:eastAsia="MS Mincho"/>
        </w:rPr>
        <w:t>document-format</w:t>
      </w:r>
      <w:r w:rsidRPr="00692FD1">
        <w:rPr>
          <w:rFonts w:eastAsia="MS Mincho"/>
        </w:rPr>
        <w:t xml:space="preserve">" attribute as described </w:t>
      </w:r>
      <w:r>
        <w:rPr>
          <w:rFonts w:eastAsia="MS Mincho"/>
        </w:rPr>
        <w:t xml:space="preserve">for the "Send-Document" operation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692FD1">
        <w:rPr>
          <w:rFonts w:eastAsia="MS Mincho"/>
        </w:rPr>
        <w:t>.</w:t>
      </w:r>
    </w:p>
    <w:p w14:paraId="0B852231" w14:textId="77777777" w:rsidR="00C14063" w:rsidRPr="000A6909" w:rsidRDefault="00C14063" w:rsidP="00C14063">
      <w:pPr>
        <w:pStyle w:val="IEEEStdsParagraph"/>
        <w:rPr>
          <w:rFonts w:eastAsia="MS Mincho"/>
        </w:rPr>
      </w:pPr>
      <w:r w:rsidRPr="000A6909">
        <w:rPr>
          <w:rFonts w:eastAsia="MS Mincho"/>
        </w:rPr>
        <w:t>Group 2: Document Template Attributes</w:t>
      </w:r>
    </w:p>
    <w:p w14:paraId="0D7D637B" w14:textId="395EEFC0" w:rsidR="00C14063" w:rsidRPr="000A6909" w:rsidRDefault="00C14063" w:rsidP="00C14063">
      <w:pPr>
        <w:pStyle w:val="IEEEStdsParagraph"/>
        <w:ind w:left="720"/>
        <w:rPr>
          <w:rFonts w:eastAsia="MS Mincho"/>
        </w:rPr>
      </w:pPr>
      <w:r w:rsidRPr="000A6909">
        <w:rPr>
          <w:rFonts w:eastAsia="MS Mincho"/>
        </w:rPr>
        <w:t xml:space="preserve">The client </w:t>
      </w:r>
      <w:r w:rsidR="005D0926">
        <w:rPr>
          <w:rFonts w:eastAsia="MS Mincho"/>
        </w:rPr>
        <w:t>MAY</w:t>
      </w:r>
      <w:r w:rsidRPr="000A6909">
        <w:rPr>
          <w:rFonts w:eastAsia="MS Mincho"/>
        </w:rPr>
        <w:t xml:space="preserve"> suppl</w:t>
      </w:r>
      <w:r w:rsidR="005D0926">
        <w:rPr>
          <w:rFonts w:eastAsia="MS Mincho"/>
        </w:rPr>
        <w:t>y</w:t>
      </w:r>
      <w:r w:rsidRPr="000A6909">
        <w:rPr>
          <w:rFonts w:eastAsia="MS Mincho"/>
        </w:rPr>
        <w:t xml:space="preserve"> a set of Document Template attributes and SHOULD omit Group 2 rather than sending an empty group.  However, a Printer MUST be able to accept an empty group.</w:t>
      </w:r>
    </w:p>
    <w:p w14:paraId="1E5E2992" w14:textId="77777777" w:rsidR="00C14063" w:rsidRPr="000A6909" w:rsidRDefault="00C14063" w:rsidP="00B9314B">
      <w:pPr>
        <w:pStyle w:val="IEEEStdsLevel3Header"/>
      </w:pPr>
      <w:bookmarkStart w:id="270" w:name="_Toc204693647"/>
      <w:bookmarkStart w:id="271" w:name="_Toc14878361"/>
      <w:bookmarkStart w:id="272" w:name="_Toc40961761"/>
      <w:bookmarkStart w:id="273" w:name="_Toc95162686"/>
      <w:bookmarkStart w:id="274" w:name="_Toc86755948"/>
      <w:r w:rsidRPr="000A6909">
        <w:lastRenderedPageBreak/>
        <w:t>Validate-Document Response</w:t>
      </w:r>
      <w:bookmarkEnd w:id="270"/>
      <w:bookmarkEnd w:id="271"/>
      <w:bookmarkEnd w:id="272"/>
      <w:bookmarkEnd w:id="273"/>
      <w:bookmarkEnd w:id="274"/>
    </w:p>
    <w:p w14:paraId="1D6D8F3F" w14:textId="77777777" w:rsidR="00C14063" w:rsidRPr="000A6909" w:rsidRDefault="00C14063" w:rsidP="00C14063">
      <w:pPr>
        <w:pStyle w:val="IEEEStdsParagraph"/>
        <w:rPr>
          <w:rFonts w:eastAsia="MS Mincho"/>
        </w:rPr>
      </w:pPr>
      <w:r w:rsidRPr="000A6909">
        <w:rPr>
          <w:rFonts w:eastAsia="MS Mincho"/>
        </w:rPr>
        <w:t>The following attributes are part of the Validate-Document Response:</w:t>
      </w:r>
    </w:p>
    <w:p w14:paraId="0F1D2920" w14:textId="77777777" w:rsidR="00C14063" w:rsidRPr="000A6909" w:rsidRDefault="00C14063" w:rsidP="00C14063">
      <w:pPr>
        <w:pStyle w:val="IEEEStdsParagraph"/>
        <w:rPr>
          <w:rFonts w:eastAsia="MS Mincho"/>
        </w:rPr>
      </w:pPr>
      <w:r w:rsidRPr="000A6909">
        <w:rPr>
          <w:rFonts w:eastAsia="MS Mincho"/>
        </w:rPr>
        <w:t>Group 1: Operation Attributes</w:t>
      </w:r>
    </w:p>
    <w:p w14:paraId="6CBF5DCE" w14:textId="77777777" w:rsidR="00C14063" w:rsidRPr="000A6909" w:rsidRDefault="00C14063" w:rsidP="00C14063">
      <w:pPr>
        <w:pStyle w:val="IEEEStdsParagraph"/>
        <w:ind w:left="720"/>
        <w:rPr>
          <w:rFonts w:eastAsia="MS Mincho"/>
        </w:rPr>
      </w:pPr>
      <w:r w:rsidRPr="000A6909">
        <w:rPr>
          <w:rFonts w:eastAsia="MS Mincho"/>
        </w:rPr>
        <w:t>Status Message:</w:t>
      </w:r>
    </w:p>
    <w:p w14:paraId="047E95FC" w14:textId="0C4B3227" w:rsidR="00C14063" w:rsidRPr="000A6909" w:rsidRDefault="00C14063" w:rsidP="00C14063">
      <w:pPr>
        <w:pStyle w:val="IEEEStdsParagraph"/>
        <w:ind w:left="1440"/>
        <w:rPr>
          <w:rFonts w:eastAsia="MS Mincho"/>
        </w:rPr>
      </w:pPr>
      <w:r w:rsidRPr="000A6909">
        <w:rPr>
          <w:rFonts w:eastAsia="MS Mincho"/>
        </w:rPr>
        <w:t xml:space="preserve">In addition to the REQUIRED status code returned in every response, the response </w:t>
      </w:r>
      <w:r w:rsidR="005D0926">
        <w:rPr>
          <w:rFonts w:eastAsia="MS Mincho"/>
        </w:rPr>
        <w:t>MAY</w:t>
      </w:r>
      <w:r w:rsidRPr="000A6909">
        <w:rPr>
          <w:rFonts w:eastAsia="MS Mincho"/>
        </w:rPr>
        <w:t xml:space="preserve"> include a "status-message" (text(255)) and/or a "detailed-status-message" (text(MAX)) operation attribute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w:t>
      </w:r>
      <w:r>
        <w:rPr>
          <w:rFonts w:eastAsia="MS Mincho"/>
        </w:rPr>
        <w:t>4</w:t>
      </w:r>
      <w:r w:rsidRPr="000A6909">
        <w:rPr>
          <w:rFonts w:eastAsia="MS Mincho"/>
        </w:rPr>
        <w:t>.1.6</w:t>
      </w:r>
      <w:r>
        <w:rPr>
          <w:rFonts w:eastAsia="MS Mincho"/>
        </w:rPr>
        <w:t xml:space="preserve"> and Appendix B</w:t>
      </w:r>
      <w:r w:rsidRPr="000A6909">
        <w:rPr>
          <w:rFonts w:eastAsia="MS Mincho"/>
        </w:rPr>
        <w:t>.</w:t>
      </w:r>
    </w:p>
    <w:p w14:paraId="074C98A0" w14:textId="77777777" w:rsidR="00C14063" w:rsidRPr="000A6909" w:rsidRDefault="00C14063" w:rsidP="00C14063">
      <w:pPr>
        <w:pStyle w:val="IEEEStdsParagraph"/>
        <w:ind w:left="720"/>
        <w:rPr>
          <w:rFonts w:eastAsia="MS Mincho"/>
        </w:rPr>
      </w:pPr>
      <w:r w:rsidRPr="000A6909">
        <w:rPr>
          <w:rFonts w:eastAsia="MS Mincho"/>
        </w:rPr>
        <w:t>Natural Language and Character Set:</w:t>
      </w:r>
    </w:p>
    <w:p w14:paraId="2087EED2" w14:textId="4F593985" w:rsidR="00C14063" w:rsidRPr="000A6909" w:rsidRDefault="00C14063" w:rsidP="00C14063">
      <w:pPr>
        <w:pStyle w:val="IEEEStdsParagraph"/>
        <w:ind w:left="1440"/>
        <w:rPr>
          <w:rFonts w:eastAsia="MS Mincho"/>
        </w:rPr>
      </w:pPr>
      <w:r w:rsidRPr="000A6909">
        <w:rPr>
          <w:rFonts w:eastAsia="MS Mincho"/>
        </w:rPr>
        <w:t xml:space="preserve">The "attributes-charset" and "attributes-natural-language" attributes as described in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w:t>
      </w:r>
    </w:p>
    <w:p w14:paraId="19E1A6B6" w14:textId="77777777" w:rsidR="00C14063" w:rsidRPr="000A6909" w:rsidRDefault="00C14063" w:rsidP="00C14063">
      <w:pPr>
        <w:pStyle w:val="IEEEStdsParagraph"/>
        <w:ind w:left="720"/>
        <w:rPr>
          <w:rFonts w:eastAsia="MS Mincho"/>
        </w:rPr>
      </w:pPr>
      <w:r w:rsidRPr="000A6909">
        <w:rPr>
          <w:rFonts w:eastAsia="MS Mincho"/>
        </w:rPr>
        <w:t>"preferred-attributes" (collection):</w:t>
      </w:r>
    </w:p>
    <w:p w14:paraId="00C56558" w14:textId="0541A20F" w:rsidR="00C14063" w:rsidRPr="000A6909" w:rsidRDefault="00C14063" w:rsidP="00C14063">
      <w:pPr>
        <w:pStyle w:val="IEEEStdsParagraph"/>
        <w:ind w:left="1440"/>
        <w:rPr>
          <w:rFonts w:eastAsia="MS Mincho"/>
        </w:rPr>
      </w:pPr>
      <w:r w:rsidRPr="000A6909">
        <w:rPr>
          <w:rFonts w:eastAsia="MS Mincho"/>
        </w:rPr>
        <w:t xml:space="preserve">This attribute (defined in section </w:t>
      </w:r>
      <w:r w:rsidRPr="000A6909">
        <w:rPr>
          <w:rFonts w:eastAsia="MS Mincho"/>
        </w:rPr>
        <w:fldChar w:fldCharType="begin"/>
      </w:r>
      <w:r w:rsidRPr="000A6909">
        <w:rPr>
          <w:rFonts w:eastAsia="MS Mincho"/>
        </w:rPr>
        <w:instrText xml:space="preserve"> REF _Ref189492881 \r \h </w:instrText>
      </w:r>
      <w:r w:rsidRPr="000A6909">
        <w:rPr>
          <w:rFonts w:eastAsia="MS Mincho"/>
        </w:rPr>
      </w:r>
      <w:r w:rsidRPr="000A6909">
        <w:rPr>
          <w:rFonts w:eastAsia="MS Mincho"/>
        </w:rPr>
        <w:fldChar w:fldCharType="separate"/>
      </w:r>
      <w:r w:rsidR="00D6659E">
        <w:rPr>
          <w:rFonts w:eastAsia="MS Mincho"/>
        </w:rPr>
        <w:t>6.1.6</w:t>
      </w:r>
      <w:r w:rsidRPr="000A6909">
        <w:rPr>
          <w:rFonts w:eastAsia="MS Mincho"/>
        </w:rPr>
        <w:fldChar w:fldCharType="end"/>
      </w:r>
      <w:r w:rsidRPr="000A6909">
        <w:rPr>
          <w:rFonts w:eastAsia="MS Mincho"/>
        </w:rPr>
        <w:t>) MAY be returned when conflicts are detected in the supplied Operation and Document Template attributes.</w:t>
      </w:r>
    </w:p>
    <w:p w14:paraId="2FCD908D" w14:textId="77777777" w:rsidR="00C14063" w:rsidRPr="000A6909" w:rsidRDefault="00C14063" w:rsidP="00C14063">
      <w:pPr>
        <w:pStyle w:val="IEEEStdsParagraph"/>
        <w:rPr>
          <w:rFonts w:eastAsia="MS Mincho"/>
        </w:rPr>
      </w:pPr>
      <w:r w:rsidRPr="000A6909">
        <w:rPr>
          <w:rFonts w:eastAsia="MS Mincho"/>
        </w:rPr>
        <w:t>Group 2: Unsupported Attributes</w:t>
      </w:r>
    </w:p>
    <w:p w14:paraId="07B5154F" w14:textId="07AB683C" w:rsidR="00FB37E1" w:rsidRPr="00FB37E1" w:rsidRDefault="00C14063" w:rsidP="00C14063">
      <w:pPr>
        <w:pStyle w:val="IEEEStdsParagraph"/>
        <w:ind w:left="720"/>
        <w:rPr>
          <w:rFonts w:eastAsia="MS Mincho"/>
        </w:rPr>
      </w:pPr>
      <w:r w:rsidRPr="000A6909">
        <w:rPr>
          <w:rFonts w:eastAsia="MS Mincho"/>
        </w:rPr>
        <w:t xml:space="preserve">See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0A6909">
        <w:rPr>
          <w:rFonts w:eastAsia="MS Mincho"/>
        </w:rPr>
        <w:t xml:space="preserve"> for details on returning Unsupported Attributes.</w:t>
      </w:r>
    </w:p>
    <w:p w14:paraId="19184600" w14:textId="105EA018" w:rsidR="00E54768" w:rsidRDefault="00E54768" w:rsidP="0064047C">
      <w:pPr>
        <w:pStyle w:val="IEEEStdsLevel1Header"/>
        <w:rPr>
          <w:rFonts w:eastAsia="MS Mincho"/>
        </w:rPr>
      </w:pPr>
      <w:bookmarkStart w:id="275" w:name="_Ref54620773"/>
      <w:bookmarkStart w:id="276" w:name="_Toc95162687"/>
      <w:bookmarkStart w:id="277" w:name="_Toc86755949"/>
      <w:r>
        <w:rPr>
          <w:rFonts w:eastAsia="MS Mincho"/>
        </w:rPr>
        <w:t>New Attributes</w:t>
      </w:r>
      <w:bookmarkEnd w:id="275"/>
      <w:bookmarkEnd w:id="276"/>
      <w:bookmarkEnd w:id="277"/>
    </w:p>
    <w:p w14:paraId="5F68F6FA" w14:textId="77777777" w:rsidR="00F928D2" w:rsidRDefault="00F928D2" w:rsidP="00B9314B">
      <w:pPr>
        <w:pStyle w:val="IEEEStdsLevel2Header"/>
        <w:rPr>
          <w:rFonts w:eastAsia="MS Mincho"/>
        </w:rPr>
      </w:pPr>
      <w:bookmarkStart w:id="278" w:name="_Toc204693649"/>
      <w:bookmarkStart w:id="279" w:name="_Toc14878363"/>
      <w:bookmarkStart w:id="280" w:name="_Toc40961763"/>
      <w:bookmarkStart w:id="281" w:name="_Toc95162688"/>
      <w:bookmarkStart w:id="282" w:name="_Toc86755950"/>
      <w:r w:rsidRPr="005B60A3">
        <w:rPr>
          <w:rFonts w:eastAsia="MS Mincho"/>
        </w:rPr>
        <w:t>Operation Attributes</w:t>
      </w:r>
      <w:bookmarkEnd w:id="278"/>
      <w:bookmarkEnd w:id="279"/>
      <w:bookmarkEnd w:id="280"/>
      <w:bookmarkEnd w:id="281"/>
      <w:bookmarkEnd w:id="282"/>
    </w:p>
    <w:p w14:paraId="58D7D013" w14:textId="215DD6D5"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_Ref20837491 \h </w:instrText>
      </w:r>
      <w:r>
        <w:rPr>
          <w:rFonts w:eastAsia="MS Mincho"/>
        </w:rPr>
      </w:r>
      <w:r>
        <w:rPr>
          <w:rFonts w:eastAsia="MS Mincho"/>
        </w:rPr>
        <w:fldChar w:fldCharType="separate"/>
      </w:r>
      <w:r w:rsidR="00D6659E">
        <w:t xml:space="preserve">Table </w:t>
      </w:r>
      <w:r w:rsidR="00D6659E">
        <w:rPr>
          <w:noProof/>
        </w:rPr>
        <w:t>2</w:t>
      </w:r>
      <w:r>
        <w:rPr>
          <w:rFonts w:eastAsia="MS Mincho"/>
        </w:rPr>
        <w:fldChar w:fldCharType="end"/>
      </w:r>
      <w:r>
        <w:rPr>
          <w:rFonts w:eastAsia="MS Mincho"/>
        </w:rPr>
        <w:t xml:space="preserve"> lists the operation attributes defined in this specification</w:t>
      </w:r>
      <w:r w:rsidR="00E0097D">
        <w:rPr>
          <w:rFonts w:eastAsia="MS Mincho"/>
        </w:rPr>
        <w:t xml:space="preserve"> and associated conformance </w:t>
      </w:r>
      <w:r>
        <w:rPr>
          <w:rFonts w:eastAsia="MS Mincho"/>
        </w:rPr>
        <w:t>requirement</w:t>
      </w:r>
      <w:r w:rsidR="00E0097D">
        <w:rPr>
          <w:rFonts w:eastAsia="MS Mincho"/>
        </w:rPr>
        <w:t>s</w:t>
      </w:r>
      <w:r w:rsidR="00BB7DA0">
        <w:rPr>
          <w:rFonts w:eastAsia="MS Mincho"/>
        </w:rPr>
        <w:t xml:space="preserve"> for </w:t>
      </w:r>
      <w:r>
        <w:rPr>
          <w:rFonts w:eastAsia="MS Mincho"/>
        </w:rPr>
        <w:t>Printer</w:t>
      </w:r>
      <w:r w:rsidR="00BB7DA0">
        <w:rPr>
          <w:rFonts w:eastAsia="MS Mincho"/>
        </w:rPr>
        <w:t xml:space="preserve"> support.</w:t>
      </w:r>
    </w:p>
    <w:p w14:paraId="6A566163" w14:textId="7E9ADBBC" w:rsidR="00F928D2" w:rsidRDefault="00F928D2" w:rsidP="009370FE">
      <w:pPr>
        <w:pStyle w:val="Caption"/>
      </w:pPr>
      <w:bookmarkStart w:id="283" w:name="_Ref20837491"/>
      <w:bookmarkStart w:id="284" w:name="_Toc40961930"/>
      <w:bookmarkStart w:id="285" w:name="_Toc95162857"/>
      <w:bookmarkStart w:id="286" w:name="_Toc86756117"/>
      <w:r>
        <w:t xml:space="preserve">Table </w:t>
      </w:r>
      <w:r w:rsidR="00E477F6">
        <w:fldChar w:fldCharType="begin"/>
      </w:r>
      <w:r w:rsidR="00E477F6">
        <w:instrText xml:space="preserve"> SEQ Table \* ARABIC </w:instrText>
      </w:r>
      <w:r w:rsidR="00E477F6">
        <w:fldChar w:fldCharType="separate"/>
      </w:r>
      <w:r w:rsidR="00D6659E">
        <w:rPr>
          <w:noProof/>
        </w:rPr>
        <w:t>2</w:t>
      </w:r>
      <w:r w:rsidR="00E477F6">
        <w:rPr>
          <w:noProof/>
        </w:rPr>
        <w:fldChar w:fldCharType="end"/>
      </w:r>
      <w:bookmarkEnd w:id="283"/>
      <w:r>
        <w:t xml:space="preserve"> - New Operation Attributes</w:t>
      </w:r>
      <w:bookmarkEnd w:id="284"/>
      <w:bookmarkEnd w:id="285"/>
      <w:bookmarkEnd w:id="286"/>
    </w:p>
    <w:tbl>
      <w:tblPr>
        <w:tblStyle w:val="MediumList1-Accent1"/>
        <w:tblW w:w="7650" w:type="dxa"/>
        <w:tblInd w:w="810" w:type="dxa"/>
        <w:tblLayout w:type="fixed"/>
        <w:tblLook w:val="04A0" w:firstRow="1" w:lastRow="0" w:firstColumn="1" w:lastColumn="0" w:noHBand="0" w:noVBand="1"/>
      </w:tblPr>
      <w:tblGrid>
        <w:gridCol w:w="3600"/>
        <w:gridCol w:w="4050"/>
      </w:tblGrid>
      <w:tr w:rsidR="00F928D2" w14:paraId="7D871C3D" w14:textId="77777777" w:rsidTr="008C4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0EE2EFCE" w14:textId="77777777" w:rsidR="00F928D2" w:rsidRDefault="00F928D2" w:rsidP="00C15DA6">
            <w:pPr>
              <w:rPr>
                <w:rFonts w:eastAsia="MS Mincho"/>
              </w:rPr>
            </w:pPr>
            <w:r>
              <w:rPr>
                <w:rFonts w:eastAsia="MS Mincho"/>
              </w:rPr>
              <w:t>Attribute</w:t>
            </w:r>
          </w:p>
        </w:tc>
        <w:tc>
          <w:tcPr>
            <w:tcW w:w="4050" w:type="dxa"/>
          </w:tcPr>
          <w:p w14:paraId="33166756" w14:textId="32A90745" w:rsidR="00F928D2" w:rsidRPr="00BB3B0F" w:rsidRDefault="00BB5AA5"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AF6F99">
              <w:rPr>
                <w:rFonts w:eastAsia="MS Mincho"/>
                <w:b/>
              </w:rPr>
              <w:t>Conformance</w:t>
            </w:r>
          </w:p>
        </w:tc>
      </w:tr>
      <w:tr w:rsidR="008C47C7" w14:paraId="27B36B7B"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6A1A2C6" w14:textId="77777777" w:rsidR="008C47C7" w:rsidRPr="00E50C0D" w:rsidRDefault="008C47C7" w:rsidP="00B84EC6">
            <w:pPr>
              <w:rPr>
                <w:rFonts w:eastAsia="MS Mincho"/>
                <w:b w:val="0"/>
              </w:rPr>
            </w:pPr>
            <w:r>
              <w:rPr>
                <w:rFonts w:eastAsia="MS Mincho"/>
                <w:b w:val="0"/>
              </w:rPr>
              <w:t>client-info</w:t>
            </w:r>
          </w:p>
        </w:tc>
        <w:tc>
          <w:tcPr>
            <w:tcW w:w="4050" w:type="dxa"/>
          </w:tcPr>
          <w:p w14:paraId="31EE8D67" w14:textId="77777777" w:rsidR="008C47C7" w:rsidRPr="0072277D" w:rsidRDefault="008C47C7"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D56EBF9"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435353BC" w14:textId="77777777" w:rsidR="00F928D2" w:rsidRPr="00E50C0D" w:rsidRDefault="00F928D2" w:rsidP="00C15DA6">
            <w:pPr>
              <w:rPr>
                <w:rFonts w:eastAsia="MS Mincho"/>
                <w:b w:val="0"/>
              </w:rPr>
            </w:pPr>
            <w:r>
              <w:rPr>
                <w:rFonts w:eastAsia="MS Mincho"/>
                <w:b w:val="0"/>
              </w:rPr>
              <w:t>document-metadata</w:t>
            </w:r>
          </w:p>
        </w:tc>
        <w:tc>
          <w:tcPr>
            <w:tcW w:w="4050" w:type="dxa"/>
          </w:tcPr>
          <w:p w14:paraId="6EC02BA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33E3DAD"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6AA78EB0" w14:textId="77777777" w:rsidR="00F928D2" w:rsidRPr="00E50C0D" w:rsidRDefault="00F928D2" w:rsidP="00C15DA6">
            <w:pPr>
              <w:rPr>
                <w:rFonts w:eastAsia="MS Mincho"/>
                <w:b w:val="0"/>
              </w:rPr>
            </w:pPr>
            <w:r>
              <w:rPr>
                <w:rFonts w:eastAsia="MS Mincho"/>
                <w:b w:val="0"/>
              </w:rPr>
              <w:t>document-password</w:t>
            </w:r>
          </w:p>
        </w:tc>
        <w:tc>
          <w:tcPr>
            <w:tcW w:w="4050" w:type="dxa"/>
          </w:tcPr>
          <w:p w14:paraId="3919F0F8"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1DB4B1B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75D0D8AE" w14:textId="77777777" w:rsidR="00F928D2" w:rsidRPr="00E50C0D" w:rsidRDefault="00F928D2" w:rsidP="00C15DA6">
            <w:pPr>
              <w:rPr>
                <w:rFonts w:eastAsia="MS Mincho"/>
                <w:b w:val="0"/>
              </w:rPr>
            </w:pPr>
            <w:r>
              <w:rPr>
                <w:rFonts w:eastAsia="MS Mincho"/>
                <w:b w:val="0"/>
              </w:rPr>
              <w:t>first-index</w:t>
            </w:r>
          </w:p>
        </w:tc>
        <w:tc>
          <w:tcPr>
            <w:tcW w:w="4050" w:type="dxa"/>
          </w:tcPr>
          <w:p w14:paraId="68158C4F"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A192EDF"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38121BA9" w14:textId="77777777" w:rsidR="00F928D2" w:rsidRPr="00E50C0D" w:rsidRDefault="00F928D2" w:rsidP="00C15DA6">
            <w:pPr>
              <w:rPr>
                <w:rFonts w:eastAsia="MS Mincho"/>
                <w:b w:val="0"/>
              </w:rPr>
            </w:pPr>
            <w:r>
              <w:rPr>
                <w:rFonts w:eastAsia="MS Mincho"/>
                <w:b w:val="0"/>
              </w:rPr>
              <w:t>identify-actions</w:t>
            </w:r>
          </w:p>
        </w:tc>
        <w:tc>
          <w:tcPr>
            <w:tcW w:w="4050" w:type="dxa"/>
          </w:tcPr>
          <w:p w14:paraId="29BBF0F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388B2E55" w14:textId="77777777" w:rsidTr="008C47C7">
        <w:tc>
          <w:tcPr>
            <w:cnfStyle w:val="001000000000" w:firstRow="0" w:lastRow="0" w:firstColumn="1" w:lastColumn="0" w:oddVBand="0" w:evenVBand="0" w:oddHBand="0" w:evenHBand="0" w:firstRowFirstColumn="0" w:firstRowLastColumn="0" w:lastRowFirstColumn="0" w:lastRowLastColumn="0"/>
            <w:tcW w:w="3600" w:type="dxa"/>
          </w:tcPr>
          <w:p w14:paraId="2327D863" w14:textId="77777777" w:rsidR="00F928D2" w:rsidRPr="00E50C0D" w:rsidRDefault="00F928D2" w:rsidP="00C15DA6">
            <w:pPr>
              <w:rPr>
                <w:rFonts w:eastAsia="MS Mincho"/>
                <w:b w:val="0"/>
              </w:rPr>
            </w:pPr>
            <w:r>
              <w:rPr>
                <w:rFonts w:eastAsia="MS Mincho"/>
                <w:b w:val="0"/>
              </w:rPr>
              <w:t>preferred-attributes</w:t>
            </w:r>
          </w:p>
        </w:tc>
        <w:tc>
          <w:tcPr>
            <w:tcW w:w="4050" w:type="dxa"/>
          </w:tcPr>
          <w:p w14:paraId="4AA50A5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8030FDE" w14:textId="77777777" w:rsidTr="008C47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4E7D5496" w14:textId="77777777" w:rsidR="00F928D2" w:rsidRPr="00E50C0D" w:rsidRDefault="00F928D2" w:rsidP="00C15DA6">
            <w:pPr>
              <w:rPr>
                <w:rFonts w:eastAsia="MS Mincho"/>
                <w:b w:val="0"/>
              </w:rPr>
            </w:pPr>
            <w:r>
              <w:rPr>
                <w:rFonts w:eastAsia="MS Mincho"/>
                <w:b w:val="0"/>
              </w:rPr>
              <w:t>requesting-user-uri</w:t>
            </w:r>
          </w:p>
        </w:tc>
        <w:tc>
          <w:tcPr>
            <w:tcW w:w="4050" w:type="dxa"/>
          </w:tcPr>
          <w:p w14:paraId="3922D2F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bl>
    <w:p w14:paraId="67FF46FF" w14:textId="0BFA1D84" w:rsidR="00CF7B07" w:rsidRDefault="00440848" w:rsidP="00B9314B">
      <w:pPr>
        <w:pStyle w:val="IEEEStdsLevel3Header"/>
      </w:pPr>
      <w:bookmarkStart w:id="287" w:name="_Ref53377532"/>
      <w:bookmarkStart w:id="288" w:name="_Ref184110203"/>
      <w:bookmarkStart w:id="289" w:name="_Toc204693650"/>
      <w:bookmarkStart w:id="290" w:name="_Toc14878364"/>
      <w:bookmarkStart w:id="291" w:name="_Toc40961764"/>
      <w:bookmarkStart w:id="292" w:name="_Toc95162689"/>
      <w:bookmarkStart w:id="293" w:name="_Toc86755951"/>
      <w:r>
        <w:lastRenderedPageBreak/>
        <w:t>client-info</w:t>
      </w:r>
      <w:r w:rsidR="00CF7B07">
        <w:t xml:space="preserve"> (1setOf </w:t>
      </w:r>
      <w:r w:rsidR="000E6443">
        <w:t>collection</w:t>
      </w:r>
      <w:r w:rsidR="00CF7B07">
        <w:t>)</w:t>
      </w:r>
      <w:bookmarkEnd w:id="287"/>
      <w:bookmarkEnd w:id="292"/>
      <w:bookmarkEnd w:id="293"/>
    </w:p>
    <w:p w14:paraId="6B36B898" w14:textId="1124F29C" w:rsidR="005A4066" w:rsidRDefault="000E6443" w:rsidP="003C5483">
      <w:pPr>
        <w:pStyle w:val="IEEEStdsParagraph"/>
        <w:rPr>
          <w:rFonts w:eastAsia="MS Mincho"/>
        </w:rPr>
      </w:pPr>
      <w:r>
        <w:t xml:space="preserve">This REQUIRED operation attribute </w:t>
      </w:r>
      <w:r w:rsidR="0058328A">
        <w:t>supplies</w:t>
      </w:r>
      <w:r w:rsidR="0085216A">
        <w:t xml:space="preserve"> </w:t>
      </w:r>
      <w:del w:id="294" w:author="Smith Kennedy" w:date="2022-02-07T21:48:00Z">
        <w:r w:rsidR="0085216A">
          <w:delText xml:space="preserve">type and version </w:delText>
        </w:r>
      </w:del>
      <w:r w:rsidR="0085216A">
        <w:t xml:space="preserve">information </w:t>
      </w:r>
      <w:del w:id="295" w:author="Smith Kennedy" w:date="2022-02-07T21:48:00Z">
        <w:r w:rsidR="00501D6B">
          <w:delText>for</w:delText>
        </w:r>
      </w:del>
      <w:ins w:id="296" w:author="Smith Kennedy" w:date="2022-02-07T21:48:00Z">
        <w:r w:rsidR="00C517AB">
          <w:t>identifying</w:t>
        </w:r>
      </w:ins>
      <w:r w:rsidR="00C517AB">
        <w:t xml:space="preserve"> </w:t>
      </w:r>
      <w:r w:rsidR="0085216A">
        <w:t xml:space="preserve">the </w:t>
      </w:r>
      <w:r w:rsidR="00E02F4F">
        <w:t xml:space="preserve">Client and </w:t>
      </w:r>
      <w:del w:id="297" w:author="Smith Kennedy" w:date="2022-02-07T21:48:00Z">
        <w:r w:rsidR="00501D6B">
          <w:delText xml:space="preserve">for </w:delText>
        </w:r>
        <w:r w:rsidR="00E02F4F">
          <w:delText xml:space="preserve">supporting </w:delText>
        </w:r>
        <w:r w:rsidR="00A149A7">
          <w:delText>components</w:delText>
        </w:r>
      </w:del>
      <w:ins w:id="298" w:author="Smith Kennedy" w:date="2022-02-07T21:48:00Z">
        <w:r w:rsidR="00FC0169">
          <w:t>software packages</w:t>
        </w:r>
      </w:ins>
      <w:r w:rsidR="00FC0169">
        <w:t xml:space="preserve"> </w:t>
      </w:r>
      <w:r w:rsidR="00AB599A">
        <w:t xml:space="preserve">contributing </w:t>
      </w:r>
      <w:ins w:id="299" w:author="Smith Kennedy" w:date="2022-02-07T21:48:00Z">
        <w:r w:rsidR="00FC0169">
          <w:t xml:space="preserve">content </w:t>
        </w:r>
      </w:ins>
      <w:r w:rsidR="00AB599A">
        <w:t xml:space="preserve">to the </w:t>
      </w:r>
      <w:r w:rsidR="008E33C8">
        <w:t>request</w:t>
      </w:r>
      <w:del w:id="300" w:author="Smith Kennedy" w:date="2022-02-07T21:48:00Z">
        <w:r w:rsidR="008E33C8">
          <w:delText>.</w:delText>
        </w:r>
      </w:del>
      <w:ins w:id="301" w:author="Smith Kennedy" w:date="2022-02-07T21:48:00Z">
        <w:r w:rsidR="00E270E3">
          <w:t xml:space="preserve"> by name and version</w:t>
        </w:r>
        <w:r w:rsidR="008E33C8">
          <w:t>.</w:t>
        </w:r>
      </w:ins>
      <w:r w:rsidR="008E33C8">
        <w:t xml:space="preserve"> For </w:t>
      </w:r>
      <w:r w:rsidR="006513FE">
        <w:t xml:space="preserve">Job Creation </w:t>
      </w:r>
      <w:del w:id="302" w:author="Smith Kennedy" w:date="2022-02-07T21:48:00Z">
        <w:r w:rsidR="00D87BF1">
          <w:delText>Request</w:delText>
        </w:r>
        <w:r w:rsidR="008E33C8">
          <w:delText>s</w:delText>
        </w:r>
      </w:del>
      <w:ins w:id="303" w:author="Smith Kennedy" w:date="2022-02-07T21:48:00Z">
        <w:r w:rsidR="006513FE">
          <w:t>Operation</w:t>
        </w:r>
        <w:r w:rsidR="008E33C8">
          <w:t>s</w:t>
        </w:r>
      </w:ins>
      <w:r w:rsidR="008E33C8">
        <w:t>, this can include the originating application</w:t>
      </w:r>
      <w:r w:rsidR="001C5556">
        <w:t xml:space="preserve"> and any</w:t>
      </w:r>
      <w:r w:rsidR="00D9498E">
        <w:t xml:space="preserve"> intermediate </w:t>
      </w:r>
      <w:r w:rsidR="00893A27">
        <w:t xml:space="preserve">modules </w:t>
      </w:r>
      <w:r w:rsidR="001C5556">
        <w:t xml:space="preserve">transforming the </w:t>
      </w:r>
      <w:r w:rsidR="00B301BF">
        <w:t>Document</w:t>
      </w:r>
      <w:r w:rsidR="001C5556">
        <w:t xml:space="preserve"> content or the Job Ticket</w:t>
      </w:r>
      <w:r w:rsidR="00A149A7">
        <w:t>.</w:t>
      </w:r>
      <w:r w:rsidR="003C5483">
        <w:t xml:space="preserve"> </w:t>
      </w:r>
      <w:r w:rsidR="00DC4E65">
        <w:t>The</w:t>
      </w:r>
      <w:r w:rsidR="002F4138">
        <w:t xml:space="preserve"> </w:t>
      </w:r>
      <w:r w:rsidR="005A4066" w:rsidRPr="005B60A3">
        <w:rPr>
          <w:rFonts w:eastAsia="MS Mincho"/>
        </w:rPr>
        <w:t xml:space="preserve">Printer MUST copy this attribute to the corresponding Job </w:t>
      </w:r>
      <w:r w:rsidR="005A4066">
        <w:rPr>
          <w:rFonts w:eastAsia="MS Mincho"/>
        </w:rPr>
        <w:t>Status</w:t>
      </w:r>
      <w:r w:rsidR="005A4066" w:rsidRPr="005B60A3">
        <w:rPr>
          <w:rFonts w:eastAsia="MS Mincho"/>
        </w:rPr>
        <w:t xml:space="preserve"> </w:t>
      </w:r>
      <w:r w:rsidR="00DC4E65" w:rsidRPr="005B60A3">
        <w:rPr>
          <w:rFonts w:eastAsia="MS Mincho"/>
        </w:rPr>
        <w:t xml:space="preserve">attribute of the same name </w:t>
      </w:r>
      <w:r w:rsidR="005A4066" w:rsidRPr="005B60A3">
        <w:rPr>
          <w:rFonts w:eastAsia="MS Mincho"/>
        </w:rPr>
        <w:t xml:space="preserve">(section </w:t>
      </w:r>
      <w:r w:rsidR="005A4066" w:rsidRPr="005B60A3">
        <w:rPr>
          <w:rFonts w:eastAsia="MS Mincho"/>
        </w:rPr>
        <w:fldChar w:fldCharType="begin"/>
      </w:r>
      <w:r w:rsidR="005A4066" w:rsidRPr="005B60A3">
        <w:rPr>
          <w:rFonts w:eastAsia="MS Mincho"/>
        </w:rPr>
        <w:instrText xml:space="preserve"> REF _Ref184110272 \r \h </w:instrText>
      </w:r>
      <w:r w:rsidR="005A4066" w:rsidRPr="005B60A3">
        <w:rPr>
          <w:rFonts w:eastAsia="MS Mincho"/>
        </w:rPr>
      </w:r>
      <w:r w:rsidR="005A4066" w:rsidRPr="005B60A3">
        <w:rPr>
          <w:rFonts w:eastAsia="MS Mincho"/>
        </w:rPr>
        <w:fldChar w:fldCharType="separate"/>
      </w:r>
      <w:r w:rsidR="00D6659E">
        <w:rPr>
          <w:rFonts w:eastAsia="MS Mincho"/>
        </w:rPr>
        <w:t>6.4.1</w:t>
      </w:r>
      <w:r w:rsidR="005A4066" w:rsidRPr="005B60A3">
        <w:rPr>
          <w:rFonts w:eastAsia="MS Mincho"/>
        </w:rPr>
        <w:fldChar w:fldCharType="end"/>
      </w:r>
      <w:r w:rsidR="005A4066" w:rsidRPr="005B60A3">
        <w:rPr>
          <w:rFonts w:eastAsia="MS Mincho"/>
        </w:rPr>
        <w:t xml:space="preserve">) when processing </w:t>
      </w:r>
      <w:r w:rsidR="00FD6737">
        <w:rPr>
          <w:rFonts w:eastAsia="MS Mincho"/>
        </w:rPr>
        <w:t>Job Creation operation requests</w:t>
      </w:r>
      <w:r w:rsidR="005A4066" w:rsidRPr="005B60A3">
        <w:rPr>
          <w:rFonts w:eastAsia="MS Mincho"/>
        </w:rPr>
        <w:t>.</w:t>
      </w:r>
    </w:p>
    <w:p w14:paraId="517C0424" w14:textId="77777777" w:rsidR="003D67D1" w:rsidRDefault="003D67D1" w:rsidP="00B9314B">
      <w:pPr>
        <w:pStyle w:val="IEEEStdsLevel4Header"/>
        <w:rPr>
          <w:del w:id="304" w:author="Smith Kennedy" w:date="2022-02-07T21:48:00Z"/>
        </w:rPr>
      </w:pPr>
      <w:del w:id="305" w:author="Smith Kennedy" w:date="2022-02-07T21:48:00Z">
        <w:r>
          <w:delText>c</w:delText>
        </w:r>
        <w:r w:rsidR="00A149A7">
          <w:delText>lient-key (type2 keyword)</w:delText>
        </w:r>
      </w:del>
    </w:p>
    <w:p w14:paraId="1DB7BF22" w14:textId="77777777" w:rsidR="00A149A7" w:rsidRDefault="003D67D1" w:rsidP="00A149A7">
      <w:pPr>
        <w:pStyle w:val="IEEEStdsParagraph"/>
        <w:rPr>
          <w:del w:id="306" w:author="Smith Kennedy" w:date="2022-02-07T21:48:00Z"/>
        </w:rPr>
      </w:pPr>
      <w:del w:id="307" w:author="Smith Kennedy" w:date="2022-02-07T21:48:00Z">
        <w:r>
          <w:delText xml:space="preserve">This </w:delText>
        </w:r>
        <w:r w:rsidR="00E943ED">
          <w:delText xml:space="preserve">REQUIRED member attribute </w:delText>
        </w:r>
        <w:r w:rsidR="00B41B50">
          <w:delText>supplies</w:delText>
        </w:r>
        <w:r w:rsidR="00E943ED">
          <w:delText xml:space="preserve"> the </w:delText>
        </w:r>
        <w:r w:rsidR="00A149A7">
          <w:delText>registered OS/App/Client name or smiNNN-name</w:delText>
        </w:r>
        <w:r w:rsidR="00E943ED">
          <w:delText>.</w:delText>
        </w:r>
      </w:del>
    </w:p>
    <w:p w14:paraId="6836C673" w14:textId="77777777" w:rsidR="009C4230" w:rsidRDefault="00A149A7" w:rsidP="00B9314B">
      <w:pPr>
        <w:pStyle w:val="IEEEStdsLevel4Header"/>
      </w:pPr>
      <w:r>
        <w:t>client-name (name(MAX))</w:t>
      </w:r>
    </w:p>
    <w:p w14:paraId="3376F275" w14:textId="35F97491" w:rsidR="00A149A7" w:rsidRDefault="009C4230" w:rsidP="00A149A7">
      <w:pPr>
        <w:pStyle w:val="IEEEStdsParagraph"/>
      </w:pPr>
      <w:r>
        <w:t xml:space="preserve">This REQUIRED member attribute </w:t>
      </w:r>
      <w:r w:rsidR="00B41B50">
        <w:t>supplies</w:t>
      </w:r>
      <w:r>
        <w:t xml:space="preserve"> the </w:t>
      </w:r>
      <w:r w:rsidR="00A149A7">
        <w:t>human-readable name</w:t>
      </w:r>
      <w:r>
        <w:t xml:space="preserve"> of the </w:t>
      </w:r>
      <w:r w:rsidR="009E560F">
        <w:t>Client or module contributing to the request.</w:t>
      </w:r>
    </w:p>
    <w:p w14:paraId="6F0CB133" w14:textId="4A92F88B" w:rsidR="00103842" w:rsidRDefault="00A149A7" w:rsidP="00B9314B">
      <w:pPr>
        <w:pStyle w:val="IEEEStdsLevel4Header"/>
      </w:pPr>
      <w:r>
        <w:t>client-patches (text(MAX)</w:t>
      </w:r>
      <w:r w:rsidR="004E6C72">
        <w:t xml:space="preserve"> | 'no-value'</w:t>
      </w:r>
      <w:r>
        <w:t>)</w:t>
      </w:r>
    </w:p>
    <w:p w14:paraId="75403AA8" w14:textId="2E3F1F19" w:rsidR="00A149A7" w:rsidRDefault="00103842" w:rsidP="00A149A7">
      <w:pPr>
        <w:pStyle w:val="IEEEStdsParagraph"/>
      </w:pPr>
      <w:r>
        <w:t xml:space="preserve">This </w:t>
      </w:r>
      <w:r w:rsidR="00321372">
        <w:t xml:space="preserve">REQUIRED </w:t>
      </w:r>
      <w:r>
        <w:t xml:space="preserve">member attribute </w:t>
      </w:r>
      <w:r w:rsidR="00B41B50">
        <w:t>supplies</w:t>
      </w:r>
      <w:r>
        <w:t xml:space="preserve"> the </w:t>
      </w:r>
      <w:r w:rsidR="00A149A7">
        <w:t>list of patches installed</w:t>
      </w:r>
      <w:r>
        <w:t>.</w:t>
      </w:r>
      <w:r w:rsidR="00A739D7">
        <w:t xml:space="preserve"> </w:t>
      </w:r>
      <w:r w:rsidR="00066E60">
        <w:t xml:space="preserve">A Client </w:t>
      </w:r>
      <w:r w:rsidR="00321372">
        <w:t xml:space="preserve">supplies </w:t>
      </w:r>
      <w:r w:rsidR="00066E60">
        <w:t>the 'no-value' out-of-band value i</w:t>
      </w:r>
      <w:r w:rsidR="00A739D7">
        <w:t xml:space="preserve">f there </w:t>
      </w:r>
      <w:r w:rsidR="006023F1">
        <w:t>are no patches to report</w:t>
      </w:r>
      <w:r w:rsidR="00066E60">
        <w:t>.</w:t>
      </w:r>
    </w:p>
    <w:p w14:paraId="3E598FBC" w14:textId="77777777" w:rsidR="003C1B34" w:rsidRDefault="00A149A7" w:rsidP="00B9314B">
      <w:pPr>
        <w:pStyle w:val="IEEEStdsLevel4Header"/>
      </w:pPr>
      <w:bookmarkStart w:id="308" w:name="_Ref54154923"/>
      <w:r>
        <w:t>client-string-version (text(MAX))</w:t>
      </w:r>
      <w:bookmarkEnd w:id="308"/>
    </w:p>
    <w:p w14:paraId="3C173C29" w14:textId="2C04494C" w:rsidR="00A149A7" w:rsidRDefault="003C1B34" w:rsidP="00A149A7">
      <w:pPr>
        <w:pStyle w:val="IEEEStdsParagraph"/>
      </w:pPr>
      <w:r>
        <w:t xml:space="preserve">This REQUIRED member attribute </w:t>
      </w:r>
      <w:r w:rsidR="00B41B50">
        <w:t>supplies</w:t>
      </w:r>
      <w:r>
        <w:t xml:space="preserve"> </w:t>
      </w:r>
      <w:r w:rsidR="00B41B50">
        <w:t>the</w:t>
      </w:r>
      <w:r>
        <w:t xml:space="preserve"> </w:t>
      </w:r>
      <w:r w:rsidR="00A149A7">
        <w:t xml:space="preserve">human-readable version </w:t>
      </w:r>
      <w:r>
        <w:t>string.</w:t>
      </w:r>
    </w:p>
    <w:p w14:paraId="3E468748" w14:textId="039C1392" w:rsidR="003C1B34" w:rsidRDefault="00A149A7" w:rsidP="00B9314B">
      <w:pPr>
        <w:pStyle w:val="IEEEStdsLevel4Header"/>
      </w:pPr>
      <w:r>
        <w:t>client-version (octetString(64)</w:t>
      </w:r>
      <w:r w:rsidR="00A72EC3">
        <w:t xml:space="preserve"> | 'no-value'</w:t>
      </w:r>
      <w:r>
        <w:t>)</w:t>
      </w:r>
    </w:p>
    <w:p w14:paraId="315ECAC1" w14:textId="35389ECA" w:rsidR="00A149A7" w:rsidRPr="000E6443" w:rsidRDefault="003C1B34" w:rsidP="00BB4B05">
      <w:pPr>
        <w:pStyle w:val="IEEEStdsParagraph"/>
      </w:pPr>
      <w:r>
        <w:t xml:space="preserve">This REQUIRED member attribute </w:t>
      </w:r>
      <w:r w:rsidR="00B41B50">
        <w:t>supplies</w:t>
      </w:r>
      <w:r>
        <w:t xml:space="preserve"> the </w:t>
      </w:r>
      <w:r w:rsidR="00A149A7">
        <w:t>machine-readable version</w:t>
      </w:r>
      <w:r w:rsidR="00BB4B05">
        <w:t xml:space="preserve"> value.</w:t>
      </w:r>
      <w:r w:rsidR="00BE1112">
        <w:t xml:space="preserve"> </w:t>
      </w:r>
      <w:r w:rsidR="005C7DFB">
        <w:t xml:space="preserve">A Client supplies the </w:t>
      </w:r>
      <w:r w:rsidR="00E26AB4">
        <w:t xml:space="preserve">'no-value' out-of-band value </w:t>
      </w:r>
      <w:r w:rsidR="00316F46">
        <w:t>i</w:t>
      </w:r>
      <w:r w:rsidR="00E26AB4">
        <w:t xml:space="preserve">f the module has </w:t>
      </w:r>
      <w:r w:rsidR="00316F46">
        <w:t xml:space="preserve">only a string </w:t>
      </w:r>
      <w:r w:rsidR="00E26AB4">
        <w:t>version value</w:t>
      </w:r>
      <w:r w:rsidR="00316F46">
        <w:t xml:space="preserve"> supplied by the "client-string-version" attribute (section </w:t>
      </w:r>
      <w:r w:rsidR="00045B82">
        <w:fldChar w:fldCharType="begin"/>
      </w:r>
      <w:r w:rsidR="00045B82">
        <w:instrText xml:space="preserve"> REF _Ref54154923 \n \h </w:instrText>
      </w:r>
      <w:r w:rsidR="00045B82">
        <w:fldChar w:fldCharType="separate"/>
      </w:r>
      <w:r w:rsidR="00D6659E">
        <w:t>6.1.1.3</w:t>
      </w:r>
      <w:r w:rsidR="00045B82">
        <w:fldChar w:fldCharType="end"/>
      </w:r>
      <w:r w:rsidR="00045B82">
        <w:t>)</w:t>
      </w:r>
      <w:r w:rsidR="00E26AB4">
        <w:t>.</w:t>
      </w:r>
    </w:p>
    <w:p w14:paraId="7884607B" w14:textId="1BA01982" w:rsidR="00F928D2" w:rsidRPr="005B60A3" w:rsidRDefault="00F928D2" w:rsidP="00B9314B">
      <w:pPr>
        <w:pStyle w:val="IEEEStdsLevel3Header"/>
      </w:pPr>
      <w:bookmarkStart w:id="309" w:name="_Ref54130491"/>
      <w:bookmarkStart w:id="310" w:name="_Toc95162690"/>
      <w:bookmarkStart w:id="311" w:name="_Toc86755952"/>
      <w:r w:rsidRPr="005B60A3">
        <w:t>document-metadata (1setOf octetString(MAX))</w:t>
      </w:r>
      <w:bookmarkEnd w:id="288"/>
      <w:bookmarkEnd w:id="289"/>
      <w:bookmarkEnd w:id="290"/>
      <w:bookmarkEnd w:id="291"/>
      <w:bookmarkEnd w:id="309"/>
      <w:bookmarkEnd w:id="310"/>
      <w:bookmarkEnd w:id="311"/>
    </w:p>
    <w:p w14:paraId="09764EAA" w14:textId="54FAD1FA" w:rsidR="00F928D2" w:rsidRPr="005B60A3" w:rsidRDefault="00F928D2" w:rsidP="00F928D2">
      <w:pPr>
        <w:pStyle w:val="IEEEStdsParagraph"/>
        <w:rPr>
          <w:rFonts w:eastAsia="MS Mincho"/>
        </w:rPr>
      </w:pPr>
      <w:r w:rsidRPr="005B60A3">
        <w:rPr>
          <w:rFonts w:eastAsia="MS Mincho"/>
        </w:rPr>
        <w:t>Th</w:t>
      </w:r>
      <w:r>
        <w:rPr>
          <w:rFonts w:eastAsia="MS Mincho"/>
        </w:rPr>
        <w:t>is</w:t>
      </w:r>
      <w:r w:rsidRPr="005B60A3">
        <w:rPr>
          <w:rFonts w:eastAsia="MS Mincho"/>
        </w:rPr>
        <w:t xml:space="preserve"> REQUIRED </w:t>
      </w:r>
      <w:r>
        <w:rPr>
          <w:rFonts w:eastAsia="MS Mincho"/>
        </w:rPr>
        <w:t xml:space="preserve">operation </w:t>
      </w:r>
      <w:r w:rsidRPr="00350C59">
        <w:rPr>
          <w:rFonts w:eastAsia="MS Mincho"/>
        </w:rPr>
        <w:t xml:space="preserve">attribute </w:t>
      </w:r>
      <w:r w:rsidRPr="005B60A3">
        <w:rPr>
          <w:rFonts w:eastAsia="MS Mincho"/>
        </w:rPr>
        <w:t xml:space="preserve">specifies one or more keyword/value pairs describing the </w:t>
      </w:r>
      <w:r w:rsidR="00A0687C">
        <w:rPr>
          <w:rFonts w:eastAsia="MS Mincho"/>
        </w:rPr>
        <w:t xml:space="preserve">Document </w:t>
      </w:r>
      <w:r w:rsidRPr="005B60A3">
        <w:rPr>
          <w:rFonts w:eastAsia="MS Mincho"/>
        </w:rPr>
        <w:t>supplied</w:t>
      </w:r>
      <w:r w:rsidR="00237408">
        <w:rPr>
          <w:rFonts w:eastAsia="MS Mincho"/>
        </w:rPr>
        <w:t xml:space="preserve"> in the operation</w:t>
      </w:r>
      <w:r w:rsidRPr="005B60A3">
        <w:rPr>
          <w:rFonts w:eastAsia="MS Mincho"/>
        </w:rPr>
        <w:t xml:space="preserve">. Each element in the set consists of a keyword followed by "=" and a UTF-8 value string. Standard keywords are defined in The Dublin Core Metadata Element Set </w:t>
      </w:r>
      <w:r>
        <w:rPr>
          <w:rFonts w:eastAsia="MS Mincho"/>
        </w:rPr>
        <w:fldChar w:fldCharType="begin"/>
      </w:r>
      <w:r>
        <w:rPr>
          <w:rFonts w:eastAsia="MS Mincho"/>
        </w:rPr>
        <w:instrText xml:space="preserve"> REF RFC5013 \h </w:instrText>
      </w:r>
      <w:r>
        <w:rPr>
          <w:rFonts w:eastAsia="MS Mincho"/>
        </w:rPr>
      </w:r>
      <w:r>
        <w:rPr>
          <w:rFonts w:eastAsia="MS Mincho"/>
        </w:rPr>
        <w:fldChar w:fldCharType="separate"/>
      </w:r>
      <w:r w:rsidR="00D6659E">
        <w:t>[RFC5013]</w:t>
      </w:r>
      <w:r>
        <w:rPr>
          <w:rFonts w:eastAsia="MS Mincho"/>
        </w:rPr>
        <w:fldChar w:fldCharType="end"/>
      </w:r>
      <w:r w:rsidRPr="005B60A3">
        <w:rPr>
          <w:rFonts w:eastAsia="MS Mincho"/>
        </w:rPr>
        <w:t xml:space="preserve"> and DCMI Metadata Terms </w:t>
      </w:r>
      <w:r>
        <w:rPr>
          <w:rFonts w:eastAsia="MS Mincho"/>
        </w:rPr>
        <w:fldChar w:fldCharType="begin"/>
      </w:r>
      <w:r>
        <w:rPr>
          <w:rFonts w:eastAsia="MS Mincho"/>
        </w:rPr>
        <w:instrText xml:space="preserve"> REF DCMITERMS \h </w:instrText>
      </w:r>
      <w:r>
        <w:rPr>
          <w:rFonts w:eastAsia="MS Mincho"/>
        </w:rPr>
      </w:r>
      <w:r>
        <w:rPr>
          <w:rFonts w:eastAsia="MS Mincho"/>
        </w:rPr>
        <w:fldChar w:fldCharType="separate"/>
      </w:r>
      <w:r w:rsidR="00D6659E">
        <w:t>[DCMITERMS]</w:t>
      </w:r>
      <w:r>
        <w:rPr>
          <w:rFonts w:eastAsia="MS Mincho"/>
        </w:rPr>
        <w:fldChar w:fldCharType="end"/>
      </w:r>
      <w:r w:rsidRPr="005B60A3">
        <w:rPr>
          <w:rFonts w:eastAsia="MS Mincho"/>
        </w:rPr>
        <w:t xml:space="preserve">. Vendor or customer-defined keywords MUST use the prefix string "x-" to avoid future keyword name conflicts, for example "x-vendor-foo" or "x-customer-bar". </w:t>
      </w:r>
      <w:r w:rsidR="00F957AB">
        <w:rPr>
          <w:rFonts w:eastAsia="MS Mincho"/>
        </w:rPr>
        <w:fldChar w:fldCharType="begin"/>
      </w:r>
      <w:r w:rsidR="00F957AB">
        <w:rPr>
          <w:rFonts w:eastAsia="MS Mincho"/>
        </w:rPr>
        <w:instrText xml:space="preserve"> REF _Ref13745331 \h </w:instrText>
      </w:r>
      <w:r w:rsidR="00F957AB">
        <w:rPr>
          <w:rFonts w:eastAsia="MS Mincho"/>
        </w:rPr>
      </w:r>
      <w:r w:rsidR="00F957AB">
        <w:rPr>
          <w:rFonts w:eastAsia="MS Mincho"/>
        </w:rPr>
        <w:fldChar w:fldCharType="separate"/>
      </w:r>
      <w:r w:rsidR="00D6659E">
        <w:t xml:space="preserve">Figure </w:t>
      </w:r>
      <w:r w:rsidR="00D6659E">
        <w:rPr>
          <w:noProof/>
        </w:rPr>
        <w:t>1</w:t>
      </w:r>
      <w:r w:rsidR="00F957AB">
        <w:rPr>
          <w:rFonts w:eastAsia="MS Mincho"/>
        </w:rPr>
        <w:fldChar w:fldCharType="end"/>
      </w:r>
      <w:r w:rsidR="00F957AB">
        <w:rPr>
          <w:rFonts w:eastAsia="MS Mincho"/>
        </w:rPr>
        <w:t xml:space="preserve"> </w:t>
      </w:r>
      <w:r w:rsidR="006A229F">
        <w:rPr>
          <w:rFonts w:eastAsia="MS Mincho"/>
        </w:rPr>
        <w:t>provides a</w:t>
      </w:r>
      <w:r w:rsidRPr="005B60A3">
        <w:rPr>
          <w:rFonts w:eastAsia="MS Mincho"/>
        </w:rPr>
        <w:t xml:space="preserve"> complete ABNF definition</w:t>
      </w:r>
      <w:r w:rsidR="00224C3A">
        <w:rPr>
          <w:rFonts w:eastAsia="MS Mincho"/>
        </w:rPr>
        <w:t xml:space="preserve">. The ABNF is also available externally </w:t>
      </w:r>
      <w:r w:rsidR="00224C3A">
        <w:rPr>
          <w:rFonts w:eastAsia="MS Mincho"/>
        </w:rPr>
        <w:fldChar w:fldCharType="begin"/>
      </w:r>
      <w:r w:rsidR="00224C3A">
        <w:rPr>
          <w:rFonts w:eastAsia="MS Mincho"/>
        </w:rPr>
        <w:instrText xml:space="preserve"> REF ABNF \h </w:instrText>
      </w:r>
      <w:r w:rsidR="00224C3A">
        <w:rPr>
          <w:rFonts w:eastAsia="MS Mincho"/>
        </w:rPr>
      </w:r>
      <w:r w:rsidR="00224C3A">
        <w:rPr>
          <w:rFonts w:eastAsia="MS Mincho"/>
        </w:rPr>
        <w:fldChar w:fldCharType="separate"/>
      </w:r>
      <w:r w:rsidR="00D6659E">
        <w:t>[ABNF]</w:t>
      </w:r>
      <w:r w:rsidR="00224C3A">
        <w:rPr>
          <w:rFonts w:eastAsia="MS Mincho"/>
        </w:rPr>
        <w:fldChar w:fldCharType="end"/>
      </w:r>
      <w:r w:rsidR="00224C3A">
        <w:rPr>
          <w:rFonts w:eastAsia="MS Mincho"/>
        </w:rPr>
        <w:t>.</w:t>
      </w:r>
    </w:p>
    <w:p w14:paraId="1AB48C87" w14:textId="5EC89A05" w:rsidR="00F928D2" w:rsidRDefault="00F928D2" w:rsidP="00F928D2">
      <w:pPr>
        <w:pStyle w:val="IEEEStdsParagraph"/>
        <w:rPr>
          <w:rFonts w:eastAsia="MS Mincho"/>
        </w:rPr>
      </w:pPr>
      <w:r w:rsidRPr="005B60A3">
        <w:rPr>
          <w:rFonts w:eastAsia="MS Mincho"/>
        </w:rPr>
        <w:t xml:space="preserve">Printers MUST copy this attribute to the corresponding Job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_Ref184110272 \r \h </w:instrText>
      </w:r>
      <w:r w:rsidRPr="005B60A3">
        <w:rPr>
          <w:rFonts w:eastAsia="MS Mincho"/>
        </w:rPr>
      </w:r>
      <w:r w:rsidRPr="005B60A3">
        <w:rPr>
          <w:rFonts w:eastAsia="MS Mincho"/>
        </w:rPr>
        <w:fldChar w:fldCharType="separate"/>
      </w:r>
      <w:r w:rsidR="00D6659E">
        <w:rPr>
          <w:rFonts w:eastAsia="MS Mincho"/>
        </w:rPr>
        <w:t>6.4.1</w:t>
      </w:r>
      <w:r w:rsidRPr="005B60A3">
        <w:rPr>
          <w:rFonts w:eastAsia="MS Mincho"/>
        </w:rPr>
        <w:fldChar w:fldCharType="end"/>
      </w:r>
      <w:r w:rsidRPr="005B60A3">
        <w:rPr>
          <w:rFonts w:eastAsia="MS Mincho"/>
        </w:rPr>
        <w:t xml:space="preserve">) or Document </w:t>
      </w:r>
      <w:r>
        <w:rPr>
          <w:rFonts w:eastAsia="MS Mincho"/>
        </w:rPr>
        <w:t>Status</w:t>
      </w:r>
      <w:r w:rsidRPr="005B60A3">
        <w:rPr>
          <w:rFonts w:eastAsia="MS Mincho"/>
        </w:rPr>
        <w:t xml:space="preserve"> (section </w:t>
      </w:r>
      <w:r w:rsidRPr="005B60A3">
        <w:rPr>
          <w:rFonts w:eastAsia="MS Mincho"/>
        </w:rPr>
        <w:fldChar w:fldCharType="begin"/>
      </w:r>
      <w:r w:rsidRPr="005B60A3">
        <w:rPr>
          <w:rFonts w:eastAsia="MS Mincho"/>
        </w:rPr>
        <w:instrText xml:space="preserve"> REF _Ref194399331 \r \h </w:instrText>
      </w:r>
      <w:r w:rsidRPr="005B60A3">
        <w:rPr>
          <w:rFonts w:eastAsia="MS Mincho"/>
        </w:rPr>
      </w:r>
      <w:r w:rsidRPr="005B60A3">
        <w:rPr>
          <w:rFonts w:eastAsia="MS Mincho"/>
        </w:rPr>
        <w:fldChar w:fldCharType="separate"/>
      </w:r>
      <w:r w:rsidR="00D6659E">
        <w:rPr>
          <w:rFonts w:eastAsia="MS Mincho"/>
        </w:rPr>
        <w:t>6.3.1</w:t>
      </w:r>
      <w:r w:rsidRPr="005B60A3">
        <w:rPr>
          <w:rFonts w:eastAsia="MS Mincho"/>
        </w:rPr>
        <w:fldChar w:fldCharType="end"/>
      </w:r>
      <w:r w:rsidRPr="005B60A3">
        <w:rPr>
          <w:rFonts w:eastAsia="MS Mincho"/>
        </w:rPr>
        <w:t xml:space="preserve">) attribute of the same name when processing Print-Job, Print-URI, Send-Document, or Send-URI requests (section </w:t>
      </w:r>
      <w:r w:rsidRPr="005B60A3">
        <w:rPr>
          <w:rFonts w:eastAsia="MS Mincho"/>
        </w:rPr>
        <w:fldChar w:fldCharType="begin"/>
      </w:r>
      <w:r w:rsidRPr="005B60A3">
        <w:rPr>
          <w:rFonts w:eastAsia="MS Mincho"/>
        </w:rPr>
        <w:instrText xml:space="preserve"> REF _Ref184110839 \r \h </w:instrText>
      </w:r>
      <w:r w:rsidRPr="005B60A3">
        <w:rPr>
          <w:rFonts w:eastAsia="MS Mincho"/>
        </w:rPr>
      </w:r>
      <w:r w:rsidRPr="005B60A3">
        <w:rPr>
          <w:rFonts w:eastAsia="MS Mincho"/>
        </w:rPr>
        <w:fldChar w:fldCharType="separate"/>
      </w:r>
      <w:r w:rsidR="00D6659E">
        <w:rPr>
          <w:rFonts w:eastAsia="MS Mincho"/>
        </w:rPr>
        <w:t>8.7</w:t>
      </w:r>
      <w:r w:rsidRPr="005B60A3">
        <w:rPr>
          <w:rFonts w:eastAsia="MS Mincho"/>
        </w:rPr>
        <w:fldChar w:fldCharType="end"/>
      </w:r>
      <w:r w:rsidRPr="005B60A3">
        <w:rPr>
          <w:rFonts w:eastAsia="MS Mincho"/>
        </w:rPr>
        <w:t>).</w:t>
      </w:r>
    </w:p>
    <w:p w14:paraId="1B7FD66F" w14:textId="1B0211AE" w:rsidR="00F928D2" w:rsidRDefault="00F928D2" w:rsidP="009370FE">
      <w:pPr>
        <w:pStyle w:val="Caption"/>
        <w:rPr>
          <w:rFonts w:eastAsia="MS Mincho"/>
        </w:rPr>
      </w:pPr>
      <w:bookmarkStart w:id="312" w:name="_Ref13745331"/>
      <w:bookmarkStart w:id="313" w:name="_Toc14878494"/>
      <w:bookmarkStart w:id="314" w:name="_Toc40961916"/>
      <w:bookmarkStart w:id="315" w:name="_Toc95162842"/>
      <w:bookmarkStart w:id="316" w:name="_Toc86756102"/>
      <w:r>
        <w:lastRenderedPageBreak/>
        <w:t xml:space="preserve">Figure </w:t>
      </w:r>
      <w:r w:rsidR="00E477F6">
        <w:fldChar w:fldCharType="begin"/>
      </w:r>
      <w:r w:rsidR="00E477F6">
        <w:instrText xml:space="preserve"> SEQ Figure \* ARABIC </w:instrText>
      </w:r>
      <w:r w:rsidR="00E477F6">
        <w:fldChar w:fldCharType="separate"/>
      </w:r>
      <w:r w:rsidR="00D6659E">
        <w:rPr>
          <w:noProof/>
        </w:rPr>
        <w:t>1</w:t>
      </w:r>
      <w:r w:rsidR="00E477F6">
        <w:rPr>
          <w:noProof/>
        </w:rPr>
        <w:fldChar w:fldCharType="end"/>
      </w:r>
      <w:bookmarkEnd w:id="312"/>
      <w:r>
        <w:t xml:space="preserve"> - ABNF for "document-metadata" Values</w:t>
      </w:r>
      <w:bookmarkEnd w:id="313"/>
      <w:bookmarkEnd w:id="314"/>
      <w:bookmarkEnd w:id="315"/>
      <w:bookmarkEnd w:id="316"/>
    </w:p>
    <w:p w14:paraId="12522D6E" w14:textId="77777777" w:rsidR="00F928D2" w:rsidRPr="001E7832" w:rsidRDefault="00F928D2" w:rsidP="00F928D2">
      <w:pPr>
        <w:pStyle w:val="Example"/>
      </w:pPr>
      <w:r w:rsidRPr="001E7832">
        <w:t>document-metadata = dc-elements "=" *utf8-char /</w:t>
      </w:r>
    </w:p>
    <w:p w14:paraId="75A584E9" w14:textId="77777777" w:rsidR="00F928D2" w:rsidRPr="001E7832" w:rsidRDefault="00F928D2" w:rsidP="00F928D2">
      <w:pPr>
        <w:pStyle w:val="Example"/>
      </w:pPr>
      <w:r w:rsidRPr="001E7832">
        <w:t xml:space="preserve">                    dc-terms "=" *utf8-char /</w:t>
      </w:r>
    </w:p>
    <w:p w14:paraId="69E8E86F" w14:textId="77777777" w:rsidR="00F928D2" w:rsidRPr="001E7832" w:rsidRDefault="00F928D2" w:rsidP="00F928D2">
      <w:pPr>
        <w:pStyle w:val="Example"/>
      </w:pPr>
      <w:r w:rsidRPr="001E7832">
        <w:t xml:space="preserve">                    x-keyword "=" *utf8-char</w:t>
      </w:r>
    </w:p>
    <w:p w14:paraId="2729EC07" w14:textId="77777777" w:rsidR="00F928D2" w:rsidRPr="001E7832" w:rsidRDefault="00F928D2" w:rsidP="00F928D2">
      <w:pPr>
        <w:pStyle w:val="Example"/>
      </w:pPr>
    </w:p>
    <w:p w14:paraId="0E508C22" w14:textId="77777777" w:rsidR="00F928D2" w:rsidRPr="001E7832" w:rsidRDefault="00F928D2" w:rsidP="00F928D2">
      <w:pPr>
        <w:pStyle w:val="Example"/>
      </w:pPr>
      <w:r w:rsidRPr="001E7832">
        <w:t>dc-elements = "contributor" / "coverage" / "creator" /</w:t>
      </w:r>
    </w:p>
    <w:p w14:paraId="431CA1AF" w14:textId="77777777" w:rsidR="00F928D2" w:rsidRPr="001E7832" w:rsidRDefault="00F928D2" w:rsidP="00F928D2">
      <w:pPr>
        <w:pStyle w:val="Example"/>
      </w:pPr>
      <w:r w:rsidRPr="001E7832">
        <w:t xml:space="preserve">              "date" / "description" / "format" /</w:t>
      </w:r>
    </w:p>
    <w:p w14:paraId="3C738C4B" w14:textId="77777777" w:rsidR="00F928D2" w:rsidRPr="001E7832" w:rsidRDefault="00F928D2" w:rsidP="00F928D2">
      <w:pPr>
        <w:pStyle w:val="Example"/>
      </w:pPr>
      <w:r w:rsidRPr="001E7832">
        <w:t xml:space="preserve">              "identifier" / "language" / "publisher" /</w:t>
      </w:r>
    </w:p>
    <w:p w14:paraId="37D9EB4B" w14:textId="77777777" w:rsidR="00F928D2" w:rsidRPr="001E7832" w:rsidRDefault="00F928D2" w:rsidP="00F928D2">
      <w:pPr>
        <w:pStyle w:val="Example"/>
      </w:pPr>
      <w:r w:rsidRPr="001E7832">
        <w:t xml:space="preserve">              "relation" / "rights" / "source" /</w:t>
      </w:r>
    </w:p>
    <w:p w14:paraId="3E24721D" w14:textId="77777777" w:rsidR="00F928D2" w:rsidRPr="001E7832" w:rsidRDefault="00F928D2" w:rsidP="00F928D2">
      <w:pPr>
        <w:pStyle w:val="Example"/>
      </w:pPr>
      <w:r w:rsidRPr="001E7832">
        <w:t xml:space="preserve">              "subject" / "title" / "type"</w:t>
      </w:r>
    </w:p>
    <w:p w14:paraId="173AA285" w14:textId="77777777" w:rsidR="00F928D2" w:rsidRPr="001E7832" w:rsidRDefault="00F928D2" w:rsidP="00F928D2">
      <w:pPr>
        <w:pStyle w:val="Example"/>
      </w:pPr>
    </w:p>
    <w:p w14:paraId="3F7995F1" w14:textId="77777777" w:rsidR="00F928D2" w:rsidRPr="001E7832" w:rsidRDefault="00F928D2" w:rsidP="00F928D2">
      <w:pPr>
        <w:pStyle w:val="Example"/>
      </w:pPr>
      <w:r w:rsidRPr="001E7832">
        <w:t>dc-terms    = "abstract" / "accessRights" / "accrualMethod" /</w:t>
      </w:r>
    </w:p>
    <w:p w14:paraId="367A1F49" w14:textId="77777777" w:rsidR="00F928D2" w:rsidRPr="001E7832" w:rsidRDefault="00F928D2" w:rsidP="00F928D2">
      <w:pPr>
        <w:pStyle w:val="Example"/>
      </w:pPr>
      <w:r w:rsidRPr="001E7832">
        <w:t xml:space="preserve">              "accrualPeriodicity" / "accrualPolicy" / "alternative" /</w:t>
      </w:r>
    </w:p>
    <w:p w14:paraId="060EFA1B" w14:textId="77777777" w:rsidR="00F928D2" w:rsidRPr="001E7832" w:rsidRDefault="00F928D2" w:rsidP="00F928D2">
      <w:pPr>
        <w:pStyle w:val="Example"/>
      </w:pPr>
      <w:r w:rsidRPr="001E7832">
        <w:t xml:space="preserve">              "audience" / "available" / "bibliographicCitation" /</w:t>
      </w:r>
    </w:p>
    <w:p w14:paraId="079D9556" w14:textId="77777777" w:rsidR="00F928D2" w:rsidRPr="001E7832" w:rsidRDefault="00F928D2" w:rsidP="00F928D2">
      <w:pPr>
        <w:pStyle w:val="Example"/>
      </w:pPr>
      <w:r w:rsidRPr="001E7832">
        <w:t xml:space="preserve">              "conformsTo" / "created" / "dateAccepted" /</w:t>
      </w:r>
    </w:p>
    <w:p w14:paraId="4376A835" w14:textId="77777777" w:rsidR="00F928D2" w:rsidRPr="001E7832" w:rsidRDefault="00F928D2" w:rsidP="00F928D2">
      <w:pPr>
        <w:pStyle w:val="Example"/>
      </w:pPr>
      <w:r w:rsidRPr="001E7832">
        <w:t xml:space="preserve">              "dateCopyrighted" / "dateSubmitted" / "educationLevel" /</w:t>
      </w:r>
    </w:p>
    <w:p w14:paraId="3A1FDA49" w14:textId="77777777" w:rsidR="00F928D2" w:rsidRPr="001E7832" w:rsidRDefault="00F928D2" w:rsidP="00F928D2">
      <w:pPr>
        <w:pStyle w:val="Example"/>
      </w:pPr>
      <w:r w:rsidRPr="001E7832">
        <w:t xml:space="preserve">              "extent" / "hasFormat" / "hasPart" / "hasVersion" /</w:t>
      </w:r>
    </w:p>
    <w:p w14:paraId="730604F9" w14:textId="77777777" w:rsidR="00F928D2" w:rsidRPr="001E7832" w:rsidRDefault="00F928D2" w:rsidP="00F928D2">
      <w:pPr>
        <w:pStyle w:val="Example"/>
      </w:pPr>
      <w:r w:rsidRPr="001E7832">
        <w:t xml:space="preserve">              "instructionalMethod" / "isFormatOf" / "isPartOf" /</w:t>
      </w:r>
    </w:p>
    <w:p w14:paraId="48F9B839" w14:textId="77777777" w:rsidR="00F928D2" w:rsidRPr="001E7832" w:rsidRDefault="00F928D2" w:rsidP="00F928D2">
      <w:pPr>
        <w:pStyle w:val="Example"/>
      </w:pPr>
      <w:r w:rsidRPr="001E7832">
        <w:t xml:space="preserve">              "isReferencedBy" / "isReplacedBy" / "isRequiredBy" /</w:t>
      </w:r>
    </w:p>
    <w:p w14:paraId="2F1D2E9C" w14:textId="77777777" w:rsidR="00F928D2" w:rsidRPr="001E7832" w:rsidRDefault="00F928D2" w:rsidP="00F928D2">
      <w:pPr>
        <w:pStyle w:val="Example"/>
      </w:pPr>
      <w:r w:rsidRPr="001E7832">
        <w:t xml:space="preserve">              "issued" / "isVersionOf" / "license" / "mediator" /</w:t>
      </w:r>
    </w:p>
    <w:p w14:paraId="0D91F097" w14:textId="77777777" w:rsidR="00F928D2" w:rsidRPr="001E7832" w:rsidRDefault="00F928D2" w:rsidP="00F928D2">
      <w:pPr>
        <w:pStyle w:val="Example"/>
      </w:pPr>
      <w:r w:rsidRPr="001E7832">
        <w:t xml:space="preserve">              "medium" / "modified" / "provenance" / "references" /</w:t>
      </w:r>
    </w:p>
    <w:p w14:paraId="32C78322" w14:textId="77777777" w:rsidR="00F928D2" w:rsidRPr="001E7832" w:rsidRDefault="00F928D2" w:rsidP="00F928D2">
      <w:pPr>
        <w:pStyle w:val="Example"/>
      </w:pPr>
      <w:r w:rsidRPr="001E7832">
        <w:t xml:space="preserve">              "replaces" / "requires" / "rightsHolder" / "spatial" /</w:t>
      </w:r>
    </w:p>
    <w:p w14:paraId="2AFE849F" w14:textId="77777777" w:rsidR="00F928D2" w:rsidRPr="001E7832" w:rsidRDefault="00F928D2" w:rsidP="00F928D2">
      <w:pPr>
        <w:pStyle w:val="Example"/>
      </w:pPr>
      <w:r w:rsidRPr="001E7832">
        <w:t xml:space="preserve">              "tableOfContents" / "temporal" / "valid"</w:t>
      </w:r>
    </w:p>
    <w:p w14:paraId="0132965E" w14:textId="77777777" w:rsidR="00F928D2" w:rsidRPr="001E7832" w:rsidRDefault="00F928D2" w:rsidP="00F928D2">
      <w:pPr>
        <w:pStyle w:val="Example"/>
      </w:pPr>
    </w:p>
    <w:p w14:paraId="0CBF3605" w14:textId="77777777" w:rsidR="00F928D2" w:rsidRPr="001E7832" w:rsidRDefault="00F928D2" w:rsidP="00F928D2">
      <w:pPr>
        <w:pStyle w:val="Example"/>
      </w:pPr>
      <w:r w:rsidRPr="001E7832">
        <w:t>x-keyword   = "x-" 1*(ALPHA / DIGIT / "." / "-" / "_")</w:t>
      </w:r>
    </w:p>
    <w:p w14:paraId="1E881531" w14:textId="77777777" w:rsidR="00F928D2" w:rsidRPr="001E7832" w:rsidRDefault="00F928D2" w:rsidP="00F928D2">
      <w:pPr>
        <w:pStyle w:val="Example"/>
      </w:pPr>
    </w:p>
    <w:p w14:paraId="65A1C0B1" w14:textId="77777777" w:rsidR="00F928D2" w:rsidRPr="001E7832" w:rsidRDefault="00F928D2" w:rsidP="00F928D2">
      <w:pPr>
        <w:pStyle w:val="Example"/>
      </w:pPr>
      <w:r w:rsidRPr="001E7832">
        <w:t>utf8-char   = %x20-7E /</w:t>
      </w:r>
    </w:p>
    <w:p w14:paraId="096A3E3A" w14:textId="77777777" w:rsidR="00F928D2" w:rsidRPr="001E7832" w:rsidRDefault="00F928D2" w:rsidP="00F928D2">
      <w:pPr>
        <w:pStyle w:val="Example"/>
      </w:pPr>
      <w:r w:rsidRPr="001E7832">
        <w:t xml:space="preserve">              %xC0-DF.80-BF /</w:t>
      </w:r>
    </w:p>
    <w:p w14:paraId="4BE1F2DD" w14:textId="77777777" w:rsidR="00F928D2" w:rsidRPr="001E7832" w:rsidRDefault="00F928D2" w:rsidP="00F928D2">
      <w:pPr>
        <w:pStyle w:val="Example"/>
      </w:pPr>
      <w:r w:rsidRPr="001E7832">
        <w:t xml:space="preserve">              %xE0-EF.80-BF.80-BF /</w:t>
      </w:r>
    </w:p>
    <w:p w14:paraId="362EE02D" w14:textId="77777777" w:rsidR="00F928D2" w:rsidRPr="001E7832" w:rsidRDefault="00F928D2" w:rsidP="00F928D2">
      <w:pPr>
        <w:pStyle w:val="Example"/>
      </w:pPr>
      <w:r w:rsidRPr="001E7832">
        <w:t xml:space="preserve">              %xF0-F7.80-BF.80-BF.80-BF</w:t>
      </w:r>
    </w:p>
    <w:p w14:paraId="3F5AFAA9" w14:textId="77777777" w:rsidR="00F928D2" w:rsidRDefault="00F928D2" w:rsidP="00B9314B">
      <w:pPr>
        <w:pStyle w:val="IEEEStdsLevel3Header"/>
      </w:pPr>
      <w:bookmarkStart w:id="317" w:name="_Ref190437958"/>
      <w:bookmarkStart w:id="318" w:name="_Toc204693651"/>
      <w:bookmarkStart w:id="319" w:name="_Toc14878365"/>
      <w:bookmarkStart w:id="320" w:name="_Toc40961765"/>
      <w:bookmarkStart w:id="321" w:name="_Toc95162691"/>
      <w:bookmarkStart w:id="322" w:name="_Toc86755953"/>
      <w:r>
        <w:t>document-password (octetString(1023))</w:t>
      </w:r>
      <w:bookmarkEnd w:id="317"/>
      <w:bookmarkEnd w:id="318"/>
      <w:bookmarkEnd w:id="319"/>
      <w:bookmarkEnd w:id="320"/>
      <w:bookmarkEnd w:id="321"/>
      <w:bookmarkEnd w:id="322"/>
    </w:p>
    <w:p w14:paraId="164B82F0" w14:textId="3D9909CF" w:rsidR="00995E41" w:rsidRDefault="00F928D2" w:rsidP="00FA0BB5">
      <w:pPr>
        <w:pStyle w:val="IEEEStdsParagraph"/>
        <w:rPr>
          <w:rFonts w:eastAsia="MS Mincho"/>
        </w:rPr>
      </w:pPr>
      <w:r>
        <w:rPr>
          <w:rFonts w:eastAsia="MS Mincho"/>
        </w:rPr>
        <w:t xml:space="preserve">This CONDITIONALLY REQUIRED operation </w:t>
      </w:r>
      <w:r w:rsidRPr="00350C59">
        <w:rPr>
          <w:rFonts w:eastAsia="MS Mincho"/>
        </w:rPr>
        <w:t xml:space="preserve">attribute </w:t>
      </w:r>
      <w:r w:rsidR="0063053C">
        <w:rPr>
          <w:rFonts w:eastAsia="MS Mincho"/>
        </w:rPr>
        <w:t>supplies</w:t>
      </w:r>
      <w:r>
        <w:rPr>
          <w:rFonts w:eastAsia="MS Mincho"/>
        </w:rPr>
        <w:t xml:space="preserve"> an unencrypted passphrase, OAuth token, or other </w:t>
      </w:r>
      <w:r w:rsidR="00261DD7">
        <w:rPr>
          <w:rFonts w:eastAsia="MS Mincho"/>
        </w:rPr>
        <w:t xml:space="preserve">typically alphanumeric </w:t>
      </w:r>
      <w:r>
        <w:rPr>
          <w:rFonts w:eastAsia="MS Mincho"/>
        </w:rPr>
        <w:t>string</w:t>
      </w:r>
      <w:r w:rsidR="0076292A">
        <w:rPr>
          <w:rFonts w:eastAsia="MS Mincho"/>
        </w:rPr>
        <w:t xml:space="preserve"> </w:t>
      </w:r>
      <w:r>
        <w:rPr>
          <w:rFonts w:eastAsia="MS Mincho"/>
        </w:rPr>
        <w:t xml:space="preserve">used to </w:t>
      </w:r>
      <w:r w:rsidR="0076292A">
        <w:rPr>
          <w:rFonts w:eastAsia="MS Mincho"/>
        </w:rPr>
        <w:t xml:space="preserve">"unlock" </w:t>
      </w:r>
      <w:r w:rsidR="00646104">
        <w:rPr>
          <w:rFonts w:eastAsia="MS Mincho"/>
        </w:rPr>
        <w:t>a protected PDF</w:t>
      </w:r>
      <w:r>
        <w:rPr>
          <w:rFonts w:eastAsia="MS Mincho"/>
        </w:rPr>
        <w:t xml:space="preserve"> </w:t>
      </w:r>
      <w:r w:rsidR="004B7A5B">
        <w:rPr>
          <w:rFonts w:eastAsia="MS Mincho"/>
        </w:rPr>
        <w:t>Document</w:t>
      </w:r>
      <w:r>
        <w:rPr>
          <w:rFonts w:eastAsia="MS Mincho"/>
        </w:rPr>
        <w:t xml:space="preserve"> provided with the Print-Job, Print-URI, Send-Document, or Send-URI operations (section </w:t>
      </w:r>
      <w:r>
        <w:rPr>
          <w:rFonts w:eastAsia="MS Mincho"/>
        </w:rPr>
        <w:fldChar w:fldCharType="begin"/>
      </w:r>
      <w:r>
        <w:rPr>
          <w:rFonts w:eastAsia="MS Mincho"/>
        </w:rPr>
        <w:instrText xml:space="preserve"> REF _Ref180058578 \r \h </w:instrText>
      </w:r>
      <w:r>
        <w:rPr>
          <w:rFonts w:eastAsia="MS Mincho"/>
        </w:rPr>
      </w:r>
      <w:r>
        <w:rPr>
          <w:rFonts w:eastAsia="MS Mincho"/>
        </w:rPr>
        <w:fldChar w:fldCharType="separate"/>
      </w:r>
      <w:r w:rsidR="00D6659E">
        <w:rPr>
          <w:rFonts w:eastAsia="MS Mincho"/>
        </w:rPr>
        <w:t>8.7</w:t>
      </w:r>
      <w:r>
        <w:rPr>
          <w:rFonts w:eastAsia="MS Mincho"/>
        </w:rPr>
        <w:fldChar w:fldCharType="end"/>
      </w:r>
      <w:r>
        <w:rPr>
          <w:rFonts w:eastAsia="MS Mincho"/>
        </w:rPr>
        <w:t xml:space="preserve">). A Printer MUST support this operation attribute if it supports the </w:t>
      </w:r>
      <w:r w:rsidR="00995E41">
        <w:rPr>
          <w:rFonts w:eastAsia="MS Mincho"/>
        </w:rPr>
        <w:t>"application/pdf" MIME media type</w:t>
      </w:r>
      <w:r w:rsidR="00995E41" w:rsidRPr="008E79EA">
        <w:rPr>
          <w:rFonts w:eastAsia="MS Mincho"/>
        </w:rPr>
        <w:t xml:space="preserve"> </w:t>
      </w:r>
      <w:r w:rsidR="00995E41">
        <w:rPr>
          <w:rFonts w:eastAsia="MS Mincho"/>
        </w:rPr>
        <w:t xml:space="preserve">in its "document-format-supported" Printer Description attribute </w:t>
      </w:r>
      <w:r w:rsidR="00995E41">
        <w:rPr>
          <w:color w:val="2B579A"/>
          <w:shd w:val="clear" w:color="auto" w:fill="E6E6E6"/>
        </w:rPr>
        <w:fldChar w:fldCharType="begin"/>
      </w:r>
      <w:r w:rsidR="00995E41">
        <w:instrText xml:space="preserve"> REF STD92 \h </w:instrText>
      </w:r>
      <w:r w:rsidR="00995E41">
        <w:rPr>
          <w:color w:val="2B579A"/>
          <w:shd w:val="clear" w:color="auto" w:fill="E6E6E6"/>
        </w:rPr>
        <w:instrText xml:space="preserve"> \* MERGEFORMAT </w:instrText>
      </w:r>
      <w:r w:rsidR="00995E41">
        <w:rPr>
          <w:color w:val="2B579A"/>
          <w:shd w:val="clear" w:color="auto" w:fill="E6E6E6"/>
        </w:rPr>
      </w:r>
      <w:r w:rsidR="00995E41">
        <w:rPr>
          <w:color w:val="2B579A"/>
          <w:shd w:val="clear" w:color="auto" w:fill="E6E6E6"/>
        </w:rPr>
        <w:fldChar w:fldCharType="separate"/>
      </w:r>
      <w:r w:rsidR="00D6659E" w:rsidRPr="003A6A5B">
        <w:t>[</w:t>
      </w:r>
      <w:r w:rsidR="00D6659E">
        <w:t>STD92</w:t>
      </w:r>
      <w:r w:rsidR="00D6659E" w:rsidRPr="003A6A5B">
        <w:t>]</w:t>
      </w:r>
      <w:r w:rsidR="00995E41">
        <w:rPr>
          <w:color w:val="2B579A"/>
          <w:shd w:val="clear" w:color="auto" w:fill="E6E6E6"/>
        </w:rPr>
        <w:fldChar w:fldCharType="end"/>
      </w:r>
      <w:r>
        <w:rPr>
          <w:rFonts w:eastAsia="MS Mincho"/>
        </w:rPr>
        <w:t xml:space="preserve">. </w:t>
      </w:r>
      <w:r w:rsidR="00732B1E">
        <w:rPr>
          <w:rFonts w:eastAsia="MS Mincho"/>
        </w:rPr>
        <w:t xml:space="preserve">A Printer MUST support this attribute if it supports the "document-password-supported" attribute (section </w:t>
      </w:r>
      <w:r w:rsidR="00732B1E">
        <w:rPr>
          <w:rFonts w:eastAsia="MS Mincho"/>
        </w:rPr>
        <w:fldChar w:fldCharType="begin"/>
      </w:r>
      <w:r w:rsidR="00732B1E">
        <w:rPr>
          <w:rFonts w:eastAsia="MS Mincho"/>
        </w:rPr>
        <w:instrText xml:space="preserve"> REF _Ref180060762 \r \h </w:instrText>
      </w:r>
      <w:r w:rsidR="00732B1E">
        <w:rPr>
          <w:rFonts w:eastAsia="MS Mincho"/>
        </w:rPr>
      </w:r>
      <w:r w:rsidR="00732B1E">
        <w:rPr>
          <w:rFonts w:eastAsia="MS Mincho"/>
        </w:rPr>
        <w:fldChar w:fldCharType="separate"/>
      </w:r>
      <w:r w:rsidR="00D6659E">
        <w:rPr>
          <w:rFonts w:eastAsia="MS Mincho"/>
        </w:rPr>
        <w:t>6.5.1</w:t>
      </w:r>
      <w:r w:rsidR="00732B1E">
        <w:rPr>
          <w:rFonts w:eastAsia="MS Mincho"/>
        </w:rPr>
        <w:fldChar w:fldCharType="end"/>
      </w:r>
      <w:r w:rsidR="00732B1E">
        <w:rPr>
          <w:rFonts w:eastAsia="MS Mincho"/>
        </w:rPr>
        <w:t>).</w:t>
      </w:r>
      <w:r w:rsidR="00FA0BB5">
        <w:rPr>
          <w:rFonts w:eastAsia="MS Mincho"/>
        </w:rPr>
        <w:t xml:space="preserve"> </w:t>
      </w:r>
      <w:r w:rsidR="000A0E20">
        <w:rPr>
          <w:rFonts w:eastAsia="MS Mincho"/>
        </w:rPr>
        <w:t>The "document-password-supported" Printer Description attribute indicates the maximum value length the Printer will accept for a supplied "document-password" operation attribute.</w:t>
      </w:r>
    </w:p>
    <w:p w14:paraId="18281AF7" w14:textId="041E7469" w:rsidR="00B80970" w:rsidRDefault="00B80970" w:rsidP="00B80970">
      <w:pPr>
        <w:pStyle w:val="IEEEStdsParagraph"/>
        <w:rPr>
          <w:rFonts w:eastAsia="MS Mincho"/>
        </w:rPr>
      </w:pPr>
      <w:r>
        <w:rPr>
          <w:rFonts w:eastAsia="MS Mincho"/>
        </w:rPr>
        <w:t>While this attribute's value is necessarily associated with the Document supplied in the operation, this attribute is not part of the Job or Document object. The Printer MUST NOT provide this attribute as a Job Status, Job Description, Document Status or Document Description attribute. The Printer MUST retain this value while the corresponding Document is retained.</w:t>
      </w:r>
    </w:p>
    <w:p w14:paraId="524ABB3E" w14:textId="7AB48005" w:rsidR="00460CB1" w:rsidRDefault="00FA0BB5" w:rsidP="00B80970">
      <w:pPr>
        <w:pStyle w:val="IEEEStdsParagraph"/>
        <w:rPr>
          <w:rFonts w:eastAsia="MS Mincho"/>
        </w:rPr>
      </w:pPr>
      <w:r>
        <w:rPr>
          <w:rFonts w:eastAsia="MS Mincho"/>
        </w:rPr>
        <w:lastRenderedPageBreak/>
        <w:t>Printers and Clients that support this attribute MUST support Secure Transport.</w:t>
      </w:r>
      <w:r w:rsidR="0082637E">
        <w:rPr>
          <w:rFonts w:eastAsia="MS Mincho"/>
        </w:rPr>
        <w:t xml:space="preserve"> A Client MUST negotiate a TLS session prior to sending a request supplying this attribute.</w:t>
      </w:r>
      <w:r>
        <w:rPr>
          <w:rFonts w:eastAsia="MS Mincho"/>
        </w:rPr>
        <w:t xml:space="preserve"> A Printer MUST negotiate a TLS session prior to accepting a request supplying this attribute. </w:t>
      </w:r>
    </w:p>
    <w:p w14:paraId="08A5995C" w14:textId="77777777" w:rsidR="00F928D2" w:rsidRDefault="00F928D2" w:rsidP="00B9314B">
      <w:pPr>
        <w:pStyle w:val="IEEEStdsLevel3Header"/>
      </w:pPr>
      <w:bookmarkStart w:id="323" w:name="_Ref180138979"/>
      <w:bookmarkStart w:id="324" w:name="_Toc204693652"/>
      <w:bookmarkStart w:id="325" w:name="_Toc14878366"/>
      <w:bookmarkStart w:id="326" w:name="_Toc40961766"/>
      <w:bookmarkStart w:id="327" w:name="_Toc95162692"/>
      <w:bookmarkStart w:id="328" w:name="_Toc86755954"/>
      <w:r>
        <w:t>first-index (integer(1:MAX))</w:t>
      </w:r>
      <w:bookmarkEnd w:id="323"/>
      <w:bookmarkEnd w:id="324"/>
      <w:bookmarkEnd w:id="325"/>
      <w:bookmarkEnd w:id="326"/>
      <w:bookmarkEnd w:id="327"/>
      <w:bookmarkEnd w:id="328"/>
    </w:p>
    <w:p w14:paraId="53F90A1B" w14:textId="73A69B25" w:rsidR="00F928D2" w:rsidRDefault="00F928D2" w:rsidP="00F928D2">
      <w:pPr>
        <w:pStyle w:val="IEEEStdsParagraph"/>
        <w:rPr>
          <w:rFonts w:eastAsia="MS Mincho"/>
        </w:rPr>
      </w:pPr>
      <w:r>
        <w:rPr>
          <w:rFonts w:eastAsia="MS Mincho"/>
        </w:rPr>
        <w:t xml:space="preserve">This REQUIRED operation </w:t>
      </w:r>
      <w:r w:rsidRPr="00350C59">
        <w:rPr>
          <w:rFonts w:eastAsia="MS Mincho"/>
        </w:rPr>
        <w:t xml:space="preserve">attribute </w:t>
      </w:r>
      <w:r>
        <w:rPr>
          <w:rFonts w:eastAsia="MS Mincho"/>
        </w:rPr>
        <w:t xml:space="preserve">specifies the first </w:t>
      </w:r>
      <w:r w:rsidR="000C6D20">
        <w:rPr>
          <w:rFonts w:eastAsia="MS Mincho"/>
        </w:rPr>
        <w:t>object or element the Printer is to provide in the response</w:t>
      </w:r>
      <w:r w:rsidR="00EF1965">
        <w:rPr>
          <w:rFonts w:eastAsia="MS Mincho"/>
        </w:rPr>
        <w:t xml:space="preserve"> for all attributes that use a "1setOf" syntax</w:t>
      </w:r>
      <w:r>
        <w:rPr>
          <w:rFonts w:eastAsia="MS Mincho"/>
        </w:rPr>
        <w:t>.</w:t>
      </w:r>
      <w:r w:rsidR="000C6D20">
        <w:rPr>
          <w:rFonts w:eastAsia="MS Mincho"/>
        </w:rPr>
        <w:t xml:space="preserve"> </w:t>
      </w:r>
      <w:r w:rsidR="004A14B5">
        <w:rPr>
          <w:rFonts w:eastAsia="MS Mincho"/>
        </w:rPr>
        <w:t xml:space="preserve">If a Printer supports this operation attribute, it MUST </w:t>
      </w:r>
      <w:r w:rsidR="009E0FD6">
        <w:rPr>
          <w:rFonts w:eastAsia="MS Mincho"/>
        </w:rPr>
        <w:t xml:space="preserve">consistently order the values in all </w:t>
      </w:r>
      <w:r w:rsidR="00497084">
        <w:rPr>
          <w:rFonts w:eastAsia="MS Mincho"/>
        </w:rPr>
        <w:t xml:space="preserve">attributes implemneting a "1setOf" </w:t>
      </w:r>
      <w:r w:rsidR="00763891">
        <w:rPr>
          <w:rFonts w:eastAsia="MS Mincho"/>
        </w:rPr>
        <w:t>syntax</w:t>
      </w:r>
      <w:r w:rsidR="00641DD3">
        <w:rPr>
          <w:rFonts w:eastAsia="MS Mincho"/>
        </w:rPr>
        <w:t>. T</w:t>
      </w:r>
      <w:r w:rsidR="00763891">
        <w:rPr>
          <w:rFonts w:eastAsia="MS Mincho"/>
        </w:rPr>
        <w:t xml:space="preserve">he </w:t>
      </w:r>
      <w:r w:rsidR="00CE5258">
        <w:rPr>
          <w:rFonts w:eastAsia="MS Mincho"/>
        </w:rPr>
        <w:t xml:space="preserve">first </w:t>
      </w:r>
      <w:r w:rsidR="00721283">
        <w:rPr>
          <w:rFonts w:eastAsia="MS Mincho"/>
        </w:rPr>
        <w:t xml:space="preserve">value in each set has the index </w:t>
      </w:r>
      <w:r w:rsidR="000C6D20" w:rsidRPr="000C6D20">
        <w:rPr>
          <w:rFonts w:eastAsia="MS Mincho"/>
        </w:rPr>
        <w:t>1.</w:t>
      </w:r>
    </w:p>
    <w:p w14:paraId="140583AE" w14:textId="77777777" w:rsidR="00F928D2" w:rsidRDefault="00F928D2" w:rsidP="00B9314B">
      <w:pPr>
        <w:pStyle w:val="IEEEStdsLevel3Header"/>
      </w:pPr>
      <w:bookmarkStart w:id="329" w:name="_Ref167260207"/>
      <w:bookmarkStart w:id="330" w:name="_Ref167274762"/>
      <w:bookmarkStart w:id="331" w:name="_Toc204693653"/>
      <w:bookmarkStart w:id="332" w:name="_Toc14878367"/>
      <w:bookmarkStart w:id="333" w:name="_Toc40961767"/>
      <w:bookmarkStart w:id="334" w:name="_Toc95162693"/>
      <w:bookmarkStart w:id="335" w:name="_Toc86755955"/>
      <w:r>
        <w:t>identify-actions (1setOf type2 keyword)</w:t>
      </w:r>
      <w:bookmarkEnd w:id="329"/>
      <w:bookmarkEnd w:id="330"/>
      <w:bookmarkEnd w:id="331"/>
      <w:bookmarkEnd w:id="332"/>
      <w:bookmarkEnd w:id="333"/>
      <w:bookmarkEnd w:id="334"/>
      <w:bookmarkEnd w:id="335"/>
    </w:p>
    <w:p w14:paraId="329963D5" w14:textId="4831A145" w:rsidR="00F928D2" w:rsidRDefault="00F928D2" w:rsidP="00F928D2">
      <w:pPr>
        <w:pStyle w:val="IEEEStdsParagraph"/>
        <w:rPr>
          <w:rFonts w:eastAsia="MS Mincho"/>
        </w:rPr>
      </w:pPr>
      <w:r>
        <w:rPr>
          <w:rFonts w:eastAsia="MS Mincho"/>
        </w:rPr>
        <w:t xml:space="preserve">This CONDITIONALLY REQUIRED operation </w:t>
      </w:r>
      <w:r w:rsidRPr="00350C59">
        <w:rPr>
          <w:rFonts w:eastAsia="MS Mincho"/>
        </w:rPr>
        <w:t xml:space="preserve">attribute </w:t>
      </w:r>
      <w:r>
        <w:rPr>
          <w:rFonts w:eastAsia="MS Mincho"/>
        </w:rPr>
        <w:t>specifies the action</w:t>
      </w:r>
      <w:r w:rsidR="00D60136">
        <w:rPr>
          <w:rFonts w:eastAsia="MS Mincho"/>
        </w:rPr>
        <w:t xml:space="preserve"> or action</w:t>
      </w:r>
      <w:r>
        <w:rPr>
          <w:rFonts w:eastAsia="MS Mincho"/>
        </w:rPr>
        <w:t xml:space="preserve">s </w:t>
      </w:r>
      <w:r w:rsidR="008B4852">
        <w:rPr>
          <w:rFonts w:eastAsia="MS Mincho"/>
        </w:rPr>
        <w:t>the Printer</w:t>
      </w:r>
      <w:r>
        <w:rPr>
          <w:rFonts w:eastAsia="MS Mincho"/>
        </w:rPr>
        <w:t xml:space="preserve"> </w:t>
      </w:r>
      <w:r w:rsidR="00D60136">
        <w:rPr>
          <w:rFonts w:eastAsia="MS Mincho"/>
        </w:rPr>
        <w:t xml:space="preserve">takes </w:t>
      </w:r>
      <w:r>
        <w:rPr>
          <w:rFonts w:eastAsia="MS Mincho"/>
        </w:rPr>
        <w:t xml:space="preserve">to identify </w:t>
      </w:r>
      <w:r w:rsidR="00D60136">
        <w:rPr>
          <w:rFonts w:eastAsia="MS Mincho"/>
        </w:rPr>
        <w:t>itself in respon</w:t>
      </w:r>
      <w:r w:rsidR="002C64F0">
        <w:rPr>
          <w:rFonts w:eastAsia="MS Mincho"/>
        </w:rPr>
        <w:t>se</w:t>
      </w:r>
      <w:r w:rsidR="00D60136">
        <w:rPr>
          <w:rFonts w:eastAsia="MS Mincho"/>
        </w:rPr>
        <w:t xml:space="preserve"> to </w:t>
      </w:r>
      <w:r>
        <w:rPr>
          <w:rFonts w:eastAsia="MS Mincho"/>
        </w:rPr>
        <w:t xml:space="preserve">an Identify-Printer request (section </w:t>
      </w:r>
      <w:r>
        <w:rPr>
          <w:rFonts w:eastAsia="MS Mincho"/>
        </w:rPr>
        <w:fldChar w:fldCharType="begin"/>
      </w:r>
      <w:r>
        <w:rPr>
          <w:rFonts w:eastAsia="MS Mincho"/>
        </w:rPr>
        <w:instrText xml:space="preserve"> REF _Ref167260299 \r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 xml:space="preserve">). A Printer MUST support this operation attribute if it implements the Identify-Printer operation. </w:t>
      </w:r>
      <w:r>
        <w:rPr>
          <w:rFonts w:eastAsia="MS Mincho"/>
        </w:rPr>
        <w:fldChar w:fldCharType="begin"/>
      </w:r>
      <w:r>
        <w:rPr>
          <w:rFonts w:eastAsia="MS Mincho"/>
        </w:rPr>
        <w:instrText xml:space="preserve"> REF _Ref20730164 \h </w:instrText>
      </w:r>
      <w:r>
        <w:rPr>
          <w:rFonts w:eastAsia="MS Mincho"/>
        </w:rPr>
      </w:r>
      <w:r>
        <w:rPr>
          <w:rFonts w:eastAsia="MS Mincho"/>
        </w:rPr>
        <w:fldChar w:fldCharType="separate"/>
      </w:r>
      <w:r w:rsidR="00D6659E">
        <w:t xml:space="preserve">Table </w:t>
      </w:r>
      <w:r w:rsidR="00D6659E">
        <w:rPr>
          <w:noProof/>
        </w:rPr>
        <w:t>3</w:t>
      </w:r>
      <w:r>
        <w:rPr>
          <w:rFonts w:eastAsia="MS Mincho"/>
        </w:rPr>
        <w:fldChar w:fldCharType="end"/>
      </w:r>
      <w:r w:rsidR="002C64F0">
        <w:rPr>
          <w:rFonts w:eastAsia="MS Mincho"/>
        </w:rPr>
        <w:t xml:space="preserve"> </w:t>
      </w:r>
      <w:r w:rsidR="00514645">
        <w:rPr>
          <w:rFonts w:eastAsia="MS Mincho"/>
        </w:rPr>
        <w:t>lists the keywords defined in this specification.</w:t>
      </w:r>
    </w:p>
    <w:p w14:paraId="7347F718" w14:textId="46399EA3" w:rsidR="00F928D2" w:rsidRDefault="00F928D2" w:rsidP="009370FE">
      <w:pPr>
        <w:pStyle w:val="Caption"/>
      </w:pPr>
      <w:bookmarkStart w:id="336" w:name="_Ref20730164"/>
      <w:bookmarkStart w:id="337" w:name="_Ref160263645"/>
      <w:bookmarkStart w:id="338" w:name="_Toc204693786"/>
      <w:bookmarkStart w:id="339" w:name="_Toc14878507"/>
      <w:bookmarkStart w:id="340" w:name="_Toc40961931"/>
      <w:bookmarkStart w:id="341" w:name="_Toc95162858"/>
      <w:bookmarkStart w:id="342" w:name="_Toc86756118"/>
      <w:r>
        <w:t xml:space="preserve">Table </w:t>
      </w:r>
      <w:r w:rsidR="00E477F6">
        <w:fldChar w:fldCharType="begin"/>
      </w:r>
      <w:r w:rsidR="00E477F6">
        <w:instrText xml:space="preserve"> SEQ Table \* ARABIC </w:instrText>
      </w:r>
      <w:r w:rsidR="00E477F6">
        <w:fldChar w:fldCharType="separate"/>
      </w:r>
      <w:r w:rsidR="00D6659E">
        <w:rPr>
          <w:noProof/>
        </w:rPr>
        <w:t>3</w:t>
      </w:r>
      <w:r w:rsidR="00E477F6">
        <w:rPr>
          <w:noProof/>
        </w:rPr>
        <w:fldChar w:fldCharType="end"/>
      </w:r>
      <w:bookmarkEnd w:id="336"/>
      <w:r>
        <w:t xml:space="preserve"> - "identify-actions" Keyword Values</w:t>
      </w:r>
      <w:bookmarkEnd w:id="337"/>
      <w:bookmarkEnd w:id="338"/>
      <w:bookmarkEnd w:id="339"/>
      <w:bookmarkEnd w:id="340"/>
      <w:bookmarkEnd w:id="341"/>
      <w:bookmarkEnd w:id="342"/>
    </w:p>
    <w:tbl>
      <w:tblPr>
        <w:tblStyle w:val="MediumList1-Accent1"/>
        <w:tblW w:w="8010" w:type="dxa"/>
        <w:tblInd w:w="738" w:type="dxa"/>
        <w:tblLook w:val="04A0" w:firstRow="1" w:lastRow="0" w:firstColumn="1" w:lastColumn="0" w:noHBand="0" w:noVBand="1"/>
      </w:tblPr>
      <w:tblGrid>
        <w:gridCol w:w="1483"/>
        <w:gridCol w:w="6527"/>
      </w:tblGrid>
      <w:tr w:rsidR="00F928D2" w14:paraId="648C1F0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2ADF40AB" w14:textId="77777777" w:rsidR="00F928D2" w:rsidRDefault="00F928D2" w:rsidP="00C15DA6">
            <w:pPr>
              <w:rPr>
                <w:rFonts w:eastAsia="MS Mincho"/>
              </w:rPr>
            </w:pPr>
            <w:r>
              <w:rPr>
                <w:rFonts w:eastAsia="MS Mincho"/>
              </w:rPr>
              <w:t>Keyword</w:t>
            </w:r>
          </w:p>
        </w:tc>
        <w:tc>
          <w:tcPr>
            <w:tcW w:w="6527" w:type="dxa"/>
          </w:tcPr>
          <w:p w14:paraId="51C097CB"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7B50B8">
              <w:rPr>
                <w:rFonts w:eastAsia="MS Mincho"/>
                <w:b/>
              </w:rPr>
              <w:t>Description</w:t>
            </w:r>
          </w:p>
        </w:tc>
      </w:tr>
      <w:tr w:rsidR="00F928D2" w14:paraId="64BE7A4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6E8E8EE1" w14:textId="77777777" w:rsidR="00F928D2" w:rsidRPr="007B50B8" w:rsidRDefault="00F928D2" w:rsidP="00C15DA6">
            <w:pPr>
              <w:rPr>
                <w:rFonts w:eastAsia="MS Mincho"/>
                <w:b w:val="0"/>
              </w:rPr>
            </w:pPr>
            <w:r>
              <w:rPr>
                <w:rFonts w:eastAsia="MS Mincho"/>
                <w:b w:val="0"/>
              </w:rPr>
              <w:t>display</w:t>
            </w:r>
          </w:p>
        </w:tc>
        <w:tc>
          <w:tcPr>
            <w:tcW w:w="6527" w:type="dxa"/>
          </w:tcPr>
          <w:p w14:paraId="6E0C30F1" w14:textId="2D757FA6"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Displays </w:t>
            </w:r>
            <w:r w:rsidR="00316EA3">
              <w:rPr>
                <w:rFonts w:eastAsia="MS Mincho"/>
              </w:rPr>
              <w:t>a</w:t>
            </w:r>
            <w:r>
              <w:rPr>
                <w:rFonts w:eastAsia="MS Mincho"/>
              </w:rPr>
              <w:t xml:space="preserve"> message on the </w:t>
            </w:r>
            <w:r w:rsidR="001D4F0F">
              <w:rPr>
                <w:rFonts w:eastAsia="MS Mincho"/>
              </w:rPr>
              <w:t>Console</w:t>
            </w:r>
            <w:r>
              <w:rPr>
                <w:rFonts w:eastAsia="MS Mincho"/>
              </w:rPr>
              <w:t>.</w:t>
            </w:r>
          </w:p>
        </w:tc>
      </w:tr>
      <w:tr w:rsidR="00F928D2" w14:paraId="237CBDB1"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7A65987B" w14:textId="77777777" w:rsidR="00F928D2" w:rsidRPr="007B50B8" w:rsidRDefault="00F928D2" w:rsidP="00C15DA6">
            <w:pPr>
              <w:rPr>
                <w:rFonts w:eastAsia="MS Mincho"/>
                <w:b w:val="0"/>
              </w:rPr>
            </w:pPr>
            <w:r>
              <w:rPr>
                <w:rFonts w:eastAsia="MS Mincho"/>
                <w:b w:val="0"/>
              </w:rPr>
              <w:t>flash</w:t>
            </w:r>
          </w:p>
        </w:tc>
        <w:tc>
          <w:tcPr>
            <w:tcW w:w="6527" w:type="dxa"/>
          </w:tcPr>
          <w:p w14:paraId="2697AAB6"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Flashes lights or the display on the printer.</w:t>
            </w:r>
          </w:p>
        </w:tc>
      </w:tr>
      <w:tr w:rsidR="00F928D2" w14:paraId="14CC6B4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dxa"/>
          </w:tcPr>
          <w:p w14:paraId="03860446" w14:textId="77777777" w:rsidR="00F928D2" w:rsidRPr="007B50B8" w:rsidRDefault="00F928D2" w:rsidP="00C15DA6">
            <w:pPr>
              <w:rPr>
                <w:rFonts w:eastAsia="MS Mincho"/>
                <w:b w:val="0"/>
              </w:rPr>
            </w:pPr>
            <w:r>
              <w:rPr>
                <w:rFonts w:eastAsia="MS Mincho"/>
                <w:b w:val="0"/>
              </w:rPr>
              <w:t>sound</w:t>
            </w:r>
          </w:p>
        </w:tc>
        <w:tc>
          <w:tcPr>
            <w:tcW w:w="6527" w:type="dxa"/>
          </w:tcPr>
          <w:p w14:paraId="475EA428" w14:textId="77777777" w:rsidR="00F928D2" w:rsidRPr="007B50B8"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Makes a sound.</w:t>
            </w:r>
          </w:p>
        </w:tc>
      </w:tr>
      <w:tr w:rsidR="00F928D2" w14:paraId="07A9DE6B" w14:textId="77777777" w:rsidTr="00C15DA6">
        <w:tc>
          <w:tcPr>
            <w:cnfStyle w:val="001000000000" w:firstRow="0" w:lastRow="0" w:firstColumn="1" w:lastColumn="0" w:oddVBand="0" w:evenVBand="0" w:oddHBand="0" w:evenHBand="0" w:firstRowFirstColumn="0" w:firstRowLastColumn="0" w:lastRowFirstColumn="0" w:lastRowLastColumn="0"/>
            <w:tcW w:w="1483" w:type="dxa"/>
          </w:tcPr>
          <w:p w14:paraId="013B2C21" w14:textId="77777777" w:rsidR="00F928D2" w:rsidRPr="007B50B8" w:rsidRDefault="00F928D2" w:rsidP="00C15DA6">
            <w:pPr>
              <w:rPr>
                <w:rFonts w:eastAsia="MS Mincho"/>
                <w:b w:val="0"/>
              </w:rPr>
            </w:pPr>
            <w:r>
              <w:rPr>
                <w:rFonts w:eastAsia="MS Mincho"/>
                <w:b w:val="0"/>
              </w:rPr>
              <w:t>speak</w:t>
            </w:r>
          </w:p>
        </w:tc>
        <w:tc>
          <w:tcPr>
            <w:tcW w:w="6527" w:type="dxa"/>
          </w:tcPr>
          <w:p w14:paraId="5618921A" w14:textId="77777777" w:rsidR="00F928D2" w:rsidRPr="007B50B8"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Speaks the default or Client-provided message.</w:t>
            </w:r>
          </w:p>
        </w:tc>
      </w:tr>
    </w:tbl>
    <w:p w14:paraId="07598602" w14:textId="77777777" w:rsidR="002177B2" w:rsidRDefault="002177B2" w:rsidP="002177B2">
      <w:pPr>
        <w:pStyle w:val="IEEEStdsParagraph"/>
        <w:rPr>
          <w:rFonts w:eastAsia="MS Mincho"/>
        </w:rPr>
      </w:pPr>
      <w:r>
        <w:rPr>
          <w:rFonts w:eastAsia="MS Mincho"/>
        </w:rPr>
        <w:t>Note: This specification does not define a "print" action due to security and accounting concerns.</w:t>
      </w:r>
    </w:p>
    <w:p w14:paraId="497DED92" w14:textId="77777777" w:rsidR="00F928D2" w:rsidRDefault="00F928D2" w:rsidP="00B9314B">
      <w:pPr>
        <w:pStyle w:val="IEEEStdsLevel3Header"/>
      </w:pPr>
      <w:bookmarkStart w:id="343" w:name="_Ref189492881"/>
      <w:bookmarkStart w:id="344" w:name="_Toc204693654"/>
      <w:bookmarkStart w:id="345" w:name="_Toc14878368"/>
      <w:bookmarkStart w:id="346" w:name="_Toc40961768"/>
      <w:bookmarkStart w:id="347" w:name="_Ref178998595"/>
      <w:bookmarkStart w:id="348" w:name="_Toc95162694"/>
      <w:bookmarkStart w:id="349" w:name="_Toc86755956"/>
      <w:r>
        <w:t>preferred-attributes (collection)</w:t>
      </w:r>
      <w:bookmarkEnd w:id="343"/>
      <w:bookmarkEnd w:id="344"/>
      <w:bookmarkEnd w:id="345"/>
      <w:bookmarkEnd w:id="346"/>
      <w:bookmarkEnd w:id="348"/>
      <w:bookmarkEnd w:id="349"/>
    </w:p>
    <w:p w14:paraId="51FE4EFC" w14:textId="0FDDDF7A" w:rsidR="00B421B6" w:rsidRDefault="00906DB7" w:rsidP="001A7780">
      <w:pPr>
        <w:pStyle w:val="IEEEStdsParagraph"/>
        <w:rPr>
          <w:rFonts w:eastAsia="MS Mincho"/>
        </w:rPr>
      </w:pPr>
      <w:r>
        <w:rPr>
          <w:rFonts w:eastAsia="MS Mincho"/>
        </w:rPr>
        <w:t xml:space="preserve">This RECOMMENDED operation </w:t>
      </w:r>
      <w:r w:rsidRPr="00350C59">
        <w:rPr>
          <w:rFonts w:eastAsia="MS Mincho"/>
        </w:rPr>
        <w:t xml:space="preserve">attribute </w:t>
      </w:r>
      <w:r>
        <w:rPr>
          <w:rFonts w:eastAsia="MS Mincho"/>
        </w:rPr>
        <w:t xml:space="preserve">is supplied by the Printer in a Validate-Job response (section </w:t>
      </w:r>
      <w:r>
        <w:rPr>
          <w:rFonts w:eastAsia="MS Mincho"/>
        </w:rPr>
        <w:fldChar w:fldCharType="begin"/>
      </w:r>
      <w:r>
        <w:rPr>
          <w:rFonts w:eastAsia="MS Mincho"/>
        </w:rPr>
        <w:instrText xml:space="preserve"> REF _Ref195607411 \r \h </w:instrText>
      </w:r>
      <w:r>
        <w:rPr>
          <w:rFonts w:eastAsia="MS Mincho"/>
        </w:rPr>
      </w:r>
      <w:r>
        <w:rPr>
          <w:rFonts w:eastAsia="MS Mincho"/>
        </w:rPr>
        <w:fldChar w:fldCharType="separate"/>
      </w:r>
      <w:r w:rsidR="00D6659E">
        <w:rPr>
          <w:rFonts w:eastAsia="MS Mincho"/>
        </w:rPr>
        <w:t>8.10</w:t>
      </w:r>
      <w:r>
        <w:rPr>
          <w:rFonts w:eastAsia="MS Mincho"/>
        </w:rPr>
        <w:fldChar w:fldCharType="end"/>
      </w:r>
      <w:r>
        <w:rPr>
          <w:rFonts w:eastAsia="MS Mincho"/>
        </w:rPr>
        <w:t xml:space="preserve">) or Validate-Document response (section </w:t>
      </w:r>
      <w:r>
        <w:rPr>
          <w:rFonts w:eastAsia="MS Mincho"/>
        </w:rPr>
        <w:fldChar w:fldCharType="begin"/>
      </w:r>
      <w:r>
        <w:rPr>
          <w:rFonts w:eastAsia="MS Mincho"/>
        </w:rPr>
        <w:instrText xml:space="preserve"> REF _Ref189562155 \r \h </w:instrText>
      </w:r>
      <w:r>
        <w:rPr>
          <w:rFonts w:eastAsia="MS Mincho"/>
        </w:rPr>
      </w:r>
      <w:r>
        <w:rPr>
          <w:rFonts w:eastAsia="MS Mincho"/>
        </w:rPr>
        <w:fldChar w:fldCharType="separate"/>
      </w:r>
      <w:r w:rsidR="00D6659E">
        <w:rPr>
          <w:rFonts w:eastAsia="MS Mincho"/>
        </w:rPr>
        <w:t>5.2</w:t>
      </w:r>
      <w:r>
        <w:rPr>
          <w:rFonts w:eastAsia="MS Mincho"/>
        </w:rPr>
        <w:fldChar w:fldCharType="end"/>
      </w:r>
      <w:r>
        <w:rPr>
          <w:rFonts w:eastAsia="MS Mincho"/>
        </w:rPr>
        <w:t xml:space="preserve">) </w:t>
      </w:r>
      <w:r w:rsidR="00DF201C">
        <w:rPr>
          <w:rFonts w:eastAsia="MS Mincho"/>
        </w:rPr>
        <w:t xml:space="preserve">when the Printer </w:t>
      </w:r>
      <w:r w:rsidR="00E778C2">
        <w:rPr>
          <w:rFonts w:eastAsia="MS Mincho"/>
        </w:rPr>
        <w:t>detect</w:t>
      </w:r>
      <w:r w:rsidR="00DF201C">
        <w:rPr>
          <w:rFonts w:eastAsia="MS Mincho"/>
        </w:rPr>
        <w:t>s</w:t>
      </w:r>
      <w:r w:rsidR="00E778C2">
        <w:rPr>
          <w:rFonts w:eastAsia="MS Mincho"/>
        </w:rPr>
        <w:t xml:space="preserve"> </w:t>
      </w:r>
      <w:r>
        <w:rPr>
          <w:rFonts w:eastAsia="MS Mincho"/>
        </w:rPr>
        <w:t xml:space="preserve">constraints between attribute values </w:t>
      </w:r>
      <w:r w:rsidR="00FF2B54">
        <w:rPr>
          <w:rFonts w:eastAsia="MS Mincho"/>
        </w:rPr>
        <w:t xml:space="preserve">supplied </w:t>
      </w:r>
      <w:r>
        <w:rPr>
          <w:rFonts w:eastAsia="MS Mincho"/>
        </w:rPr>
        <w:t>in the request</w:t>
      </w:r>
      <w:r w:rsidR="00F16C01">
        <w:rPr>
          <w:rFonts w:eastAsia="MS Mincho"/>
        </w:rPr>
        <w:t xml:space="preserve">, to provide </w:t>
      </w:r>
      <w:r w:rsidR="00AD3CD7">
        <w:rPr>
          <w:rFonts w:eastAsia="MS Mincho"/>
        </w:rPr>
        <w:t xml:space="preserve">the Client with a </w:t>
      </w:r>
      <w:r w:rsidR="00F16C01">
        <w:rPr>
          <w:rFonts w:eastAsia="MS Mincho"/>
        </w:rPr>
        <w:t xml:space="preserve">preferred set of non-conflicting attributes and values </w:t>
      </w:r>
      <w:r w:rsidR="00AD3CD7">
        <w:rPr>
          <w:rFonts w:eastAsia="MS Mincho"/>
        </w:rPr>
        <w:t>acceptable by the Printer</w:t>
      </w:r>
      <w:r>
        <w:rPr>
          <w:rFonts w:eastAsia="MS Mincho"/>
        </w:rPr>
        <w:t xml:space="preserve">. Each member attribute in the collection </w:t>
      </w:r>
      <w:r w:rsidR="00FB0CB2">
        <w:rPr>
          <w:rFonts w:eastAsia="MS Mincho"/>
        </w:rPr>
        <w:t>names</w:t>
      </w:r>
      <w:r>
        <w:rPr>
          <w:rFonts w:eastAsia="MS Mincho"/>
        </w:rPr>
        <w:t xml:space="preserve"> an operation, Job Template</w:t>
      </w:r>
      <w:r w:rsidR="00FA70C8">
        <w:rPr>
          <w:rFonts w:eastAsia="MS Mincho"/>
        </w:rPr>
        <w:t>,</w:t>
      </w:r>
      <w:r>
        <w:rPr>
          <w:rFonts w:eastAsia="MS Mincho"/>
        </w:rPr>
        <w:t xml:space="preserve"> </w:t>
      </w:r>
      <w:r w:rsidR="00FA70C8">
        <w:rPr>
          <w:rFonts w:eastAsia="MS Mincho"/>
        </w:rPr>
        <w:t xml:space="preserve">or Document Template </w:t>
      </w:r>
      <w:r>
        <w:rPr>
          <w:rFonts w:eastAsia="MS Mincho"/>
        </w:rPr>
        <w:t xml:space="preserve">attribute </w:t>
      </w:r>
      <w:r w:rsidR="00FB0CB2">
        <w:rPr>
          <w:rFonts w:eastAsia="MS Mincho"/>
        </w:rPr>
        <w:t xml:space="preserve">supplied </w:t>
      </w:r>
      <w:r>
        <w:rPr>
          <w:rFonts w:eastAsia="MS Mincho"/>
        </w:rPr>
        <w:t>in the request with the corresponding replacement value(s).</w:t>
      </w:r>
      <w:r w:rsidR="00100561">
        <w:rPr>
          <w:rFonts w:eastAsia="MS Mincho"/>
        </w:rPr>
        <w:t xml:space="preserve"> </w:t>
      </w:r>
      <w:r w:rsidR="00B63719">
        <w:rPr>
          <w:rFonts w:eastAsia="MS Mincho"/>
        </w:rPr>
        <w:t xml:space="preserve">A supporting Client </w:t>
      </w:r>
      <w:r w:rsidR="0004011F">
        <w:rPr>
          <w:rFonts w:eastAsia="MS Mincho"/>
        </w:rPr>
        <w:t xml:space="preserve">SHOULD </w:t>
      </w:r>
      <w:r w:rsidR="00B63719">
        <w:rPr>
          <w:rFonts w:eastAsia="MS Mincho"/>
        </w:rPr>
        <w:t xml:space="preserve">adopt all the </w:t>
      </w:r>
      <w:r w:rsidR="006C2258">
        <w:rPr>
          <w:rFonts w:eastAsia="MS Mincho"/>
        </w:rPr>
        <w:t>values supplied by this attribute</w:t>
      </w:r>
      <w:r w:rsidR="00B421B6">
        <w:rPr>
          <w:rFonts w:eastAsia="MS Mincho"/>
        </w:rPr>
        <w:t xml:space="preserve"> as a set. </w:t>
      </w:r>
    </w:p>
    <w:p w14:paraId="5A8AFA44" w14:textId="31C7F251" w:rsidR="00A72A2A" w:rsidRDefault="00B421B6" w:rsidP="001A7780">
      <w:pPr>
        <w:pStyle w:val="IEEEStdsParagraph"/>
        <w:rPr>
          <w:rFonts w:eastAsia="MS Mincho"/>
        </w:rPr>
      </w:pPr>
      <w:r>
        <w:rPr>
          <w:rFonts w:eastAsia="MS Mincho"/>
        </w:rPr>
        <w:t xml:space="preserve">Note: This is semantically different than the collections listed </w:t>
      </w:r>
      <w:r w:rsidR="00E3722D">
        <w:rPr>
          <w:rFonts w:eastAsia="MS Mincho"/>
        </w:rPr>
        <w:t xml:space="preserve">by the "job-resolvers-supported" Printer Description attribute </w:t>
      </w:r>
      <w:r w:rsidR="00917D6E">
        <w:rPr>
          <w:rFonts w:eastAsia="MS Mincho"/>
        </w:rPr>
        <w:t xml:space="preserve">(section </w:t>
      </w:r>
      <w:r w:rsidR="00917D6E">
        <w:rPr>
          <w:rFonts w:eastAsia="MS Mincho"/>
        </w:rPr>
        <w:fldChar w:fldCharType="begin"/>
      </w:r>
      <w:r w:rsidR="00917D6E">
        <w:rPr>
          <w:rFonts w:eastAsia="MS Mincho"/>
        </w:rPr>
        <w:instrText xml:space="preserve"> REF _Ref167274860 \n \h </w:instrText>
      </w:r>
      <w:r w:rsidR="00917D6E">
        <w:rPr>
          <w:rFonts w:eastAsia="MS Mincho"/>
        </w:rPr>
      </w:r>
      <w:r w:rsidR="00917D6E">
        <w:rPr>
          <w:rFonts w:eastAsia="MS Mincho"/>
        </w:rPr>
        <w:fldChar w:fldCharType="separate"/>
      </w:r>
      <w:r w:rsidR="00D6659E">
        <w:rPr>
          <w:rFonts w:eastAsia="MS Mincho"/>
        </w:rPr>
        <w:t>6.5.9</w:t>
      </w:r>
      <w:r w:rsidR="00917D6E">
        <w:rPr>
          <w:rFonts w:eastAsia="MS Mincho"/>
        </w:rPr>
        <w:fldChar w:fldCharType="end"/>
      </w:r>
      <w:r w:rsidR="00917D6E">
        <w:rPr>
          <w:rFonts w:eastAsia="MS Mincho"/>
        </w:rPr>
        <w:t>)</w:t>
      </w:r>
      <w:r w:rsidR="00320CFD">
        <w:rPr>
          <w:rFonts w:eastAsia="MS Mincho"/>
        </w:rPr>
        <w:t xml:space="preserve">. </w:t>
      </w:r>
    </w:p>
    <w:p w14:paraId="1D572F61" w14:textId="77777777" w:rsidR="00F928D2" w:rsidRDefault="00F928D2" w:rsidP="00B9314B">
      <w:pPr>
        <w:pStyle w:val="IEEEStdsLevel3Header"/>
      </w:pPr>
      <w:bookmarkStart w:id="350" w:name="_Ref189580507"/>
      <w:bookmarkStart w:id="351" w:name="_Toc204693655"/>
      <w:bookmarkStart w:id="352" w:name="_Toc14878369"/>
      <w:bookmarkStart w:id="353" w:name="_Toc40961769"/>
      <w:bookmarkStart w:id="354" w:name="_Toc95162695"/>
      <w:bookmarkStart w:id="355" w:name="_Toc86755957"/>
      <w:r>
        <w:t>requesting-user-uri (uri)</w:t>
      </w:r>
      <w:bookmarkEnd w:id="347"/>
      <w:bookmarkEnd w:id="350"/>
      <w:bookmarkEnd w:id="351"/>
      <w:bookmarkEnd w:id="352"/>
      <w:bookmarkEnd w:id="353"/>
      <w:bookmarkEnd w:id="354"/>
      <w:bookmarkEnd w:id="355"/>
    </w:p>
    <w:p w14:paraId="1621A5C0" w14:textId="3527FE6E" w:rsidR="009D3C90" w:rsidRDefault="00F928D2" w:rsidP="003431EB">
      <w:pPr>
        <w:pStyle w:val="IEEEStdsParagraph"/>
        <w:rPr>
          <w:rFonts w:eastAsia="MS Mincho"/>
        </w:rPr>
      </w:pPr>
      <w:r>
        <w:rPr>
          <w:rFonts w:eastAsia="MS Mincho"/>
        </w:rPr>
        <w:t>This</w:t>
      </w:r>
      <w:r w:rsidRPr="00350C59">
        <w:rPr>
          <w:rFonts w:eastAsia="MS Mincho"/>
        </w:rPr>
        <w:t xml:space="preserve"> </w:t>
      </w:r>
      <w:r>
        <w:rPr>
          <w:rFonts w:eastAsia="MS Mincho"/>
        </w:rPr>
        <w:t>REQUIRED</w:t>
      </w:r>
      <w:r w:rsidRPr="00350C59">
        <w:rPr>
          <w:rFonts w:eastAsia="MS Mincho"/>
        </w:rPr>
        <w:t xml:space="preserve"> </w:t>
      </w:r>
      <w:r>
        <w:rPr>
          <w:rFonts w:eastAsia="MS Mincho"/>
        </w:rPr>
        <w:t xml:space="preserve">operation </w:t>
      </w:r>
      <w:r w:rsidRPr="00350C59">
        <w:rPr>
          <w:rFonts w:eastAsia="MS Mincho"/>
        </w:rPr>
        <w:t xml:space="preserve">attribute </w:t>
      </w:r>
      <w:r w:rsidR="0063214D">
        <w:rPr>
          <w:rFonts w:eastAsia="MS Mincho"/>
        </w:rPr>
        <w:t>supplies</w:t>
      </w:r>
      <w:r w:rsidRPr="00350C59">
        <w:rPr>
          <w:rFonts w:eastAsia="MS Mincho"/>
        </w:rPr>
        <w:t xml:space="preserve"> </w:t>
      </w:r>
      <w:r w:rsidR="0063214D">
        <w:rPr>
          <w:rFonts w:eastAsia="MS Mincho"/>
        </w:rPr>
        <w:t xml:space="preserve">a </w:t>
      </w:r>
      <w:r w:rsidRPr="00350C59">
        <w:rPr>
          <w:rFonts w:eastAsia="MS Mincho"/>
        </w:rPr>
        <w:t>URI</w:t>
      </w:r>
      <w:r w:rsidR="005A1468">
        <w:rPr>
          <w:rFonts w:eastAsia="MS Mincho"/>
        </w:rPr>
        <w:t xml:space="preserve"> uniquely</w:t>
      </w:r>
      <w:r w:rsidRPr="00350C59">
        <w:rPr>
          <w:rFonts w:eastAsia="MS Mincho"/>
        </w:rPr>
        <w:t xml:space="preserve"> </w:t>
      </w:r>
      <w:r w:rsidR="00476EFE">
        <w:rPr>
          <w:rFonts w:eastAsia="MS Mincho"/>
        </w:rPr>
        <w:t>identifying</w:t>
      </w:r>
      <w:r w:rsidR="001B0B33">
        <w:rPr>
          <w:rFonts w:eastAsia="MS Mincho"/>
        </w:rPr>
        <w:t xml:space="preserve"> </w:t>
      </w:r>
      <w:r w:rsidRPr="00350C59">
        <w:rPr>
          <w:rFonts w:eastAsia="MS Mincho"/>
        </w:rPr>
        <w:t xml:space="preserve">the </w:t>
      </w:r>
      <w:r w:rsidR="00DC48B4">
        <w:rPr>
          <w:rFonts w:eastAsia="MS Mincho"/>
        </w:rPr>
        <w:t>End U</w:t>
      </w:r>
      <w:r w:rsidR="00476EFE">
        <w:rPr>
          <w:rFonts w:eastAsia="MS Mincho"/>
        </w:rPr>
        <w:t xml:space="preserve">ser </w:t>
      </w:r>
      <w:r w:rsidRPr="00350C59">
        <w:rPr>
          <w:rFonts w:eastAsia="MS Mincho"/>
        </w:rPr>
        <w:t>submitting the request</w:t>
      </w:r>
      <w:r w:rsidR="009D3C90">
        <w:rPr>
          <w:rFonts w:eastAsia="MS Mincho"/>
        </w:rPr>
        <w:t xml:space="preserve"> to </w:t>
      </w:r>
      <w:r w:rsidR="004F00F2">
        <w:rPr>
          <w:rFonts w:eastAsia="MS Mincho"/>
        </w:rPr>
        <w:t xml:space="preserve">augment </w:t>
      </w:r>
      <w:r w:rsidR="009D3C90">
        <w:rPr>
          <w:rFonts w:eastAsia="MS Mincho"/>
        </w:rPr>
        <w:t xml:space="preserve">the "requesting-user-name" operation attribute </w:t>
      </w:r>
      <w:r w:rsidR="009D3C90">
        <w:rPr>
          <w:rFonts w:eastAsia="MS Mincho"/>
        </w:rPr>
        <w:fldChar w:fldCharType="begin"/>
      </w:r>
      <w:r w:rsidR="009D3C90">
        <w:rPr>
          <w:rFonts w:eastAsia="MS Mincho"/>
        </w:rPr>
        <w:instrText xml:space="preserve"> REF STD92 \h </w:instrText>
      </w:r>
      <w:r w:rsidR="009D3C90">
        <w:rPr>
          <w:rFonts w:eastAsia="MS Mincho"/>
        </w:rPr>
      </w:r>
      <w:r w:rsidR="009D3C90">
        <w:rPr>
          <w:rFonts w:eastAsia="MS Mincho"/>
        </w:rPr>
        <w:fldChar w:fldCharType="separate"/>
      </w:r>
      <w:r w:rsidR="00D6659E" w:rsidRPr="003A6A5B">
        <w:t>[</w:t>
      </w:r>
      <w:r w:rsidR="00D6659E">
        <w:t>STD92</w:t>
      </w:r>
      <w:r w:rsidR="00D6659E" w:rsidRPr="003A6A5B">
        <w:t>]</w:t>
      </w:r>
      <w:r w:rsidR="009D3C90">
        <w:rPr>
          <w:rFonts w:eastAsia="MS Mincho"/>
        </w:rPr>
        <w:fldChar w:fldCharType="end"/>
      </w:r>
      <w:r w:rsidR="009D3C90">
        <w:rPr>
          <w:rFonts w:eastAsia="MS Mincho"/>
        </w:rPr>
        <w:t xml:space="preserve"> </w:t>
      </w:r>
      <w:r w:rsidR="004F00F2">
        <w:rPr>
          <w:rFonts w:eastAsia="MS Mincho"/>
        </w:rPr>
        <w:t xml:space="preserve">since its value </w:t>
      </w:r>
      <w:r w:rsidR="009D3C90">
        <w:rPr>
          <w:rFonts w:eastAsia="MS Mincho"/>
        </w:rPr>
        <w:t>is often not unique</w:t>
      </w:r>
      <w:r w:rsidR="004F00F2">
        <w:rPr>
          <w:rFonts w:eastAsia="MS Mincho"/>
        </w:rPr>
        <w:t xml:space="preserve"> (</w:t>
      </w:r>
      <w:r w:rsidR="009D3C90">
        <w:rPr>
          <w:rFonts w:eastAsia="MS Mincho"/>
        </w:rPr>
        <w:t>e.g. "John Doe"</w:t>
      </w:r>
      <w:r w:rsidR="004F00F2">
        <w:rPr>
          <w:rFonts w:eastAsia="MS Mincho"/>
        </w:rPr>
        <w:t>)</w:t>
      </w:r>
      <w:r w:rsidR="009D3C90">
        <w:rPr>
          <w:rFonts w:eastAsia="MS Mincho"/>
        </w:rPr>
        <w:t xml:space="preserve">. </w:t>
      </w:r>
      <w:r w:rsidR="00071403">
        <w:rPr>
          <w:rFonts w:eastAsia="MS Mincho"/>
        </w:rPr>
        <w:t xml:space="preserve">The </w:t>
      </w:r>
      <w:r w:rsidR="00071403" w:rsidRPr="00350C59">
        <w:rPr>
          <w:rFonts w:eastAsia="MS Mincho"/>
        </w:rPr>
        <w:t xml:space="preserve">Printer </w:t>
      </w:r>
      <w:r w:rsidR="00071403">
        <w:rPr>
          <w:rFonts w:eastAsia="MS Mincho"/>
        </w:rPr>
        <w:t>MAY modify the value supplied based on information obtained from an authentication service</w:t>
      </w:r>
      <w:r w:rsidR="00071403" w:rsidRPr="00350C59">
        <w:rPr>
          <w:rFonts w:eastAsia="MS Mincho"/>
        </w:rPr>
        <w:t xml:space="preserve"> </w:t>
      </w:r>
      <w:r w:rsidR="00071403">
        <w:rPr>
          <w:rFonts w:eastAsia="MS Mincho"/>
        </w:rPr>
        <w:fldChar w:fldCharType="begin"/>
      </w:r>
      <w:r w:rsidR="00071403">
        <w:rPr>
          <w:rFonts w:eastAsia="MS Mincho"/>
        </w:rPr>
        <w:instrText xml:space="preserve"> REF STD92 \h </w:instrText>
      </w:r>
      <w:r w:rsidR="00071403">
        <w:rPr>
          <w:rFonts w:eastAsia="MS Mincho"/>
        </w:rPr>
      </w:r>
      <w:r w:rsidR="00071403">
        <w:rPr>
          <w:rFonts w:eastAsia="MS Mincho"/>
        </w:rPr>
        <w:fldChar w:fldCharType="separate"/>
      </w:r>
      <w:r w:rsidR="00D6659E" w:rsidRPr="003A6A5B">
        <w:t>[</w:t>
      </w:r>
      <w:r w:rsidR="00D6659E">
        <w:t>STD92</w:t>
      </w:r>
      <w:r w:rsidR="00D6659E" w:rsidRPr="003A6A5B">
        <w:t>]</w:t>
      </w:r>
      <w:r w:rsidR="00071403">
        <w:rPr>
          <w:rFonts w:eastAsia="MS Mincho"/>
        </w:rPr>
        <w:fldChar w:fldCharType="end"/>
      </w:r>
      <w:r w:rsidR="00071403" w:rsidRPr="00350C59">
        <w:rPr>
          <w:rFonts w:eastAsia="MS Mincho"/>
        </w:rPr>
        <w:t>.</w:t>
      </w:r>
    </w:p>
    <w:p w14:paraId="34C154CF" w14:textId="2B5B94A1" w:rsidR="00F928D2" w:rsidRDefault="00831B91" w:rsidP="003431EB">
      <w:pPr>
        <w:pStyle w:val="IEEEStdsParagraph"/>
        <w:rPr>
          <w:rFonts w:eastAsia="MS Mincho"/>
        </w:rPr>
      </w:pPr>
      <w:r>
        <w:rPr>
          <w:rFonts w:eastAsia="MS Mincho"/>
        </w:rPr>
        <w:lastRenderedPageBreak/>
        <w:t xml:space="preserve">The value MUST </w:t>
      </w:r>
      <w:r w:rsidR="009C6E53">
        <w:rPr>
          <w:rFonts w:eastAsia="MS Mincho"/>
        </w:rPr>
        <w:t>be a URI using</w:t>
      </w:r>
      <w:r>
        <w:rPr>
          <w:rFonts w:eastAsia="MS Mincho"/>
        </w:rPr>
        <w:t xml:space="preserve"> one of the schemes listed by the Printer's "requesting-user-uri-schemes-supported" Printer Description attribute (section </w:t>
      </w:r>
      <w:r>
        <w:rPr>
          <w:rFonts w:eastAsia="MS Mincho"/>
        </w:rPr>
        <w:fldChar w:fldCharType="begin"/>
      </w:r>
      <w:r>
        <w:rPr>
          <w:rFonts w:eastAsia="MS Mincho"/>
        </w:rPr>
        <w:instrText xml:space="preserve"> REF _Ref54350956 \n \h </w:instrText>
      </w:r>
      <w:r>
        <w:rPr>
          <w:rFonts w:eastAsia="MS Mincho"/>
        </w:rPr>
      </w:r>
      <w:r>
        <w:rPr>
          <w:rFonts w:eastAsia="MS Mincho"/>
        </w:rPr>
        <w:fldChar w:fldCharType="separate"/>
      </w:r>
      <w:r w:rsidR="00D6659E">
        <w:rPr>
          <w:rFonts w:eastAsia="MS Mincho"/>
        </w:rPr>
        <w:t>6.5.43</w:t>
      </w:r>
      <w:r>
        <w:rPr>
          <w:rFonts w:eastAsia="MS Mincho"/>
        </w:rPr>
        <w:fldChar w:fldCharType="end"/>
      </w:r>
      <w:r>
        <w:rPr>
          <w:rFonts w:eastAsia="MS Mincho"/>
        </w:rPr>
        <w:t>).</w:t>
      </w:r>
      <w:r w:rsidR="007F2CA9">
        <w:rPr>
          <w:rFonts w:eastAsia="MS Mincho"/>
        </w:rPr>
        <w:t xml:space="preserve"> Commonly used URI schemes include the </w:t>
      </w:r>
      <w:r w:rsidR="003431EB">
        <w:rPr>
          <w:rFonts w:eastAsia="MS Mincho"/>
        </w:rPr>
        <w:t xml:space="preserve">"urn" scheme </w:t>
      </w:r>
      <w:r w:rsidR="00F928D2">
        <w:rPr>
          <w:rFonts w:eastAsia="MS Mincho"/>
        </w:rPr>
        <w:fldChar w:fldCharType="begin"/>
      </w:r>
      <w:r w:rsidR="00F928D2">
        <w:rPr>
          <w:rFonts w:eastAsia="MS Mincho"/>
        </w:rPr>
        <w:instrText xml:space="preserve"> REF RFC4122 \h </w:instrText>
      </w:r>
      <w:r w:rsidR="00F928D2">
        <w:rPr>
          <w:rFonts w:eastAsia="MS Mincho"/>
        </w:rPr>
      </w:r>
      <w:r w:rsidR="00F928D2">
        <w:rPr>
          <w:rFonts w:eastAsia="MS Mincho"/>
        </w:rPr>
        <w:fldChar w:fldCharType="separate"/>
      </w:r>
      <w:r w:rsidR="00D6659E">
        <w:t>[RFC4122]</w:t>
      </w:r>
      <w:r w:rsidR="00F928D2">
        <w:rPr>
          <w:rFonts w:eastAsia="MS Mincho"/>
        </w:rPr>
        <w:fldChar w:fldCharType="end"/>
      </w:r>
      <w:r w:rsidR="00F928D2">
        <w:rPr>
          <w:rFonts w:eastAsia="MS Mincho"/>
        </w:rPr>
        <w:t xml:space="preserve"> </w:t>
      </w:r>
      <w:r w:rsidR="00B41002">
        <w:rPr>
          <w:rFonts w:eastAsia="MS Mincho"/>
        </w:rPr>
        <w:t xml:space="preserve">to encode a UUID, </w:t>
      </w:r>
      <w:r w:rsidR="00055186">
        <w:rPr>
          <w:rFonts w:eastAsia="MS Mincho"/>
        </w:rPr>
        <w:t>and</w:t>
      </w:r>
      <w:r w:rsidR="00F928D2">
        <w:rPr>
          <w:rFonts w:eastAsia="MS Mincho"/>
        </w:rPr>
        <w:t xml:space="preserve"> the "mailto:" URI scheme </w:t>
      </w:r>
      <w:r w:rsidR="00F928D2">
        <w:rPr>
          <w:rFonts w:eastAsia="MS Mincho"/>
        </w:rPr>
        <w:fldChar w:fldCharType="begin"/>
      </w:r>
      <w:r w:rsidR="00F928D2">
        <w:rPr>
          <w:rFonts w:eastAsia="MS Mincho"/>
        </w:rPr>
        <w:instrText xml:space="preserve"> REF RFC6068 \h </w:instrText>
      </w:r>
      <w:r w:rsidR="00F928D2">
        <w:rPr>
          <w:rFonts w:eastAsia="MS Mincho"/>
        </w:rPr>
      </w:r>
      <w:r w:rsidR="00F928D2">
        <w:rPr>
          <w:rFonts w:eastAsia="MS Mincho"/>
        </w:rPr>
        <w:fldChar w:fldCharType="separate"/>
      </w:r>
      <w:r w:rsidR="00D6659E">
        <w:t>[RFC6068]</w:t>
      </w:r>
      <w:r w:rsidR="00F928D2">
        <w:rPr>
          <w:rFonts w:eastAsia="MS Mincho"/>
        </w:rPr>
        <w:fldChar w:fldCharType="end"/>
      </w:r>
      <w:r w:rsidR="00B41002">
        <w:rPr>
          <w:rFonts w:eastAsia="MS Mincho"/>
        </w:rPr>
        <w:t xml:space="preserve"> to encode an email address</w:t>
      </w:r>
      <w:r w:rsidR="00F928D2">
        <w:rPr>
          <w:rFonts w:eastAsia="MS Mincho"/>
        </w:rPr>
        <w:t>.</w:t>
      </w:r>
    </w:p>
    <w:p w14:paraId="0C55100A" w14:textId="77777777" w:rsidR="00F928D2" w:rsidRDefault="00F928D2" w:rsidP="00B9314B">
      <w:pPr>
        <w:pStyle w:val="IEEEStdsLevel2Header"/>
        <w:rPr>
          <w:rFonts w:eastAsia="MS Mincho"/>
        </w:rPr>
      </w:pPr>
      <w:bookmarkStart w:id="356" w:name="_Toc204693656"/>
      <w:bookmarkStart w:id="357" w:name="_Toc14878370"/>
      <w:bookmarkStart w:id="358" w:name="_Toc40961770"/>
      <w:bookmarkStart w:id="359" w:name="_Toc95162696"/>
      <w:bookmarkStart w:id="360" w:name="_Toc86755958"/>
      <w:r>
        <w:rPr>
          <w:rFonts w:eastAsia="MS Mincho"/>
        </w:rPr>
        <w:t>Job and Document Template Attributes</w:t>
      </w:r>
      <w:bookmarkStart w:id="361" w:name="_Ref179011668"/>
      <w:bookmarkEnd w:id="356"/>
      <w:bookmarkEnd w:id="357"/>
      <w:bookmarkEnd w:id="358"/>
      <w:bookmarkEnd w:id="359"/>
      <w:bookmarkEnd w:id="360"/>
    </w:p>
    <w:bookmarkStart w:id="362" w:name="_Toc14878371"/>
    <w:p w14:paraId="36551910" w14:textId="2D3151FF" w:rsidR="00F928D2" w:rsidRDefault="00F928D2" w:rsidP="00F928D2">
      <w:pPr>
        <w:pStyle w:val="IEEEStdsParagraph"/>
        <w:rPr>
          <w:rFonts w:eastAsia="MS Mincho"/>
        </w:rPr>
      </w:pPr>
      <w:r>
        <w:rPr>
          <w:rFonts w:eastAsia="MS Mincho"/>
        </w:rPr>
        <w:fldChar w:fldCharType="begin"/>
      </w:r>
      <w:r>
        <w:rPr>
          <w:rFonts w:eastAsia="MS Mincho"/>
        </w:rPr>
        <w:instrText xml:space="preserve"> REF _Ref20837768 \h </w:instrText>
      </w:r>
      <w:r>
        <w:rPr>
          <w:rFonts w:eastAsia="MS Mincho"/>
        </w:rPr>
      </w:r>
      <w:r>
        <w:rPr>
          <w:rFonts w:eastAsia="MS Mincho"/>
        </w:rPr>
        <w:fldChar w:fldCharType="separate"/>
      </w:r>
      <w:r w:rsidR="00D6659E">
        <w:t xml:space="preserve">Table </w:t>
      </w:r>
      <w:r w:rsidR="00D6659E">
        <w:rPr>
          <w:noProof/>
        </w:rPr>
        <w:t>4</w:t>
      </w:r>
      <w:r>
        <w:rPr>
          <w:rFonts w:eastAsia="MS Mincho"/>
        </w:rPr>
        <w:fldChar w:fldCharType="end"/>
      </w:r>
      <w:r>
        <w:rPr>
          <w:rFonts w:eastAsia="MS Mincho"/>
        </w:rPr>
        <w:t xml:space="preserve"> lists the Job and Document Template attributes defined in this specification</w:t>
      </w:r>
      <w:r w:rsidR="007179AA">
        <w:rPr>
          <w:rFonts w:eastAsia="MS Mincho"/>
        </w:rPr>
        <w:t xml:space="preserve"> and associated conformance requirements for Printer support</w:t>
      </w:r>
      <w:r>
        <w:rPr>
          <w:rFonts w:eastAsia="MS Mincho"/>
        </w:rPr>
        <w:t>.</w:t>
      </w:r>
    </w:p>
    <w:p w14:paraId="79AF54F3" w14:textId="53375DAD" w:rsidR="00F928D2" w:rsidRDefault="00F928D2" w:rsidP="009370FE">
      <w:pPr>
        <w:pStyle w:val="Caption"/>
      </w:pPr>
      <w:bookmarkStart w:id="363" w:name="_Ref20837768"/>
      <w:bookmarkStart w:id="364" w:name="_Toc40961932"/>
      <w:bookmarkStart w:id="365" w:name="_Toc95162859"/>
      <w:bookmarkStart w:id="366" w:name="_Toc86756119"/>
      <w:r>
        <w:t xml:space="preserve">Table </w:t>
      </w:r>
      <w:r w:rsidR="00E477F6">
        <w:fldChar w:fldCharType="begin"/>
      </w:r>
      <w:r w:rsidR="00E477F6">
        <w:instrText xml:space="preserve"> SEQ Table \* ARABIC </w:instrText>
      </w:r>
      <w:r w:rsidR="00E477F6">
        <w:fldChar w:fldCharType="separate"/>
      </w:r>
      <w:r w:rsidR="00D6659E">
        <w:rPr>
          <w:noProof/>
        </w:rPr>
        <w:t>4</w:t>
      </w:r>
      <w:r w:rsidR="00E477F6">
        <w:rPr>
          <w:noProof/>
        </w:rPr>
        <w:fldChar w:fldCharType="end"/>
      </w:r>
      <w:bookmarkEnd w:id="363"/>
      <w:r>
        <w:t xml:space="preserve"> - New Job and Document Template Attributes</w:t>
      </w:r>
      <w:bookmarkEnd w:id="364"/>
      <w:bookmarkEnd w:id="365"/>
      <w:bookmarkEnd w:id="366"/>
    </w:p>
    <w:tbl>
      <w:tblPr>
        <w:tblStyle w:val="MediumList1-Accent1"/>
        <w:tblW w:w="7650" w:type="dxa"/>
        <w:tblInd w:w="810" w:type="dxa"/>
        <w:tblLayout w:type="fixed"/>
        <w:tblLook w:val="04A0" w:firstRow="1" w:lastRow="0" w:firstColumn="1" w:lastColumn="0" w:noHBand="0" w:noVBand="1"/>
      </w:tblPr>
      <w:tblGrid>
        <w:gridCol w:w="3060"/>
        <w:gridCol w:w="4590"/>
      </w:tblGrid>
      <w:tr w:rsidR="00F928D2" w14:paraId="57985B6A" w14:textId="77777777" w:rsidTr="007A6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565ADBD2" w14:textId="77777777" w:rsidR="00F928D2" w:rsidRDefault="00F928D2" w:rsidP="00C15DA6">
            <w:pPr>
              <w:rPr>
                <w:rFonts w:eastAsia="MS Mincho"/>
              </w:rPr>
            </w:pPr>
            <w:r>
              <w:rPr>
                <w:rFonts w:eastAsia="MS Mincho"/>
              </w:rPr>
              <w:t>Attribute</w:t>
            </w:r>
          </w:p>
        </w:tc>
        <w:tc>
          <w:tcPr>
            <w:tcW w:w="4590" w:type="dxa"/>
          </w:tcPr>
          <w:p w14:paraId="76AFF6B4" w14:textId="494F0F7B" w:rsidR="00F928D2" w:rsidRPr="00BB3B0F" w:rsidRDefault="007179AA"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 xml:space="preserve">Printer </w:t>
            </w:r>
            <w:r w:rsidR="00B60E7B">
              <w:rPr>
                <w:rFonts w:eastAsia="MS Mincho"/>
                <w:b/>
              </w:rPr>
              <w:t>Conformance</w:t>
            </w:r>
          </w:p>
        </w:tc>
      </w:tr>
      <w:tr w:rsidR="00F928D2" w14:paraId="38C5E3C8"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6958204" w14:textId="77777777" w:rsidR="00F928D2" w:rsidRPr="00E50C0D" w:rsidRDefault="00F928D2" w:rsidP="00C15DA6">
            <w:pPr>
              <w:rPr>
                <w:rFonts w:eastAsia="MS Mincho"/>
                <w:b w:val="0"/>
              </w:rPr>
            </w:pPr>
            <w:r>
              <w:rPr>
                <w:rFonts w:eastAsia="MS Mincho"/>
                <w:b w:val="0"/>
              </w:rPr>
              <w:t>job-error-action</w:t>
            </w:r>
          </w:p>
        </w:tc>
        <w:tc>
          <w:tcPr>
            <w:tcW w:w="4590" w:type="dxa"/>
          </w:tcPr>
          <w:p w14:paraId="70A9AFB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71BB58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1AC0386A" w14:textId="77777777" w:rsidR="00F928D2" w:rsidRPr="00E50C0D" w:rsidRDefault="00F928D2" w:rsidP="00C15DA6">
            <w:pPr>
              <w:rPr>
                <w:rFonts w:eastAsia="MS Mincho"/>
                <w:b w:val="0"/>
              </w:rPr>
            </w:pPr>
            <w:r>
              <w:rPr>
                <w:rFonts w:eastAsia="MS Mincho"/>
                <w:b w:val="0"/>
              </w:rPr>
              <w:t>media-overprint</w:t>
            </w:r>
          </w:p>
        </w:tc>
        <w:tc>
          <w:tcPr>
            <w:tcW w:w="4590" w:type="dxa"/>
          </w:tcPr>
          <w:p w14:paraId="5B40FC4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E268D">
              <w:rPr>
                <w:rFonts w:eastAsia="MS Mincho"/>
              </w:rPr>
              <w:t>CONDITIONALLY REQUIRED</w:t>
            </w:r>
          </w:p>
        </w:tc>
      </w:tr>
      <w:tr w:rsidR="00F928D2" w14:paraId="0F97ACEA"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2D0F74DA" w14:textId="77777777" w:rsidR="00F928D2" w:rsidRPr="00E50C0D" w:rsidRDefault="00F928D2" w:rsidP="00C15DA6">
            <w:pPr>
              <w:rPr>
                <w:rFonts w:eastAsia="MS Mincho"/>
                <w:b w:val="0"/>
              </w:rPr>
            </w:pPr>
            <w:r>
              <w:rPr>
                <w:rFonts w:eastAsia="MS Mincho"/>
                <w:b w:val="0"/>
              </w:rPr>
              <w:t>media-overprint-type</w:t>
            </w:r>
          </w:p>
        </w:tc>
        <w:tc>
          <w:tcPr>
            <w:tcW w:w="4590" w:type="dxa"/>
          </w:tcPr>
          <w:p w14:paraId="45029840"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E268D">
              <w:rPr>
                <w:rFonts w:eastAsia="MS Mincho"/>
              </w:rPr>
              <w:t>CONDITIONALLY REQUIRED</w:t>
            </w:r>
          </w:p>
        </w:tc>
      </w:tr>
      <w:tr w:rsidR="00F928D2" w14:paraId="3A667B64" w14:textId="77777777" w:rsidTr="007A6428">
        <w:tc>
          <w:tcPr>
            <w:cnfStyle w:val="001000000000" w:firstRow="0" w:lastRow="0" w:firstColumn="1" w:lastColumn="0" w:oddVBand="0" w:evenVBand="0" w:oddHBand="0" w:evenHBand="0" w:firstRowFirstColumn="0" w:firstRowLastColumn="0" w:lastRowFirstColumn="0" w:lastRowLastColumn="0"/>
            <w:tcW w:w="3060" w:type="dxa"/>
          </w:tcPr>
          <w:p w14:paraId="48D1426E" w14:textId="77777777" w:rsidR="00F928D2" w:rsidRPr="00E50C0D" w:rsidRDefault="00F928D2" w:rsidP="00C15DA6">
            <w:pPr>
              <w:rPr>
                <w:rFonts w:eastAsia="MS Mincho"/>
                <w:b w:val="0"/>
              </w:rPr>
            </w:pPr>
            <w:r>
              <w:rPr>
                <w:rFonts w:eastAsia="MS Mincho"/>
                <w:b w:val="0"/>
              </w:rPr>
              <w:t>print-color-mode</w:t>
            </w:r>
          </w:p>
        </w:tc>
        <w:tc>
          <w:tcPr>
            <w:tcW w:w="4590" w:type="dxa"/>
          </w:tcPr>
          <w:p w14:paraId="1EEE635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1D1A835F" w14:textId="77777777" w:rsidTr="007A6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898834C" w14:textId="77777777" w:rsidR="00F928D2" w:rsidRPr="00E50C0D" w:rsidRDefault="00F928D2" w:rsidP="00C15DA6">
            <w:pPr>
              <w:rPr>
                <w:rFonts w:eastAsia="MS Mincho"/>
                <w:b w:val="0"/>
              </w:rPr>
            </w:pPr>
            <w:r>
              <w:rPr>
                <w:rFonts w:eastAsia="MS Mincho"/>
                <w:b w:val="0"/>
              </w:rPr>
              <w:t>print-rendering-intent</w:t>
            </w:r>
          </w:p>
        </w:tc>
        <w:tc>
          <w:tcPr>
            <w:tcW w:w="4590" w:type="dxa"/>
          </w:tcPr>
          <w:p w14:paraId="5DF1B786"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bl>
    <w:p w14:paraId="1F984B95" w14:textId="77777777" w:rsidR="00F928D2" w:rsidRDefault="00F928D2" w:rsidP="00B9314B">
      <w:pPr>
        <w:pStyle w:val="IEEEStdsLevel3Header"/>
      </w:pPr>
      <w:bookmarkStart w:id="367" w:name="_Toc204693657"/>
      <w:bookmarkStart w:id="368" w:name="_Toc40961771"/>
      <w:bookmarkStart w:id="369" w:name="_Ref54269800"/>
      <w:bookmarkStart w:id="370" w:name="_Toc95162697"/>
      <w:bookmarkStart w:id="371" w:name="_Toc86755959"/>
      <w:bookmarkEnd w:id="362"/>
      <w:r>
        <w:t>job-error-action (type2 keyword)</w:t>
      </w:r>
      <w:bookmarkEnd w:id="367"/>
      <w:bookmarkEnd w:id="368"/>
      <w:bookmarkEnd w:id="369"/>
      <w:bookmarkEnd w:id="370"/>
      <w:bookmarkEnd w:id="371"/>
    </w:p>
    <w:p w14:paraId="30984927" w14:textId="2F72B352" w:rsidR="00F928D2" w:rsidRDefault="00F928D2" w:rsidP="00F928D2">
      <w:pPr>
        <w:pStyle w:val="IEEEStdsParagraph"/>
        <w:rPr>
          <w:rFonts w:eastAsia="MS Mincho"/>
        </w:rPr>
      </w:pPr>
      <w:r>
        <w:rPr>
          <w:rFonts w:eastAsia="MS Mincho"/>
        </w:rPr>
        <w:t xml:space="preserve">This </w:t>
      </w:r>
      <w:r w:rsidRPr="008D7CA9">
        <w:rPr>
          <w:rFonts w:eastAsia="MS Mincho"/>
        </w:rPr>
        <w:t>RECOMMENDED</w:t>
      </w:r>
      <w:r>
        <w:rPr>
          <w:rFonts w:eastAsia="MS Mincho"/>
        </w:rPr>
        <w:t xml:space="preserve"> Job Template attribute specifies the action a Printer takes when </w:t>
      </w:r>
      <w:r w:rsidR="00DB4855">
        <w:rPr>
          <w:rFonts w:eastAsia="MS Mincho"/>
        </w:rPr>
        <w:t xml:space="preserve">it </w:t>
      </w:r>
      <w:r>
        <w:rPr>
          <w:rFonts w:eastAsia="MS Mincho"/>
        </w:rPr>
        <w:t>encounter</w:t>
      </w:r>
      <w:r w:rsidR="00DB4855">
        <w:rPr>
          <w:rFonts w:eastAsia="MS Mincho"/>
        </w:rPr>
        <w:t>s a</w:t>
      </w:r>
      <w:r w:rsidR="00566129">
        <w:rPr>
          <w:rFonts w:eastAsia="MS Mincho"/>
        </w:rPr>
        <w:t xml:space="preserve"> Job processing</w:t>
      </w:r>
      <w:r w:rsidR="00DB4855">
        <w:rPr>
          <w:rFonts w:eastAsia="MS Mincho"/>
        </w:rPr>
        <w:t xml:space="preserve"> error</w:t>
      </w:r>
      <w:r>
        <w:rPr>
          <w:rFonts w:eastAsia="MS Mincho"/>
        </w:rPr>
        <w:t xml:space="preserve">. </w:t>
      </w:r>
      <w:r>
        <w:rPr>
          <w:rFonts w:eastAsia="MS Mincho"/>
        </w:rPr>
        <w:fldChar w:fldCharType="begin"/>
      </w:r>
      <w:r>
        <w:rPr>
          <w:rFonts w:eastAsia="MS Mincho"/>
        </w:rPr>
        <w:instrText xml:space="preserve"> REF _Ref189529979 \h </w:instrText>
      </w:r>
      <w:r>
        <w:rPr>
          <w:rFonts w:eastAsia="MS Mincho"/>
        </w:rPr>
      </w:r>
      <w:r>
        <w:rPr>
          <w:rFonts w:eastAsia="MS Mincho"/>
        </w:rPr>
        <w:fldChar w:fldCharType="separate"/>
      </w:r>
      <w:r w:rsidR="00D6659E">
        <w:t xml:space="preserve">Table </w:t>
      </w:r>
      <w:r w:rsidR="00D6659E">
        <w:rPr>
          <w:noProof/>
        </w:rPr>
        <w:t>5</w:t>
      </w:r>
      <w:r>
        <w:rPr>
          <w:rFonts w:eastAsia="MS Mincho"/>
        </w:rPr>
        <w:fldChar w:fldCharType="end"/>
      </w:r>
      <w:r w:rsidR="00FC19A1">
        <w:rPr>
          <w:rFonts w:eastAsia="MS Mincho"/>
        </w:rPr>
        <w:t xml:space="preserve"> lists standard keyword values</w:t>
      </w:r>
      <w:r>
        <w:rPr>
          <w:rFonts w:eastAsia="MS Mincho"/>
        </w:rPr>
        <w:t>.</w:t>
      </w:r>
    </w:p>
    <w:p w14:paraId="43837BDB" w14:textId="355954C5" w:rsidR="00F928D2" w:rsidRDefault="00F928D2" w:rsidP="009370FE">
      <w:pPr>
        <w:pStyle w:val="Caption"/>
      </w:pPr>
      <w:bookmarkStart w:id="372" w:name="_Ref189529979"/>
      <w:bookmarkStart w:id="373" w:name="_Toc204693787"/>
      <w:bookmarkStart w:id="374" w:name="_Toc14878508"/>
      <w:bookmarkStart w:id="375" w:name="_Toc40961933"/>
      <w:bookmarkStart w:id="376" w:name="_Toc95162860"/>
      <w:bookmarkStart w:id="377" w:name="_Toc86756120"/>
      <w:r>
        <w:t xml:space="preserve">Table </w:t>
      </w:r>
      <w:r w:rsidR="00E477F6">
        <w:fldChar w:fldCharType="begin"/>
      </w:r>
      <w:r w:rsidR="00E477F6">
        <w:instrText xml:space="preserve"> SEQ Table \* ARABIC </w:instrText>
      </w:r>
      <w:r w:rsidR="00E477F6">
        <w:fldChar w:fldCharType="separate"/>
      </w:r>
      <w:r w:rsidR="00D6659E">
        <w:rPr>
          <w:noProof/>
        </w:rPr>
        <w:t>5</w:t>
      </w:r>
      <w:r w:rsidR="00E477F6">
        <w:rPr>
          <w:noProof/>
        </w:rPr>
        <w:fldChar w:fldCharType="end"/>
      </w:r>
      <w:bookmarkEnd w:id="372"/>
      <w:r>
        <w:t xml:space="preserve"> - "job-error-action" Keyword Values</w:t>
      </w:r>
      <w:bookmarkEnd w:id="373"/>
      <w:bookmarkEnd w:id="374"/>
      <w:bookmarkEnd w:id="375"/>
      <w:bookmarkEnd w:id="376"/>
      <w:bookmarkEnd w:id="377"/>
    </w:p>
    <w:tbl>
      <w:tblPr>
        <w:tblStyle w:val="MediumList1-Accent1"/>
        <w:tblW w:w="0" w:type="auto"/>
        <w:tblInd w:w="738" w:type="dxa"/>
        <w:tblLook w:val="0420" w:firstRow="1" w:lastRow="0" w:firstColumn="0" w:lastColumn="0" w:noHBand="0" w:noVBand="1"/>
      </w:tblPr>
      <w:tblGrid>
        <w:gridCol w:w="1800"/>
        <w:gridCol w:w="6480"/>
      </w:tblGrid>
      <w:tr w:rsidR="00F928D2" w14:paraId="241E0952" w14:textId="77777777" w:rsidTr="00C15DA6">
        <w:trPr>
          <w:cnfStyle w:val="100000000000" w:firstRow="1" w:lastRow="0" w:firstColumn="0" w:lastColumn="0" w:oddVBand="0" w:evenVBand="0" w:oddHBand="0" w:evenHBand="0" w:firstRowFirstColumn="0" w:firstRowLastColumn="0" w:lastRowFirstColumn="0" w:lastRowLastColumn="0"/>
        </w:trPr>
        <w:tc>
          <w:tcPr>
            <w:tcW w:w="1800" w:type="dxa"/>
          </w:tcPr>
          <w:p w14:paraId="26335B86" w14:textId="77777777" w:rsidR="00F928D2" w:rsidRPr="00DE70D9" w:rsidRDefault="00F928D2" w:rsidP="00C15DA6">
            <w:pPr>
              <w:rPr>
                <w:rFonts w:eastAsia="MS Mincho"/>
                <w:b/>
              </w:rPr>
            </w:pPr>
            <w:r w:rsidRPr="00DE70D9">
              <w:rPr>
                <w:rFonts w:eastAsia="MS Mincho"/>
                <w:b/>
              </w:rPr>
              <w:t>Keyword</w:t>
            </w:r>
          </w:p>
        </w:tc>
        <w:tc>
          <w:tcPr>
            <w:tcW w:w="6480" w:type="dxa"/>
          </w:tcPr>
          <w:p w14:paraId="1B4AEACA" w14:textId="77777777" w:rsidR="00F928D2" w:rsidRPr="00DE70D9" w:rsidRDefault="00F928D2" w:rsidP="00C15DA6">
            <w:pPr>
              <w:rPr>
                <w:rFonts w:eastAsia="MS Mincho"/>
                <w:b/>
              </w:rPr>
            </w:pPr>
            <w:r w:rsidRPr="00DE70D9">
              <w:rPr>
                <w:rFonts w:eastAsia="MS Mincho"/>
                <w:b/>
              </w:rPr>
              <w:t>Description</w:t>
            </w:r>
          </w:p>
        </w:tc>
      </w:tr>
      <w:tr w:rsidR="00F928D2" w14:paraId="069B7909"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2F5862A3" w14:textId="77777777" w:rsidR="00F928D2" w:rsidDel="00962F70" w:rsidRDefault="00F928D2" w:rsidP="00C15DA6">
            <w:pPr>
              <w:rPr>
                <w:rFonts w:eastAsia="MS Mincho"/>
              </w:rPr>
            </w:pPr>
            <w:r>
              <w:rPr>
                <w:rFonts w:eastAsia="MS Mincho"/>
              </w:rPr>
              <w:t>abort-job</w:t>
            </w:r>
          </w:p>
        </w:tc>
        <w:tc>
          <w:tcPr>
            <w:tcW w:w="6480" w:type="dxa"/>
          </w:tcPr>
          <w:p w14:paraId="6CCCC481" w14:textId="5EFACAEA" w:rsidR="00F928D2" w:rsidRDefault="00F928D2" w:rsidP="00C15DA6">
            <w:pPr>
              <w:rPr>
                <w:rFonts w:eastAsia="MS Mincho"/>
              </w:rPr>
            </w:pPr>
            <w:r>
              <w:rPr>
                <w:rFonts w:eastAsia="MS Mincho"/>
              </w:rPr>
              <w:t xml:space="preserve">Stop processing the </w:t>
            </w:r>
            <w:r w:rsidR="00A27F4D">
              <w:rPr>
                <w:rFonts w:eastAsia="MS Mincho"/>
              </w:rPr>
              <w:t>J</w:t>
            </w:r>
            <w:r>
              <w:rPr>
                <w:rFonts w:eastAsia="MS Mincho"/>
              </w:rPr>
              <w:t>ob and move it to the 'aborted' state. The 'aborted-by-system' keyword MUST be present in the "job-state-reasons" Job Description attribute.</w:t>
            </w:r>
          </w:p>
        </w:tc>
      </w:tr>
      <w:tr w:rsidR="00F928D2" w14:paraId="6BCA8F6E" w14:textId="77777777" w:rsidTr="00C15DA6">
        <w:tc>
          <w:tcPr>
            <w:tcW w:w="1800" w:type="dxa"/>
          </w:tcPr>
          <w:p w14:paraId="157EFE9A" w14:textId="77777777" w:rsidR="00F928D2" w:rsidRDefault="00F928D2" w:rsidP="00C15DA6">
            <w:pPr>
              <w:rPr>
                <w:rFonts w:eastAsia="MS Mincho"/>
              </w:rPr>
            </w:pPr>
            <w:r>
              <w:rPr>
                <w:rFonts w:eastAsia="MS Mincho"/>
              </w:rPr>
              <w:t>cancel-job</w:t>
            </w:r>
          </w:p>
        </w:tc>
        <w:tc>
          <w:tcPr>
            <w:tcW w:w="6480" w:type="dxa"/>
          </w:tcPr>
          <w:p w14:paraId="43FA137E" w14:textId="043D35EE" w:rsidR="00F928D2" w:rsidRDefault="00F928D2" w:rsidP="00C15DA6">
            <w:pPr>
              <w:rPr>
                <w:rFonts w:eastAsia="MS Mincho"/>
              </w:rPr>
            </w:pPr>
            <w:r>
              <w:rPr>
                <w:rFonts w:eastAsia="MS Mincho"/>
              </w:rPr>
              <w:t xml:space="preserve">Stop processing the </w:t>
            </w:r>
            <w:r w:rsidR="00A27F4D">
              <w:rPr>
                <w:rFonts w:eastAsia="MS Mincho"/>
              </w:rPr>
              <w:t xml:space="preserve">Job </w:t>
            </w:r>
            <w:r>
              <w:rPr>
                <w:rFonts w:eastAsia="MS Mincho"/>
              </w:rPr>
              <w:t xml:space="preserve">as if the Printer had accepted a Cancel-Job request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w:t>
            </w:r>
            <w:r w:rsidR="006E1A35">
              <w:rPr>
                <w:rFonts w:eastAsia="MS Mincho"/>
              </w:rPr>
              <w:t>for that Job</w:t>
            </w:r>
            <w:r>
              <w:rPr>
                <w:rFonts w:eastAsia="MS Mincho"/>
              </w:rPr>
              <w:t>. The 'job-canceled-by-user' keyword MUST be present in the "job-state-reasons" Job Description attribute.</w:t>
            </w:r>
          </w:p>
        </w:tc>
      </w:tr>
      <w:tr w:rsidR="00F928D2" w14:paraId="57499C80" w14:textId="77777777" w:rsidTr="00C15DA6">
        <w:trPr>
          <w:cnfStyle w:val="000000100000" w:firstRow="0" w:lastRow="0" w:firstColumn="0" w:lastColumn="0" w:oddVBand="0" w:evenVBand="0" w:oddHBand="1" w:evenHBand="0" w:firstRowFirstColumn="0" w:firstRowLastColumn="0" w:lastRowFirstColumn="0" w:lastRowLastColumn="0"/>
        </w:trPr>
        <w:tc>
          <w:tcPr>
            <w:tcW w:w="1800" w:type="dxa"/>
          </w:tcPr>
          <w:p w14:paraId="54ED53D0" w14:textId="77777777" w:rsidR="00F928D2" w:rsidRDefault="00F928D2" w:rsidP="00C15DA6">
            <w:pPr>
              <w:rPr>
                <w:rFonts w:eastAsia="MS Mincho"/>
              </w:rPr>
            </w:pPr>
            <w:r>
              <w:rPr>
                <w:rFonts w:eastAsia="MS Mincho"/>
              </w:rPr>
              <w:t>continue-job</w:t>
            </w:r>
          </w:p>
        </w:tc>
        <w:tc>
          <w:tcPr>
            <w:tcW w:w="6480" w:type="dxa"/>
          </w:tcPr>
          <w:p w14:paraId="2FB53F49" w14:textId="34D2D53A" w:rsidR="00F928D2" w:rsidRDefault="00F928D2" w:rsidP="00C15DA6">
            <w:pPr>
              <w:rPr>
                <w:rFonts w:eastAsia="MS Mincho"/>
              </w:rPr>
            </w:pPr>
            <w:r>
              <w:rPr>
                <w:rFonts w:eastAsia="MS Mincho"/>
              </w:rPr>
              <w:t xml:space="preserve">Continue processing the next </w:t>
            </w:r>
            <w:r w:rsidR="00196BF7">
              <w:rPr>
                <w:rFonts w:eastAsia="MS Mincho"/>
              </w:rPr>
              <w:t>D</w:t>
            </w:r>
            <w:r>
              <w:rPr>
                <w:rFonts w:eastAsia="MS Mincho"/>
              </w:rPr>
              <w:t xml:space="preserve">ocument in the </w:t>
            </w:r>
            <w:r w:rsidR="006E1A35">
              <w:rPr>
                <w:rFonts w:eastAsia="MS Mincho"/>
              </w:rPr>
              <w:t xml:space="preserve">Job </w:t>
            </w:r>
            <w:r>
              <w:rPr>
                <w:rFonts w:eastAsia="MS Mincho"/>
              </w:rPr>
              <w:t xml:space="preserve">or, if this is the last </w:t>
            </w:r>
            <w:r w:rsidR="00196BF7">
              <w:rPr>
                <w:rFonts w:eastAsia="MS Mincho"/>
              </w:rPr>
              <w:t>D</w:t>
            </w:r>
            <w:r>
              <w:rPr>
                <w:rFonts w:eastAsia="MS Mincho"/>
              </w:rPr>
              <w:t xml:space="preserve">ocument in the </w:t>
            </w:r>
            <w:r w:rsidR="00C6611E">
              <w:rPr>
                <w:rFonts w:eastAsia="MS Mincho"/>
              </w:rPr>
              <w:t>Job,</w:t>
            </w:r>
            <w:r>
              <w:rPr>
                <w:rFonts w:eastAsia="MS Mincho"/>
              </w:rPr>
              <w:t xml:space="preserve"> move the </w:t>
            </w:r>
            <w:r w:rsidR="00196BF7">
              <w:rPr>
                <w:rFonts w:eastAsia="MS Mincho"/>
              </w:rPr>
              <w:t xml:space="preserve">Job </w:t>
            </w:r>
            <w:r>
              <w:rPr>
                <w:rFonts w:eastAsia="MS Mincho"/>
              </w:rPr>
              <w:t>to the 'completed' state.</w:t>
            </w:r>
          </w:p>
        </w:tc>
      </w:tr>
      <w:tr w:rsidR="00F928D2" w14:paraId="66CF00C6" w14:textId="77777777" w:rsidTr="00C15DA6">
        <w:tc>
          <w:tcPr>
            <w:tcW w:w="1800" w:type="dxa"/>
          </w:tcPr>
          <w:p w14:paraId="3E05B131" w14:textId="77777777" w:rsidR="00F928D2" w:rsidRDefault="00F928D2" w:rsidP="00C15DA6">
            <w:pPr>
              <w:rPr>
                <w:rFonts w:eastAsia="MS Mincho"/>
              </w:rPr>
            </w:pPr>
            <w:r>
              <w:rPr>
                <w:rFonts w:eastAsia="MS Mincho"/>
              </w:rPr>
              <w:t>suspend-job</w:t>
            </w:r>
          </w:p>
        </w:tc>
        <w:tc>
          <w:tcPr>
            <w:tcW w:w="6480" w:type="dxa"/>
          </w:tcPr>
          <w:p w14:paraId="7B6B84B5" w14:textId="59F093D1" w:rsidR="00F928D2" w:rsidRDefault="00F928D2" w:rsidP="00C15DA6">
            <w:pPr>
              <w:rPr>
                <w:rFonts w:eastAsia="MS Mincho"/>
              </w:rPr>
            </w:pPr>
            <w:r>
              <w:rPr>
                <w:rFonts w:eastAsia="MS Mincho"/>
              </w:rPr>
              <w:t xml:space="preserve">Stop processing the </w:t>
            </w:r>
            <w:r w:rsidR="00196BF7">
              <w:rPr>
                <w:rFonts w:eastAsia="MS Mincho"/>
              </w:rPr>
              <w:t xml:space="preserve">Job </w:t>
            </w:r>
            <w:r>
              <w:rPr>
                <w:rFonts w:eastAsia="MS Mincho"/>
              </w:rPr>
              <w:t xml:space="preserve">and move it to the 'processing-stopped' state as if the Printer had accepted a Suspend-Current-Job request </w:t>
            </w:r>
            <w:r>
              <w:rPr>
                <w:rFonts w:eastAsia="MS Mincho"/>
              </w:rPr>
              <w:fldChar w:fldCharType="begin"/>
            </w:r>
            <w:r>
              <w:rPr>
                <w:rFonts w:eastAsia="MS Mincho"/>
              </w:rPr>
              <w:instrText xml:space="preserve"> REF RFC3998 \h </w:instrText>
            </w:r>
            <w:r>
              <w:rPr>
                <w:rFonts w:eastAsia="MS Mincho"/>
              </w:rPr>
            </w:r>
            <w:r>
              <w:rPr>
                <w:rFonts w:eastAsia="MS Mincho"/>
              </w:rPr>
              <w:fldChar w:fldCharType="separate"/>
            </w:r>
            <w:r w:rsidR="00D6659E">
              <w:t>[RFC3998]</w:t>
            </w:r>
            <w:r>
              <w:rPr>
                <w:rFonts w:eastAsia="MS Mincho"/>
              </w:rPr>
              <w:fldChar w:fldCharType="end"/>
            </w:r>
            <w:r>
              <w:rPr>
                <w:rFonts w:eastAsia="MS Mincho"/>
              </w:rPr>
              <w:t>. The 'job-suspended-by-user' keyword MUST be present in the "job-state-reasons" Job Description attribute.</w:t>
            </w:r>
          </w:p>
        </w:tc>
      </w:tr>
    </w:tbl>
    <w:p w14:paraId="0A8A1FD1" w14:textId="243137E4" w:rsidR="00AD05F6" w:rsidRDefault="00F928D2" w:rsidP="00B9314B">
      <w:pPr>
        <w:pStyle w:val="IEEEStdsLevel3Header"/>
      </w:pPr>
      <w:bookmarkStart w:id="378" w:name="_Ref70686067"/>
      <w:bookmarkStart w:id="379" w:name="_Toc40961774"/>
      <w:bookmarkStart w:id="380" w:name="_Toc14878372"/>
      <w:bookmarkStart w:id="381" w:name="_Ref20393531"/>
      <w:bookmarkStart w:id="382" w:name="_Toc204693658"/>
      <w:bookmarkStart w:id="383" w:name="_Toc40961772"/>
      <w:bookmarkStart w:id="384" w:name="_Toc95162698"/>
      <w:bookmarkStart w:id="385" w:name="_Toc86755960"/>
      <w:r>
        <w:t>media-overprint</w:t>
      </w:r>
      <w:r w:rsidR="00323DFA">
        <w:t>(collection)</w:t>
      </w:r>
      <w:bookmarkEnd w:id="378"/>
      <w:bookmarkEnd w:id="384"/>
      <w:bookmarkEnd w:id="385"/>
    </w:p>
    <w:p w14:paraId="0F39F51B" w14:textId="4648DC6E" w:rsidR="00323DFA" w:rsidRPr="00323DFA" w:rsidRDefault="00323DFA" w:rsidP="00D5416A">
      <w:pPr>
        <w:pStyle w:val="IEEEStdsParagraph"/>
      </w:pPr>
      <w:r>
        <w:t xml:space="preserve">This RECOMMENDED </w:t>
      </w:r>
      <w:r>
        <w:rPr>
          <w:rFonts w:eastAsia="MS Mincho"/>
        </w:rPr>
        <w:t xml:space="preserve">Job Template attribute </w:t>
      </w:r>
      <w:r w:rsidR="00CD1685">
        <w:t xml:space="preserve">is a collection </w:t>
      </w:r>
      <w:r w:rsidR="00F51C29">
        <w:t>that</w:t>
      </w:r>
      <w:r w:rsidR="00CD1685">
        <w:t xml:space="preserve"> </w:t>
      </w:r>
      <w:r w:rsidR="0044634C">
        <w:t>indicates</w:t>
      </w:r>
      <w:r>
        <w:t xml:space="preserve"> how far </w:t>
      </w:r>
      <w:r w:rsidR="00BB7568">
        <w:t xml:space="preserve">and by what method </w:t>
      </w:r>
      <w:r>
        <w:t xml:space="preserve">the Printer expands each </w:t>
      </w:r>
      <w:r w:rsidR="00191573">
        <w:t>Impression</w:t>
      </w:r>
      <w:r>
        <w:t xml:space="preserve"> beyond the media </w:t>
      </w:r>
      <w:r w:rsidR="00345AC4">
        <w:t>margins</w:t>
      </w:r>
      <w:r>
        <w:t xml:space="preserve"> to "overprint" </w:t>
      </w:r>
      <w:r>
        <w:lastRenderedPageBreak/>
        <w:t>the Impression on the media.</w:t>
      </w:r>
      <w:r w:rsidR="00345AC4">
        <w:t xml:space="preserve"> </w:t>
      </w:r>
      <w:r w:rsidR="00D11D8B">
        <w:t xml:space="preserve">The collection </w:t>
      </w:r>
      <w:r w:rsidR="005A50B3">
        <w:t xml:space="preserve">has two members: "overprint-distance" (section </w:t>
      </w:r>
      <w:r w:rsidR="005A50B3">
        <w:fldChar w:fldCharType="begin"/>
      </w:r>
      <w:r w:rsidR="005A50B3">
        <w:instrText xml:space="preserve"> REF _Ref54069122 \n \h </w:instrText>
      </w:r>
      <w:r w:rsidR="005A50B3">
        <w:fldChar w:fldCharType="separate"/>
      </w:r>
      <w:r w:rsidR="00D6659E">
        <w:t>6.2.2.1</w:t>
      </w:r>
      <w:r w:rsidR="005A50B3">
        <w:fldChar w:fldCharType="end"/>
      </w:r>
      <w:r w:rsidR="005A50B3">
        <w:t xml:space="preserve">) and "overprint-method" (section </w:t>
      </w:r>
      <w:r w:rsidR="005A50B3">
        <w:fldChar w:fldCharType="begin"/>
      </w:r>
      <w:r w:rsidR="005A50B3">
        <w:instrText xml:space="preserve"> REF _Ref31626416 \n \h </w:instrText>
      </w:r>
      <w:r w:rsidR="005A50B3">
        <w:fldChar w:fldCharType="separate"/>
      </w:r>
      <w:r w:rsidR="00D6659E">
        <w:t>6.2.2.2</w:t>
      </w:r>
      <w:r w:rsidR="005A50B3">
        <w:fldChar w:fldCharType="end"/>
      </w:r>
      <w:r w:rsidR="005A50B3">
        <w:t>).</w:t>
      </w:r>
    </w:p>
    <w:p w14:paraId="2E5D90DC" w14:textId="0649E544" w:rsidR="00F928D2" w:rsidRDefault="0066430A" w:rsidP="00B9314B">
      <w:pPr>
        <w:pStyle w:val="IEEEStdsLevel4Header"/>
      </w:pPr>
      <w:bookmarkStart w:id="386" w:name="_Ref54069122"/>
      <w:bookmarkStart w:id="387" w:name="_Ref54100595"/>
      <w:r>
        <w:t>media-</w:t>
      </w:r>
      <w:r w:rsidR="00323DFA">
        <w:t>overprint-distance</w:t>
      </w:r>
      <w:bookmarkEnd w:id="379"/>
      <w:bookmarkEnd w:id="386"/>
      <w:r w:rsidR="00B31672">
        <w:t>(integer(</w:t>
      </w:r>
      <w:r w:rsidR="00CF7353">
        <w:t>0</w:t>
      </w:r>
      <w:r w:rsidR="00B31672">
        <w:t>:MAX))</w:t>
      </w:r>
      <w:bookmarkEnd w:id="387"/>
    </w:p>
    <w:p w14:paraId="34001E75" w14:textId="6E3A39D2" w:rsidR="00F928D2" w:rsidRDefault="00F928D2" w:rsidP="00503C59">
      <w:pPr>
        <w:pStyle w:val="IEEEStdsParagraph"/>
      </w:pPr>
      <w:r>
        <w:t xml:space="preserve">This </w:t>
      </w:r>
      <w:r w:rsidR="00AF2F01">
        <w:t xml:space="preserve">member </w:t>
      </w:r>
      <w:r>
        <w:rPr>
          <w:rFonts w:eastAsia="MS Mincho"/>
        </w:rPr>
        <w:t xml:space="preserve">attribute </w:t>
      </w:r>
      <w:r w:rsidR="00B5170C">
        <w:t xml:space="preserve">supplies </w:t>
      </w:r>
      <w:r w:rsidR="006C704A">
        <w:t xml:space="preserve">how far </w:t>
      </w:r>
      <w:r w:rsidR="00566F08" w:rsidRPr="003F52A0">
        <w:t>in hundredths of millimeters (1/2540</w:t>
      </w:r>
      <w:r w:rsidR="00566F08" w:rsidRPr="00882145">
        <w:rPr>
          <w:vertAlign w:val="superscript"/>
        </w:rPr>
        <w:t>th</w:t>
      </w:r>
      <w:r w:rsidR="00566F08" w:rsidRPr="003F52A0">
        <w:t xml:space="preserve"> of an inch)</w:t>
      </w:r>
      <w:r w:rsidR="00566F08">
        <w:t xml:space="preserve"> </w:t>
      </w:r>
      <w:r>
        <w:t>the Printer expand</w:t>
      </w:r>
      <w:r w:rsidR="00A02FBD">
        <w:t>s</w:t>
      </w:r>
      <w:r>
        <w:t xml:space="preserve"> each </w:t>
      </w:r>
      <w:r w:rsidR="007C5BF2">
        <w:t>Impression</w:t>
      </w:r>
      <w:r w:rsidR="00566F08">
        <w:t xml:space="preserve"> beyond the selected media size's margins</w:t>
      </w:r>
      <w:r>
        <w:t>.</w:t>
      </w:r>
      <w:r w:rsidR="00566F08">
        <w:t xml:space="preserve"> If </w:t>
      </w:r>
      <w:r w:rsidR="0039740E">
        <w:t xml:space="preserve">the value of this member attribute is greater than the </w:t>
      </w:r>
      <w:r w:rsidR="0039740E" w:rsidRPr="0039740E">
        <w:t xml:space="preserve">the selected media size's </w:t>
      </w:r>
      <w:r w:rsidR="0056370A" w:rsidRPr="0039740E">
        <w:t>margins,</w:t>
      </w:r>
      <w:r w:rsidR="003D1F4E">
        <w:t xml:space="preserve"> then the Impression </w:t>
      </w:r>
      <w:r w:rsidR="0056370A">
        <w:t xml:space="preserve">will "overprint" </w:t>
      </w:r>
      <w:r w:rsidR="000830FE">
        <w:t>past the physical edges of the media.</w:t>
      </w:r>
      <w:r w:rsidR="003823C7">
        <w:t xml:space="preserve"> The </w:t>
      </w:r>
      <w:r w:rsidR="006D329B">
        <w:t xml:space="preserve">value MUST be within the </w:t>
      </w:r>
      <w:r w:rsidR="001761A4">
        <w:t xml:space="preserve">range supplied by the </w:t>
      </w:r>
      <w:r w:rsidR="006D329B">
        <w:t xml:space="preserve">Printer's </w:t>
      </w:r>
      <w:r w:rsidR="001761A4">
        <w:t xml:space="preserve">"media-overprint-distance-supported" Printer Description attribute (section </w:t>
      </w:r>
      <w:r w:rsidR="00601748">
        <w:fldChar w:fldCharType="begin"/>
      </w:r>
      <w:r w:rsidR="00601748">
        <w:instrText xml:space="preserve"> REF _Ref54100392 \n \h </w:instrText>
      </w:r>
      <w:r w:rsidR="00601748">
        <w:fldChar w:fldCharType="separate"/>
      </w:r>
      <w:r w:rsidR="00D6659E">
        <w:t>6.5.15</w:t>
      </w:r>
      <w:r w:rsidR="00601748">
        <w:fldChar w:fldCharType="end"/>
      </w:r>
      <w:r w:rsidR="00601748">
        <w:t>).</w:t>
      </w:r>
    </w:p>
    <w:p w14:paraId="52FD3F58" w14:textId="75D4F55A" w:rsidR="00F928D2" w:rsidRDefault="0066430A" w:rsidP="00B9314B">
      <w:pPr>
        <w:pStyle w:val="IEEEStdsLevel4Header"/>
      </w:pPr>
      <w:bookmarkStart w:id="388" w:name="_Ref31626416"/>
      <w:bookmarkStart w:id="389" w:name="_Toc40961775"/>
      <w:r>
        <w:t>media-</w:t>
      </w:r>
      <w:r w:rsidR="00F928D2">
        <w:t>overprint-</w:t>
      </w:r>
      <w:r w:rsidR="005A50B3">
        <w:t>method</w:t>
      </w:r>
      <w:r w:rsidR="00F928D2">
        <w:t xml:space="preserve"> (type2 keyword)</w:t>
      </w:r>
      <w:bookmarkEnd w:id="388"/>
      <w:bookmarkEnd w:id="389"/>
    </w:p>
    <w:p w14:paraId="71EBF765" w14:textId="6154B774" w:rsidR="00F928D2" w:rsidRDefault="000F03D7" w:rsidP="00826AA0">
      <w:pPr>
        <w:pStyle w:val="IEEEStdsParagraph"/>
      </w:pPr>
      <w:r>
        <w:t xml:space="preserve">This </w:t>
      </w:r>
      <w:r w:rsidR="00CF7353">
        <w:t xml:space="preserve">member </w:t>
      </w:r>
      <w:r w:rsidR="00CF7353">
        <w:rPr>
          <w:rFonts w:eastAsia="MS Mincho"/>
        </w:rPr>
        <w:t xml:space="preserve">attribute </w:t>
      </w:r>
      <w:r w:rsidR="009A22A5">
        <w:t>indicates</w:t>
      </w:r>
      <w:r w:rsidR="00CF7353">
        <w:t xml:space="preserve"> </w:t>
      </w:r>
      <w:r>
        <w:t xml:space="preserve">the method the Printer uses to expand each </w:t>
      </w:r>
      <w:r w:rsidR="009A22A5">
        <w:t>Impression</w:t>
      </w:r>
      <w:r w:rsidR="00476C1C">
        <w:t xml:space="preserve"> </w:t>
      </w:r>
      <w:r>
        <w:t xml:space="preserve">beyond the selected media </w:t>
      </w:r>
      <w:r w:rsidR="00476C1C">
        <w:t>size's margins</w:t>
      </w:r>
      <w:r w:rsidR="009D2761">
        <w:t>.</w:t>
      </w:r>
      <w:r w:rsidR="00F928D2">
        <w:t xml:space="preserve"> </w:t>
      </w:r>
      <w:r w:rsidR="00AE216D">
        <w:fldChar w:fldCharType="begin"/>
      </w:r>
      <w:r w:rsidR="00AE216D">
        <w:instrText xml:space="preserve"> REF _Ref31705149 \h </w:instrText>
      </w:r>
      <w:r w:rsidR="00AE216D">
        <w:fldChar w:fldCharType="separate"/>
      </w:r>
      <w:r w:rsidR="00D6659E">
        <w:t xml:space="preserve">Table </w:t>
      </w:r>
      <w:r w:rsidR="00D6659E">
        <w:rPr>
          <w:noProof/>
        </w:rPr>
        <w:t>6</w:t>
      </w:r>
      <w:r w:rsidR="00AE216D">
        <w:fldChar w:fldCharType="end"/>
      </w:r>
      <w:r w:rsidR="00AE216D">
        <w:t xml:space="preserve"> lists the defined </w:t>
      </w:r>
      <w:r w:rsidR="00BC1B34">
        <w:t xml:space="preserve">standard </w:t>
      </w:r>
      <w:r w:rsidR="00AE216D">
        <w:t>keyword values</w:t>
      </w:r>
      <w:r w:rsidR="00BC1B34">
        <w:t xml:space="preserve"> and their meanings</w:t>
      </w:r>
      <w:r w:rsidR="00AE216D">
        <w:t xml:space="preserve">. </w:t>
      </w:r>
      <w:r w:rsidR="002B0771">
        <w:t xml:space="preserve">The value MUST be one of the keywords </w:t>
      </w:r>
      <w:r w:rsidR="00B12AF9">
        <w:t xml:space="preserve">listed by the </w:t>
      </w:r>
      <w:r w:rsidR="00D340E2">
        <w:t xml:space="preserve">Printer's "media-overprint-method-supported" Printer Description attribute </w:t>
      </w:r>
      <w:r w:rsidR="00B12AF9">
        <w:t xml:space="preserve">(section </w:t>
      </w:r>
      <w:r w:rsidR="00B12AF9">
        <w:fldChar w:fldCharType="begin"/>
      </w:r>
      <w:r w:rsidR="00B12AF9">
        <w:instrText xml:space="preserve"> REF _Ref54100296 \n \h </w:instrText>
      </w:r>
      <w:r w:rsidR="00B12AF9">
        <w:fldChar w:fldCharType="separate"/>
      </w:r>
      <w:r w:rsidR="00D6659E">
        <w:t>6.5.16</w:t>
      </w:r>
      <w:r w:rsidR="00B12AF9">
        <w:fldChar w:fldCharType="end"/>
      </w:r>
      <w:r w:rsidR="00B12AF9">
        <w:t>).</w:t>
      </w:r>
    </w:p>
    <w:p w14:paraId="047ED43B" w14:textId="4F72113F" w:rsidR="00F928D2" w:rsidRDefault="00F928D2" w:rsidP="009370FE">
      <w:pPr>
        <w:pStyle w:val="Caption"/>
      </w:pPr>
      <w:bookmarkStart w:id="390" w:name="_Ref31705149"/>
      <w:bookmarkStart w:id="391" w:name="_Toc40961935"/>
      <w:bookmarkStart w:id="392" w:name="_Toc95162861"/>
      <w:bookmarkStart w:id="393" w:name="_Toc86756121"/>
      <w:r>
        <w:t xml:space="preserve">Table </w:t>
      </w:r>
      <w:r w:rsidR="00E477F6">
        <w:fldChar w:fldCharType="begin"/>
      </w:r>
      <w:r w:rsidR="00E477F6">
        <w:instrText xml:space="preserve"> SEQ Table \* ARABIC </w:instrText>
      </w:r>
      <w:r w:rsidR="00E477F6">
        <w:fldChar w:fldCharType="separate"/>
      </w:r>
      <w:r w:rsidR="00D6659E">
        <w:rPr>
          <w:noProof/>
        </w:rPr>
        <w:t>6</w:t>
      </w:r>
      <w:r w:rsidR="00E477F6">
        <w:rPr>
          <w:noProof/>
        </w:rPr>
        <w:fldChar w:fldCharType="end"/>
      </w:r>
      <w:bookmarkEnd w:id="390"/>
      <w:r>
        <w:t xml:space="preserve"> - "media-overprint-type" Keyword Values</w:t>
      </w:r>
      <w:bookmarkEnd w:id="391"/>
      <w:bookmarkEnd w:id="392"/>
      <w:bookmarkEnd w:id="393"/>
    </w:p>
    <w:tbl>
      <w:tblPr>
        <w:tblStyle w:val="MediumList1-Accent1"/>
        <w:tblW w:w="8622" w:type="dxa"/>
        <w:tblInd w:w="468" w:type="dxa"/>
        <w:tblLayout w:type="fixed"/>
        <w:tblLook w:val="04A0" w:firstRow="1" w:lastRow="0" w:firstColumn="1" w:lastColumn="0" w:noHBand="0" w:noVBand="1"/>
      </w:tblPr>
      <w:tblGrid>
        <w:gridCol w:w="1512"/>
        <w:gridCol w:w="7110"/>
      </w:tblGrid>
      <w:tr w:rsidR="00F928D2" w14:paraId="5CD9E2B2" w14:textId="77777777" w:rsidTr="00990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10A09CB3" w14:textId="77777777" w:rsidR="00F928D2" w:rsidRDefault="00F928D2" w:rsidP="00C15DA6">
            <w:pPr>
              <w:rPr>
                <w:rFonts w:eastAsia="MS Mincho"/>
              </w:rPr>
            </w:pPr>
            <w:r>
              <w:rPr>
                <w:rFonts w:eastAsia="MS Mincho"/>
              </w:rPr>
              <w:t>Keyword</w:t>
            </w:r>
          </w:p>
        </w:tc>
        <w:tc>
          <w:tcPr>
            <w:tcW w:w="7110" w:type="dxa"/>
          </w:tcPr>
          <w:p w14:paraId="7CA83A8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r>
      <w:tr w:rsidR="00CC3CB5" w14:paraId="4D945EF6"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74BD6B5E" w14:textId="7AFA6580" w:rsidR="00CC3CB5" w:rsidRPr="00E50C0D" w:rsidRDefault="00A64913" w:rsidP="00B84EC6">
            <w:pPr>
              <w:rPr>
                <w:rFonts w:eastAsia="MS Mincho"/>
                <w:b w:val="0"/>
              </w:rPr>
            </w:pPr>
            <w:r>
              <w:rPr>
                <w:rFonts w:eastAsia="MS Mincho"/>
                <w:b w:val="0"/>
              </w:rPr>
              <w:t>none</w:t>
            </w:r>
          </w:p>
        </w:tc>
        <w:tc>
          <w:tcPr>
            <w:tcW w:w="7110" w:type="dxa"/>
          </w:tcPr>
          <w:p w14:paraId="21CCEC5D" w14:textId="04A1876A" w:rsidR="00CC3CB5" w:rsidRPr="00E50C0D" w:rsidRDefault="00CC3CB5"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w:t>
            </w:r>
            <w:r w:rsidR="00C74BEF">
              <w:rPr>
                <w:rFonts w:eastAsia="MS Mincho"/>
              </w:rPr>
              <w:t>mpression's size</w:t>
            </w:r>
            <w:r>
              <w:rPr>
                <w:rFonts w:eastAsia="MS Mincho"/>
              </w:rPr>
              <w:t xml:space="preserve"> </w:t>
            </w:r>
            <w:r w:rsidR="00A64913">
              <w:rPr>
                <w:rFonts w:eastAsia="MS Mincho"/>
              </w:rPr>
              <w:t>not expanded</w:t>
            </w:r>
          </w:p>
        </w:tc>
      </w:tr>
      <w:tr w:rsidR="00F928D2" w14:paraId="6E17DF63" w14:textId="77777777" w:rsidTr="009900B4">
        <w:tc>
          <w:tcPr>
            <w:cnfStyle w:val="001000000000" w:firstRow="0" w:lastRow="0" w:firstColumn="1" w:lastColumn="0" w:oddVBand="0" w:evenVBand="0" w:oddHBand="0" w:evenHBand="0" w:firstRowFirstColumn="0" w:firstRowLastColumn="0" w:lastRowFirstColumn="0" w:lastRowLastColumn="0"/>
            <w:tcW w:w="1512" w:type="dxa"/>
          </w:tcPr>
          <w:p w14:paraId="2DDAB389" w14:textId="77777777" w:rsidR="00F928D2" w:rsidRPr="00E50C0D" w:rsidRDefault="00F928D2" w:rsidP="00C15DA6">
            <w:pPr>
              <w:rPr>
                <w:rFonts w:eastAsia="MS Mincho"/>
                <w:b w:val="0"/>
              </w:rPr>
            </w:pPr>
            <w:r>
              <w:rPr>
                <w:rFonts w:eastAsia="MS Mincho"/>
                <w:b w:val="0"/>
              </w:rPr>
              <w:t>scale</w:t>
            </w:r>
          </w:p>
        </w:tc>
        <w:tc>
          <w:tcPr>
            <w:tcW w:w="7110" w:type="dxa"/>
          </w:tcPr>
          <w:p w14:paraId="3A2665B0" w14:textId="2A929900" w:rsidR="00F928D2" w:rsidRPr="00E50C0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Input Page scaled to </w:t>
            </w:r>
            <w:r w:rsidR="00A64913">
              <w:rPr>
                <w:rFonts w:eastAsia="MS Mincho"/>
              </w:rPr>
              <w:t xml:space="preserve">expand </w:t>
            </w:r>
            <w:r w:rsidR="009900B4">
              <w:rPr>
                <w:rFonts w:eastAsia="MS Mincho"/>
              </w:rPr>
              <w:t>the Impression's size</w:t>
            </w:r>
          </w:p>
        </w:tc>
      </w:tr>
      <w:tr w:rsidR="00F928D2" w14:paraId="0CCB6A69" w14:textId="77777777" w:rsidTr="009900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2" w:type="dxa"/>
          </w:tcPr>
          <w:p w14:paraId="24E1B9A0" w14:textId="77777777" w:rsidR="00F928D2" w:rsidRPr="00E50C0D" w:rsidRDefault="00F928D2" w:rsidP="00C15DA6">
            <w:pPr>
              <w:rPr>
                <w:rFonts w:eastAsia="MS Mincho"/>
                <w:b w:val="0"/>
              </w:rPr>
            </w:pPr>
            <w:r>
              <w:rPr>
                <w:rFonts w:eastAsia="MS Mincho"/>
                <w:b w:val="0"/>
              </w:rPr>
              <w:t>extend</w:t>
            </w:r>
          </w:p>
        </w:tc>
        <w:tc>
          <w:tcPr>
            <w:tcW w:w="7110" w:type="dxa"/>
          </w:tcPr>
          <w:p w14:paraId="029AEEE5" w14:textId="1C09C63E"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Input Page edge pixel color values "extended"</w:t>
            </w:r>
            <w:r w:rsidR="005918B6">
              <w:rPr>
                <w:rFonts w:eastAsia="MS Mincho"/>
              </w:rPr>
              <w:t xml:space="preserve"> outward</w:t>
            </w:r>
            <w:r w:rsidR="009900B4">
              <w:rPr>
                <w:rFonts w:eastAsia="MS Mincho"/>
              </w:rPr>
              <w:t xml:space="preserve"> to expand the Impression's size</w:t>
            </w:r>
          </w:p>
        </w:tc>
      </w:tr>
    </w:tbl>
    <w:bookmarkStart w:id="394" w:name="_Ref167273972"/>
    <w:bookmarkStart w:id="395" w:name="_Toc204693659"/>
    <w:bookmarkStart w:id="396" w:name="_Toc14878373"/>
    <w:bookmarkStart w:id="397" w:name="_Ref27654899"/>
    <w:bookmarkStart w:id="398" w:name="_Ref31625137"/>
    <w:bookmarkStart w:id="399" w:name="_Toc40961776"/>
    <w:bookmarkEnd w:id="361"/>
    <w:bookmarkEnd w:id="380"/>
    <w:bookmarkEnd w:id="381"/>
    <w:bookmarkEnd w:id="382"/>
    <w:bookmarkEnd w:id="383"/>
    <w:p w14:paraId="714E27BD" w14:textId="62DCD409" w:rsidR="005A50B3" w:rsidRDefault="007065C1" w:rsidP="00601748">
      <w:pPr>
        <w:pStyle w:val="IEEEStdsParagraph"/>
      </w:pPr>
      <w:r>
        <w:fldChar w:fldCharType="begin"/>
      </w:r>
      <w:r>
        <w:instrText xml:space="preserve"> REF _Ref31704941 \h </w:instrText>
      </w:r>
      <w:r>
        <w:fldChar w:fldCharType="separate"/>
      </w:r>
      <w:r w:rsidR="00D6659E">
        <w:t xml:space="preserve">Figure </w:t>
      </w:r>
      <w:r w:rsidR="00D6659E">
        <w:rPr>
          <w:noProof/>
        </w:rPr>
        <w:t>2</w:t>
      </w:r>
      <w:r>
        <w:fldChar w:fldCharType="end"/>
      </w:r>
      <w:r>
        <w:t xml:space="preserve"> illustrates the 'scale' overprint method, where the </w:t>
      </w:r>
      <w:r w:rsidR="002325B0">
        <w:t xml:space="preserve">entire Impression is scaled up to </w:t>
      </w:r>
      <w:r w:rsidR="00C815DD">
        <w:t xml:space="preserve">cover the additional area specified by "overprint-distance". expand the Impression </w:t>
      </w:r>
      <w:r>
        <w:t xml:space="preserve">on each side of the media where overprint would occur. </w:t>
      </w:r>
    </w:p>
    <w:p w14:paraId="042305C3" w14:textId="77777777" w:rsidR="007065C1" w:rsidRDefault="007065C1" w:rsidP="007065C1">
      <w:pPr>
        <w:pStyle w:val="IEEEStdsParagraph"/>
        <w:jc w:val="center"/>
      </w:pPr>
      <w:r>
        <w:rPr>
          <w:noProof/>
        </w:rPr>
        <w:drawing>
          <wp:inline distT="0" distB="0" distL="0" distR="0" wp14:anchorId="0782FE7D" wp14:editId="5DB7AB45">
            <wp:extent cx="2809452" cy="4220774"/>
            <wp:effectExtent l="5715" t="0" r="3175" b="3175"/>
            <wp:docPr id="8" name="Picture 8" descr="Image illustrating the intent of the 'scale' keyword for the &quot;overprint-method&quot; member attribute of the &quot;media-overprint&quot; Job Template at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age illustrating the intent of the 'scale' keyword for the &quot;overprint-method&quot; member attribute of the &quot;media-overprint&quot; Job Template attribute."/>
                    <pic:cNvPicPr/>
                  </pic:nvPicPr>
                  <pic:blipFill>
                    <a:blip r:embed="rId25"/>
                    <a:stretch>
                      <a:fillRect/>
                    </a:stretch>
                  </pic:blipFill>
                  <pic:spPr>
                    <a:xfrm rot="5400000">
                      <a:off x="0" y="0"/>
                      <a:ext cx="2809452" cy="4220774"/>
                    </a:xfrm>
                    <a:prstGeom prst="rect">
                      <a:avLst/>
                    </a:prstGeom>
                  </pic:spPr>
                </pic:pic>
              </a:graphicData>
            </a:graphic>
          </wp:inline>
        </w:drawing>
      </w:r>
    </w:p>
    <w:p w14:paraId="4EA0BD17" w14:textId="15CA6EFE" w:rsidR="007065C1" w:rsidRPr="0042670C" w:rsidRDefault="007065C1" w:rsidP="009370FE">
      <w:pPr>
        <w:pStyle w:val="Caption"/>
      </w:pPr>
      <w:bookmarkStart w:id="400" w:name="_Ref31704941"/>
      <w:bookmarkStart w:id="401" w:name="_Toc40961918"/>
      <w:bookmarkStart w:id="402" w:name="_Toc95162843"/>
      <w:bookmarkStart w:id="403" w:name="_Toc86756103"/>
      <w:r>
        <w:lastRenderedPageBreak/>
        <w:t xml:space="preserve">Figure </w:t>
      </w:r>
      <w:r w:rsidR="00E477F6">
        <w:fldChar w:fldCharType="begin"/>
      </w:r>
      <w:r w:rsidR="00E477F6">
        <w:instrText xml:space="preserve"> SEQ Figure \* ARABIC </w:instrText>
      </w:r>
      <w:r w:rsidR="00E477F6">
        <w:fldChar w:fldCharType="separate"/>
      </w:r>
      <w:r w:rsidR="00D6659E">
        <w:rPr>
          <w:noProof/>
        </w:rPr>
        <w:t>2</w:t>
      </w:r>
      <w:r w:rsidR="00E477F6">
        <w:rPr>
          <w:noProof/>
        </w:rPr>
        <w:fldChar w:fldCharType="end"/>
      </w:r>
      <w:bookmarkEnd w:id="400"/>
      <w:r>
        <w:t xml:space="preserve"> - </w:t>
      </w:r>
      <w:r w:rsidRPr="00002F4D">
        <w:t xml:space="preserve">Extending the </w:t>
      </w:r>
      <w:r>
        <w:t xml:space="preserve">marked area </w:t>
      </w:r>
      <w:r w:rsidRPr="00002F4D">
        <w:t>with "media-overprint"</w:t>
      </w:r>
      <w:bookmarkEnd w:id="401"/>
      <w:bookmarkEnd w:id="402"/>
      <w:bookmarkEnd w:id="403"/>
    </w:p>
    <w:p w14:paraId="027455F9" w14:textId="4FED31BA" w:rsidR="007065C1" w:rsidRDefault="00724C3E" w:rsidP="005A50B3">
      <w:pPr>
        <w:pStyle w:val="IEEEStdsParagraph"/>
      </w:pPr>
      <w:r>
        <w:fldChar w:fldCharType="begin"/>
      </w:r>
      <w:r>
        <w:instrText xml:space="preserve"> REF _Ref54069802 \h </w:instrText>
      </w:r>
      <w:r>
        <w:fldChar w:fldCharType="separate"/>
      </w:r>
      <w:r w:rsidR="00D6659E">
        <w:t xml:space="preserve">Figure </w:t>
      </w:r>
      <w:r w:rsidR="00D6659E">
        <w:rPr>
          <w:noProof/>
        </w:rPr>
        <w:t>3</w:t>
      </w:r>
      <w:r>
        <w:fldChar w:fldCharType="end"/>
      </w:r>
      <w:r>
        <w:t xml:space="preserve"> illustrates the 'extend' overprint method, where the edge pixel values are extended outward overprint regions on each side of the media where overprint would occur.</w:t>
      </w:r>
    </w:p>
    <w:p w14:paraId="19C81589" w14:textId="77777777" w:rsidR="00534144" w:rsidRDefault="00534144" w:rsidP="00534144">
      <w:pPr>
        <w:pStyle w:val="IEEEStdsParagraph"/>
        <w:jc w:val="center"/>
      </w:pPr>
      <w:r>
        <w:rPr>
          <w:noProof/>
        </w:rPr>
        <w:drawing>
          <wp:inline distT="0" distB="0" distL="0" distR="0" wp14:anchorId="07CE942E" wp14:editId="3319B516">
            <wp:extent cx="2862209" cy="4220769"/>
            <wp:effectExtent l="0" t="6032" r="2222" b="2223"/>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6"/>
                    <a:stretch>
                      <a:fillRect/>
                    </a:stretch>
                  </pic:blipFill>
                  <pic:spPr>
                    <a:xfrm rot="5400000">
                      <a:off x="0" y="0"/>
                      <a:ext cx="2862209" cy="4220769"/>
                    </a:xfrm>
                    <a:prstGeom prst="rect">
                      <a:avLst/>
                    </a:prstGeom>
                  </pic:spPr>
                </pic:pic>
              </a:graphicData>
            </a:graphic>
          </wp:inline>
        </w:drawing>
      </w:r>
    </w:p>
    <w:p w14:paraId="2BEEEB88" w14:textId="0211374D" w:rsidR="00534144" w:rsidRPr="0042670C" w:rsidRDefault="00534144" w:rsidP="009370FE">
      <w:pPr>
        <w:pStyle w:val="Caption"/>
      </w:pPr>
      <w:bookmarkStart w:id="404" w:name="_Ref54069802"/>
      <w:bookmarkStart w:id="405" w:name="_Toc95162844"/>
      <w:bookmarkStart w:id="406" w:name="_Toc86756104"/>
      <w:r>
        <w:t xml:space="preserve">Figure </w:t>
      </w:r>
      <w:r w:rsidR="00E477F6">
        <w:fldChar w:fldCharType="begin"/>
      </w:r>
      <w:r w:rsidR="00E477F6">
        <w:instrText xml:space="preserve"> SEQ Figure \* ARABIC </w:instrText>
      </w:r>
      <w:r w:rsidR="00E477F6">
        <w:fldChar w:fldCharType="separate"/>
      </w:r>
      <w:r w:rsidR="00D6659E">
        <w:rPr>
          <w:noProof/>
        </w:rPr>
        <w:t>3</w:t>
      </w:r>
      <w:r w:rsidR="00E477F6">
        <w:rPr>
          <w:noProof/>
        </w:rPr>
        <w:fldChar w:fldCharType="end"/>
      </w:r>
      <w:bookmarkEnd w:id="404"/>
      <w:r>
        <w:t xml:space="preserve"> - </w:t>
      </w:r>
      <w:r w:rsidRPr="00002F4D">
        <w:t xml:space="preserve">Extending the </w:t>
      </w:r>
      <w:r>
        <w:t xml:space="preserve">marked area </w:t>
      </w:r>
      <w:r w:rsidRPr="00002F4D">
        <w:t>with "media-overprint"</w:t>
      </w:r>
      <w:bookmarkEnd w:id="405"/>
      <w:bookmarkEnd w:id="406"/>
    </w:p>
    <w:p w14:paraId="7E0D70DA" w14:textId="23B6C620" w:rsidR="00F928D2" w:rsidRDefault="00F928D2" w:rsidP="00B9314B">
      <w:pPr>
        <w:pStyle w:val="IEEEStdsLevel3Header"/>
      </w:pPr>
      <w:bookmarkStart w:id="407" w:name="_Ref54206319"/>
      <w:bookmarkStart w:id="408" w:name="_Toc95162699"/>
      <w:bookmarkStart w:id="409" w:name="_Toc86755961"/>
      <w:r>
        <w:t>print-color-mode (type2 keyword)</w:t>
      </w:r>
      <w:bookmarkEnd w:id="394"/>
      <w:bookmarkEnd w:id="395"/>
      <w:bookmarkEnd w:id="396"/>
      <w:bookmarkEnd w:id="397"/>
      <w:bookmarkEnd w:id="398"/>
      <w:bookmarkEnd w:id="399"/>
      <w:bookmarkEnd w:id="407"/>
      <w:bookmarkEnd w:id="408"/>
      <w:bookmarkEnd w:id="409"/>
    </w:p>
    <w:p w14:paraId="3601AD6C" w14:textId="42DFE0A6" w:rsidR="00F928D2" w:rsidRPr="002D0BDD" w:rsidRDefault="00F928D2" w:rsidP="00B06DB7">
      <w:pPr>
        <w:pStyle w:val="IEEEStdsParagraph"/>
        <w:rPr>
          <w:rFonts w:eastAsia="MS Mincho"/>
        </w:rPr>
      </w:pPr>
      <w:r>
        <w:rPr>
          <w:rFonts w:eastAsia="MS Mincho"/>
        </w:rPr>
        <w:t xml:space="preserve">This REQUIRED Job Template attribute </w:t>
      </w:r>
      <w:r w:rsidR="00B06DB7">
        <w:rPr>
          <w:rFonts w:eastAsia="MS Mincho"/>
        </w:rPr>
        <w:t>indicates</w:t>
      </w:r>
      <w:r>
        <w:rPr>
          <w:rFonts w:eastAsia="MS Mincho"/>
        </w:rPr>
        <w:t xml:space="preserve"> the color mode </w:t>
      </w:r>
      <w:r w:rsidR="00745F13">
        <w:rPr>
          <w:rFonts w:eastAsia="MS Mincho"/>
        </w:rPr>
        <w:t xml:space="preserve">the Printer uses </w:t>
      </w:r>
      <w:r>
        <w:rPr>
          <w:rFonts w:eastAsia="MS Mincho"/>
        </w:rPr>
        <w:t xml:space="preserve">when printing a </w:t>
      </w:r>
      <w:r w:rsidR="00873EB5">
        <w:rPr>
          <w:rFonts w:eastAsia="MS Mincho"/>
        </w:rPr>
        <w:t>J</w:t>
      </w:r>
      <w:r>
        <w:rPr>
          <w:rFonts w:eastAsia="MS Mincho"/>
        </w:rPr>
        <w:t xml:space="preserve">ob. The Printer MUST print the </w:t>
      </w:r>
      <w:r w:rsidR="00873EB5">
        <w:rPr>
          <w:rFonts w:eastAsia="MS Mincho"/>
        </w:rPr>
        <w:t>J</w:t>
      </w:r>
      <w:r>
        <w:rPr>
          <w:rFonts w:eastAsia="MS Mincho"/>
        </w:rPr>
        <w:t>ob using the requested color mode</w:t>
      </w:r>
      <w:r w:rsidR="00873EB5">
        <w:rPr>
          <w:rFonts w:eastAsia="MS Mincho"/>
        </w:rPr>
        <w:t xml:space="preserve"> or reject the Job</w:t>
      </w:r>
      <w:r>
        <w:rPr>
          <w:rFonts w:eastAsia="MS Mincho"/>
        </w:rPr>
        <w:t>.</w:t>
      </w:r>
      <w:r w:rsidR="00B06DB7">
        <w:rPr>
          <w:rFonts w:eastAsia="MS Mincho"/>
        </w:rPr>
        <w:t xml:space="preserve"> </w:t>
      </w:r>
      <w:r w:rsidR="00873EB5">
        <w:rPr>
          <w:rFonts w:eastAsia="MS Mincho"/>
        </w:rPr>
        <w:fldChar w:fldCharType="begin"/>
      </w:r>
      <w:r w:rsidR="00873EB5">
        <w:rPr>
          <w:rFonts w:eastAsia="MS Mincho"/>
        </w:rPr>
        <w:instrText xml:space="preserve"> REF _Ref196534762 \h </w:instrText>
      </w:r>
      <w:r w:rsidR="00873EB5">
        <w:rPr>
          <w:rFonts w:eastAsia="MS Mincho"/>
        </w:rPr>
      </w:r>
      <w:r w:rsidR="00873EB5">
        <w:rPr>
          <w:rFonts w:eastAsia="MS Mincho"/>
        </w:rPr>
        <w:fldChar w:fldCharType="separate"/>
      </w:r>
      <w:r w:rsidR="00D6659E">
        <w:t xml:space="preserve">Table </w:t>
      </w:r>
      <w:r w:rsidR="00D6659E">
        <w:rPr>
          <w:noProof/>
        </w:rPr>
        <w:t>7</w:t>
      </w:r>
      <w:r w:rsidR="00873EB5">
        <w:rPr>
          <w:rFonts w:eastAsia="MS Mincho"/>
        </w:rPr>
        <w:fldChar w:fldCharType="end"/>
      </w:r>
      <w:r w:rsidR="00873EB5">
        <w:rPr>
          <w:rFonts w:eastAsia="MS Mincho"/>
        </w:rPr>
        <w:t xml:space="preserve"> lists th</w:t>
      </w:r>
      <w:r w:rsidR="00654C8D">
        <w:rPr>
          <w:rFonts w:eastAsia="MS Mincho"/>
        </w:rPr>
        <w:t>e</w:t>
      </w:r>
      <w:r>
        <w:rPr>
          <w:rFonts w:eastAsia="MS Mincho"/>
        </w:rPr>
        <w:t xml:space="preserve"> keyword values</w:t>
      </w:r>
      <w:r w:rsidR="00654C8D">
        <w:rPr>
          <w:rFonts w:eastAsia="MS Mincho"/>
        </w:rPr>
        <w:t xml:space="preserve"> defined in this specification</w:t>
      </w:r>
      <w:r>
        <w:rPr>
          <w:rFonts w:eastAsia="MS Mincho"/>
        </w:rPr>
        <w:t>.</w:t>
      </w:r>
      <w:r w:rsidR="002D0BDD">
        <w:rPr>
          <w:rFonts w:eastAsia="MS Mincho"/>
        </w:rPr>
        <w:t xml:space="preserve"> </w:t>
      </w:r>
      <w:r w:rsidR="008F0070">
        <w:t>Unregistered</w:t>
      </w:r>
      <w:r>
        <w:t xml:space="preserve"> keywords SHOULD </w:t>
      </w:r>
      <w:r w:rsidR="00C6303E">
        <w:t>follow</w:t>
      </w:r>
      <w:r>
        <w:t xml:space="preserve"> the implementation guidance in </w:t>
      </w:r>
      <w:r>
        <w:rPr>
          <w:color w:val="2B579A"/>
          <w:shd w:val="clear" w:color="auto" w:fill="E6E6E6"/>
        </w:rPr>
        <w:fldChar w:fldCharType="begin"/>
      </w:r>
      <w:r>
        <w:instrText xml:space="preserve"> REF STD92 \h </w:instrText>
      </w:r>
      <w:r>
        <w:rPr>
          <w:color w:val="2B579A"/>
          <w:shd w:val="clear" w:color="auto" w:fill="E6E6E6"/>
        </w:rPr>
      </w:r>
      <w:r>
        <w:rPr>
          <w:color w:val="2B579A"/>
          <w:shd w:val="clear" w:color="auto" w:fill="E6E6E6"/>
        </w:rPr>
        <w:fldChar w:fldCharType="separate"/>
      </w:r>
      <w:r w:rsidR="00D6659E" w:rsidRPr="003A6A5B">
        <w:t>[</w:t>
      </w:r>
      <w:r w:rsidR="00D6659E">
        <w:t>STD92</w:t>
      </w:r>
      <w:r w:rsidR="00D6659E" w:rsidRPr="003A6A5B">
        <w:t>]</w:t>
      </w:r>
      <w:r>
        <w:rPr>
          <w:color w:val="2B579A"/>
          <w:shd w:val="clear" w:color="auto" w:fill="E6E6E6"/>
        </w:rPr>
        <w:fldChar w:fldCharType="end"/>
      </w:r>
      <w:r>
        <w:t xml:space="preserve"> section 7.3</w:t>
      </w:r>
      <w:bookmarkStart w:id="410" w:name="_Ref189529680"/>
      <w:bookmarkStart w:id="411" w:name="_Ref160258989"/>
      <w:r>
        <w:t>.</w:t>
      </w:r>
    </w:p>
    <w:p w14:paraId="7966E8E4" w14:textId="4DB2723D" w:rsidR="00F928D2" w:rsidRDefault="00F928D2" w:rsidP="009370FE">
      <w:pPr>
        <w:pStyle w:val="Caption"/>
      </w:pPr>
      <w:bookmarkStart w:id="412" w:name="_Ref196534762"/>
      <w:bookmarkStart w:id="413" w:name="_Toc204693788"/>
      <w:bookmarkStart w:id="414" w:name="_Toc14878509"/>
      <w:bookmarkStart w:id="415" w:name="_Toc40961936"/>
      <w:bookmarkStart w:id="416" w:name="_Toc95162862"/>
      <w:bookmarkStart w:id="417" w:name="_Toc86756122"/>
      <w:r>
        <w:t xml:space="preserve">Table </w:t>
      </w:r>
      <w:r w:rsidR="00E477F6">
        <w:fldChar w:fldCharType="begin"/>
      </w:r>
      <w:r w:rsidR="00E477F6">
        <w:instrText xml:space="preserve"> SEQ Table \* ARABIC </w:instrText>
      </w:r>
      <w:r w:rsidR="00E477F6">
        <w:fldChar w:fldCharType="separate"/>
      </w:r>
      <w:r w:rsidR="00D6659E">
        <w:rPr>
          <w:noProof/>
        </w:rPr>
        <w:t>7</w:t>
      </w:r>
      <w:r w:rsidR="00E477F6">
        <w:rPr>
          <w:noProof/>
        </w:rPr>
        <w:fldChar w:fldCharType="end"/>
      </w:r>
      <w:bookmarkEnd w:id="410"/>
      <w:bookmarkEnd w:id="412"/>
      <w:r>
        <w:t xml:space="preserve"> - "print-color-mode" Keyword Values</w:t>
      </w:r>
      <w:bookmarkEnd w:id="411"/>
      <w:bookmarkEnd w:id="413"/>
      <w:bookmarkEnd w:id="414"/>
      <w:bookmarkEnd w:id="415"/>
      <w:bookmarkEnd w:id="416"/>
      <w:bookmarkEnd w:id="417"/>
    </w:p>
    <w:tbl>
      <w:tblPr>
        <w:tblStyle w:val="MediumList1-Accent1"/>
        <w:tblW w:w="8730" w:type="dxa"/>
        <w:tblInd w:w="468" w:type="dxa"/>
        <w:tblLayout w:type="fixed"/>
        <w:tblLook w:val="04A0" w:firstRow="1" w:lastRow="0" w:firstColumn="1" w:lastColumn="0" w:noHBand="0" w:noVBand="1"/>
      </w:tblPr>
      <w:tblGrid>
        <w:gridCol w:w="2610"/>
        <w:gridCol w:w="3600"/>
        <w:gridCol w:w="2520"/>
      </w:tblGrid>
      <w:tr w:rsidR="00F928D2" w14:paraId="7F9E5D8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C0158CD" w14:textId="77777777" w:rsidR="00F928D2" w:rsidRDefault="00F928D2" w:rsidP="00C15DA6">
            <w:pPr>
              <w:rPr>
                <w:rFonts w:eastAsia="MS Mincho"/>
              </w:rPr>
            </w:pPr>
            <w:r>
              <w:rPr>
                <w:rFonts w:eastAsia="MS Mincho"/>
              </w:rPr>
              <w:t>Keyword</w:t>
            </w:r>
          </w:p>
        </w:tc>
        <w:tc>
          <w:tcPr>
            <w:tcW w:w="3600" w:type="dxa"/>
          </w:tcPr>
          <w:p w14:paraId="5AB8B8EA"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BB3B0F">
              <w:rPr>
                <w:rFonts w:eastAsia="MS Mincho"/>
                <w:b/>
              </w:rPr>
              <w:t>Description</w:t>
            </w:r>
          </w:p>
        </w:tc>
        <w:tc>
          <w:tcPr>
            <w:tcW w:w="2520" w:type="dxa"/>
          </w:tcPr>
          <w:p w14:paraId="7B9AE05E"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6E3F6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977B72C" w14:textId="77777777" w:rsidR="00F928D2" w:rsidRPr="00E50C0D" w:rsidRDefault="00F928D2" w:rsidP="00C15DA6">
            <w:pPr>
              <w:rPr>
                <w:rFonts w:eastAsia="MS Mincho"/>
                <w:b w:val="0"/>
              </w:rPr>
            </w:pPr>
            <w:r w:rsidRPr="00270535">
              <w:rPr>
                <w:rFonts w:eastAsia="MS Mincho"/>
                <w:b w:val="0"/>
              </w:rPr>
              <w:t>auto</w:t>
            </w:r>
          </w:p>
        </w:tc>
        <w:tc>
          <w:tcPr>
            <w:tcW w:w="3600" w:type="dxa"/>
          </w:tcPr>
          <w:p w14:paraId="00BB01CF" w14:textId="1A9FC032" w:rsidR="00F928D2" w:rsidRPr="00E50C0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Automatic based on </w:t>
            </w:r>
            <w:r w:rsidR="005D4580">
              <w:rPr>
                <w:rFonts w:eastAsia="MS Mincho"/>
              </w:rPr>
              <w:t>D</w:t>
            </w:r>
            <w:r>
              <w:rPr>
                <w:rFonts w:eastAsia="MS Mincho"/>
              </w:rPr>
              <w:t>ocument</w:t>
            </w:r>
          </w:p>
        </w:tc>
        <w:tc>
          <w:tcPr>
            <w:tcW w:w="2520" w:type="dxa"/>
          </w:tcPr>
          <w:p w14:paraId="2141083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rsidRPr="0065465C" w14:paraId="249C6A1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027FE1E4" w14:textId="77777777" w:rsidR="00F928D2" w:rsidRPr="0065465C" w:rsidRDefault="00F928D2" w:rsidP="00C15DA6">
            <w:pPr>
              <w:rPr>
                <w:rFonts w:eastAsia="MS Mincho"/>
                <w:b w:val="0"/>
                <w:bCs w:val="0"/>
              </w:rPr>
            </w:pPr>
            <w:r>
              <w:rPr>
                <w:rFonts w:eastAsia="MS Mincho"/>
                <w:b w:val="0"/>
                <w:bCs w:val="0"/>
              </w:rPr>
              <w:t>auto-monochrome</w:t>
            </w:r>
          </w:p>
        </w:tc>
        <w:tc>
          <w:tcPr>
            <w:tcW w:w="3600" w:type="dxa"/>
          </w:tcPr>
          <w:p w14:paraId="7F09A7AA" w14:textId="7CE6A2B4"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Printer chooses monochrome or process-monochrome based on </w:t>
            </w:r>
            <w:r w:rsidR="00BB5BFA">
              <w:rPr>
                <w:rFonts w:eastAsia="MS Mincho"/>
              </w:rPr>
              <w:t>D</w:t>
            </w:r>
            <w:r>
              <w:rPr>
                <w:rFonts w:eastAsia="MS Mincho"/>
              </w:rPr>
              <w:t>ocument</w:t>
            </w:r>
          </w:p>
        </w:tc>
        <w:tc>
          <w:tcPr>
            <w:tcW w:w="2520" w:type="dxa"/>
          </w:tcPr>
          <w:p w14:paraId="30721BAC" w14:textId="77777777" w:rsidR="00F928D2" w:rsidRPr="0065465C"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0BAB2A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F9E5DE1" w14:textId="77777777" w:rsidR="00F928D2" w:rsidRPr="00BB3B0F" w:rsidRDefault="00F928D2" w:rsidP="00C15DA6">
            <w:pPr>
              <w:rPr>
                <w:rFonts w:eastAsia="MS Mincho"/>
                <w:b w:val="0"/>
              </w:rPr>
            </w:pPr>
            <w:r>
              <w:rPr>
                <w:rFonts w:eastAsia="MS Mincho"/>
                <w:b w:val="0"/>
              </w:rPr>
              <w:t>bi-level</w:t>
            </w:r>
          </w:p>
        </w:tc>
        <w:tc>
          <w:tcPr>
            <w:tcW w:w="3600" w:type="dxa"/>
          </w:tcPr>
          <w:p w14:paraId="198447B3"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(typically black) threshold output</w:t>
            </w:r>
          </w:p>
        </w:tc>
        <w:tc>
          <w:tcPr>
            <w:tcW w:w="2520" w:type="dxa"/>
          </w:tcPr>
          <w:p w14:paraId="02BF5208"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 (note 1)</w:t>
            </w:r>
          </w:p>
        </w:tc>
      </w:tr>
      <w:tr w:rsidR="00F928D2" w14:paraId="3FA28174"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1563AD66" w14:textId="77777777" w:rsidR="00F928D2" w:rsidRPr="00BB3B0F" w:rsidRDefault="00F928D2" w:rsidP="00C15DA6">
            <w:pPr>
              <w:rPr>
                <w:rFonts w:eastAsia="MS Mincho"/>
                <w:b w:val="0"/>
              </w:rPr>
            </w:pPr>
            <w:r>
              <w:rPr>
                <w:rFonts w:eastAsia="MS Mincho"/>
                <w:b w:val="0"/>
              </w:rPr>
              <w:t>color</w:t>
            </w:r>
          </w:p>
        </w:tc>
        <w:tc>
          <w:tcPr>
            <w:tcW w:w="3600" w:type="dxa"/>
          </w:tcPr>
          <w:p w14:paraId="2BFFE38A"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Full-color output</w:t>
            </w:r>
          </w:p>
        </w:tc>
        <w:tc>
          <w:tcPr>
            <w:tcW w:w="2520" w:type="dxa"/>
          </w:tcPr>
          <w:p w14:paraId="12C8E269"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 (note 2)</w:t>
            </w:r>
          </w:p>
        </w:tc>
      </w:tr>
      <w:tr w:rsidR="00F928D2" w14:paraId="1249EF4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4D1887" w14:textId="77777777" w:rsidR="00F928D2" w:rsidRPr="00BB3B0F" w:rsidRDefault="00F928D2" w:rsidP="00C15DA6">
            <w:pPr>
              <w:rPr>
                <w:rFonts w:eastAsia="MS Mincho"/>
                <w:b w:val="0"/>
              </w:rPr>
            </w:pPr>
            <w:r>
              <w:rPr>
                <w:rFonts w:eastAsia="MS Mincho"/>
                <w:b w:val="0"/>
              </w:rPr>
              <w:t>highlight</w:t>
            </w:r>
          </w:p>
        </w:tc>
        <w:tc>
          <w:tcPr>
            <w:tcW w:w="3600" w:type="dxa"/>
          </w:tcPr>
          <w:p w14:paraId="20B2E7A2"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1-colorant + black output</w:t>
            </w:r>
          </w:p>
        </w:tc>
        <w:tc>
          <w:tcPr>
            <w:tcW w:w="2520" w:type="dxa"/>
          </w:tcPr>
          <w:p w14:paraId="0A6CFD9C"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11AA175"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396DA467" w14:textId="77777777" w:rsidR="00F928D2" w:rsidRPr="00BB3B0F" w:rsidRDefault="00F928D2" w:rsidP="00C15DA6">
            <w:pPr>
              <w:rPr>
                <w:rFonts w:eastAsia="MS Mincho"/>
                <w:b w:val="0"/>
              </w:rPr>
            </w:pPr>
            <w:r>
              <w:rPr>
                <w:rFonts w:eastAsia="MS Mincho"/>
                <w:b w:val="0"/>
              </w:rPr>
              <w:t>monochrome</w:t>
            </w:r>
          </w:p>
        </w:tc>
        <w:tc>
          <w:tcPr>
            <w:tcW w:w="3600" w:type="dxa"/>
          </w:tcPr>
          <w:p w14:paraId="3E48D7F0"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1-colorant (typically black) shaded/grayscale output</w:t>
            </w:r>
          </w:p>
        </w:tc>
        <w:tc>
          <w:tcPr>
            <w:tcW w:w="2520" w:type="dxa"/>
          </w:tcPr>
          <w:p w14:paraId="0B90E7D6"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5D3EF8C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5B0DF7F" w14:textId="77777777" w:rsidR="00F928D2" w:rsidRPr="00BB3B0F" w:rsidRDefault="00F928D2" w:rsidP="00C15DA6">
            <w:pPr>
              <w:rPr>
                <w:rFonts w:eastAsia="MS Mincho"/>
                <w:b w:val="0"/>
              </w:rPr>
            </w:pPr>
            <w:r>
              <w:rPr>
                <w:rFonts w:eastAsia="MS Mincho"/>
                <w:b w:val="0"/>
              </w:rPr>
              <w:t>process-bi-level</w:t>
            </w:r>
          </w:p>
        </w:tc>
        <w:tc>
          <w:tcPr>
            <w:tcW w:w="3600" w:type="dxa"/>
          </w:tcPr>
          <w:p w14:paraId="6D7AC461" w14:textId="77777777" w:rsidR="00F928D2" w:rsidRPr="00BB3B0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Process (2 or more colorants) threshold output</w:t>
            </w:r>
          </w:p>
        </w:tc>
        <w:tc>
          <w:tcPr>
            <w:tcW w:w="2520" w:type="dxa"/>
          </w:tcPr>
          <w:p w14:paraId="19CCB4C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71ED8D7" w14:textId="77777777" w:rsidTr="00C15DA6">
        <w:tc>
          <w:tcPr>
            <w:cnfStyle w:val="001000000000" w:firstRow="0" w:lastRow="0" w:firstColumn="1" w:lastColumn="0" w:oddVBand="0" w:evenVBand="0" w:oddHBand="0" w:evenHBand="0" w:firstRowFirstColumn="0" w:firstRowLastColumn="0" w:lastRowFirstColumn="0" w:lastRowLastColumn="0"/>
            <w:tcW w:w="2610" w:type="dxa"/>
          </w:tcPr>
          <w:p w14:paraId="53DB9C26" w14:textId="77777777" w:rsidR="00F928D2" w:rsidRDefault="00F928D2" w:rsidP="00C15DA6">
            <w:pPr>
              <w:rPr>
                <w:rFonts w:eastAsia="MS Mincho"/>
                <w:b w:val="0"/>
              </w:rPr>
            </w:pPr>
            <w:r>
              <w:rPr>
                <w:rFonts w:eastAsia="MS Mincho"/>
                <w:b w:val="0"/>
              </w:rPr>
              <w:lastRenderedPageBreak/>
              <w:t>process-monochrome</w:t>
            </w:r>
          </w:p>
        </w:tc>
        <w:tc>
          <w:tcPr>
            <w:tcW w:w="3600" w:type="dxa"/>
          </w:tcPr>
          <w:p w14:paraId="2B02492E" w14:textId="77777777" w:rsidR="00F928D2" w:rsidRPr="00BB3B0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Process (2 or more colorants) shaded/grayscale output</w:t>
            </w:r>
          </w:p>
        </w:tc>
        <w:tc>
          <w:tcPr>
            <w:tcW w:w="2520" w:type="dxa"/>
          </w:tcPr>
          <w:p w14:paraId="11BE285B"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 (note 3)</w:t>
            </w:r>
          </w:p>
        </w:tc>
      </w:tr>
    </w:tbl>
    <w:p w14:paraId="05718946" w14:textId="77777777" w:rsidR="00F928D2" w:rsidRDefault="00F928D2" w:rsidP="005A0BD7">
      <w:pPr>
        <w:pStyle w:val="NoSpacing"/>
        <w:rPr>
          <w:rFonts w:eastAsia="MS Mincho"/>
        </w:rPr>
      </w:pPr>
      <w:r w:rsidRPr="005A0BD7">
        <w:rPr>
          <w:rStyle w:val="NoteHeadingChar"/>
          <w:rFonts w:eastAsia="MS Mincho"/>
        </w:rPr>
        <w:t>Notes:</w:t>
      </w:r>
      <w:r w:rsidRPr="005A0BD7">
        <w:rPr>
          <w:rStyle w:val="NoteHeadingChar"/>
          <w:rFonts w:eastAsia="MS Mincho"/>
        </w:rPr>
        <w:br/>
      </w:r>
      <w:r>
        <w:rPr>
          <w:rFonts w:eastAsia="MS Mincho"/>
        </w:rPr>
        <w:t xml:space="preserve">  1 - Optional because the actual appearance is implementation-specific.</w:t>
      </w:r>
      <w:r>
        <w:rPr>
          <w:rFonts w:eastAsia="MS Mincho"/>
        </w:rPr>
        <w:br/>
        <w:t xml:space="preserve">  2 - Required for color Printers.</w:t>
      </w:r>
      <w:r>
        <w:rPr>
          <w:rFonts w:eastAsia="MS Mincho"/>
        </w:rPr>
        <w:br/>
        <w:t xml:space="preserve">  3 - Optional because process black on laser printers can be problematic.</w:t>
      </w:r>
    </w:p>
    <w:p w14:paraId="7CFDEB32" w14:textId="77777777" w:rsidR="00F928D2" w:rsidRPr="00E26AE4" w:rsidRDefault="00F928D2" w:rsidP="00B9314B">
      <w:pPr>
        <w:pStyle w:val="IEEEStdsLevel3Header"/>
      </w:pPr>
      <w:bookmarkStart w:id="418" w:name="_Ref167273954"/>
      <w:bookmarkStart w:id="419" w:name="_Toc204693660"/>
      <w:bookmarkStart w:id="420" w:name="_Toc14878374"/>
      <w:bookmarkStart w:id="421" w:name="_Toc40961777"/>
      <w:bookmarkStart w:id="422" w:name="_Ref54241114"/>
      <w:bookmarkStart w:id="423" w:name="_Toc95162700"/>
      <w:bookmarkStart w:id="424" w:name="_Toc86755962"/>
      <w:r>
        <w:t>print-rendering-intent (type2 keyword)</w:t>
      </w:r>
      <w:bookmarkEnd w:id="418"/>
      <w:bookmarkEnd w:id="419"/>
      <w:bookmarkEnd w:id="420"/>
      <w:bookmarkEnd w:id="421"/>
      <w:bookmarkEnd w:id="422"/>
      <w:bookmarkEnd w:id="423"/>
      <w:bookmarkEnd w:id="424"/>
    </w:p>
    <w:p w14:paraId="3434E9A8" w14:textId="7A81BFED" w:rsidR="00F928D2" w:rsidRDefault="00F928D2" w:rsidP="00F928D2">
      <w:pPr>
        <w:pStyle w:val="IEEEStdsParagraph"/>
        <w:rPr>
          <w:rFonts w:eastAsia="MS Mincho"/>
        </w:rPr>
      </w:pPr>
      <w:r>
        <w:rPr>
          <w:rFonts w:eastAsia="MS Mincho"/>
        </w:rPr>
        <w:t xml:space="preserve">This CONDITIONALLY REQUIRED Job Template attribute specifies how </w:t>
      </w:r>
      <w:r w:rsidR="0033029D">
        <w:rPr>
          <w:rFonts w:eastAsia="MS Mincho"/>
        </w:rPr>
        <w:t xml:space="preserve">the Printer maps </w:t>
      </w:r>
      <w:r>
        <w:rPr>
          <w:rFonts w:eastAsia="MS Mincho"/>
        </w:rPr>
        <w:t xml:space="preserve">out-of-gamut colors (or shades of gray) to device colors when printing. </w:t>
      </w:r>
      <w:r w:rsidR="00CA3EE7">
        <w:rPr>
          <w:rFonts w:eastAsia="MS Mincho"/>
        </w:rPr>
        <w:t xml:space="preserve">A </w:t>
      </w:r>
      <w:r>
        <w:rPr>
          <w:rFonts w:eastAsia="MS Mincho"/>
        </w:rPr>
        <w:t xml:space="preserve">Printer MUST support this attribute if </w:t>
      </w:r>
      <w:r w:rsidR="00CA3EE7">
        <w:rPr>
          <w:rFonts w:eastAsia="MS Mincho"/>
        </w:rPr>
        <w:t xml:space="preserve">it </w:t>
      </w:r>
      <w:r>
        <w:rPr>
          <w:rFonts w:eastAsia="MS Mincho"/>
        </w:rPr>
        <w:t>support</w:t>
      </w:r>
      <w:r w:rsidR="00CA3EE7">
        <w:rPr>
          <w:rFonts w:eastAsia="MS Mincho"/>
        </w:rPr>
        <w:t>s</w:t>
      </w:r>
      <w:r>
        <w:rPr>
          <w:rFonts w:eastAsia="MS Mincho"/>
        </w:rPr>
        <w:t xml:space="preserve"> the "printer-icc-profiles" attribute (section </w:t>
      </w:r>
      <w:r>
        <w:rPr>
          <w:rFonts w:eastAsia="MS Mincho"/>
        </w:rPr>
        <w:fldChar w:fldCharType="begin"/>
      </w:r>
      <w:r>
        <w:rPr>
          <w:rFonts w:eastAsia="MS Mincho"/>
        </w:rPr>
        <w:instrText xml:space="preserve"> REF _Ref173687095 \w \h </w:instrText>
      </w:r>
      <w:r>
        <w:rPr>
          <w:rFonts w:eastAsia="MS Mincho"/>
        </w:rPr>
      </w:r>
      <w:r>
        <w:rPr>
          <w:rFonts w:eastAsia="MS Mincho"/>
        </w:rPr>
        <w:fldChar w:fldCharType="separate"/>
      </w:r>
      <w:r w:rsidR="00D6659E">
        <w:rPr>
          <w:rFonts w:eastAsia="MS Mincho"/>
        </w:rPr>
        <w:t>6.5.32</w:t>
      </w:r>
      <w:r>
        <w:rPr>
          <w:rFonts w:eastAsia="MS Mincho"/>
        </w:rPr>
        <w:fldChar w:fldCharType="end"/>
      </w:r>
      <w:r>
        <w:rPr>
          <w:rFonts w:eastAsia="MS Mincho"/>
        </w:rPr>
        <w:t xml:space="preserve">). If supported, the Printer MUST print the </w:t>
      </w:r>
      <w:r w:rsidR="00101CC1">
        <w:rPr>
          <w:rFonts w:eastAsia="MS Mincho"/>
        </w:rPr>
        <w:t xml:space="preserve">Job </w:t>
      </w:r>
      <w:r>
        <w:rPr>
          <w:rFonts w:eastAsia="MS Mincho"/>
        </w:rPr>
        <w:t xml:space="preserve">using the requested rendering intent. </w:t>
      </w:r>
      <w:r>
        <w:rPr>
          <w:rFonts w:eastAsia="MS Mincho"/>
        </w:rPr>
        <w:fldChar w:fldCharType="begin"/>
      </w:r>
      <w:r>
        <w:rPr>
          <w:rFonts w:eastAsia="MS Mincho"/>
        </w:rPr>
        <w:instrText xml:space="preserve"> REF _Ref180062688 \h </w:instrText>
      </w:r>
      <w:r>
        <w:rPr>
          <w:rFonts w:eastAsia="MS Mincho"/>
        </w:rPr>
      </w:r>
      <w:r>
        <w:rPr>
          <w:rFonts w:eastAsia="MS Mincho"/>
        </w:rPr>
        <w:fldChar w:fldCharType="separate"/>
      </w:r>
      <w:r w:rsidR="00D6659E">
        <w:t xml:space="preserve">Table </w:t>
      </w:r>
      <w:r w:rsidR="00D6659E">
        <w:rPr>
          <w:noProof/>
        </w:rPr>
        <w:t>8</w:t>
      </w:r>
      <w:r>
        <w:rPr>
          <w:rFonts w:eastAsia="MS Mincho"/>
        </w:rPr>
        <w:fldChar w:fldCharType="end"/>
      </w:r>
      <w:r w:rsidR="000A2296">
        <w:rPr>
          <w:rFonts w:eastAsia="MS Mincho"/>
        </w:rPr>
        <w:t xml:space="preserve"> lists the standard keyword values</w:t>
      </w:r>
      <w:r>
        <w:rPr>
          <w:rFonts w:eastAsia="MS Mincho"/>
        </w:rPr>
        <w:t>.</w:t>
      </w:r>
    </w:p>
    <w:p w14:paraId="6CF49BAF" w14:textId="096318C2" w:rsidR="00F928D2" w:rsidRDefault="00F928D2" w:rsidP="009370FE">
      <w:pPr>
        <w:pStyle w:val="Caption"/>
      </w:pPr>
      <w:bookmarkStart w:id="425" w:name="_Ref180062688"/>
      <w:bookmarkStart w:id="426" w:name="_Ref160808787"/>
      <w:bookmarkStart w:id="427" w:name="_Toc204693789"/>
      <w:bookmarkStart w:id="428" w:name="_Toc14878510"/>
      <w:bookmarkStart w:id="429" w:name="_Toc40961937"/>
      <w:bookmarkStart w:id="430" w:name="_Toc95162863"/>
      <w:bookmarkStart w:id="431" w:name="_Toc86756123"/>
      <w:r>
        <w:t xml:space="preserve">Table </w:t>
      </w:r>
      <w:r w:rsidR="00E477F6">
        <w:fldChar w:fldCharType="begin"/>
      </w:r>
      <w:r w:rsidR="00E477F6">
        <w:instrText xml:space="preserve"> SEQ Table \* ARABIC </w:instrText>
      </w:r>
      <w:r w:rsidR="00E477F6">
        <w:fldChar w:fldCharType="separate"/>
      </w:r>
      <w:r w:rsidR="00D6659E">
        <w:rPr>
          <w:noProof/>
        </w:rPr>
        <w:t>8</w:t>
      </w:r>
      <w:r w:rsidR="00E477F6">
        <w:rPr>
          <w:noProof/>
        </w:rPr>
        <w:fldChar w:fldCharType="end"/>
      </w:r>
      <w:bookmarkEnd w:id="425"/>
      <w:r>
        <w:t xml:space="preserve"> - "print-rendering-intent" Keyword Values</w:t>
      </w:r>
      <w:bookmarkEnd w:id="426"/>
      <w:bookmarkEnd w:id="427"/>
      <w:bookmarkEnd w:id="428"/>
      <w:bookmarkEnd w:id="429"/>
      <w:bookmarkEnd w:id="430"/>
      <w:bookmarkEnd w:id="431"/>
    </w:p>
    <w:tbl>
      <w:tblPr>
        <w:tblStyle w:val="MediumList1-Accent1"/>
        <w:tblW w:w="8693" w:type="dxa"/>
        <w:tblInd w:w="468" w:type="dxa"/>
        <w:tblLayout w:type="fixed"/>
        <w:tblLook w:val="04A0" w:firstRow="1" w:lastRow="0" w:firstColumn="1" w:lastColumn="0" w:noHBand="0" w:noVBand="1"/>
      </w:tblPr>
      <w:tblGrid>
        <w:gridCol w:w="1530"/>
        <w:gridCol w:w="5400"/>
        <w:gridCol w:w="1763"/>
      </w:tblGrid>
      <w:tr w:rsidR="00F928D2" w14:paraId="1D7554B5"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05779D" w14:textId="77777777" w:rsidR="00F928D2" w:rsidRDefault="00F928D2" w:rsidP="00C15DA6">
            <w:pPr>
              <w:rPr>
                <w:rFonts w:eastAsia="MS Mincho"/>
              </w:rPr>
            </w:pPr>
            <w:r>
              <w:rPr>
                <w:rFonts w:eastAsia="MS Mincho"/>
              </w:rPr>
              <w:t>Keyword</w:t>
            </w:r>
          </w:p>
        </w:tc>
        <w:tc>
          <w:tcPr>
            <w:tcW w:w="5400" w:type="dxa"/>
          </w:tcPr>
          <w:p w14:paraId="0FCAC9BC"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sidRPr="00510B8F">
              <w:rPr>
                <w:rFonts w:eastAsia="MS Mincho"/>
                <w:b/>
              </w:rPr>
              <w:t>Description</w:t>
            </w:r>
          </w:p>
        </w:tc>
        <w:tc>
          <w:tcPr>
            <w:tcW w:w="1763" w:type="dxa"/>
          </w:tcPr>
          <w:p w14:paraId="71A9E2F9" w14:textId="77777777" w:rsidR="00F928D2" w:rsidRPr="00510B8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5D3C82F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393F6D1C" w14:textId="77777777" w:rsidR="00F928D2" w:rsidRPr="00510B8F" w:rsidRDefault="00F928D2" w:rsidP="00C15DA6">
            <w:pPr>
              <w:rPr>
                <w:rFonts w:eastAsia="MS Mincho"/>
                <w:b w:val="0"/>
              </w:rPr>
            </w:pPr>
            <w:r>
              <w:rPr>
                <w:rFonts w:eastAsia="MS Mincho"/>
                <w:b w:val="0"/>
              </w:rPr>
              <w:t>absolute</w:t>
            </w:r>
          </w:p>
        </w:tc>
        <w:tc>
          <w:tcPr>
            <w:tcW w:w="5400" w:type="dxa"/>
          </w:tcPr>
          <w:p w14:paraId="51499E57"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without adjusting the white point.</w:t>
            </w:r>
          </w:p>
        </w:tc>
        <w:tc>
          <w:tcPr>
            <w:tcW w:w="1763" w:type="dxa"/>
          </w:tcPr>
          <w:p w14:paraId="104C6146"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6748788"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7578EA9C" w14:textId="77777777" w:rsidR="00F928D2" w:rsidRDefault="00F928D2" w:rsidP="00C15DA6">
            <w:pPr>
              <w:rPr>
                <w:rFonts w:eastAsia="MS Mincho"/>
                <w:b w:val="0"/>
              </w:rPr>
            </w:pPr>
            <w:r>
              <w:rPr>
                <w:rFonts w:eastAsia="MS Mincho"/>
                <w:b w:val="0"/>
              </w:rPr>
              <w:t>auto</w:t>
            </w:r>
          </w:p>
        </w:tc>
        <w:tc>
          <w:tcPr>
            <w:tcW w:w="5400" w:type="dxa"/>
          </w:tcPr>
          <w:p w14:paraId="3ACD5B4F" w14:textId="2D756A74"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Automatically determine the rendering intent based on the </w:t>
            </w:r>
            <w:r w:rsidR="00A0687C">
              <w:rPr>
                <w:rFonts w:eastAsia="MS Mincho"/>
              </w:rPr>
              <w:t xml:space="preserve">Document </w:t>
            </w:r>
            <w:r>
              <w:rPr>
                <w:rFonts w:eastAsia="MS Mincho"/>
              </w:rPr>
              <w:t xml:space="preserve">and </w:t>
            </w:r>
            <w:r w:rsidR="001B4A08">
              <w:rPr>
                <w:rFonts w:eastAsia="MS Mincho"/>
              </w:rPr>
              <w:t>Job Ticket</w:t>
            </w:r>
            <w:r>
              <w:rPr>
                <w:rFonts w:eastAsia="MS Mincho"/>
              </w:rPr>
              <w:t>.</w:t>
            </w:r>
          </w:p>
        </w:tc>
        <w:tc>
          <w:tcPr>
            <w:tcW w:w="1763" w:type="dxa"/>
          </w:tcPr>
          <w:p w14:paraId="7334AA41"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30D2C68E"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7F80596C" w14:textId="77777777" w:rsidR="00F928D2" w:rsidRPr="00510B8F" w:rsidRDefault="00F928D2" w:rsidP="00C15DA6">
            <w:pPr>
              <w:rPr>
                <w:rFonts w:eastAsia="MS Mincho"/>
                <w:b w:val="0"/>
              </w:rPr>
            </w:pPr>
            <w:r>
              <w:rPr>
                <w:rFonts w:eastAsia="MS Mincho"/>
                <w:b w:val="0"/>
              </w:rPr>
              <w:t>perceptual</w:t>
            </w:r>
          </w:p>
        </w:tc>
        <w:tc>
          <w:tcPr>
            <w:tcW w:w="5400" w:type="dxa"/>
          </w:tcPr>
          <w:p w14:paraId="79F38F73" w14:textId="77777777" w:rsidR="00F928D2" w:rsidRPr="00510B8F"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Map out-of-gamut colors at the expense of in-gamut accuracy.</w:t>
            </w:r>
          </w:p>
        </w:tc>
        <w:tc>
          <w:tcPr>
            <w:tcW w:w="1763" w:type="dxa"/>
          </w:tcPr>
          <w:p w14:paraId="0FD31B80"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42BDAB12"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1181340" w14:textId="77777777" w:rsidR="00F928D2" w:rsidRPr="00510B8F" w:rsidRDefault="00F928D2" w:rsidP="00C15DA6">
            <w:pPr>
              <w:rPr>
                <w:rFonts w:eastAsia="MS Mincho"/>
                <w:b w:val="0"/>
              </w:rPr>
            </w:pPr>
            <w:r>
              <w:rPr>
                <w:rFonts w:eastAsia="MS Mincho"/>
                <w:b w:val="0"/>
              </w:rPr>
              <w:t>relative</w:t>
            </w:r>
          </w:p>
        </w:tc>
        <w:tc>
          <w:tcPr>
            <w:tcW w:w="5400" w:type="dxa"/>
          </w:tcPr>
          <w:p w14:paraId="33A733AD"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Clip out-of-gamut colors to preserve in-gamut accuracy, adjusting the white point as necessary.</w:t>
            </w:r>
          </w:p>
        </w:tc>
        <w:tc>
          <w:tcPr>
            <w:tcW w:w="1763" w:type="dxa"/>
          </w:tcPr>
          <w:p w14:paraId="30763AE2"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774F03E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14:paraId="0158A982" w14:textId="77777777" w:rsidR="00F928D2" w:rsidRDefault="00F928D2" w:rsidP="00C15DA6">
            <w:pPr>
              <w:rPr>
                <w:rFonts w:eastAsia="MS Mincho"/>
                <w:b w:val="0"/>
              </w:rPr>
            </w:pPr>
            <w:r>
              <w:rPr>
                <w:rFonts w:eastAsia="MS Mincho"/>
                <w:b w:val="0"/>
              </w:rPr>
              <w:t>relative-bpc</w:t>
            </w:r>
          </w:p>
        </w:tc>
        <w:tc>
          <w:tcPr>
            <w:tcW w:w="5400" w:type="dxa"/>
          </w:tcPr>
          <w:p w14:paraId="416B9D25"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Clip out-of-gamut colors to preserve in-gamut accuracy, adjusting both the white and black points as necessary.</w:t>
            </w:r>
          </w:p>
          <w:p w14:paraId="587861C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(bpc = </w:t>
            </w:r>
            <w:r w:rsidRPr="005F66D1">
              <w:rPr>
                <w:rFonts w:eastAsia="MS Mincho"/>
              </w:rPr>
              <w:t>Black Point Compensation)</w:t>
            </w:r>
          </w:p>
        </w:tc>
        <w:tc>
          <w:tcPr>
            <w:tcW w:w="1763" w:type="dxa"/>
          </w:tcPr>
          <w:p w14:paraId="1D4B92E4" w14:textId="77777777" w:rsidR="00F928D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2BB9C3F3" w14:textId="77777777" w:rsidTr="00C15DA6">
        <w:tc>
          <w:tcPr>
            <w:cnfStyle w:val="001000000000" w:firstRow="0" w:lastRow="0" w:firstColumn="1" w:lastColumn="0" w:oddVBand="0" w:evenVBand="0" w:oddHBand="0" w:evenHBand="0" w:firstRowFirstColumn="0" w:firstRowLastColumn="0" w:lastRowFirstColumn="0" w:lastRowLastColumn="0"/>
            <w:tcW w:w="1530" w:type="dxa"/>
          </w:tcPr>
          <w:p w14:paraId="2D549A6B" w14:textId="77777777" w:rsidR="00F928D2" w:rsidRDefault="00F928D2" w:rsidP="00C15DA6">
            <w:pPr>
              <w:rPr>
                <w:rFonts w:eastAsia="MS Mincho"/>
                <w:b w:val="0"/>
              </w:rPr>
            </w:pPr>
            <w:r>
              <w:rPr>
                <w:rFonts w:eastAsia="MS Mincho"/>
                <w:b w:val="0"/>
              </w:rPr>
              <w:t>saturation</w:t>
            </w:r>
          </w:p>
        </w:tc>
        <w:tc>
          <w:tcPr>
            <w:tcW w:w="5400" w:type="dxa"/>
          </w:tcPr>
          <w:p w14:paraId="21B4C008" w14:textId="77777777" w:rsidR="00F928D2" w:rsidRPr="00510B8F"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Preserve saturated colors.</w:t>
            </w:r>
          </w:p>
        </w:tc>
        <w:tc>
          <w:tcPr>
            <w:tcW w:w="1763" w:type="dxa"/>
          </w:tcPr>
          <w:p w14:paraId="2E37BF7C" w14:textId="77777777" w:rsidR="00F928D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bl>
    <w:p w14:paraId="109F1B32" w14:textId="77777777" w:rsidR="00F928D2" w:rsidRDefault="00F928D2" w:rsidP="00B9314B">
      <w:pPr>
        <w:pStyle w:val="IEEEStdsLevel3Header"/>
      </w:pPr>
      <w:bookmarkStart w:id="432" w:name="_Toc40961773"/>
      <w:bookmarkStart w:id="433" w:name="_Ref40964911"/>
      <w:bookmarkStart w:id="434" w:name="_Toc14878377"/>
      <w:bookmarkStart w:id="435" w:name="_Toc40961778"/>
      <w:bookmarkStart w:id="436" w:name="_Toc95162701"/>
      <w:bookmarkStart w:id="437" w:name="_Toc86755963"/>
      <w:r>
        <w:t>print-scaling (type2 keyword)</w:t>
      </w:r>
      <w:bookmarkEnd w:id="432"/>
      <w:bookmarkEnd w:id="433"/>
      <w:bookmarkEnd w:id="436"/>
      <w:bookmarkEnd w:id="437"/>
    </w:p>
    <w:p w14:paraId="42E2FF71" w14:textId="61BAA956" w:rsidR="00F928D2" w:rsidRDefault="00F928D2" w:rsidP="00F928D2">
      <w:pPr>
        <w:pStyle w:val="IEEEStdsParagraph"/>
      </w:pPr>
      <w:r>
        <w:t xml:space="preserve">This REQUIRED Job Template attribute specifies how the Printer scales the </w:t>
      </w:r>
      <w:r w:rsidR="007E2D86">
        <w:t>Document</w:t>
      </w:r>
      <w:r>
        <w:t xml:space="preserve">'s Input Pages to the requested media. </w:t>
      </w:r>
      <w:r>
        <w:fldChar w:fldCharType="begin"/>
      </w:r>
      <w:r>
        <w:instrText xml:space="preserve"> REF _Ref39480353 \h </w:instrText>
      </w:r>
      <w:r>
        <w:fldChar w:fldCharType="separate"/>
      </w:r>
      <w:r w:rsidR="00D6659E">
        <w:t xml:space="preserve">Table </w:t>
      </w:r>
      <w:r w:rsidR="00D6659E">
        <w:rPr>
          <w:noProof/>
        </w:rPr>
        <w:t>9</w:t>
      </w:r>
      <w:r>
        <w:fldChar w:fldCharType="end"/>
      </w:r>
      <w:r>
        <w:t xml:space="preserve"> </w:t>
      </w:r>
      <w:r w:rsidRPr="00FA0608">
        <w:t>lists the keywords</w:t>
      </w:r>
      <w:r w:rsidR="009B4295">
        <w:t xml:space="preserve"> defined in this specification</w:t>
      </w:r>
      <w:r>
        <w:t>.</w:t>
      </w:r>
    </w:p>
    <w:p w14:paraId="196E6752" w14:textId="4B96C839" w:rsidR="00F928D2" w:rsidRDefault="00F928D2" w:rsidP="009370FE">
      <w:pPr>
        <w:pStyle w:val="Caption"/>
      </w:pPr>
      <w:bookmarkStart w:id="438" w:name="_Ref39480353"/>
      <w:bookmarkStart w:id="439" w:name="_Toc40961934"/>
      <w:bookmarkStart w:id="440" w:name="_Toc95162864"/>
      <w:bookmarkStart w:id="441" w:name="_Toc86756124"/>
      <w:r>
        <w:t xml:space="preserve">Table </w:t>
      </w:r>
      <w:r w:rsidR="00E477F6">
        <w:fldChar w:fldCharType="begin"/>
      </w:r>
      <w:r w:rsidR="00E477F6">
        <w:instrText xml:space="preserve"> SEQ Table \* ARABIC </w:instrText>
      </w:r>
      <w:r w:rsidR="00E477F6">
        <w:fldChar w:fldCharType="separate"/>
      </w:r>
      <w:r w:rsidR="00D6659E">
        <w:rPr>
          <w:noProof/>
        </w:rPr>
        <w:t>9</w:t>
      </w:r>
      <w:r w:rsidR="00E477F6">
        <w:rPr>
          <w:noProof/>
        </w:rPr>
        <w:fldChar w:fldCharType="end"/>
      </w:r>
      <w:bookmarkEnd w:id="438"/>
      <w:r>
        <w:t xml:space="preserve"> - "print-scaling" Keyword</w:t>
      </w:r>
      <w:r w:rsidR="009B4295">
        <w:t xml:space="preserve"> Value</w:t>
      </w:r>
      <w:r>
        <w:t>s</w:t>
      </w:r>
      <w:bookmarkEnd w:id="439"/>
      <w:bookmarkEnd w:id="440"/>
      <w:bookmarkEnd w:id="441"/>
    </w:p>
    <w:tbl>
      <w:tblPr>
        <w:tblStyle w:val="PWGTable"/>
        <w:tblW w:w="0" w:type="auto"/>
        <w:tblLook w:val="04A0" w:firstRow="1" w:lastRow="0" w:firstColumn="1" w:lastColumn="0" w:noHBand="0" w:noVBand="1"/>
      </w:tblPr>
      <w:tblGrid>
        <w:gridCol w:w="1800"/>
        <w:gridCol w:w="7855"/>
      </w:tblGrid>
      <w:tr w:rsidR="00F928D2" w14:paraId="6D5C5AAF"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B7E8364" w14:textId="77777777" w:rsidR="00F928D2" w:rsidRDefault="00F928D2" w:rsidP="00C15DA6">
            <w:pPr>
              <w:pStyle w:val="IEEEStdsParagraph"/>
            </w:pPr>
            <w:r>
              <w:t>Keyword</w:t>
            </w:r>
          </w:p>
        </w:tc>
        <w:tc>
          <w:tcPr>
            <w:tcW w:w="7855" w:type="dxa"/>
          </w:tcPr>
          <w:p w14:paraId="7F835B8E"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pPr>
            <w:r>
              <w:t>Description</w:t>
            </w:r>
          </w:p>
        </w:tc>
      </w:tr>
      <w:tr w:rsidR="00F928D2" w14:paraId="371051D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B0FCE68" w14:textId="77777777" w:rsidR="00F928D2" w:rsidRDefault="00F928D2" w:rsidP="00C15DA6">
            <w:pPr>
              <w:pStyle w:val="IEEEStdsParagraph"/>
            </w:pPr>
            <w:r>
              <w:lastRenderedPageBreak/>
              <w:t>'auto'</w:t>
            </w:r>
          </w:p>
        </w:tc>
        <w:tc>
          <w:tcPr>
            <w:tcW w:w="7855" w:type="dxa"/>
          </w:tcPr>
          <w:p w14:paraId="786E35BB" w14:textId="148DBB7B"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If</w:t>
            </w:r>
            <w:r w:rsidRPr="00311958">
              <w:t xml:space="preserve"> the “ipp-attribute-fidelity” attribute is true or the </w:t>
            </w:r>
            <w:r>
              <w:t>Input Page</w:t>
            </w:r>
            <w:r w:rsidRPr="00311958">
              <w:t>s</w:t>
            </w:r>
            <w:r>
              <w:t xml:space="preserve"> are</w:t>
            </w:r>
            <w:r w:rsidRPr="00311958">
              <w:t xml:space="preserve"> larger than the </w:t>
            </w:r>
            <w:r>
              <w:t>requested Media Sheets</w:t>
            </w:r>
            <w:r w:rsidRPr="00311958">
              <w:t xml:space="preserve">, scale the </w:t>
            </w:r>
            <w:r w:rsidR="00657557">
              <w:t>Document using</w:t>
            </w:r>
            <w:r w:rsidRPr="00311958">
              <w:t xml:space="preserve"> the 'fit' method if the margins are non-zero, otherwise scale using the 'fill' method. If the “ipp-attribute-fidelity” attribute is false or unspecified and the </w:t>
            </w:r>
            <w:r>
              <w:t>Input Page</w:t>
            </w:r>
            <w:r w:rsidRPr="00311958">
              <w:t>s</w:t>
            </w:r>
            <w:r>
              <w:t xml:space="preserve"> are</w:t>
            </w:r>
            <w:r w:rsidRPr="00311958">
              <w:t xml:space="preserve"> smaller than </w:t>
            </w:r>
            <w:r>
              <w:t>the requested Media Sheets</w:t>
            </w:r>
            <w:r w:rsidRPr="00311958">
              <w:t>, scale using the 'none' method.</w:t>
            </w:r>
          </w:p>
        </w:tc>
      </w:tr>
      <w:tr w:rsidR="00F928D2" w14:paraId="1B189810"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0820E90C" w14:textId="77777777" w:rsidR="00F928D2" w:rsidRDefault="00F928D2" w:rsidP="00C15DA6">
            <w:pPr>
              <w:pStyle w:val="IEEEStdsParagraph"/>
            </w:pPr>
            <w:r>
              <w:t>'auto-fit'</w:t>
            </w:r>
          </w:p>
        </w:tc>
        <w:tc>
          <w:tcPr>
            <w:tcW w:w="7855" w:type="dxa"/>
          </w:tcPr>
          <w:p w14:paraId="71992475" w14:textId="70846D80"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If</w:t>
            </w:r>
            <w:r w:rsidRPr="00725741">
              <w:t xml:space="preserve"> the “ipp-attribute-fidelity” attribute is true or the </w:t>
            </w:r>
            <w:r>
              <w:t>Input Pages</w:t>
            </w:r>
            <w:r w:rsidRPr="00725741">
              <w:t xml:space="preserve"> </w:t>
            </w:r>
            <w:r>
              <w:t>are</w:t>
            </w:r>
            <w:r w:rsidRPr="00725741">
              <w:t xml:space="preserve"> larger than the </w:t>
            </w:r>
            <w:r>
              <w:t>requested Media Sheets</w:t>
            </w:r>
            <w:r w:rsidRPr="00725741">
              <w:t xml:space="preserve">, scale the </w:t>
            </w:r>
            <w:r w:rsidR="00D100C4">
              <w:t>Document using</w:t>
            </w:r>
            <w:r w:rsidRPr="00725741">
              <w:t xml:space="preserve"> the ‘fit’ method. Otherwise, scale using the ‘none’ method.</w:t>
            </w:r>
          </w:p>
        </w:tc>
      </w:tr>
      <w:tr w:rsidR="00F928D2" w14:paraId="5F0FB07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98E6586" w14:textId="77777777" w:rsidR="00F928D2" w:rsidRDefault="00F928D2" w:rsidP="00C15DA6">
            <w:pPr>
              <w:pStyle w:val="IEEEStdsParagraph"/>
            </w:pPr>
            <w:r>
              <w:t>'fill'</w:t>
            </w:r>
          </w:p>
        </w:tc>
        <w:tc>
          <w:tcPr>
            <w:tcW w:w="7855" w:type="dxa"/>
          </w:tcPr>
          <w:p w14:paraId="06D972A4" w14:textId="7869C76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S</w:t>
            </w:r>
            <w:r w:rsidRPr="00E6444E">
              <w:t xml:space="preserve">cale the </w:t>
            </w:r>
            <w:r w:rsidR="00D100C4">
              <w:t>Document to</w:t>
            </w:r>
            <w:r w:rsidRPr="00E6444E">
              <w:t xml:space="preserve"> fill the requested media size, preserving the aspect ratio of the </w:t>
            </w:r>
            <w:r w:rsidR="00D100C4">
              <w:t>Document data</w:t>
            </w:r>
            <w:r w:rsidRPr="00E6444E">
              <w:t xml:space="preserve"> but potentially cropping portions of the </w:t>
            </w:r>
            <w:r w:rsidR="00A37165">
              <w:t>Document</w:t>
            </w:r>
            <w:r>
              <w:t>.</w:t>
            </w:r>
          </w:p>
        </w:tc>
      </w:tr>
      <w:tr w:rsidR="00F928D2" w14:paraId="6FF61F53" w14:textId="77777777" w:rsidTr="00C15DA6">
        <w:tc>
          <w:tcPr>
            <w:cnfStyle w:val="001000000000" w:firstRow="0" w:lastRow="0" w:firstColumn="1" w:lastColumn="0" w:oddVBand="0" w:evenVBand="0" w:oddHBand="0" w:evenHBand="0" w:firstRowFirstColumn="0" w:firstRowLastColumn="0" w:lastRowFirstColumn="0" w:lastRowLastColumn="0"/>
            <w:tcW w:w="1800" w:type="dxa"/>
          </w:tcPr>
          <w:p w14:paraId="77F138CA" w14:textId="77777777" w:rsidR="00F928D2" w:rsidRDefault="00F928D2" w:rsidP="00C15DA6">
            <w:pPr>
              <w:pStyle w:val="IEEEStdsParagraph"/>
            </w:pPr>
            <w:r>
              <w:t>'fit'</w:t>
            </w:r>
          </w:p>
        </w:tc>
        <w:tc>
          <w:tcPr>
            <w:tcW w:w="7855" w:type="dxa"/>
          </w:tcPr>
          <w:p w14:paraId="7C1C97BD" w14:textId="015D9A27"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pPr>
            <w:r>
              <w:t>S</w:t>
            </w:r>
            <w:r w:rsidRPr="00E6444E">
              <w:t xml:space="preserve">cale the </w:t>
            </w:r>
            <w:r w:rsidR="001B57DD">
              <w:t>Document</w:t>
            </w:r>
            <w:r w:rsidRPr="00E6444E">
              <w:t xml:space="preserve"> to fit the printable area of the requested media size, preserving the aspect ratio of the </w:t>
            </w:r>
            <w:r w:rsidR="00A37165">
              <w:t>Document</w:t>
            </w:r>
            <w:r w:rsidRPr="00E6444E">
              <w:t xml:space="preserve"> data without cropping the </w:t>
            </w:r>
            <w:r w:rsidR="00A37165">
              <w:t>Document</w:t>
            </w:r>
            <w:r>
              <w:t>.</w:t>
            </w:r>
          </w:p>
        </w:tc>
      </w:tr>
      <w:tr w:rsidR="00F928D2" w14:paraId="716C4B5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01CA21F" w14:textId="77777777" w:rsidR="00F928D2" w:rsidRDefault="00F928D2" w:rsidP="00C15DA6">
            <w:pPr>
              <w:pStyle w:val="IEEEStdsParagraph"/>
            </w:pPr>
            <w:r>
              <w:t>'none'</w:t>
            </w:r>
          </w:p>
        </w:tc>
        <w:tc>
          <w:tcPr>
            <w:tcW w:w="7855" w:type="dxa"/>
          </w:tcPr>
          <w:p w14:paraId="7584598C" w14:textId="138AEBE2"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pPr>
            <w:r>
              <w:t>Do</w:t>
            </w:r>
            <w:r w:rsidRPr="009C2C12">
              <w:t xml:space="preserve"> not scale the </w:t>
            </w:r>
            <w:r w:rsidR="00A37165">
              <w:t>Document</w:t>
            </w:r>
            <w:r w:rsidRPr="009C2C12">
              <w:t xml:space="preserve"> to fit the requested media size. If the </w:t>
            </w:r>
            <w:r w:rsidR="00A37165">
              <w:t>Document</w:t>
            </w:r>
            <w:r w:rsidRPr="009C2C12">
              <w:t xml:space="preserve"> is larger than the requested media, center and clip the resulting output. If the </w:t>
            </w:r>
            <w:r w:rsidR="00A37165">
              <w:t>Document</w:t>
            </w:r>
            <w:r w:rsidRPr="009C2C12">
              <w:t xml:space="preserve"> is smaller than the requested media, center the resulting output</w:t>
            </w:r>
            <w:r>
              <w:t>.</w:t>
            </w:r>
          </w:p>
        </w:tc>
      </w:tr>
    </w:tbl>
    <w:p w14:paraId="62932FA1" w14:textId="2BC466A1" w:rsidR="00F928D2" w:rsidRDefault="00F928D2" w:rsidP="00F928D2">
      <w:pPr>
        <w:pStyle w:val="IEEEStdsParagraph"/>
      </w:pPr>
      <w:r w:rsidRPr="00A05FB8">
        <w:t xml:space="preserve">The 'auto' value is typically the default. </w:t>
      </w:r>
      <w:r w:rsidR="008B1D98">
        <w:fldChar w:fldCharType="begin"/>
      </w:r>
      <w:r w:rsidR="008B1D98">
        <w:instrText xml:space="preserve"> REF _Ref54130236 \h </w:instrText>
      </w:r>
      <w:r w:rsidR="008B1D98">
        <w:fldChar w:fldCharType="separate"/>
      </w:r>
      <w:r w:rsidR="00D6659E">
        <w:t xml:space="preserve">Figure </w:t>
      </w:r>
      <w:r w:rsidR="00D6659E">
        <w:rPr>
          <w:noProof/>
        </w:rPr>
        <w:t>4</w:t>
      </w:r>
      <w:r w:rsidR="008B1D98">
        <w:fldChar w:fldCharType="end"/>
      </w:r>
      <w:r w:rsidRPr="00A05FB8">
        <w:t xml:space="preserve"> shows how a </w:t>
      </w:r>
      <w:r w:rsidR="00D06CA3">
        <w:t xml:space="preserve">Printer scales a </w:t>
      </w:r>
      <w:r w:rsidRPr="00A05FB8">
        <w:t>3:2 aspect ratio photo image using the 'fit' and 'fill' values on US Letter and US Legal media</w:t>
      </w:r>
      <w:r>
        <w:t>.</w:t>
      </w:r>
    </w:p>
    <w:p w14:paraId="43972A66" w14:textId="77777777" w:rsidR="00F928D2" w:rsidRDefault="00F928D2" w:rsidP="00F928D2">
      <w:pPr>
        <w:pStyle w:val="IEEEStdsParagraph"/>
        <w:ind w:left="567"/>
      </w:pPr>
      <w:r w:rsidRPr="0069605B">
        <w:rPr>
          <w:rFonts w:eastAsia="MS Mincho"/>
          <w:noProof/>
        </w:rPr>
        <w:lastRenderedPageBreak/>
        <w:t xml:space="preserve"> </w:t>
      </w:r>
      <w:r w:rsidRPr="0069605B">
        <w:rPr>
          <w:rFonts w:eastAsia="MS Mincho"/>
          <w:noProof/>
        </w:rPr>
        <w:drawing>
          <wp:inline distT="0" distB="0" distL="0" distR="0" wp14:anchorId="5AE1274F" wp14:editId="0AADF372">
            <wp:extent cx="5266784" cy="7126800"/>
            <wp:effectExtent l="0" t="0" r="0" b="1079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6784" cy="7126800"/>
                    </a:xfrm>
                    <a:prstGeom prst="rect">
                      <a:avLst/>
                    </a:prstGeom>
                    <a:noFill/>
                    <a:ln>
                      <a:noFill/>
                    </a:ln>
                  </pic:spPr>
                </pic:pic>
              </a:graphicData>
            </a:graphic>
          </wp:inline>
        </w:drawing>
      </w:r>
    </w:p>
    <w:p w14:paraId="19426F03" w14:textId="52024C93" w:rsidR="00F928D2" w:rsidRDefault="00F928D2" w:rsidP="009370FE">
      <w:pPr>
        <w:pStyle w:val="Caption"/>
        <w:rPr>
          <w:rFonts w:eastAsia="MS Mincho"/>
        </w:rPr>
      </w:pPr>
      <w:bookmarkStart w:id="442" w:name="_Ref54130236"/>
      <w:bookmarkStart w:id="443" w:name="_Toc40961917"/>
      <w:bookmarkStart w:id="444" w:name="_Toc95162845"/>
      <w:bookmarkStart w:id="445" w:name="_Toc86756105"/>
      <w:r>
        <w:lastRenderedPageBreak/>
        <w:t xml:space="preserve">Figure </w:t>
      </w:r>
      <w:r w:rsidR="00E477F6">
        <w:fldChar w:fldCharType="begin"/>
      </w:r>
      <w:r w:rsidR="00E477F6">
        <w:instrText xml:space="preserve"> SEQ Figure \* ARABIC </w:instrText>
      </w:r>
      <w:r w:rsidR="00E477F6">
        <w:fldChar w:fldCharType="separate"/>
      </w:r>
      <w:r w:rsidR="00D6659E">
        <w:rPr>
          <w:noProof/>
        </w:rPr>
        <w:t>4</w:t>
      </w:r>
      <w:r w:rsidR="00E477F6">
        <w:rPr>
          <w:noProof/>
        </w:rPr>
        <w:fldChar w:fldCharType="end"/>
      </w:r>
      <w:bookmarkEnd w:id="442"/>
      <w:r>
        <w:t xml:space="preserve"> - "print-scaling" Values</w:t>
      </w:r>
      <w:bookmarkEnd w:id="443"/>
      <w:bookmarkEnd w:id="444"/>
      <w:bookmarkEnd w:id="445"/>
    </w:p>
    <w:p w14:paraId="46AED0FE" w14:textId="77777777" w:rsidR="004D3833" w:rsidRDefault="004D3833" w:rsidP="00B9314B">
      <w:pPr>
        <w:pStyle w:val="IEEEStdsLevel2Header"/>
        <w:rPr>
          <w:rFonts w:eastAsia="MS Mincho"/>
        </w:rPr>
      </w:pPr>
      <w:bookmarkStart w:id="446" w:name="_Toc14878389"/>
      <w:bookmarkStart w:id="447" w:name="_Toc40961788"/>
      <w:bookmarkStart w:id="448" w:name="_Toc95162702"/>
      <w:bookmarkStart w:id="449" w:name="_Toc86755964"/>
      <w:r>
        <w:rPr>
          <w:rFonts w:eastAsia="MS Mincho"/>
        </w:rPr>
        <w:t>Document Status Attributes</w:t>
      </w:r>
      <w:bookmarkEnd w:id="446"/>
      <w:bookmarkEnd w:id="447"/>
      <w:bookmarkEnd w:id="448"/>
      <w:bookmarkEnd w:id="449"/>
    </w:p>
    <w:p w14:paraId="3B9481FB" w14:textId="4D21D961" w:rsidR="004D3833" w:rsidRDefault="004D3833" w:rsidP="004D3833">
      <w:pPr>
        <w:pStyle w:val="IEEEStdsParagraph"/>
        <w:rPr>
          <w:rFonts w:eastAsia="MS Mincho"/>
        </w:rPr>
      </w:pPr>
      <w:r>
        <w:rPr>
          <w:rFonts w:eastAsia="MS Mincho"/>
        </w:rPr>
        <w:fldChar w:fldCharType="begin"/>
      </w:r>
      <w:r>
        <w:rPr>
          <w:rFonts w:eastAsia="MS Mincho"/>
        </w:rPr>
        <w:instrText xml:space="preserve"> REF _Ref20902473 \h </w:instrText>
      </w:r>
      <w:r>
        <w:rPr>
          <w:rFonts w:eastAsia="MS Mincho"/>
        </w:rPr>
      </w:r>
      <w:r>
        <w:rPr>
          <w:rFonts w:eastAsia="MS Mincho"/>
        </w:rPr>
        <w:fldChar w:fldCharType="separate"/>
      </w:r>
      <w:r w:rsidR="00D6659E">
        <w:t xml:space="preserve">Table </w:t>
      </w:r>
      <w:r w:rsidR="00D6659E">
        <w:rPr>
          <w:noProof/>
        </w:rPr>
        <w:t>10</w:t>
      </w:r>
      <w:r>
        <w:rPr>
          <w:rFonts w:eastAsia="MS Mincho"/>
        </w:rPr>
        <w:fldChar w:fldCharType="end"/>
      </w:r>
      <w:r>
        <w:rPr>
          <w:rFonts w:eastAsia="MS Mincho"/>
        </w:rPr>
        <w:t xml:space="preserve"> lists the </w:t>
      </w:r>
      <w:r w:rsidRPr="00430BD9">
        <w:rPr>
          <w:rFonts w:eastAsia="MS Mincho"/>
        </w:rPr>
        <w:t xml:space="preserve">Document </w:t>
      </w:r>
      <w:r>
        <w:rPr>
          <w:rFonts w:eastAsia="MS Mincho"/>
        </w:rPr>
        <w:t>Status</w:t>
      </w:r>
      <w:r w:rsidRPr="00430BD9">
        <w:rPr>
          <w:rFonts w:eastAsia="MS Mincho"/>
        </w:rPr>
        <w:t xml:space="preserve"> </w:t>
      </w:r>
      <w:r>
        <w:rPr>
          <w:rFonts w:eastAsia="MS Mincho"/>
        </w:rPr>
        <w:t>attributes defined in this specification and associated conformance requirements for Printer support.</w:t>
      </w:r>
    </w:p>
    <w:p w14:paraId="4B4B4EA1" w14:textId="287278FC" w:rsidR="004D3833" w:rsidRDefault="004D3833" w:rsidP="004D3833">
      <w:pPr>
        <w:pStyle w:val="Caption"/>
      </w:pPr>
      <w:bookmarkStart w:id="450" w:name="_Ref20902473"/>
      <w:bookmarkStart w:id="451" w:name="_Toc40961940"/>
      <w:bookmarkStart w:id="452" w:name="_Toc95162865"/>
      <w:bookmarkStart w:id="453" w:name="_Toc86756125"/>
      <w:r>
        <w:t xml:space="preserve">Table </w:t>
      </w:r>
      <w:r w:rsidR="00E477F6">
        <w:fldChar w:fldCharType="begin"/>
      </w:r>
      <w:r w:rsidR="00E477F6">
        <w:instrText xml:space="preserve"> SEQ Table \* ARABIC </w:instrText>
      </w:r>
      <w:r w:rsidR="00E477F6">
        <w:fldChar w:fldCharType="separate"/>
      </w:r>
      <w:r w:rsidR="00D6659E">
        <w:rPr>
          <w:noProof/>
        </w:rPr>
        <w:t>10</w:t>
      </w:r>
      <w:r w:rsidR="00E477F6">
        <w:rPr>
          <w:noProof/>
        </w:rPr>
        <w:fldChar w:fldCharType="end"/>
      </w:r>
      <w:bookmarkEnd w:id="450"/>
      <w:r>
        <w:t xml:space="preserve"> - New Document Status Attributes</w:t>
      </w:r>
      <w:bookmarkEnd w:id="451"/>
      <w:bookmarkEnd w:id="452"/>
      <w:bookmarkEnd w:id="453"/>
    </w:p>
    <w:tbl>
      <w:tblPr>
        <w:tblStyle w:val="MediumList1-Accent1"/>
        <w:tblW w:w="7650" w:type="dxa"/>
        <w:tblInd w:w="810" w:type="dxa"/>
        <w:tblLayout w:type="fixed"/>
        <w:tblLook w:val="04A0" w:firstRow="1" w:lastRow="0" w:firstColumn="1" w:lastColumn="0" w:noHBand="0" w:noVBand="1"/>
      </w:tblPr>
      <w:tblGrid>
        <w:gridCol w:w="3780"/>
        <w:gridCol w:w="3870"/>
      </w:tblGrid>
      <w:tr w:rsidR="004D3833" w14:paraId="43C6011E" w14:textId="77777777" w:rsidTr="005C6D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2314452A" w14:textId="77777777" w:rsidR="004D3833" w:rsidRDefault="004D3833" w:rsidP="005C6DC8">
            <w:pPr>
              <w:rPr>
                <w:rFonts w:eastAsia="MS Mincho"/>
              </w:rPr>
            </w:pPr>
            <w:r>
              <w:rPr>
                <w:rFonts w:eastAsia="MS Mincho"/>
              </w:rPr>
              <w:t>Attribute</w:t>
            </w:r>
          </w:p>
        </w:tc>
        <w:tc>
          <w:tcPr>
            <w:tcW w:w="3870" w:type="dxa"/>
          </w:tcPr>
          <w:p w14:paraId="5BAE2B75" w14:textId="7E492382" w:rsidR="004D3833" w:rsidRPr="00BB3B0F" w:rsidRDefault="00F22820" w:rsidP="005C6DC8">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4D3833" w14:paraId="0BBB11B7"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E25BF08" w14:textId="77777777" w:rsidR="004D3833" w:rsidRPr="00E50C0D" w:rsidRDefault="004D3833" w:rsidP="005C6DC8">
            <w:pPr>
              <w:rPr>
                <w:rFonts w:eastAsia="MS Mincho"/>
                <w:b w:val="0"/>
              </w:rPr>
            </w:pPr>
            <w:r>
              <w:rPr>
                <w:rFonts w:eastAsia="MS Mincho"/>
                <w:b w:val="0"/>
              </w:rPr>
              <w:t>document-metadata</w:t>
            </w:r>
          </w:p>
        </w:tc>
        <w:tc>
          <w:tcPr>
            <w:tcW w:w="3870" w:type="dxa"/>
          </w:tcPr>
          <w:p w14:paraId="291E554C"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4D3833" w14:paraId="0CBA6961"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22A34970" w14:textId="77777777" w:rsidR="004D3833" w:rsidRPr="00E50C0D" w:rsidRDefault="004D3833" w:rsidP="005C6DC8">
            <w:pPr>
              <w:rPr>
                <w:rFonts w:eastAsia="MS Mincho"/>
                <w:b w:val="0"/>
              </w:rPr>
            </w:pPr>
            <w:r>
              <w:rPr>
                <w:rFonts w:eastAsia="MS Mincho"/>
                <w:b w:val="0"/>
              </w:rPr>
              <w:t>document-uuid</w:t>
            </w:r>
          </w:p>
        </w:tc>
        <w:tc>
          <w:tcPr>
            <w:tcW w:w="3870" w:type="dxa"/>
          </w:tcPr>
          <w:p w14:paraId="6D450AC0"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4D3833" w14:paraId="705AAAFF" w14:textId="77777777" w:rsidTr="005C6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6696B01" w14:textId="77777777" w:rsidR="004D3833" w:rsidRPr="00E50C0D" w:rsidRDefault="004D3833" w:rsidP="005C6DC8">
            <w:pPr>
              <w:rPr>
                <w:rFonts w:eastAsia="MS Mincho"/>
                <w:b w:val="0"/>
              </w:rPr>
            </w:pPr>
            <w:r>
              <w:rPr>
                <w:rFonts w:eastAsia="MS Mincho"/>
                <w:b w:val="0"/>
              </w:rPr>
              <w:t>pages</w:t>
            </w:r>
          </w:p>
        </w:tc>
        <w:tc>
          <w:tcPr>
            <w:tcW w:w="3870" w:type="dxa"/>
          </w:tcPr>
          <w:p w14:paraId="753AEB1D" w14:textId="77777777" w:rsidR="004D3833" w:rsidRPr="0072277D" w:rsidRDefault="004D3833" w:rsidP="005C6D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4D3833" w14:paraId="71E18194" w14:textId="77777777" w:rsidTr="005C6DC8">
        <w:tc>
          <w:tcPr>
            <w:cnfStyle w:val="001000000000" w:firstRow="0" w:lastRow="0" w:firstColumn="1" w:lastColumn="0" w:oddVBand="0" w:evenVBand="0" w:oddHBand="0" w:evenHBand="0" w:firstRowFirstColumn="0" w:firstRowLastColumn="0" w:lastRowFirstColumn="0" w:lastRowLastColumn="0"/>
            <w:tcW w:w="3780" w:type="dxa"/>
          </w:tcPr>
          <w:p w14:paraId="615EF564" w14:textId="77777777" w:rsidR="004D3833" w:rsidRPr="00E50C0D" w:rsidRDefault="004D3833" w:rsidP="005C6DC8">
            <w:pPr>
              <w:rPr>
                <w:rFonts w:eastAsia="MS Mincho"/>
                <w:b w:val="0"/>
              </w:rPr>
            </w:pPr>
            <w:r>
              <w:rPr>
                <w:rFonts w:eastAsia="MS Mincho"/>
                <w:b w:val="0"/>
              </w:rPr>
              <w:t>pages-completed</w:t>
            </w:r>
          </w:p>
        </w:tc>
        <w:tc>
          <w:tcPr>
            <w:tcW w:w="3870" w:type="dxa"/>
          </w:tcPr>
          <w:p w14:paraId="12F8E7CE" w14:textId="77777777" w:rsidR="004D3833" w:rsidRPr="0072277D" w:rsidRDefault="004D3833" w:rsidP="005C6D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bl>
    <w:p w14:paraId="55C19487" w14:textId="77777777" w:rsidR="004D3833" w:rsidRDefault="004D3833" w:rsidP="00B9314B">
      <w:pPr>
        <w:pStyle w:val="IEEEStdsLevel3Header"/>
      </w:pPr>
      <w:bookmarkStart w:id="454" w:name="_Ref194399331"/>
      <w:bookmarkStart w:id="455" w:name="_Toc204693673"/>
      <w:bookmarkStart w:id="456" w:name="_Toc14878387"/>
      <w:bookmarkStart w:id="457" w:name="_Toc40961789"/>
      <w:bookmarkStart w:id="458" w:name="_Ref167274677"/>
      <w:bookmarkStart w:id="459" w:name="_Toc204693672"/>
      <w:bookmarkStart w:id="460" w:name="_Toc95162703"/>
      <w:bookmarkStart w:id="461" w:name="_Toc86755965"/>
      <w:r>
        <w:t>document-metadata (1setOf octetString(MAX))</w:t>
      </w:r>
      <w:bookmarkEnd w:id="454"/>
      <w:bookmarkEnd w:id="455"/>
      <w:bookmarkEnd w:id="456"/>
      <w:bookmarkEnd w:id="457"/>
      <w:bookmarkEnd w:id="460"/>
      <w:bookmarkEnd w:id="461"/>
    </w:p>
    <w:p w14:paraId="7E6BE9AA" w14:textId="79E81C0D" w:rsidR="004D3833" w:rsidRDefault="004D3833" w:rsidP="004D3833">
      <w:pPr>
        <w:pStyle w:val="IEEEStdsParagraph"/>
        <w:rPr>
          <w:rFonts w:eastAsia="MS Mincho"/>
        </w:rPr>
      </w:pPr>
      <w:r>
        <w:rPr>
          <w:rFonts w:eastAsia="MS Mincho"/>
        </w:rPr>
        <w:t xml:space="preserve">This CONDITIONALLY REQUIRED Document Status attribute specifies one or more keyword/value pairs describing the Document. </w:t>
      </w:r>
      <w:r w:rsidR="009126A8">
        <w:rPr>
          <w:rFonts w:eastAsia="MS Mincho"/>
        </w:rPr>
        <w:t>A</w:t>
      </w:r>
      <w:r>
        <w:rPr>
          <w:rFonts w:eastAsia="MS Mincho"/>
        </w:rPr>
        <w:t xml:space="preserve"> Printer MUST support this attribute when it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The Printer copies the "document-metadata" operation attribute to this attribute as </w:t>
      </w:r>
      <w:r w:rsidR="0021418E">
        <w:rPr>
          <w:rFonts w:eastAsia="MS Mincho"/>
        </w:rPr>
        <w:t>described in</w:t>
      </w:r>
      <w:r>
        <w:rPr>
          <w:rFonts w:eastAsia="MS Mincho"/>
        </w:rPr>
        <w:t xml:space="preserve"> section </w:t>
      </w:r>
      <w:r>
        <w:rPr>
          <w:rFonts w:eastAsia="MS Mincho"/>
        </w:rPr>
        <w:fldChar w:fldCharType="begin"/>
      </w:r>
      <w:r>
        <w:rPr>
          <w:rFonts w:eastAsia="MS Mincho"/>
        </w:rPr>
        <w:instrText xml:space="preserve"> REF _Ref184110839 \r \h </w:instrText>
      </w:r>
      <w:r>
        <w:rPr>
          <w:rFonts w:eastAsia="MS Mincho"/>
        </w:rPr>
      </w:r>
      <w:r>
        <w:rPr>
          <w:rFonts w:eastAsia="MS Mincho"/>
        </w:rPr>
        <w:fldChar w:fldCharType="separate"/>
      </w:r>
      <w:r w:rsidR="00D6659E">
        <w:rPr>
          <w:rFonts w:eastAsia="MS Mincho"/>
        </w:rPr>
        <w:t>8.7</w:t>
      </w:r>
      <w:r>
        <w:rPr>
          <w:rFonts w:eastAsia="MS Mincho"/>
        </w:rPr>
        <w:fldChar w:fldCharType="end"/>
      </w:r>
      <w:r>
        <w:rPr>
          <w:rFonts w:eastAsia="MS Mincho"/>
        </w:rPr>
        <w:t>.</w:t>
      </w:r>
    </w:p>
    <w:p w14:paraId="0CF00ACF" w14:textId="77777777" w:rsidR="004D3833" w:rsidRDefault="004D3833" w:rsidP="00B9314B">
      <w:pPr>
        <w:pStyle w:val="IEEEStdsLevel3Header"/>
      </w:pPr>
      <w:bookmarkStart w:id="462" w:name="_Ref31601825"/>
      <w:bookmarkStart w:id="463" w:name="_Toc40961790"/>
      <w:bookmarkStart w:id="464" w:name="_Toc95162704"/>
      <w:bookmarkStart w:id="465" w:name="_Toc86755966"/>
      <w:r>
        <w:t>document-uuid (uri(45))</w:t>
      </w:r>
      <w:bookmarkEnd w:id="458"/>
      <w:bookmarkEnd w:id="459"/>
      <w:bookmarkEnd w:id="462"/>
      <w:bookmarkEnd w:id="463"/>
      <w:bookmarkEnd w:id="464"/>
      <w:bookmarkEnd w:id="465"/>
    </w:p>
    <w:p w14:paraId="6FDB57FA" w14:textId="2D2C3DF7" w:rsidR="004D3833" w:rsidRPr="000B71FF" w:rsidRDefault="004D3833" w:rsidP="004D3833">
      <w:pPr>
        <w:pStyle w:val="IEEEStdsParagraph"/>
        <w:rPr>
          <w:rFonts w:eastAsia="MS Mincho"/>
        </w:rPr>
      </w:pPr>
      <w:r>
        <w:rPr>
          <w:rFonts w:eastAsia="MS Mincho"/>
        </w:rPr>
        <w:t xml:space="preserve">This CONDITIONALLY REQUIRED Document Status attribute specifies a globally unique identifier that 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a new Document object in response to a document creation operation, which can be part of a </w:t>
      </w:r>
      <w:r w:rsidR="00902DF5">
        <w:rPr>
          <w:rFonts w:eastAsia="MS Mincho"/>
        </w:rPr>
        <w:t xml:space="preserve">Job Creation </w:t>
      </w:r>
      <w:del w:id="466" w:author="Smith Kennedy" w:date="2022-02-07T21:48:00Z">
        <w:r>
          <w:rPr>
            <w:rFonts w:eastAsia="MS Mincho"/>
          </w:rPr>
          <w:delText>Request</w:delText>
        </w:r>
      </w:del>
      <w:ins w:id="467" w:author="Smith Kennedy" w:date="2022-02-07T21:48:00Z">
        <w:r w:rsidR="00902DF5">
          <w:rPr>
            <w:rFonts w:eastAsia="MS Mincho"/>
          </w:rPr>
          <w:t>Operation</w:t>
        </w:r>
      </w:ins>
      <w:r>
        <w:rPr>
          <w:rFonts w:eastAsia="MS Mincho"/>
        </w:rPr>
        <w:t xml:space="preserve">. A Printer MUST support this attribute if the Printer supports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A Client MUST NOT use this attribute as a Document identifier in IPP Document operations. A Printer MAY use the value of this attribute as a Document identifier in other protocol bindings.</w:t>
      </w:r>
    </w:p>
    <w:p w14:paraId="4CCAF52D" w14:textId="77777777" w:rsidR="004D3833" w:rsidRDefault="004D3833" w:rsidP="00B9314B">
      <w:pPr>
        <w:pStyle w:val="IEEEStdsLevel3Header"/>
      </w:pPr>
      <w:bookmarkStart w:id="468" w:name="_Ref189497282"/>
      <w:bookmarkStart w:id="469" w:name="_Toc204693674"/>
      <w:bookmarkStart w:id="470" w:name="_Toc14878388"/>
      <w:bookmarkStart w:id="471" w:name="_Toc40961791"/>
      <w:bookmarkStart w:id="472" w:name="_Ref189497339"/>
      <w:bookmarkStart w:id="473" w:name="_Toc204693675"/>
      <w:bookmarkStart w:id="474" w:name="_Toc14878391"/>
      <w:bookmarkStart w:id="475" w:name="_Toc95162705"/>
      <w:bookmarkStart w:id="476" w:name="_Toc86755967"/>
      <w:r>
        <w:t>pages (integer(0:MAX))</w:t>
      </w:r>
      <w:bookmarkEnd w:id="468"/>
      <w:bookmarkEnd w:id="469"/>
      <w:bookmarkEnd w:id="470"/>
      <w:bookmarkEnd w:id="471"/>
      <w:bookmarkEnd w:id="475"/>
      <w:bookmarkEnd w:id="476"/>
    </w:p>
    <w:p w14:paraId="212C93CB" w14:textId="5112FF36" w:rsidR="004D3833" w:rsidRPr="004C2FFF" w:rsidRDefault="004D3833" w:rsidP="004D3833">
      <w:pPr>
        <w:pStyle w:val="IEEEStdsParagraph"/>
        <w:rPr>
          <w:rFonts w:eastAsia="MS Mincho"/>
        </w:rPr>
      </w:pPr>
      <w:r>
        <w:rPr>
          <w:rFonts w:eastAsia="MS Mincho"/>
        </w:rPr>
        <w:t xml:space="preserve">This RECOMMENDED Document Status attribute indicates the total number of Input Pages for the Document. A Printer MUST support this attribute if it supports the "pages-completed" Document Status attribute (section </w:t>
      </w:r>
      <w:r>
        <w:rPr>
          <w:rFonts w:eastAsia="MS Mincho"/>
        </w:rPr>
        <w:fldChar w:fldCharType="begin"/>
      </w:r>
      <w:r>
        <w:rPr>
          <w:rFonts w:eastAsia="MS Mincho"/>
        </w:rPr>
        <w:instrText xml:space="preserve"> REF _Ref31716602 \r \h </w:instrText>
      </w:r>
      <w:r>
        <w:rPr>
          <w:rFonts w:eastAsia="MS Mincho"/>
        </w:rPr>
      </w:r>
      <w:r>
        <w:rPr>
          <w:rFonts w:eastAsia="MS Mincho"/>
        </w:rPr>
        <w:fldChar w:fldCharType="separate"/>
      </w:r>
      <w:r w:rsidR="00D6659E">
        <w:rPr>
          <w:rFonts w:eastAsia="MS Mincho"/>
        </w:rPr>
        <w:t>6.3.4</w:t>
      </w:r>
      <w:r>
        <w:rPr>
          <w:rFonts w:eastAsia="MS Mincho"/>
        </w:rPr>
        <w:fldChar w:fldCharType="end"/>
      </w:r>
      <w:r>
        <w:rPr>
          <w:rFonts w:eastAsia="MS Mincho"/>
        </w:rPr>
        <w:t>).</w:t>
      </w:r>
    </w:p>
    <w:p w14:paraId="462EA16C" w14:textId="77777777" w:rsidR="004D3833" w:rsidRDefault="004D3833" w:rsidP="00B9314B">
      <w:pPr>
        <w:pStyle w:val="IEEEStdsLevel3Header"/>
      </w:pPr>
      <w:bookmarkStart w:id="477" w:name="_Ref31716602"/>
      <w:bookmarkStart w:id="478" w:name="_Toc40961792"/>
      <w:bookmarkStart w:id="479" w:name="_Toc95162706"/>
      <w:bookmarkStart w:id="480" w:name="_Toc86755968"/>
      <w:r>
        <w:t>pages-completed (integer(0:MAX))</w:t>
      </w:r>
      <w:bookmarkEnd w:id="472"/>
      <w:bookmarkEnd w:id="473"/>
      <w:bookmarkEnd w:id="474"/>
      <w:bookmarkEnd w:id="477"/>
      <w:bookmarkEnd w:id="478"/>
      <w:bookmarkEnd w:id="479"/>
      <w:bookmarkEnd w:id="480"/>
    </w:p>
    <w:p w14:paraId="05F37B70" w14:textId="7F45204C" w:rsidR="004D3833" w:rsidRPr="005938A8" w:rsidRDefault="004D3833" w:rsidP="004D3833">
      <w:pPr>
        <w:pStyle w:val="IEEEStdsParagraph"/>
        <w:rPr>
          <w:rFonts w:eastAsia="MS Mincho"/>
        </w:rPr>
      </w:pPr>
      <w:r>
        <w:rPr>
          <w:rFonts w:eastAsia="MS Mincho"/>
        </w:rPr>
        <w:t xml:space="preserve">This RECOMMENDED Document Status attribute indicates the total number of Input Pages of the Document that the Printer has processed. A Printer MUST support this attribute if it supports the "pages" Document Status attribute (section </w:t>
      </w:r>
      <w:r>
        <w:rPr>
          <w:rFonts w:eastAsia="MS Mincho"/>
        </w:rPr>
        <w:fldChar w:fldCharType="begin"/>
      </w:r>
      <w:r>
        <w:rPr>
          <w:rFonts w:eastAsia="MS Mincho"/>
        </w:rPr>
        <w:instrText xml:space="preserve"> REF _Ref189497282 \r \h </w:instrText>
      </w:r>
      <w:r>
        <w:rPr>
          <w:rFonts w:eastAsia="MS Mincho"/>
        </w:rPr>
      </w:r>
      <w:r>
        <w:rPr>
          <w:rFonts w:eastAsia="MS Mincho"/>
        </w:rPr>
        <w:fldChar w:fldCharType="separate"/>
      </w:r>
      <w:r w:rsidR="00D6659E">
        <w:rPr>
          <w:rFonts w:eastAsia="MS Mincho"/>
        </w:rPr>
        <w:t>6.3.3</w:t>
      </w:r>
      <w:r>
        <w:rPr>
          <w:rFonts w:eastAsia="MS Mincho"/>
        </w:rPr>
        <w:fldChar w:fldCharType="end"/>
      </w:r>
      <w:r>
        <w:rPr>
          <w:rFonts w:eastAsia="MS Mincho"/>
        </w:rPr>
        <w:t>).</w:t>
      </w:r>
    </w:p>
    <w:p w14:paraId="24A98568" w14:textId="77777777" w:rsidR="00F928D2" w:rsidRDefault="00F928D2" w:rsidP="00B9314B">
      <w:pPr>
        <w:pStyle w:val="IEEEStdsLevel2Header"/>
        <w:rPr>
          <w:rFonts w:eastAsia="MS Mincho"/>
        </w:rPr>
      </w:pPr>
      <w:bookmarkStart w:id="481" w:name="_Toc95162707"/>
      <w:bookmarkStart w:id="482" w:name="_Toc86755969"/>
      <w:r>
        <w:rPr>
          <w:rFonts w:eastAsia="MS Mincho"/>
        </w:rPr>
        <w:lastRenderedPageBreak/>
        <w:t>Job Status Attributes</w:t>
      </w:r>
      <w:bookmarkEnd w:id="434"/>
      <w:bookmarkEnd w:id="435"/>
      <w:bookmarkEnd w:id="481"/>
      <w:bookmarkEnd w:id="482"/>
    </w:p>
    <w:p w14:paraId="166FACEB" w14:textId="225EC78D" w:rsidR="00F928D2" w:rsidRDefault="00F928D2" w:rsidP="00F928D2">
      <w:pPr>
        <w:pStyle w:val="IEEEStdsParagraph"/>
        <w:rPr>
          <w:rFonts w:eastAsia="MS Mincho"/>
        </w:rPr>
      </w:pPr>
      <w:r>
        <w:rPr>
          <w:rFonts w:eastAsia="MS Mincho"/>
        </w:rPr>
        <w:fldChar w:fldCharType="begin"/>
      </w:r>
      <w:r>
        <w:rPr>
          <w:rFonts w:eastAsia="MS Mincho"/>
        </w:rPr>
        <w:instrText xml:space="preserve"> REF _Ref20899048 \h </w:instrText>
      </w:r>
      <w:r>
        <w:rPr>
          <w:rFonts w:eastAsia="MS Mincho"/>
        </w:rPr>
      </w:r>
      <w:r>
        <w:rPr>
          <w:rFonts w:eastAsia="MS Mincho"/>
        </w:rPr>
        <w:fldChar w:fldCharType="separate"/>
      </w:r>
      <w:r w:rsidR="00D6659E">
        <w:t xml:space="preserve">Table </w:t>
      </w:r>
      <w:r w:rsidR="00D6659E">
        <w:rPr>
          <w:noProof/>
        </w:rPr>
        <w:t>11</w:t>
      </w:r>
      <w:r>
        <w:rPr>
          <w:rFonts w:eastAsia="MS Mincho"/>
        </w:rPr>
        <w:fldChar w:fldCharType="end"/>
      </w:r>
      <w:r>
        <w:rPr>
          <w:rFonts w:eastAsia="MS Mincho"/>
        </w:rPr>
        <w:t xml:space="preserve"> lists the Job Status attributes defined in this specification</w:t>
      </w:r>
      <w:r w:rsidR="00B230D1">
        <w:rPr>
          <w:rFonts w:eastAsia="MS Mincho"/>
        </w:rPr>
        <w:t xml:space="preserve"> and associated conformance requirements for Printer support</w:t>
      </w:r>
      <w:r>
        <w:rPr>
          <w:rFonts w:eastAsia="MS Mincho"/>
        </w:rPr>
        <w:t>.</w:t>
      </w:r>
    </w:p>
    <w:p w14:paraId="55496772" w14:textId="4CE8B0B5" w:rsidR="00F928D2" w:rsidRDefault="00F928D2" w:rsidP="009370FE">
      <w:pPr>
        <w:pStyle w:val="Caption"/>
      </w:pPr>
      <w:bookmarkStart w:id="483" w:name="_Ref20899048"/>
      <w:bookmarkStart w:id="484" w:name="_Toc40961938"/>
      <w:bookmarkStart w:id="485" w:name="_Toc95162866"/>
      <w:bookmarkStart w:id="486" w:name="_Toc86756126"/>
      <w:r>
        <w:t xml:space="preserve">Table </w:t>
      </w:r>
      <w:r w:rsidR="00E477F6">
        <w:fldChar w:fldCharType="begin"/>
      </w:r>
      <w:r w:rsidR="00E477F6">
        <w:instrText xml:space="preserve"> SEQ Table \* ARABIC </w:instrText>
      </w:r>
      <w:r w:rsidR="00E477F6">
        <w:fldChar w:fldCharType="separate"/>
      </w:r>
      <w:r w:rsidR="00D6659E">
        <w:rPr>
          <w:noProof/>
        </w:rPr>
        <w:t>11</w:t>
      </w:r>
      <w:r w:rsidR="00E477F6">
        <w:rPr>
          <w:noProof/>
        </w:rPr>
        <w:fldChar w:fldCharType="end"/>
      </w:r>
      <w:bookmarkEnd w:id="483"/>
      <w:r>
        <w:t xml:space="preserve"> - New Job Status Attributes</w:t>
      </w:r>
      <w:bookmarkEnd w:id="484"/>
      <w:bookmarkEnd w:id="485"/>
      <w:bookmarkEnd w:id="486"/>
    </w:p>
    <w:tbl>
      <w:tblPr>
        <w:tblStyle w:val="MediumList1-Accent1"/>
        <w:tblW w:w="7650" w:type="dxa"/>
        <w:tblInd w:w="810" w:type="dxa"/>
        <w:tblLayout w:type="fixed"/>
        <w:tblLook w:val="04A0" w:firstRow="1" w:lastRow="0" w:firstColumn="1" w:lastColumn="0" w:noHBand="0" w:noVBand="1"/>
      </w:tblPr>
      <w:tblGrid>
        <w:gridCol w:w="4140"/>
        <w:gridCol w:w="3510"/>
      </w:tblGrid>
      <w:tr w:rsidR="00F928D2" w14:paraId="64334789"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C126377" w14:textId="77777777" w:rsidR="00F928D2" w:rsidRDefault="00F928D2" w:rsidP="00C15DA6">
            <w:pPr>
              <w:rPr>
                <w:rFonts w:eastAsia="MS Mincho"/>
              </w:rPr>
            </w:pPr>
            <w:r>
              <w:rPr>
                <w:rFonts w:eastAsia="MS Mincho"/>
              </w:rPr>
              <w:t>Attribute</w:t>
            </w:r>
          </w:p>
        </w:tc>
        <w:tc>
          <w:tcPr>
            <w:tcW w:w="3510" w:type="dxa"/>
          </w:tcPr>
          <w:p w14:paraId="687ED160" w14:textId="24419EBE" w:rsidR="00F928D2" w:rsidRPr="00BB3B0F" w:rsidRDefault="00F22820"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566E62" w14:paraId="02F2241A" w14:textId="77777777" w:rsidTr="00B84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99181AD" w14:textId="0F1BF192" w:rsidR="00566E62" w:rsidRPr="00E50C0D" w:rsidRDefault="00566E62" w:rsidP="00B84EC6">
            <w:pPr>
              <w:rPr>
                <w:rFonts w:eastAsia="MS Mincho"/>
                <w:b w:val="0"/>
              </w:rPr>
            </w:pPr>
            <w:r>
              <w:rPr>
                <w:rFonts w:eastAsia="MS Mincho"/>
                <w:b w:val="0"/>
              </w:rPr>
              <w:t>client-info</w:t>
            </w:r>
          </w:p>
        </w:tc>
        <w:tc>
          <w:tcPr>
            <w:tcW w:w="3510" w:type="dxa"/>
          </w:tcPr>
          <w:p w14:paraId="4E288138" w14:textId="77777777" w:rsidR="00566E62" w:rsidRPr="0072277D" w:rsidRDefault="00566E62" w:rsidP="00B84EC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F928D2" w14:paraId="5A3DB4E0"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1E4C2FAF" w14:textId="77777777" w:rsidR="00F928D2" w:rsidRPr="00E50C0D" w:rsidRDefault="00F928D2" w:rsidP="00C15DA6">
            <w:pPr>
              <w:rPr>
                <w:rFonts w:eastAsia="MS Mincho"/>
                <w:b w:val="0"/>
              </w:rPr>
            </w:pPr>
            <w:r>
              <w:rPr>
                <w:rFonts w:eastAsia="MS Mincho"/>
                <w:b w:val="0"/>
              </w:rPr>
              <w:t>document-metadata</w:t>
            </w:r>
          </w:p>
        </w:tc>
        <w:tc>
          <w:tcPr>
            <w:tcW w:w="3510" w:type="dxa"/>
          </w:tcPr>
          <w:p w14:paraId="6BCE090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3D995C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C50D31D" w14:textId="77777777" w:rsidR="00F928D2" w:rsidRPr="00E50C0D" w:rsidRDefault="00F928D2" w:rsidP="00C15DA6">
            <w:pPr>
              <w:rPr>
                <w:rFonts w:eastAsia="MS Mincho"/>
                <w:b w:val="0"/>
              </w:rPr>
            </w:pPr>
            <w:r>
              <w:rPr>
                <w:rFonts w:eastAsia="MS Mincho"/>
                <w:b w:val="0"/>
              </w:rPr>
              <w:t>job-originating-user-uri</w:t>
            </w:r>
          </w:p>
        </w:tc>
        <w:tc>
          <w:tcPr>
            <w:tcW w:w="3510" w:type="dxa"/>
          </w:tcPr>
          <w:p w14:paraId="13BFBBEE" w14:textId="1D23BC10" w:rsidR="00F928D2" w:rsidRPr="0072277D" w:rsidRDefault="00F46A0D"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F7FC60F"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3F798A38" w14:textId="77777777" w:rsidR="00F928D2" w:rsidRPr="00E50C0D" w:rsidRDefault="00F928D2" w:rsidP="00C15DA6">
            <w:pPr>
              <w:rPr>
                <w:rFonts w:eastAsia="MS Mincho"/>
                <w:b w:val="0"/>
              </w:rPr>
            </w:pPr>
            <w:r>
              <w:rPr>
                <w:rFonts w:eastAsia="MS Mincho"/>
                <w:b w:val="0"/>
              </w:rPr>
              <w:t>job-pages</w:t>
            </w:r>
          </w:p>
        </w:tc>
        <w:tc>
          <w:tcPr>
            <w:tcW w:w="3510" w:type="dxa"/>
          </w:tcPr>
          <w:p w14:paraId="34B85ACA"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1B12B81"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3DDFCA7" w14:textId="77777777" w:rsidR="00F928D2" w:rsidRPr="00E50C0D" w:rsidRDefault="00F928D2" w:rsidP="00C15DA6">
            <w:pPr>
              <w:rPr>
                <w:rFonts w:eastAsia="MS Mincho"/>
                <w:b w:val="0"/>
              </w:rPr>
            </w:pPr>
            <w:r>
              <w:rPr>
                <w:rFonts w:eastAsia="MS Mincho"/>
                <w:b w:val="0"/>
              </w:rPr>
              <w:t>job-pages-completed</w:t>
            </w:r>
          </w:p>
        </w:tc>
        <w:tc>
          <w:tcPr>
            <w:tcW w:w="3510" w:type="dxa"/>
          </w:tcPr>
          <w:p w14:paraId="763245E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4DB9BCF4" w14:textId="77777777" w:rsidTr="00C15DA6">
        <w:tc>
          <w:tcPr>
            <w:cnfStyle w:val="001000000000" w:firstRow="0" w:lastRow="0" w:firstColumn="1" w:lastColumn="0" w:oddVBand="0" w:evenVBand="0" w:oddHBand="0" w:evenHBand="0" w:firstRowFirstColumn="0" w:firstRowLastColumn="0" w:lastRowFirstColumn="0" w:lastRowLastColumn="0"/>
            <w:tcW w:w="4140" w:type="dxa"/>
          </w:tcPr>
          <w:p w14:paraId="751BB52D" w14:textId="77777777" w:rsidR="00F928D2" w:rsidRPr="00E50C0D" w:rsidRDefault="00F928D2" w:rsidP="00C15DA6">
            <w:pPr>
              <w:rPr>
                <w:rFonts w:eastAsia="MS Mincho"/>
                <w:b w:val="0"/>
              </w:rPr>
            </w:pPr>
            <w:r>
              <w:rPr>
                <w:rFonts w:eastAsia="MS Mincho"/>
                <w:b w:val="0"/>
              </w:rPr>
              <w:t>job-uuid</w:t>
            </w:r>
          </w:p>
        </w:tc>
        <w:tc>
          <w:tcPr>
            <w:tcW w:w="3510" w:type="dxa"/>
          </w:tcPr>
          <w:p w14:paraId="430263C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bl>
    <w:p w14:paraId="603FA1EE" w14:textId="2621FBDE" w:rsidR="005F71CD" w:rsidRDefault="005F71CD" w:rsidP="00B9314B">
      <w:pPr>
        <w:pStyle w:val="IEEEStdsLevel3Header"/>
      </w:pPr>
      <w:bookmarkStart w:id="487" w:name="_Ref184110272"/>
      <w:bookmarkStart w:id="488" w:name="_Toc204693663"/>
      <w:bookmarkStart w:id="489" w:name="_Toc14878376"/>
      <w:bookmarkStart w:id="490" w:name="_Toc40961779"/>
      <w:bookmarkStart w:id="491" w:name="_Ref179003955"/>
      <w:bookmarkStart w:id="492" w:name="_Toc204693664"/>
      <w:bookmarkStart w:id="493" w:name="_Toc95162708"/>
      <w:bookmarkStart w:id="494" w:name="_Toc86755970"/>
      <w:r>
        <w:t>client-info (1setOf collection)</w:t>
      </w:r>
      <w:bookmarkEnd w:id="493"/>
      <w:bookmarkEnd w:id="494"/>
    </w:p>
    <w:p w14:paraId="00C83571" w14:textId="41958049" w:rsidR="005F71CD" w:rsidRPr="005F71CD" w:rsidRDefault="005F71CD" w:rsidP="006346BD">
      <w:pPr>
        <w:pStyle w:val="IEEEStdsParagraph"/>
      </w:pPr>
      <w:r>
        <w:t xml:space="preserve">This </w:t>
      </w:r>
      <w:r>
        <w:rPr>
          <w:rFonts w:eastAsia="MS Mincho"/>
        </w:rPr>
        <w:t xml:space="preserve">CONDITIONALLY REQUIRED Job Status attribute lists </w:t>
      </w:r>
      <w:r w:rsidR="00C7409B">
        <w:rPr>
          <w:rFonts w:eastAsia="MS Mincho"/>
        </w:rPr>
        <w:t xml:space="preserve">the name and version information for the Client that created </w:t>
      </w:r>
      <w:r w:rsidR="0020458D">
        <w:rPr>
          <w:rFonts w:eastAsia="MS Mincho"/>
        </w:rPr>
        <w:t>the Job</w:t>
      </w:r>
      <w:r w:rsidR="0050571A">
        <w:rPr>
          <w:rFonts w:eastAsia="MS Mincho"/>
        </w:rPr>
        <w:t xml:space="preserve">, provided by the Client in the "client-info" operation attribute (section </w:t>
      </w:r>
      <w:r w:rsidR="0050571A">
        <w:rPr>
          <w:rFonts w:eastAsia="MS Mincho"/>
        </w:rPr>
        <w:fldChar w:fldCharType="begin"/>
      </w:r>
      <w:r w:rsidR="0050571A">
        <w:rPr>
          <w:rFonts w:eastAsia="MS Mincho"/>
        </w:rPr>
        <w:instrText xml:space="preserve"> REF _Ref53377532 \n \h </w:instrText>
      </w:r>
      <w:r w:rsidR="0050571A">
        <w:rPr>
          <w:rFonts w:eastAsia="MS Mincho"/>
        </w:rPr>
      </w:r>
      <w:r w:rsidR="0050571A">
        <w:rPr>
          <w:rFonts w:eastAsia="MS Mincho"/>
        </w:rPr>
        <w:fldChar w:fldCharType="separate"/>
      </w:r>
      <w:r w:rsidR="00D6659E">
        <w:rPr>
          <w:rFonts w:eastAsia="MS Mincho"/>
        </w:rPr>
        <w:t>6.1.1</w:t>
      </w:r>
      <w:r w:rsidR="0050571A">
        <w:rPr>
          <w:rFonts w:eastAsia="MS Mincho"/>
        </w:rPr>
        <w:fldChar w:fldCharType="end"/>
      </w:r>
      <w:r w:rsidR="0050571A">
        <w:rPr>
          <w:rFonts w:eastAsia="MS Mincho"/>
        </w:rPr>
        <w:t>)</w:t>
      </w:r>
      <w:r w:rsidR="00B66D02">
        <w:rPr>
          <w:rFonts w:eastAsia="MS Mincho"/>
        </w:rPr>
        <w:t xml:space="preserve">. </w:t>
      </w:r>
      <w:r w:rsidR="00D70F3F">
        <w:rPr>
          <w:rFonts w:eastAsia="MS Mincho"/>
        </w:rPr>
        <w:t>If a Printer supports the "client-info" operation attribute, it MUST support this Job Status attribute.</w:t>
      </w:r>
    </w:p>
    <w:p w14:paraId="6992AE4F" w14:textId="032C943D" w:rsidR="00F928D2" w:rsidRDefault="00F928D2" w:rsidP="00B9314B">
      <w:pPr>
        <w:pStyle w:val="IEEEStdsLevel3Header"/>
      </w:pPr>
      <w:bookmarkStart w:id="495" w:name="_Ref54688060"/>
      <w:bookmarkStart w:id="496" w:name="_Toc95162709"/>
      <w:bookmarkStart w:id="497" w:name="_Toc86755971"/>
      <w:r>
        <w:t>document-metadata (1setOf octetString(MAX))</w:t>
      </w:r>
      <w:bookmarkEnd w:id="487"/>
      <w:bookmarkEnd w:id="488"/>
      <w:bookmarkEnd w:id="489"/>
      <w:bookmarkEnd w:id="490"/>
      <w:bookmarkEnd w:id="495"/>
      <w:bookmarkEnd w:id="496"/>
      <w:bookmarkEnd w:id="497"/>
    </w:p>
    <w:p w14:paraId="3B360C74" w14:textId="41C0934F" w:rsidR="00F928D2" w:rsidRDefault="00F928D2" w:rsidP="00F928D2">
      <w:pPr>
        <w:pStyle w:val="IEEEStdsParagraph"/>
        <w:rPr>
          <w:rFonts w:eastAsia="MS Mincho"/>
        </w:rPr>
      </w:pPr>
      <w:r>
        <w:rPr>
          <w:rFonts w:eastAsia="MS Mincho"/>
        </w:rPr>
        <w:t xml:space="preserve">This CONDITIONALLY REQUIRED Job Status attribute specifies one or more keyword/value pairs describing the </w:t>
      </w:r>
      <w:r w:rsidR="00664EAE">
        <w:rPr>
          <w:rFonts w:eastAsia="MS Mincho"/>
        </w:rPr>
        <w:t>D</w:t>
      </w:r>
      <w:r w:rsidR="00A37165">
        <w:rPr>
          <w:rFonts w:eastAsia="MS Mincho"/>
        </w:rPr>
        <w:t>ocument</w:t>
      </w:r>
      <w:r>
        <w:rPr>
          <w:rFonts w:eastAsia="MS Mincho"/>
        </w:rPr>
        <w:t xml:space="preserve"> </w:t>
      </w:r>
      <w:r w:rsidR="002D1414">
        <w:rPr>
          <w:rFonts w:eastAsia="MS Mincho"/>
        </w:rPr>
        <w:t xml:space="preserve">content </w:t>
      </w:r>
      <w:r>
        <w:rPr>
          <w:rFonts w:eastAsia="MS Mincho"/>
        </w:rPr>
        <w:t>supplied</w:t>
      </w:r>
      <w:r w:rsidR="00AC5E07">
        <w:rPr>
          <w:rFonts w:eastAsia="MS Mincho"/>
        </w:rPr>
        <w:t xml:space="preserve"> with this Job</w:t>
      </w:r>
      <w:r>
        <w:rPr>
          <w:rFonts w:eastAsia="MS Mincho"/>
        </w:rPr>
        <w:t xml:space="preserve">. </w:t>
      </w:r>
      <w:r w:rsidR="00892B82">
        <w:rPr>
          <w:rFonts w:eastAsia="MS Mincho"/>
        </w:rPr>
        <w:t xml:space="preserve">The Printer MUST support this Job Status attribute </w:t>
      </w:r>
      <w:r w:rsidR="001046D9">
        <w:rPr>
          <w:rFonts w:eastAsia="MS Mincho"/>
        </w:rPr>
        <w:t xml:space="preserve">if it doesn't support </w:t>
      </w:r>
      <w:r>
        <w:rPr>
          <w:rFonts w:eastAsia="MS Mincho"/>
        </w:rPr>
        <w:t xml:space="preserve">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w:t>
      </w:r>
      <w:r w:rsidR="00710F5A">
        <w:rPr>
          <w:rFonts w:eastAsia="MS Mincho"/>
        </w:rPr>
        <w:t xml:space="preserve">The Printer copies the "document-metadata" operation attribute to this attribute as defined in section </w:t>
      </w:r>
      <w:r w:rsidR="00710F5A">
        <w:rPr>
          <w:rFonts w:eastAsia="MS Mincho"/>
        </w:rPr>
        <w:fldChar w:fldCharType="begin"/>
      </w:r>
      <w:r w:rsidR="00710F5A">
        <w:rPr>
          <w:rFonts w:eastAsia="MS Mincho"/>
        </w:rPr>
        <w:instrText xml:space="preserve"> REF _Ref184110839 \r \h </w:instrText>
      </w:r>
      <w:r w:rsidR="00710F5A">
        <w:rPr>
          <w:rFonts w:eastAsia="MS Mincho"/>
        </w:rPr>
      </w:r>
      <w:r w:rsidR="00710F5A">
        <w:rPr>
          <w:rFonts w:eastAsia="MS Mincho"/>
        </w:rPr>
        <w:fldChar w:fldCharType="separate"/>
      </w:r>
      <w:r w:rsidR="00D6659E">
        <w:rPr>
          <w:rFonts w:eastAsia="MS Mincho"/>
        </w:rPr>
        <w:t>8.7</w:t>
      </w:r>
      <w:r w:rsidR="00710F5A">
        <w:rPr>
          <w:rFonts w:eastAsia="MS Mincho"/>
        </w:rPr>
        <w:fldChar w:fldCharType="end"/>
      </w:r>
      <w:r>
        <w:rPr>
          <w:rFonts w:eastAsia="MS Mincho"/>
        </w:rPr>
        <w:t>.</w:t>
      </w:r>
    </w:p>
    <w:p w14:paraId="23888C5E" w14:textId="77777777" w:rsidR="00F928D2" w:rsidRDefault="00F928D2" w:rsidP="00B9314B">
      <w:pPr>
        <w:pStyle w:val="IEEEStdsLevel3Header"/>
      </w:pPr>
      <w:bookmarkStart w:id="498" w:name="_Toc40961780"/>
      <w:bookmarkStart w:id="499" w:name="_Toc95162710"/>
      <w:bookmarkStart w:id="500" w:name="_Toc86755972"/>
      <w:r>
        <w:t>job-originating-user-uri (uri)</w:t>
      </w:r>
      <w:bookmarkEnd w:id="491"/>
      <w:bookmarkEnd w:id="492"/>
      <w:bookmarkEnd w:id="498"/>
      <w:bookmarkEnd w:id="499"/>
      <w:bookmarkEnd w:id="500"/>
    </w:p>
    <w:p w14:paraId="487DBDE7" w14:textId="1551F291" w:rsidR="00F928D2" w:rsidRPr="00350C59" w:rsidRDefault="00F928D2" w:rsidP="00F928D2">
      <w:pPr>
        <w:pStyle w:val="IEEEStdsParagraph"/>
        <w:rPr>
          <w:rFonts w:eastAsia="MS Mincho"/>
        </w:rPr>
      </w:pPr>
      <w:r>
        <w:rPr>
          <w:rFonts w:eastAsia="MS Mincho"/>
        </w:rPr>
        <w:t xml:space="preserve">This </w:t>
      </w:r>
      <w:r w:rsidR="007E227D">
        <w:rPr>
          <w:rFonts w:eastAsia="MS Mincho"/>
        </w:rPr>
        <w:t>RECOMMENDED</w:t>
      </w:r>
      <w:r>
        <w:rPr>
          <w:rFonts w:eastAsia="MS Mincho"/>
        </w:rPr>
        <w:t xml:space="preserve"> Job Status attribute </w:t>
      </w:r>
      <w:r w:rsidR="00C509FC">
        <w:rPr>
          <w:rFonts w:eastAsia="MS Mincho"/>
        </w:rPr>
        <w:t>supplies</w:t>
      </w:r>
      <w:r w:rsidRPr="00350C59">
        <w:rPr>
          <w:rFonts w:eastAsia="MS Mincho"/>
        </w:rPr>
        <w:t xml:space="preserve"> </w:t>
      </w:r>
      <w:r w:rsidR="005B0AE3">
        <w:rPr>
          <w:rFonts w:eastAsia="MS Mincho"/>
        </w:rPr>
        <w:t>a</w:t>
      </w:r>
      <w:r w:rsidRPr="00350C59">
        <w:rPr>
          <w:rFonts w:eastAsia="MS Mincho"/>
        </w:rPr>
        <w:t xml:space="preserve"> URI </w:t>
      </w:r>
      <w:r w:rsidR="00091F4B">
        <w:rPr>
          <w:rFonts w:eastAsia="MS Mincho"/>
        </w:rPr>
        <w:t>that uniquely identifies</w:t>
      </w:r>
      <w:r w:rsidRPr="00350C59">
        <w:rPr>
          <w:rFonts w:eastAsia="MS Mincho"/>
        </w:rPr>
        <w:t xml:space="preserve"> the </w:t>
      </w:r>
      <w:r>
        <w:rPr>
          <w:rFonts w:eastAsia="MS Mincho"/>
        </w:rPr>
        <w:t xml:space="preserve">most authenticated </w:t>
      </w:r>
      <w:r w:rsidRPr="00350C59">
        <w:rPr>
          <w:rFonts w:eastAsia="MS Mincho"/>
        </w:rPr>
        <w:t xml:space="preserve">user </w:t>
      </w:r>
      <w:r w:rsidR="00C509FC">
        <w:rPr>
          <w:rFonts w:eastAsia="MS Mincho"/>
        </w:rPr>
        <w:t>who</w:t>
      </w:r>
      <w:r w:rsidRPr="00350C59">
        <w:rPr>
          <w:rFonts w:eastAsia="MS Mincho"/>
        </w:rPr>
        <w:t> </w:t>
      </w:r>
      <w:r w:rsidR="0049002D">
        <w:rPr>
          <w:rFonts w:eastAsia="MS Mincho"/>
        </w:rPr>
        <w:t xml:space="preserve">instigated </w:t>
      </w:r>
      <w:r w:rsidRPr="00350C59">
        <w:rPr>
          <w:rFonts w:eastAsia="MS Mincho"/>
        </w:rPr>
        <w:t xml:space="preserve">the </w:t>
      </w:r>
      <w:r w:rsidR="00902DF5">
        <w:rPr>
          <w:rFonts w:eastAsia="MS Mincho"/>
        </w:rPr>
        <w:t xml:space="preserve">Job Creation </w:t>
      </w:r>
      <w:del w:id="501" w:author="Smith Kennedy" w:date="2022-02-07T21:48:00Z">
        <w:r w:rsidR="00D87BF1">
          <w:rPr>
            <w:rFonts w:eastAsia="MS Mincho"/>
          </w:rPr>
          <w:delText>Request</w:delText>
        </w:r>
      </w:del>
      <w:ins w:id="502" w:author="Smith Kennedy" w:date="2022-02-07T21:48:00Z">
        <w:r w:rsidR="00902DF5">
          <w:rPr>
            <w:rFonts w:eastAsia="MS Mincho"/>
          </w:rPr>
          <w:t>Operation</w:t>
        </w:r>
      </w:ins>
      <w:r>
        <w:rPr>
          <w:rFonts w:eastAsia="MS Mincho"/>
        </w:rPr>
        <w:t xml:space="preserve"> as </w:t>
      </w:r>
      <w:r w:rsidR="00BB7852">
        <w:rPr>
          <w:rFonts w:eastAsia="MS Mincho"/>
        </w:rPr>
        <w:t>describ</w:t>
      </w:r>
      <w:r w:rsidR="001E74B2">
        <w:rPr>
          <w:rFonts w:eastAsia="MS Mincho"/>
        </w:rPr>
        <w:t>e</w:t>
      </w:r>
      <w:r w:rsidR="00BB7852">
        <w:rPr>
          <w:rFonts w:eastAsia="MS Mincho"/>
        </w:rPr>
        <w:t>d</w:t>
      </w:r>
      <w:r>
        <w:rPr>
          <w:rFonts w:eastAsia="MS Mincho"/>
        </w:rPr>
        <w:t xml:space="preserve"> in section </w:t>
      </w:r>
      <w:r>
        <w:rPr>
          <w:rFonts w:eastAsia="MS Mincho"/>
        </w:rPr>
        <w:fldChar w:fldCharType="begin"/>
      </w:r>
      <w:r>
        <w:rPr>
          <w:rFonts w:eastAsia="MS Mincho"/>
        </w:rPr>
        <w:instrText xml:space="preserve"> REF _Ref195581496 \r \h </w:instrText>
      </w:r>
      <w:r>
        <w:rPr>
          <w:rFonts w:eastAsia="MS Mincho"/>
        </w:rPr>
      </w:r>
      <w:r>
        <w:rPr>
          <w:rFonts w:eastAsia="MS Mincho"/>
        </w:rPr>
        <w:fldChar w:fldCharType="separate"/>
      </w:r>
      <w:r w:rsidR="00D6659E">
        <w:rPr>
          <w:rFonts w:eastAsia="MS Mincho"/>
        </w:rPr>
        <w:t>8.1</w:t>
      </w:r>
      <w:r>
        <w:rPr>
          <w:rFonts w:eastAsia="MS Mincho"/>
        </w:rPr>
        <w:fldChar w:fldCharType="end"/>
      </w:r>
      <w:r w:rsidRPr="00350C59">
        <w:rPr>
          <w:rFonts w:eastAsia="MS Mincho"/>
        </w:rPr>
        <w:t>.</w:t>
      </w:r>
    </w:p>
    <w:p w14:paraId="1AEB12E6" w14:textId="77777777" w:rsidR="00F928D2" w:rsidRDefault="00F928D2" w:rsidP="00B9314B">
      <w:pPr>
        <w:pStyle w:val="IEEEStdsLevel3Header"/>
      </w:pPr>
      <w:bookmarkStart w:id="503" w:name="_Ref183713616"/>
      <w:bookmarkStart w:id="504" w:name="_Toc204693665"/>
      <w:bookmarkStart w:id="505" w:name="_Toc14878379"/>
      <w:bookmarkStart w:id="506" w:name="_Toc40961781"/>
      <w:bookmarkStart w:id="507" w:name="_Toc95162711"/>
      <w:bookmarkStart w:id="508" w:name="_Toc86755973"/>
      <w:r>
        <w:t>job-pages (integer(0:MAX))</w:t>
      </w:r>
      <w:bookmarkEnd w:id="503"/>
      <w:bookmarkEnd w:id="504"/>
      <w:bookmarkEnd w:id="505"/>
      <w:bookmarkEnd w:id="506"/>
      <w:bookmarkEnd w:id="507"/>
      <w:bookmarkEnd w:id="508"/>
    </w:p>
    <w:p w14:paraId="197BF96D" w14:textId="05B9B518" w:rsidR="00F928D2" w:rsidRPr="005938A8" w:rsidRDefault="00F928D2" w:rsidP="00EB27BD">
      <w:pPr>
        <w:pStyle w:val="IEEEStdsParagraph"/>
        <w:rPr>
          <w:rFonts w:eastAsia="MS Mincho"/>
        </w:rPr>
      </w:pPr>
      <w:r>
        <w:rPr>
          <w:rFonts w:eastAsia="MS Mincho"/>
        </w:rPr>
        <w:t>This RECOMMENDED Job Status attribute</w:t>
      </w:r>
      <w:r w:rsidR="000D13C0">
        <w:rPr>
          <w:rFonts w:eastAsia="MS Mincho"/>
        </w:rPr>
        <w:t xml:space="preserve"> </w:t>
      </w:r>
      <w:r w:rsidR="006E2AAD">
        <w:rPr>
          <w:rFonts w:eastAsia="MS Mincho"/>
        </w:rPr>
        <w:t>supplies</w:t>
      </w:r>
      <w:r>
        <w:rPr>
          <w:rFonts w:eastAsia="MS Mincho"/>
        </w:rPr>
        <w:t xml:space="preserve"> the total number of </w:t>
      </w:r>
      <w:r w:rsidR="001F3555">
        <w:rPr>
          <w:rFonts w:eastAsia="MS Mincho"/>
        </w:rPr>
        <w:t xml:space="preserve">Input </w:t>
      </w:r>
      <w:r w:rsidR="00BB0AE4">
        <w:rPr>
          <w:rFonts w:eastAsia="MS Mincho"/>
        </w:rPr>
        <w:t>Pages</w:t>
      </w:r>
      <w:r>
        <w:rPr>
          <w:rFonts w:eastAsia="MS Mincho"/>
        </w:rPr>
        <w:t xml:space="preserve"> </w:t>
      </w:r>
      <w:r w:rsidR="00E51E0B">
        <w:rPr>
          <w:rFonts w:eastAsia="MS Mincho"/>
        </w:rPr>
        <w:t xml:space="preserve">in </w:t>
      </w:r>
      <w:r w:rsidR="001F730A">
        <w:rPr>
          <w:rFonts w:eastAsia="MS Mincho"/>
        </w:rPr>
        <w:t xml:space="preserve">all </w:t>
      </w:r>
      <w:r>
        <w:rPr>
          <w:rFonts w:eastAsia="MS Mincho"/>
        </w:rPr>
        <w:t xml:space="preserve">the </w:t>
      </w:r>
      <w:r w:rsidR="00E0487D">
        <w:rPr>
          <w:rFonts w:eastAsia="MS Mincho"/>
        </w:rPr>
        <w:t xml:space="preserve">Documents </w:t>
      </w:r>
      <w:r>
        <w:rPr>
          <w:rFonts w:eastAsia="MS Mincho"/>
        </w:rPr>
        <w:t xml:space="preserve">in the Job. </w:t>
      </w:r>
      <w:r w:rsidR="00E51E0B">
        <w:rPr>
          <w:rFonts w:eastAsia="MS Mincho"/>
        </w:rPr>
        <w:t xml:space="preserve">A Printer </w:t>
      </w:r>
      <w:r>
        <w:rPr>
          <w:rFonts w:eastAsia="MS Mincho"/>
        </w:rPr>
        <w:t>MUST support</w:t>
      </w:r>
      <w:r w:rsidR="00E51E0B">
        <w:rPr>
          <w:rFonts w:eastAsia="MS Mincho"/>
        </w:rPr>
        <w:t xml:space="preserve"> this attribute</w:t>
      </w:r>
      <w:r>
        <w:rPr>
          <w:rFonts w:eastAsia="MS Mincho"/>
        </w:rPr>
        <w:t xml:space="preserve"> if </w:t>
      </w:r>
      <w:r w:rsidR="00E51E0B">
        <w:rPr>
          <w:rFonts w:eastAsia="MS Mincho"/>
        </w:rPr>
        <w:t xml:space="preserve">it supports the </w:t>
      </w:r>
      <w:r>
        <w:rPr>
          <w:rFonts w:eastAsia="MS Mincho"/>
        </w:rPr>
        <w:t xml:space="preserve">"job-pages-completed" Job attribute (section </w:t>
      </w:r>
      <w:r>
        <w:rPr>
          <w:rFonts w:eastAsia="MS Mincho"/>
        </w:rPr>
        <w:fldChar w:fldCharType="begin"/>
      </w:r>
      <w:r>
        <w:rPr>
          <w:rFonts w:eastAsia="MS Mincho"/>
        </w:rPr>
        <w:instrText xml:space="preserve"> REF _Ref183712995 \r \h </w:instrText>
      </w:r>
      <w:r>
        <w:rPr>
          <w:rFonts w:eastAsia="MS Mincho"/>
        </w:rPr>
      </w:r>
      <w:r>
        <w:rPr>
          <w:rFonts w:eastAsia="MS Mincho"/>
        </w:rPr>
        <w:fldChar w:fldCharType="separate"/>
      </w:r>
      <w:r w:rsidR="00D6659E">
        <w:rPr>
          <w:rFonts w:eastAsia="MS Mincho"/>
        </w:rPr>
        <w:t>6.4.5</w:t>
      </w:r>
      <w:r>
        <w:rPr>
          <w:rFonts w:eastAsia="MS Mincho"/>
        </w:rPr>
        <w:fldChar w:fldCharType="end"/>
      </w:r>
      <w:r>
        <w:rPr>
          <w:rFonts w:eastAsia="MS Mincho"/>
        </w:rPr>
        <w:t>).</w:t>
      </w:r>
    </w:p>
    <w:p w14:paraId="441C79E1" w14:textId="77777777" w:rsidR="00F928D2" w:rsidRDefault="00F928D2" w:rsidP="00B9314B">
      <w:pPr>
        <w:pStyle w:val="IEEEStdsLevel3Header"/>
      </w:pPr>
      <w:bookmarkStart w:id="509" w:name="_Ref183712995"/>
      <w:bookmarkStart w:id="510" w:name="_Toc204693666"/>
      <w:bookmarkStart w:id="511" w:name="_Toc14878380"/>
      <w:bookmarkStart w:id="512" w:name="_Toc40961782"/>
      <w:bookmarkStart w:id="513" w:name="_Toc95162712"/>
      <w:bookmarkStart w:id="514" w:name="_Toc86755974"/>
      <w:r>
        <w:t>job-pages-completed (integer(0:MAX))</w:t>
      </w:r>
      <w:bookmarkEnd w:id="509"/>
      <w:bookmarkEnd w:id="510"/>
      <w:bookmarkEnd w:id="511"/>
      <w:bookmarkEnd w:id="512"/>
      <w:bookmarkEnd w:id="513"/>
      <w:bookmarkEnd w:id="514"/>
    </w:p>
    <w:p w14:paraId="290D66EB" w14:textId="7F422E22" w:rsidR="00F928D2" w:rsidRDefault="00F928D2" w:rsidP="00EB27BD">
      <w:pPr>
        <w:pStyle w:val="IEEEStdsParagraph"/>
        <w:rPr>
          <w:rFonts w:eastAsia="MS Mincho"/>
        </w:rPr>
      </w:pPr>
      <w:r>
        <w:rPr>
          <w:rFonts w:eastAsia="MS Mincho"/>
        </w:rPr>
        <w:t xml:space="preserve">This RECOMMENDED Job Status attribute specifies the total number of </w:t>
      </w:r>
      <w:r w:rsidR="001F3555">
        <w:rPr>
          <w:rFonts w:eastAsia="MS Mincho"/>
        </w:rPr>
        <w:t xml:space="preserve">Input </w:t>
      </w:r>
      <w:r w:rsidR="001D07DB">
        <w:rPr>
          <w:rFonts w:eastAsia="MS Mincho"/>
        </w:rPr>
        <w:t>Pages</w:t>
      </w:r>
      <w:r>
        <w:rPr>
          <w:rFonts w:eastAsia="MS Mincho"/>
        </w:rPr>
        <w:t xml:space="preserve"> of the </w:t>
      </w:r>
      <w:r w:rsidR="00D123D5">
        <w:rPr>
          <w:rFonts w:eastAsia="MS Mincho"/>
        </w:rPr>
        <w:t>D</w:t>
      </w:r>
      <w:r>
        <w:rPr>
          <w:rFonts w:eastAsia="MS Mincho"/>
        </w:rPr>
        <w:t>ocuments in the Job th</w:t>
      </w:r>
      <w:r w:rsidR="00D123D5">
        <w:rPr>
          <w:rFonts w:eastAsia="MS Mincho"/>
        </w:rPr>
        <w:t>e Printer has</w:t>
      </w:r>
      <w:r>
        <w:rPr>
          <w:rFonts w:eastAsia="MS Mincho"/>
        </w:rPr>
        <w:t xml:space="preserve"> processed. </w:t>
      </w:r>
      <w:r w:rsidR="0003713F">
        <w:rPr>
          <w:rFonts w:eastAsia="MS Mincho"/>
        </w:rPr>
        <w:t>A Printer MUST support this attribute if it supports the</w:t>
      </w:r>
      <w:r>
        <w:rPr>
          <w:rFonts w:eastAsia="MS Mincho"/>
        </w:rPr>
        <w:t xml:space="preserve"> "job-pages" Job </w:t>
      </w:r>
      <w:r w:rsidR="00CA7937">
        <w:rPr>
          <w:rFonts w:eastAsia="MS Mincho"/>
        </w:rPr>
        <w:t xml:space="preserve">Status </w:t>
      </w:r>
      <w:r>
        <w:rPr>
          <w:rFonts w:eastAsia="MS Mincho"/>
        </w:rPr>
        <w:t xml:space="preserve">attribute (section </w:t>
      </w:r>
      <w:r>
        <w:rPr>
          <w:rFonts w:eastAsia="MS Mincho"/>
        </w:rPr>
        <w:fldChar w:fldCharType="begin"/>
      </w:r>
      <w:r>
        <w:rPr>
          <w:rFonts w:eastAsia="MS Mincho"/>
        </w:rPr>
        <w:instrText xml:space="preserve"> REF _Ref183713616 \r \h </w:instrText>
      </w:r>
      <w:r>
        <w:rPr>
          <w:rFonts w:eastAsia="MS Mincho"/>
        </w:rPr>
      </w:r>
      <w:r>
        <w:rPr>
          <w:rFonts w:eastAsia="MS Mincho"/>
        </w:rPr>
        <w:fldChar w:fldCharType="separate"/>
      </w:r>
      <w:r w:rsidR="00D6659E">
        <w:rPr>
          <w:rFonts w:eastAsia="MS Mincho"/>
        </w:rPr>
        <w:t>6.4.4</w:t>
      </w:r>
      <w:r>
        <w:rPr>
          <w:rFonts w:eastAsia="MS Mincho"/>
        </w:rPr>
        <w:fldChar w:fldCharType="end"/>
      </w:r>
      <w:r>
        <w:rPr>
          <w:rFonts w:eastAsia="MS Mincho"/>
        </w:rPr>
        <w:t>).</w:t>
      </w:r>
    </w:p>
    <w:p w14:paraId="05DDFDD7" w14:textId="77777777" w:rsidR="00F928D2" w:rsidRDefault="00F928D2" w:rsidP="00B9314B">
      <w:pPr>
        <w:pStyle w:val="IEEEStdsLevel3Header"/>
      </w:pPr>
      <w:bookmarkStart w:id="515" w:name="_Ref179004575"/>
      <w:bookmarkStart w:id="516" w:name="_Toc204693662"/>
      <w:bookmarkStart w:id="517" w:name="_Toc14878382"/>
      <w:bookmarkStart w:id="518" w:name="_Toc40961784"/>
      <w:bookmarkStart w:id="519" w:name="_Toc95162713"/>
      <w:bookmarkStart w:id="520" w:name="_Toc86755975"/>
      <w:r>
        <w:lastRenderedPageBreak/>
        <w:t>job-uuid (uri(45))</w:t>
      </w:r>
      <w:bookmarkEnd w:id="515"/>
      <w:bookmarkEnd w:id="516"/>
      <w:bookmarkEnd w:id="517"/>
      <w:bookmarkEnd w:id="518"/>
      <w:bookmarkEnd w:id="519"/>
      <w:bookmarkEnd w:id="520"/>
    </w:p>
    <w:p w14:paraId="67B30691" w14:textId="03D3633F" w:rsidR="00F928D2" w:rsidRPr="00266773" w:rsidRDefault="00F928D2" w:rsidP="008C6A81">
      <w:pPr>
        <w:pStyle w:val="IEEEStdsParagraph"/>
        <w:rPr>
          <w:rFonts w:eastAsia="MS Mincho"/>
        </w:rPr>
      </w:pPr>
      <w:r>
        <w:rPr>
          <w:rFonts w:eastAsia="MS Mincho"/>
        </w:rPr>
        <w:t>This REQUIRED Job Status attribute specifies a globally unique identifier</w:t>
      </w:r>
      <w:r w:rsidR="00673A07">
        <w:rPr>
          <w:rFonts w:eastAsia="MS Mincho"/>
        </w:rPr>
        <w:t xml:space="preserve"> for the Job</w:t>
      </w:r>
      <w:r w:rsidR="005418BD">
        <w:rPr>
          <w:rFonts w:eastAsia="MS Mincho"/>
        </w:rPr>
        <w:t>, which is used for tracking Jobs over a long period of time</w:t>
      </w:r>
      <w:r w:rsidR="00FC42CB">
        <w:rPr>
          <w:rFonts w:eastAsia="MS Mincho"/>
        </w:rPr>
        <w:t xml:space="preserve">. The value </w:t>
      </w:r>
      <w:r>
        <w:rPr>
          <w:rFonts w:eastAsia="MS Mincho"/>
        </w:rPr>
        <w:t xml:space="preserve">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the Job object in response to a </w:t>
      </w:r>
      <w:r w:rsidR="00902DF5">
        <w:rPr>
          <w:rFonts w:eastAsia="MS Mincho"/>
        </w:rPr>
        <w:t xml:space="preserve">Job Creation </w:t>
      </w:r>
      <w:del w:id="521" w:author="Smith Kennedy" w:date="2022-02-07T21:48:00Z">
        <w:r w:rsidR="00A330DC">
          <w:rPr>
            <w:rFonts w:eastAsia="MS Mincho"/>
          </w:rPr>
          <w:delText>R</w:delText>
        </w:r>
        <w:r>
          <w:rPr>
            <w:rFonts w:eastAsia="MS Mincho"/>
          </w:rPr>
          <w:delText>equest</w:delText>
        </w:r>
      </w:del>
      <w:ins w:id="522" w:author="Smith Kennedy" w:date="2022-02-07T21:48:00Z">
        <w:r w:rsidR="00902DF5">
          <w:rPr>
            <w:rFonts w:eastAsia="MS Mincho"/>
          </w:rPr>
          <w:t>Operation</w:t>
        </w:r>
      </w:ins>
      <w:r>
        <w:rPr>
          <w:rFonts w:eastAsia="MS Mincho"/>
        </w:rPr>
        <w:t>.</w:t>
      </w:r>
      <w:bookmarkStart w:id="523" w:name="_Toc204693668"/>
      <w:r w:rsidR="008C6A81">
        <w:rPr>
          <w:rFonts w:eastAsia="MS Mincho"/>
        </w:rPr>
        <w:t xml:space="preserve"> </w:t>
      </w:r>
      <w:r w:rsidR="00FC42CB">
        <w:rPr>
          <w:rFonts w:eastAsia="MS Mincho"/>
        </w:rPr>
        <w:t>A Client</w:t>
      </w:r>
      <w:r>
        <w:rPr>
          <w:rFonts w:eastAsia="MS Mincho"/>
        </w:rPr>
        <w:t xml:space="preserve"> MUST NOT use </w:t>
      </w:r>
      <w:r w:rsidR="00AA0650">
        <w:rPr>
          <w:rFonts w:eastAsia="MS Mincho"/>
        </w:rPr>
        <w:t xml:space="preserve">this attribute </w:t>
      </w:r>
      <w:r>
        <w:rPr>
          <w:rFonts w:eastAsia="MS Mincho"/>
        </w:rPr>
        <w:t xml:space="preserve">as </w:t>
      </w:r>
      <w:r w:rsidR="00194860">
        <w:rPr>
          <w:rFonts w:eastAsia="MS Mincho"/>
        </w:rPr>
        <w:t>the target</w:t>
      </w:r>
      <w:r>
        <w:rPr>
          <w:rFonts w:eastAsia="MS Mincho"/>
        </w:rPr>
        <w:t xml:space="preserve"> in IPP Job </w:t>
      </w:r>
      <w:r w:rsidR="00A84C7D">
        <w:rPr>
          <w:rFonts w:eastAsia="MS Mincho"/>
        </w:rPr>
        <w:t>requests</w:t>
      </w:r>
      <w:r w:rsidR="0042153B">
        <w:rPr>
          <w:rFonts w:eastAsia="MS Mincho"/>
        </w:rPr>
        <w:t xml:space="preserve">. </w:t>
      </w:r>
      <w:r w:rsidR="007B15BD">
        <w:rPr>
          <w:rFonts w:eastAsia="MS Mincho"/>
        </w:rPr>
        <w:t xml:space="preserve">If a Printer receives an operation request </w:t>
      </w:r>
      <w:r w:rsidR="00332E44">
        <w:rPr>
          <w:rFonts w:eastAsia="MS Mincho"/>
        </w:rPr>
        <w:t xml:space="preserve">supplying this attribute, then the Printer MUST reject the </w:t>
      </w:r>
      <w:r w:rsidR="00890152">
        <w:rPr>
          <w:rFonts w:eastAsia="MS Mincho"/>
        </w:rPr>
        <w:t>operation and return the '</w:t>
      </w:r>
      <w:r w:rsidR="00890152" w:rsidRPr="00890152">
        <w:rPr>
          <w:rFonts w:eastAsia="MS Mincho"/>
        </w:rPr>
        <w:t>client-error-bad-request</w:t>
      </w:r>
      <w:r w:rsidR="00890152">
        <w:rPr>
          <w:rFonts w:eastAsia="MS Mincho"/>
        </w:rPr>
        <w:t>'</w:t>
      </w:r>
      <w:r w:rsidR="00B74A6F">
        <w:rPr>
          <w:rFonts w:eastAsia="MS Mincho"/>
        </w:rPr>
        <w:t xml:space="preserve"> status code.</w:t>
      </w:r>
      <w:r w:rsidR="00332E44">
        <w:rPr>
          <w:rFonts w:eastAsia="MS Mincho"/>
        </w:rPr>
        <w:t xml:space="preserve"> </w:t>
      </w:r>
      <w:r w:rsidR="0042153B">
        <w:rPr>
          <w:rFonts w:eastAsia="MS Mincho"/>
        </w:rPr>
        <w:t xml:space="preserve">A </w:t>
      </w:r>
      <w:r w:rsidR="007218A7">
        <w:rPr>
          <w:rFonts w:eastAsia="MS Mincho"/>
        </w:rPr>
        <w:t>Printer</w:t>
      </w:r>
      <w:r w:rsidR="0042153B">
        <w:rPr>
          <w:rFonts w:eastAsia="MS Mincho"/>
        </w:rPr>
        <w:t xml:space="preserve"> </w:t>
      </w:r>
      <w:r>
        <w:rPr>
          <w:rFonts w:eastAsia="MS Mincho"/>
        </w:rPr>
        <w:t xml:space="preserve">MAY </w:t>
      </w:r>
      <w:r w:rsidR="0042153B">
        <w:rPr>
          <w:rFonts w:eastAsia="MS Mincho"/>
        </w:rPr>
        <w:t xml:space="preserve">use </w:t>
      </w:r>
      <w:r w:rsidR="003C3FE6">
        <w:rPr>
          <w:rFonts w:eastAsia="MS Mincho"/>
        </w:rPr>
        <w:t xml:space="preserve">the value of </w:t>
      </w:r>
      <w:r w:rsidR="0042153B">
        <w:rPr>
          <w:rFonts w:eastAsia="MS Mincho"/>
        </w:rPr>
        <w:t xml:space="preserve">this attribute </w:t>
      </w:r>
      <w:r>
        <w:rPr>
          <w:rFonts w:eastAsia="MS Mincho"/>
        </w:rPr>
        <w:t>as a Job identifier for other protocol bindings.</w:t>
      </w:r>
    </w:p>
    <w:p w14:paraId="10089C47" w14:textId="77777777" w:rsidR="00F928D2" w:rsidRDefault="00F928D2" w:rsidP="00B9314B">
      <w:pPr>
        <w:pStyle w:val="IEEEStdsLevel2Header"/>
        <w:rPr>
          <w:rFonts w:eastAsia="MS Mincho"/>
        </w:rPr>
      </w:pPr>
      <w:bookmarkStart w:id="524" w:name="_Toc204693677"/>
      <w:bookmarkStart w:id="525" w:name="_Toc14878393"/>
      <w:bookmarkStart w:id="526" w:name="_Toc40961793"/>
      <w:bookmarkStart w:id="527" w:name="_Toc95162714"/>
      <w:bookmarkStart w:id="528" w:name="_Toc86755976"/>
      <w:bookmarkEnd w:id="523"/>
      <w:r w:rsidRPr="00510B8F">
        <w:rPr>
          <w:rFonts w:eastAsia="MS Mincho"/>
        </w:rPr>
        <w:t>Printer Description Attributes</w:t>
      </w:r>
      <w:bookmarkEnd w:id="524"/>
      <w:bookmarkEnd w:id="525"/>
      <w:bookmarkEnd w:id="526"/>
      <w:bookmarkEnd w:id="527"/>
      <w:bookmarkEnd w:id="528"/>
    </w:p>
    <w:p w14:paraId="3560104F" w14:textId="7EA3E2E1"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_Ref20902499 \h </w:instrText>
      </w:r>
      <w:r>
        <w:rPr>
          <w:rFonts w:eastAsia="MS Mincho"/>
        </w:rPr>
      </w:r>
      <w:r>
        <w:rPr>
          <w:rFonts w:eastAsia="MS Mincho"/>
        </w:rPr>
        <w:fldChar w:fldCharType="separate"/>
      </w:r>
      <w:r w:rsidR="00D6659E">
        <w:t xml:space="preserve">Table </w:t>
      </w:r>
      <w:r w:rsidR="00D6659E">
        <w:rPr>
          <w:noProof/>
        </w:rPr>
        <w:t>12</w:t>
      </w:r>
      <w:r>
        <w:rPr>
          <w:rFonts w:eastAsia="MS Mincho"/>
        </w:rPr>
        <w:fldChar w:fldCharType="end"/>
      </w:r>
      <w:r>
        <w:rPr>
          <w:rFonts w:eastAsia="MS Mincho"/>
        </w:rPr>
        <w:t xml:space="preserve"> lists the Printer</w:t>
      </w:r>
      <w:r w:rsidRPr="00430BD9">
        <w:rPr>
          <w:rFonts w:eastAsia="MS Mincho"/>
        </w:rPr>
        <w:t xml:space="preserve"> Description </w:t>
      </w:r>
      <w:r>
        <w:rPr>
          <w:rFonts w:eastAsia="MS Mincho"/>
        </w:rPr>
        <w:t xml:space="preserve">attributes defined in this </w:t>
      </w:r>
      <w:r w:rsidR="00D545F7">
        <w:rPr>
          <w:rFonts w:eastAsia="MS Mincho"/>
        </w:rPr>
        <w:t>specification and associated conformance requirements for Printer support</w:t>
      </w:r>
      <w:r>
        <w:rPr>
          <w:rFonts w:eastAsia="MS Mincho"/>
        </w:rPr>
        <w:t>.</w:t>
      </w:r>
    </w:p>
    <w:p w14:paraId="415E693C" w14:textId="79BDB698" w:rsidR="00F928D2" w:rsidRDefault="00F928D2" w:rsidP="009370FE">
      <w:pPr>
        <w:pStyle w:val="Caption"/>
      </w:pPr>
      <w:bookmarkStart w:id="529" w:name="_Ref20902499"/>
      <w:bookmarkStart w:id="530" w:name="_Toc40961941"/>
      <w:bookmarkStart w:id="531" w:name="_Toc95162867"/>
      <w:bookmarkStart w:id="532" w:name="_Toc86756127"/>
      <w:r>
        <w:t xml:space="preserve">Table </w:t>
      </w:r>
      <w:r w:rsidR="00E477F6">
        <w:fldChar w:fldCharType="begin"/>
      </w:r>
      <w:r w:rsidR="00E477F6">
        <w:instrText xml:space="preserve"> SEQ Table \* ARABIC </w:instrText>
      </w:r>
      <w:r w:rsidR="00E477F6">
        <w:fldChar w:fldCharType="separate"/>
      </w:r>
      <w:r w:rsidR="00D6659E">
        <w:rPr>
          <w:noProof/>
        </w:rPr>
        <w:t>12</w:t>
      </w:r>
      <w:r w:rsidR="00E477F6">
        <w:rPr>
          <w:noProof/>
        </w:rPr>
        <w:fldChar w:fldCharType="end"/>
      </w:r>
      <w:bookmarkEnd w:id="529"/>
      <w:r>
        <w:t xml:space="preserve"> - New Printer Description Attributes</w:t>
      </w:r>
      <w:bookmarkEnd w:id="530"/>
      <w:bookmarkEnd w:id="531"/>
      <w:bookmarkEnd w:id="532"/>
    </w:p>
    <w:tbl>
      <w:tblPr>
        <w:tblStyle w:val="MediumList1-Accent1"/>
        <w:tblW w:w="7650" w:type="dxa"/>
        <w:tblInd w:w="810" w:type="dxa"/>
        <w:tblLayout w:type="fixed"/>
        <w:tblLook w:val="04A0" w:firstRow="1" w:lastRow="0" w:firstColumn="1" w:lastColumn="0" w:noHBand="0" w:noVBand="1"/>
      </w:tblPr>
      <w:tblGrid>
        <w:gridCol w:w="4050"/>
        <w:gridCol w:w="3600"/>
      </w:tblGrid>
      <w:tr w:rsidR="00F928D2" w14:paraId="597A1F3C"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5DF80806" w14:textId="77777777" w:rsidR="00F928D2" w:rsidRDefault="00F928D2" w:rsidP="00C15DA6">
            <w:pPr>
              <w:rPr>
                <w:rFonts w:eastAsia="MS Mincho"/>
              </w:rPr>
            </w:pPr>
            <w:r>
              <w:rPr>
                <w:rFonts w:eastAsia="MS Mincho"/>
              </w:rPr>
              <w:t>Attribute</w:t>
            </w:r>
          </w:p>
        </w:tc>
        <w:tc>
          <w:tcPr>
            <w:tcW w:w="3600" w:type="dxa"/>
          </w:tcPr>
          <w:p w14:paraId="0F58B73C" w14:textId="52890064" w:rsidR="00F928D2" w:rsidRPr="00BB3B0F" w:rsidRDefault="000030EF"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F928D2" w14:paraId="0FFA45B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D0D219B" w14:textId="77777777" w:rsidR="00F928D2" w:rsidRPr="00E50C0D" w:rsidRDefault="00F928D2" w:rsidP="00C15DA6">
            <w:pPr>
              <w:rPr>
                <w:rFonts w:eastAsia="MS Mincho"/>
                <w:b w:val="0"/>
              </w:rPr>
            </w:pPr>
            <w:r w:rsidRPr="00720A07">
              <w:rPr>
                <w:rFonts w:eastAsia="MS Mincho"/>
                <w:b w:val="0"/>
              </w:rPr>
              <w:t>document-password-supported</w:t>
            </w:r>
          </w:p>
        </w:tc>
        <w:tc>
          <w:tcPr>
            <w:tcW w:w="3600" w:type="dxa"/>
          </w:tcPr>
          <w:p w14:paraId="3BCF04DC" w14:textId="574C5C7D" w:rsidR="00F928D2" w:rsidRPr="0072277D" w:rsidRDefault="00C2531E"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3B2C8822"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38F7E087" w14:textId="77777777" w:rsidR="00F928D2" w:rsidRPr="00E50C0D" w:rsidRDefault="00F928D2" w:rsidP="00C15DA6">
            <w:pPr>
              <w:rPr>
                <w:rFonts w:eastAsia="MS Mincho"/>
                <w:b w:val="0"/>
              </w:rPr>
            </w:pPr>
            <w:r w:rsidRPr="00720A07">
              <w:rPr>
                <w:rFonts w:eastAsia="MS Mincho"/>
                <w:b w:val="0"/>
              </w:rPr>
              <w:t>identify-actions-default</w:t>
            </w:r>
          </w:p>
        </w:tc>
        <w:tc>
          <w:tcPr>
            <w:tcW w:w="3600" w:type="dxa"/>
          </w:tcPr>
          <w:p w14:paraId="186D7BA1"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D83606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6F667B" w14:textId="77777777" w:rsidR="00F928D2" w:rsidRPr="00E50C0D" w:rsidRDefault="00F928D2" w:rsidP="00C15DA6">
            <w:pPr>
              <w:rPr>
                <w:rFonts w:eastAsia="MS Mincho"/>
                <w:b w:val="0"/>
              </w:rPr>
            </w:pPr>
            <w:r w:rsidRPr="00720A07">
              <w:rPr>
                <w:rFonts w:eastAsia="MS Mincho"/>
                <w:b w:val="0"/>
              </w:rPr>
              <w:t>identify-actions-</w:t>
            </w:r>
            <w:r>
              <w:rPr>
                <w:rFonts w:eastAsia="MS Mincho"/>
                <w:b w:val="0"/>
              </w:rPr>
              <w:t>supported</w:t>
            </w:r>
          </w:p>
        </w:tc>
        <w:tc>
          <w:tcPr>
            <w:tcW w:w="3600" w:type="dxa"/>
          </w:tcPr>
          <w:p w14:paraId="6ABB4643"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r w:rsidRPr="000A6909">
              <w:rPr>
                <w:rFonts w:eastAsia="MS Mincho"/>
              </w:rPr>
              <w:t xml:space="preserve"> </w:t>
            </w:r>
          </w:p>
        </w:tc>
      </w:tr>
      <w:tr w:rsidR="00F928D2" w14:paraId="287F4D07"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416A7D0" w14:textId="77777777" w:rsidR="00F928D2" w:rsidRPr="00E50C0D" w:rsidRDefault="00F928D2" w:rsidP="00C15DA6">
            <w:pPr>
              <w:rPr>
                <w:rFonts w:eastAsia="MS Mincho"/>
                <w:b w:val="0"/>
              </w:rPr>
            </w:pPr>
            <w:r>
              <w:rPr>
                <w:rFonts w:eastAsia="MS Mincho"/>
                <w:b w:val="0"/>
              </w:rPr>
              <w:t>ipp-features-supported</w:t>
            </w:r>
          </w:p>
        </w:tc>
        <w:tc>
          <w:tcPr>
            <w:tcW w:w="3600" w:type="dxa"/>
          </w:tcPr>
          <w:p w14:paraId="1430A038"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D33DF1" w14:paraId="7E85767C"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211667" w14:textId="77777777" w:rsidR="00D33DF1" w:rsidRPr="00E50C0D" w:rsidRDefault="00D33DF1" w:rsidP="004711C8">
            <w:pPr>
              <w:rPr>
                <w:rFonts w:eastAsia="MS Mincho"/>
                <w:b w:val="0"/>
              </w:rPr>
            </w:pPr>
            <w:r>
              <w:rPr>
                <w:rFonts w:eastAsia="MS Mincho"/>
                <w:b w:val="0"/>
              </w:rPr>
              <w:t>jpeg-features-supported</w:t>
            </w:r>
          </w:p>
        </w:tc>
        <w:tc>
          <w:tcPr>
            <w:tcW w:w="3600" w:type="dxa"/>
          </w:tcPr>
          <w:p w14:paraId="2E6547EF" w14:textId="1FB38052" w:rsidR="00D33DF1" w:rsidRPr="0072277D" w:rsidRDefault="00D33DF1"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D33DF1" w14:paraId="604CBEEA"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4F106F70" w14:textId="7192922E" w:rsidR="00D33DF1" w:rsidRPr="00E50C0D" w:rsidRDefault="00D33DF1" w:rsidP="004711C8">
            <w:pPr>
              <w:rPr>
                <w:rFonts w:eastAsia="MS Mincho"/>
                <w:b w:val="0"/>
              </w:rPr>
            </w:pPr>
            <w:r>
              <w:rPr>
                <w:rFonts w:eastAsia="MS Mincho"/>
                <w:b w:val="0"/>
              </w:rPr>
              <w:t>jpeg-k-octets-supported</w:t>
            </w:r>
          </w:p>
        </w:tc>
        <w:tc>
          <w:tcPr>
            <w:tcW w:w="3600" w:type="dxa"/>
          </w:tcPr>
          <w:p w14:paraId="448FEB90" w14:textId="152508FA" w:rsidR="00D33DF1" w:rsidRPr="0072277D" w:rsidRDefault="00D33DF1" w:rsidP="004711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D33DF1" w14:paraId="0A736746"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D2B73E9" w14:textId="77777777" w:rsidR="00D33DF1" w:rsidRPr="00E50C0D" w:rsidRDefault="00D33DF1" w:rsidP="004711C8">
            <w:pPr>
              <w:rPr>
                <w:rFonts w:eastAsia="MS Mincho"/>
                <w:b w:val="0"/>
              </w:rPr>
            </w:pPr>
            <w:r>
              <w:rPr>
                <w:rFonts w:eastAsia="MS Mincho"/>
                <w:b w:val="0"/>
              </w:rPr>
              <w:t>jpeg-features-supported</w:t>
            </w:r>
          </w:p>
        </w:tc>
        <w:tc>
          <w:tcPr>
            <w:tcW w:w="3600" w:type="dxa"/>
          </w:tcPr>
          <w:p w14:paraId="170A8A96" w14:textId="59EA23DD" w:rsidR="00D33DF1" w:rsidRPr="0072277D" w:rsidRDefault="00D33DF1"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96555E" w14:paraId="7A7CD1C8"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66AB4A7F" w14:textId="38AEF084" w:rsidR="0096555E" w:rsidRPr="00E50C0D" w:rsidRDefault="0096555E" w:rsidP="004711C8">
            <w:pPr>
              <w:rPr>
                <w:rFonts w:eastAsia="MS Mincho"/>
                <w:b w:val="0"/>
              </w:rPr>
            </w:pPr>
            <w:r>
              <w:rPr>
                <w:rFonts w:eastAsia="MS Mincho"/>
                <w:b w:val="0"/>
              </w:rPr>
              <w:t>jpeg-features-supported</w:t>
            </w:r>
          </w:p>
        </w:tc>
        <w:tc>
          <w:tcPr>
            <w:tcW w:w="3600" w:type="dxa"/>
          </w:tcPr>
          <w:p w14:paraId="5455CBEB" w14:textId="607D6212" w:rsidR="0096555E" w:rsidRPr="0072277D" w:rsidRDefault="00D33DF1" w:rsidP="004711C8">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03B80C1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6BAC05D" w14:textId="77777777" w:rsidR="00F928D2" w:rsidRPr="00E50C0D" w:rsidRDefault="00F928D2" w:rsidP="00C15DA6">
            <w:pPr>
              <w:rPr>
                <w:rFonts w:eastAsia="MS Mincho"/>
                <w:b w:val="0"/>
              </w:rPr>
            </w:pPr>
            <w:r>
              <w:rPr>
                <w:rFonts w:eastAsia="MS Mincho"/>
                <w:b w:val="0"/>
              </w:rPr>
              <w:t>job-constraints-supported</w:t>
            </w:r>
          </w:p>
        </w:tc>
        <w:tc>
          <w:tcPr>
            <w:tcW w:w="3600" w:type="dxa"/>
          </w:tcPr>
          <w:p w14:paraId="357279D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65A48776"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6B47492" w14:textId="77777777" w:rsidR="00F928D2" w:rsidRPr="00E50C0D" w:rsidRDefault="00F928D2" w:rsidP="00C15DA6">
            <w:pPr>
              <w:rPr>
                <w:rFonts w:eastAsia="MS Mincho"/>
                <w:b w:val="0"/>
              </w:rPr>
            </w:pPr>
            <w:r>
              <w:rPr>
                <w:rFonts w:eastAsia="MS Mincho"/>
                <w:b w:val="0"/>
              </w:rPr>
              <w:t>job-error-action-default</w:t>
            </w:r>
          </w:p>
        </w:tc>
        <w:tc>
          <w:tcPr>
            <w:tcW w:w="3600" w:type="dxa"/>
          </w:tcPr>
          <w:p w14:paraId="13E8D0F2"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26E250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3EDB8DE" w14:textId="77777777" w:rsidR="00F928D2" w:rsidRPr="00E50C0D" w:rsidRDefault="00F928D2" w:rsidP="00C15DA6">
            <w:pPr>
              <w:rPr>
                <w:rFonts w:eastAsia="MS Mincho"/>
                <w:b w:val="0"/>
              </w:rPr>
            </w:pPr>
            <w:r>
              <w:rPr>
                <w:rFonts w:eastAsia="MS Mincho"/>
                <w:b w:val="0"/>
              </w:rPr>
              <w:t>job-error-action-supported</w:t>
            </w:r>
          </w:p>
        </w:tc>
        <w:tc>
          <w:tcPr>
            <w:tcW w:w="3600" w:type="dxa"/>
          </w:tcPr>
          <w:p w14:paraId="01DA1849"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2F959DE"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5346AA73" w14:textId="77777777" w:rsidR="00F928D2" w:rsidRPr="00E50C0D" w:rsidRDefault="00F928D2" w:rsidP="00C15DA6">
            <w:pPr>
              <w:rPr>
                <w:rFonts w:eastAsia="MS Mincho"/>
                <w:b w:val="0"/>
              </w:rPr>
            </w:pPr>
            <w:r>
              <w:rPr>
                <w:rFonts w:eastAsia="MS Mincho"/>
                <w:b w:val="0"/>
              </w:rPr>
              <w:t>job-presets-supported</w:t>
            </w:r>
          </w:p>
        </w:tc>
        <w:tc>
          <w:tcPr>
            <w:tcW w:w="3600" w:type="dxa"/>
          </w:tcPr>
          <w:p w14:paraId="5905EA46"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D0B639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2F97CB4" w14:textId="77777777" w:rsidR="00F928D2" w:rsidRPr="00E50C0D" w:rsidRDefault="00F928D2" w:rsidP="00C15DA6">
            <w:pPr>
              <w:rPr>
                <w:rFonts w:eastAsia="MS Mincho"/>
                <w:b w:val="0"/>
              </w:rPr>
            </w:pPr>
            <w:r>
              <w:rPr>
                <w:rFonts w:eastAsia="MS Mincho"/>
                <w:b w:val="0"/>
              </w:rPr>
              <w:t>job-resolvers-supported</w:t>
            </w:r>
          </w:p>
        </w:tc>
        <w:tc>
          <w:tcPr>
            <w:tcW w:w="3600" w:type="dxa"/>
          </w:tcPr>
          <w:p w14:paraId="7831E42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1433D139"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8F7ADFC" w14:textId="77777777" w:rsidR="00F928D2" w:rsidRPr="00E50C0D" w:rsidRDefault="00F928D2" w:rsidP="00C15DA6">
            <w:pPr>
              <w:rPr>
                <w:rFonts w:eastAsia="MS Mincho"/>
                <w:b w:val="0"/>
              </w:rPr>
            </w:pPr>
            <w:r>
              <w:rPr>
                <w:rFonts w:eastAsia="MS Mincho"/>
                <w:b w:val="0"/>
              </w:rPr>
              <w:t>job-triggers-supported</w:t>
            </w:r>
          </w:p>
        </w:tc>
        <w:tc>
          <w:tcPr>
            <w:tcW w:w="3600" w:type="dxa"/>
          </w:tcPr>
          <w:p w14:paraId="40DA5D23"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0475472D"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22EE3274" w14:textId="77777777" w:rsidR="00F928D2" w:rsidRPr="00E50C0D" w:rsidRDefault="00F928D2" w:rsidP="00C15DA6">
            <w:pPr>
              <w:rPr>
                <w:rFonts w:eastAsia="MS Mincho"/>
                <w:b w:val="0"/>
              </w:rPr>
            </w:pPr>
            <w:r>
              <w:rPr>
                <w:rFonts w:eastAsia="MS Mincho"/>
                <w:b w:val="0"/>
              </w:rPr>
              <w:t>media-overprint-supported</w:t>
            </w:r>
          </w:p>
        </w:tc>
        <w:tc>
          <w:tcPr>
            <w:tcW w:w="3600" w:type="dxa"/>
          </w:tcPr>
          <w:p w14:paraId="27124F34"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341CD71"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22382F30" w14:textId="77777777" w:rsidR="00F928D2" w:rsidRPr="00E50C0D" w:rsidRDefault="00F928D2" w:rsidP="00C15DA6">
            <w:pPr>
              <w:rPr>
                <w:rFonts w:eastAsia="MS Mincho"/>
                <w:b w:val="0"/>
              </w:rPr>
            </w:pPr>
            <w:r>
              <w:rPr>
                <w:rFonts w:eastAsia="MS Mincho"/>
                <w:b w:val="0"/>
              </w:rPr>
              <w:t>media-overprint-type-supported</w:t>
            </w:r>
          </w:p>
        </w:tc>
        <w:tc>
          <w:tcPr>
            <w:tcW w:w="3600" w:type="dxa"/>
          </w:tcPr>
          <w:p w14:paraId="607713DC"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49CDA75F"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1E733ED2" w14:textId="77777777" w:rsidR="00F928D2" w:rsidRPr="00E50C0D" w:rsidRDefault="00F928D2" w:rsidP="00C15DA6">
            <w:pPr>
              <w:rPr>
                <w:rFonts w:eastAsia="MS Mincho"/>
                <w:b w:val="0"/>
              </w:rPr>
            </w:pPr>
            <w:r>
              <w:rPr>
                <w:rFonts w:eastAsia="MS Mincho"/>
                <w:b w:val="0"/>
              </w:rPr>
              <w:t>multiple-operation-time-out-action</w:t>
            </w:r>
          </w:p>
        </w:tc>
        <w:tc>
          <w:tcPr>
            <w:tcW w:w="3600" w:type="dxa"/>
          </w:tcPr>
          <w:p w14:paraId="463DBECD"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30704B" w14:paraId="22D43998"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4C989EA0" w14:textId="77777777" w:rsidR="0030704B" w:rsidRPr="00E50C0D" w:rsidRDefault="0030704B" w:rsidP="004711C8">
            <w:pPr>
              <w:rPr>
                <w:rFonts w:eastAsia="MS Mincho"/>
                <w:b w:val="0"/>
              </w:rPr>
            </w:pPr>
            <w:r>
              <w:rPr>
                <w:rFonts w:eastAsia="MS Mincho"/>
                <w:b w:val="0"/>
              </w:rPr>
              <w:t>pdf-k-octets-supported</w:t>
            </w:r>
          </w:p>
        </w:tc>
        <w:tc>
          <w:tcPr>
            <w:tcW w:w="3600" w:type="dxa"/>
          </w:tcPr>
          <w:p w14:paraId="160A43B5" w14:textId="77777777" w:rsidR="0030704B" w:rsidRPr="0072277D" w:rsidRDefault="0030704B" w:rsidP="004711C8">
            <w:pPr>
              <w:cnfStyle w:val="000000000000" w:firstRow="0" w:lastRow="0" w:firstColumn="0" w:lastColumn="0" w:oddVBand="0" w:evenVBand="0" w:oddHBand="0" w:evenHBand="0" w:firstRowFirstColumn="0" w:firstRowLastColumn="0" w:lastRowFirstColumn="0" w:lastRowLastColumn="0"/>
              <w:rPr>
                <w:rFonts w:eastAsia="MS Mincho"/>
              </w:rPr>
            </w:pPr>
            <w:r w:rsidRPr="001B7B89">
              <w:rPr>
                <w:rFonts w:eastAsia="MS Mincho"/>
              </w:rPr>
              <w:t>CONDITIONALLY REQUIRED</w:t>
            </w:r>
          </w:p>
        </w:tc>
      </w:tr>
      <w:tr w:rsidR="00055638" w14:paraId="3ACC14F2"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3A194DCF" w14:textId="261D177A" w:rsidR="00055638" w:rsidRPr="00E50C0D" w:rsidRDefault="00055638" w:rsidP="004711C8">
            <w:pPr>
              <w:rPr>
                <w:rFonts w:eastAsia="MS Mincho"/>
                <w:b w:val="0"/>
              </w:rPr>
            </w:pPr>
            <w:r>
              <w:rPr>
                <w:rFonts w:eastAsia="MS Mincho"/>
                <w:b w:val="0"/>
              </w:rPr>
              <w:t>pdf-features-supported</w:t>
            </w:r>
          </w:p>
        </w:tc>
        <w:tc>
          <w:tcPr>
            <w:tcW w:w="3600" w:type="dxa"/>
          </w:tcPr>
          <w:p w14:paraId="77CAD14B" w14:textId="5E692CF4" w:rsidR="00055638" w:rsidRPr="0072277D" w:rsidRDefault="00055638" w:rsidP="004711C8">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1B7B89" w14:paraId="4B8E36DF" w14:textId="77777777" w:rsidTr="004711C8">
        <w:tc>
          <w:tcPr>
            <w:cnfStyle w:val="001000000000" w:firstRow="0" w:lastRow="0" w:firstColumn="1" w:lastColumn="0" w:oddVBand="0" w:evenVBand="0" w:oddHBand="0" w:evenHBand="0" w:firstRowFirstColumn="0" w:firstRowLastColumn="0" w:lastRowFirstColumn="0" w:lastRowLastColumn="0"/>
            <w:tcW w:w="4050" w:type="dxa"/>
          </w:tcPr>
          <w:p w14:paraId="6BCF1843" w14:textId="30955520" w:rsidR="001B7B89" w:rsidRPr="00E50C0D" w:rsidRDefault="001B7B89" w:rsidP="004711C8">
            <w:pPr>
              <w:rPr>
                <w:rFonts w:eastAsia="MS Mincho"/>
                <w:b w:val="0"/>
              </w:rPr>
            </w:pPr>
            <w:r>
              <w:rPr>
                <w:rFonts w:eastAsia="MS Mincho"/>
                <w:b w:val="0"/>
              </w:rPr>
              <w:t>pdf-</w:t>
            </w:r>
            <w:r w:rsidR="0030704B">
              <w:rPr>
                <w:rFonts w:eastAsia="MS Mincho"/>
                <w:b w:val="0"/>
              </w:rPr>
              <w:t>versions</w:t>
            </w:r>
            <w:r>
              <w:rPr>
                <w:rFonts w:eastAsia="MS Mincho"/>
                <w:b w:val="0"/>
              </w:rPr>
              <w:t>-supported</w:t>
            </w:r>
          </w:p>
        </w:tc>
        <w:tc>
          <w:tcPr>
            <w:tcW w:w="3600" w:type="dxa"/>
          </w:tcPr>
          <w:p w14:paraId="02E2A2DA" w14:textId="0F8E5A31" w:rsidR="001B7B89" w:rsidRPr="0072277D" w:rsidRDefault="001B7B89" w:rsidP="004711C8">
            <w:pPr>
              <w:cnfStyle w:val="000000000000" w:firstRow="0" w:lastRow="0" w:firstColumn="0" w:lastColumn="0" w:oddVBand="0" w:evenVBand="0" w:oddHBand="0" w:evenHBand="0" w:firstRowFirstColumn="0" w:firstRowLastColumn="0" w:lastRowFirstColumn="0" w:lastRowLastColumn="0"/>
              <w:rPr>
                <w:rFonts w:eastAsia="MS Mincho"/>
              </w:rPr>
            </w:pPr>
            <w:r w:rsidRPr="001B7B89">
              <w:rPr>
                <w:rFonts w:eastAsia="MS Mincho"/>
              </w:rPr>
              <w:t>CONDITIONALLY REQUIRED</w:t>
            </w:r>
          </w:p>
        </w:tc>
      </w:tr>
      <w:tr w:rsidR="00F928D2" w14:paraId="470AAE1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19ACCBD" w14:textId="77777777" w:rsidR="00F928D2" w:rsidRPr="00E50C0D" w:rsidRDefault="00F928D2" w:rsidP="00C15DA6">
            <w:pPr>
              <w:rPr>
                <w:rFonts w:eastAsia="MS Mincho"/>
                <w:b w:val="0"/>
              </w:rPr>
            </w:pPr>
            <w:r>
              <w:rPr>
                <w:rFonts w:eastAsia="MS Mincho"/>
                <w:b w:val="0"/>
              </w:rPr>
              <w:t>preferred-attributes-supported</w:t>
            </w:r>
          </w:p>
        </w:tc>
        <w:tc>
          <w:tcPr>
            <w:tcW w:w="3600" w:type="dxa"/>
          </w:tcPr>
          <w:p w14:paraId="5AAD57B5"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781B6795"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FC4B0EB" w14:textId="77777777" w:rsidR="00F928D2" w:rsidRPr="00E50C0D" w:rsidRDefault="00F928D2" w:rsidP="00C15DA6">
            <w:pPr>
              <w:rPr>
                <w:rFonts w:eastAsia="MS Mincho"/>
                <w:b w:val="0"/>
              </w:rPr>
            </w:pPr>
            <w:r>
              <w:rPr>
                <w:rFonts w:eastAsia="MS Mincho"/>
                <w:b w:val="0"/>
              </w:rPr>
              <w:t>print-color-mode-default</w:t>
            </w:r>
          </w:p>
        </w:tc>
        <w:tc>
          <w:tcPr>
            <w:tcW w:w="3600" w:type="dxa"/>
          </w:tcPr>
          <w:p w14:paraId="37C4130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026A8FD0"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E61B01F" w14:textId="77777777" w:rsidR="00F928D2" w:rsidRPr="00E50C0D" w:rsidRDefault="00F928D2" w:rsidP="00C15DA6">
            <w:pPr>
              <w:rPr>
                <w:rFonts w:eastAsia="MS Mincho"/>
                <w:b w:val="0"/>
              </w:rPr>
            </w:pPr>
            <w:r>
              <w:rPr>
                <w:rFonts w:eastAsia="MS Mincho"/>
                <w:b w:val="0"/>
              </w:rPr>
              <w:t>print-color-mode-supported</w:t>
            </w:r>
          </w:p>
        </w:tc>
        <w:tc>
          <w:tcPr>
            <w:tcW w:w="3600" w:type="dxa"/>
          </w:tcPr>
          <w:p w14:paraId="14AE6BC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6E0B8BB0"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D1BC719" w14:textId="77777777" w:rsidR="00F928D2" w:rsidRPr="00E50C0D" w:rsidRDefault="00F928D2" w:rsidP="00C15DA6">
            <w:pPr>
              <w:rPr>
                <w:rFonts w:eastAsia="MS Mincho"/>
                <w:b w:val="0"/>
              </w:rPr>
            </w:pPr>
            <w:r>
              <w:rPr>
                <w:rFonts w:eastAsia="MS Mincho"/>
                <w:b w:val="0"/>
              </w:rPr>
              <w:t>print-color-mode-icc-profiles</w:t>
            </w:r>
          </w:p>
        </w:tc>
        <w:tc>
          <w:tcPr>
            <w:tcW w:w="3600" w:type="dxa"/>
          </w:tcPr>
          <w:p w14:paraId="3DB1EE3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255DA60B"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BFAE07D" w14:textId="5BF2A911" w:rsidR="00F928D2" w:rsidRPr="00E50C0D" w:rsidRDefault="002A33CF" w:rsidP="00C15DA6">
            <w:pPr>
              <w:rPr>
                <w:rFonts w:eastAsia="MS Mincho"/>
                <w:b w:val="0"/>
              </w:rPr>
            </w:pPr>
            <w:r>
              <w:rPr>
                <w:rFonts w:eastAsia="MS Mincho"/>
                <w:b w:val="0"/>
              </w:rPr>
              <w:t>print-quality-attributes-supported</w:t>
            </w:r>
          </w:p>
        </w:tc>
        <w:tc>
          <w:tcPr>
            <w:tcW w:w="3600" w:type="dxa"/>
          </w:tcPr>
          <w:p w14:paraId="7282F77F"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5CC48504"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14B7C4D9" w14:textId="77777777" w:rsidR="00F928D2" w:rsidRPr="00E50C0D" w:rsidRDefault="00F928D2" w:rsidP="00C15DA6">
            <w:pPr>
              <w:rPr>
                <w:rFonts w:eastAsia="MS Mincho"/>
                <w:b w:val="0"/>
              </w:rPr>
            </w:pPr>
            <w:r>
              <w:rPr>
                <w:rFonts w:eastAsia="MS Mincho"/>
                <w:b w:val="0"/>
              </w:rPr>
              <w:t>print-rendering-intent-default</w:t>
            </w:r>
          </w:p>
        </w:tc>
        <w:tc>
          <w:tcPr>
            <w:tcW w:w="3600" w:type="dxa"/>
          </w:tcPr>
          <w:p w14:paraId="69076BE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OPTIONAL</w:t>
            </w:r>
          </w:p>
        </w:tc>
      </w:tr>
      <w:tr w:rsidR="00F928D2" w14:paraId="54334F6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A2FD872" w14:textId="77777777" w:rsidR="00F928D2" w:rsidRPr="00E50C0D" w:rsidRDefault="00F928D2" w:rsidP="00C15DA6">
            <w:pPr>
              <w:rPr>
                <w:rFonts w:eastAsia="MS Mincho"/>
                <w:b w:val="0"/>
              </w:rPr>
            </w:pPr>
            <w:r>
              <w:rPr>
                <w:rFonts w:eastAsia="MS Mincho"/>
                <w:b w:val="0"/>
              </w:rPr>
              <w:t>print-rendering-intent-supported</w:t>
            </w:r>
          </w:p>
        </w:tc>
        <w:tc>
          <w:tcPr>
            <w:tcW w:w="3600" w:type="dxa"/>
          </w:tcPr>
          <w:p w14:paraId="188F8022"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1C76607A"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F7ACF7B" w14:textId="77777777" w:rsidR="00F928D2" w:rsidRPr="00E50C0D" w:rsidRDefault="00F928D2" w:rsidP="00C15DA6">
            <w:pPr>
              <w:rPr>
                <w:rFonts w:eastAsia="MS Mincho"/>
                <w:b w:val="0"/>
              </w:rPr>
            </w:pPr>
            <w:r>
              <w:rPr>
                <w:rFonts w:eastAsia="MS Mincho"/>
                <w:b w:val="0"/>
              </w:rPr>
              <w:lastRenderedPageBreak/>
              <w:t>printer-geo-location</w:t>
            </w:r>
          </w:p>
        </w:tc>
        <w:tc>
          <w:tcPr>
            <w:tcW w:w="3600" w:type="dxa"/>
          </w:tcPr>
          <w:p w14:paraId="3576751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7B79B75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045FE47E" w14:textId="77777777" w:rsidR="00F928D2" w:rsidRPr="00E50C0D" w:rsidRDefault="00F928D2" w:rsidP="00C15DA6">
            <w:pPr>
              <w:rPr>
                <w:rFonts w:eastAsia="MS Mincho"/>
                <w:b w:val="0"/>
              </w:rPr>
            </w:pPr>
            <w:r>
              <w:rPr>
                <w:rFonts w:eastAsia="MS Mincho"/>
                <w:b w:val="0"/>
              </w:rPr>
              <w:t>printer-get-attributes-supported</w:t>
            </w:r>
          </w:p>
        </w:tc>
        <w:tc>
          <w:tcPr>
            <w:tcW w:w="3600" w:type="dxa"/>
          </w:tcPr>
          <w:p w14:paraId="6DCD63C7"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3CCBDBC6"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077C3E2F" w14:textId="77777777" w:rsidR="00F928D2" w:rsidRPr="00E50C0D" w:rsidRDefault="00F928D2" w:rsidP="00C15DA6">
            <w:pPr>
              <w:rPr>
                <w:rFonts w:eastAsia="MS Mincho"/>
                <w:b w:val="0"/>
              </w:rPr>
            </w:pPr>
            <w:r>
              <w:rPr>
                <w:rFonts w:eastAsia="MS Mincho"/>
                <w:b w:val="0"/>
              </w:rPr>
              <w:t>printer-icc-profiles</w:t>
            </w:r>
          </w:p>
        </w:tc>
        <w:tc>
          <w:tcPr>
            <w:tcW w:w="3600" w:type="dxa"/>
          </w:tcPr>
          <w:p w14:paraId="446A4AFE"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06D35AB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73BB0B2D" w14:textId="77777777" w:rsidR="00F928D2" w:rsidRPr="00E50C0D" w:rsidRDefault="00F928D2" w:rsidP="00C15DA6">
            <w:pPr>
              <w:rPr>
                <w:rFonts w:eastAsia="MS Mincho"/>
                <w:b w:val="0"/>
              </w:rPr>
            </w:pPr>
            <w:r>
              <w:rPr>
                <w:rFonts w:eastAsia="MS Mincho"/>
                <w:b w:val="0"/>
              </w:rPr>
              <w:t>printer-icons</w:t>
            </w:r>
          </w:p>
        </w:tc>
        <w:tc>
          <w:tcPr>
            <w:tcW w:w="3600" w:type="dxa"/>
          </w:tcPr>
          <w:p w14:paraId="69A8ABC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F928D2" w14:paraId="5B2C07D7"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54B313B" w14:textId="77777777" w:rsidR="00F928D2" w:rsidRPr="00E50C0D" w:rsidRDefault="00F928D2" w:rsidP="00C15DA6">
            <w:pPr>
              <w:rPr>
                <w:rFonts w:eastAsia="MS Mincho"/>
                <w:b w:val="0"/>
              </w:rPr>
            </w:pPr>
            <w:r>
              <w:rPr>
                <w:rFonts w:eastAsia="MS Mincho"/>
                <w:b w:val="0"/>
              </w:rPr>
              <w:t>printer-input-tray</w:t>
            </w:r>
          </w:p>
        </w:tc>
        <w:tc>
          <w:tcPr>
            <w:tcW w:w="3600" w:type="dxa"/>
          </w:tcPr>
          <w:p w14:paraId="60ACAB14"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6EB8F6B5"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3359A52" w14:textId="77777777" w:rsidR="00F928D2" w:rsidRPr="00E50C0D" w:rsidRDefault="00F928D2" w:rsidP="00C15DA6">
            <w:pPr>
              <w:rPr>
                <w:rFonts w:eastAsia="MS Mincho"/>
                <w:b w:val="0"/>
              </w:rPr>
            </w:pPr>
            <w:r>
              <w:rPr>
                <w:rFonts w:eastAsia="MS Mincho"/>
                <w:b w:val="0"/>
              </w:rPr>
              <w:t>printer-mandatory-job-attributes</w:t>
            </w:r>
          </w:p>
        </w:tc>
        <w:tc>
          <w:tcPr>
            <w:tcW w:w="3600" w:type="dxa"/>
          </w:tcPr>
          <w:p w14:paraId="7A6E261C"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OPTIONAL</w:t>
            </w:r>
          </w:p>
        </w:tc>
      </w:tr>
      <w:tr w:rsidR="00F928D2" w14:paraId="0A5086F9"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48DD6561" w14:textId="77777777" w:rsidR="00F928D2" w:rsidRPr="00E50C0D" w:rsidRDefault="00F928D2" w:rsidP="00C15DA6">
            <w:pPr>
              <w:rPr>
                <w:rFonts w:eastAsia="MS Mincho"/>
                <w:b w:val="0"/>
              </w:rPr>
            </w:pPr>
            <w:r>
              <w:rPr>
                <w:rFonts w:eastAsia="MS Mincho"/>
                <w:b w:val="0"/>
              </w:rPr>
              <w:t>printer-organization</w:t>
            </w:r>
          </w:p>
        </w:tc>
        <w:tc>
          <w:tcPr>
            <w:tcW w:w="3600" w:type="dxa"/>
          </w:tcPr>
          <w:p w14:paraId="70871C2B"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RECOMMENDED</w:t>
            </w:r>
          </w:p>
        </w:tc>
      </w:tr>
      <w:tr w:rsidR="00F928D2" w14:paraId="6C976EA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E56C0EB" w14:textId="77777777" w:rsidR="00F928D2" w:rsidRPr="00E50C0D" w:rsidRDefault="00F928D2" w:rsidP="00C15DA6">
            <w:pPr>
              <w:rPr>
                <w:rFonts w:eastAsia="MS Mincho"/>
                <w:b w:val="0"/>
              </w:rPr>
            </w:pPr>
            <w:r>
              <w:rPr>
                <w:rFonts w:eastAsia="MS Mincho"/>
                <w:b w:val="0"/>
              </w:rPr>
              <w:t>printer-organizational-unit</w:t>
            </w:r>
          </w:p>
        </w:tc>
        <w:tc>
          <w:tcPr>
            <w:tcW w:w="3600" w:type="dxa"/>
          </w:tcPr>
          <w:p w14:paraId="7133D5A1"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F928D2" w14:paraId="2BE9C251"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087D15E6" w14:textId="77777777" w:rsidR="00F928D2" w:rsidRPr="00E50C0D" w:rsidRDefault="00F928D2" w:rsidP="00C15DA6">
            <w:pPr>
              <w:rPr>
                <w:rFonts w:eastAsia="MS Mincho"/>
                <w:b w:val="0"/>
              </w:rPr>
            </w:pPr>
            <w:r>
              <w:rPr>
                <w:rFonts w:eastAsia="MS Mincho"/>
                <w:b w:val="0"/>
              </w:rPr>
              <w:t>printer-output-tray</w:t>
            </w:r>
          </w:p>
        </w:tc>
        <w:tc>
          <w:tcPr>
            <w:tcW w:w="3600" w:type="dxa"/>
          </w:tcPr>
          <w:p w14:paraId="41BDDD9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r w:rsidR="00F928D2" w14:paraId="7D63F59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41D07192" w14:textId="77777777" w:rsidR="00F928D2" w:rsidRPr="00E50C0D" w:rsidRDefault="00F928D2" w:rsidP="00C15DA6">
            <w:pPr>
              <w:rPr>
                <w:rFonts w:eastAsia="MS Mincho"/>
                <w:b w:val="0"/>
              </w:rPr>
            </w:pPr>
            <w:r>
              <w:rPr>
                <w:rFonts w:eastAsia="MS Mincho"/>
                <w:b w:val="0"/>
              </w:rPr>
              <w:t>printer-strings-languages-supported</w:t>
            </w:r>
          </w:p>
        </w:tc>
        <w:tc>
          <w:tcPr>
            <w:tcW w:w="3600" w:type="dxa"/>
          </w:tcPr>
          <w:p w14:paraId="74A1C733" w14:textId="5D6270B8" w:rsidR="00F928D2" w:rsidRPr="0072277D" w:rsidRDefault="008A3DE9"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8A3DE9">
              <w:rPr>
                <w:rFonts w:eastAsia="MS Mincho"/>
              </w:rPr>
              <w:t>CONDITIONALLY REQUIRED</w:t>
            </w:r>
          </w:p>
        </w:tc>
      </w:tr>
      <w:tr w:rsidR="00F928D2" w14:paraId="2715BBE8" w14:textId="77777777" w:rsidTr="00C15DA6">
        <w:tc>
          <w:tcPr>
            <w:cnfStyle w:val="001000000000" w:firstRow="0" w:lastRow="0" w:firstColumn="1" w:lastColumn="0" w:oddVBand="0" w:evenVBand="0" w:oddHBand="0" w:evenHBand="0" w:firstRowFirstColumn="0" w:firstRowLastColumn="0" w:lastRowFirstColumn="0" w:lastRowLastColumn="0"/>
            <w:tcW w:w="4050" w:type="dxa"/>
          </w:tcPr>
          <w:p w14:paraId="7ED0E097" w14:textId="77777777" w:rsidR="00F928D2" w:rsidRPr="00E50C0D" w:rsidRDefault="00F928D2" w:rsidP="00C15DA6">
            <w:pPr>
              <w:rPr>
                <w:rFonts w:eastAsia="MS Mincho"/>
                <w:b w:val="0"/>
              </w:rPr>
            </w:pPr>
            <w:r>
              <w:rPr>
                <w:rFonts w:eastAsia="MS Mincho"/>
                <w:b w:val="0"/>
              </w:rPr>
              <w:t>printer-strings-uri</w:t>
            </w:r>
          </w:p>
        </w:tc>
        <w:tc>
          <w:tcPr>
            <w:tcW w:w="3600" w:type="dxa"/>
          </w:tcPr>
          <w:p w14:paraId="2E44F91E" w14:textId="1982EB85" w:rsidR="00F928D2" w:rsidRPr="0072277D" w:rsidRDefault="008A3DE9"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8A3DE9">
              <w:rPr>
                <w:rFonts w:eastAsia="MS Mincho"/>
              </w:rPr>
              <w:t>CONDITIONALLY REQUIRED</w:t>
            </w:r>
          </w:p>
        </w:tc>
      </w:tr>
      <w:tr w:rsidR="00F928D2" w14:paraId="002A580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Pr>
          <w:p w14:paraId="07D67C1E" w14:textId="77777777" w:rsidR="00F928D2" w:rsidRPr="00E50C0D" w:rsidRDefault="00F928D2" w:rsidP="00C15DA6">
            <w:pPr>
              <w:rPr>
                <w:rFonts w:eastAsia="MS Mincho"/>
                <w:b w:val="0"/>
              </w:rPr>
            </w:pPr>
            <w:r>
              <w:rPr>
                <w:rFonts w:eastAsia="MS Mincho"/>
                <w:b w:val="0"/>
              </w:rPr>
              <w:t>requesting-user-uri-supported</w:t>
            </w:r>
          </w:p>
        </w:tc>
        <w:tc>
          <w:tcPr>
            <w:tcW w:w="3600" w:type="dxa"/>
          </w:tcPr>
          <w:p w14:paraId="4A642D4A"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bl>
    <w:p w14:paraId="7380172D" w14:textId="77777777" w:rsidR="00F928D2" w:rsidRDefault="00F928D2" w:rsidP="00B9314B">
      <w:pPr>
        <w:pStyle w:val="IEEEStdsLevel3Header"/>
      </w:pPr>
      <w:bookmarkStart w:id="533" w:name="_Ref180060762"/>
      <w:bookmarkStart w:id="534" w:name="_Toc204693681"/>
      <w:bookmarkStart w:id="535" w:name="_Toc14878394"/>
      <w:bookmarkStart w:id="536" w:name="_Toc40961794"/>
      <w:bookmarkStart w:id="537" w:name="_Ref167274783"/>
      <w:bookmarkStart w:id="538" w:name="_Toc95162715"/>
      <w:bookmarkStart w:id="539" w:name="_Toc86755977"/>
      <w:r>
        <w:t>document-password-supported (integer(0:1023))</w:t>
      </w:r>
      <w:bookmarkEnd w:id="533"/>
      <w:bookmarkEnd w:id="534"/>
      <w:bookmarkEnd w:id="535"/>
      <w:bookmarkEnd w:id="536"/>
      <w:bookmarkEnd w:id="538"/>
      <w:bookmarkEnd w:id="539"/>
    </w:p>
    <w:p w14:paraId="3603E07C" w14:textId="74D41C8E" w:rsidR="00601D90" w:rsidRDefault="00F928D2" w:rsidP="006A1080">
      <w:pPr>
        <w:pStyle w:val="IEEEStdsParagraph"/>
        <w:rPr>
          <w:rFonts w:eastAsia="MS Mincho"/>
        </w:rPr>
      </w:pPr>
      <w:r>
        <w:rPr>
          <w:rFonts w:eastAsia="MS Mincho"/>
        </w:rPr>
        <w:t xml:space="preserve">This OPTIONAL </w:t>
      </w:r>
      <w:r w:rsidRPr="004A200E">
        <w:rPr>
          <w:rFonts w:eastAsia="MS Mincho"/>
        </w:rPr>
        <w:t xml:space="preserve">Printer Description attribute </w:t>
      </w:r>
      <w:r w:rsidR="00C403D1">
        <w:rPr>
          <w:rFonts w:eastAsia="MS Mincho"/>
        </w:rPr>
        <w:t>indicates</w:t>
      </w:r>
      <w:r>
        <w:rPr>
          <w:rFonts w:eastAsia="MS Mincho"/>
        </w:rPr>
        <w:t xml:space="preserve"> the maximum number of octets the Printer will accept for a </w:t>
      </w:r>
      <w:r w:rsidRPr="00514522">
        <w:rPr>
          <w:rFonts w:eastAsia="MS Mincho"/>
        </w:rPr>
        <w:t>"</w:t>
      </w:r>
      <w:r>
        <w:rPr>
          <w:rFonts w:eastAsia="MS Mincho"/>
        </w:rPr>
        <w:t>document</w:t>
      </w:r>
      <w:r w:rsidRPr="00514522">
        <w:rPr>
          <w:rFonts w:eastAsia="MS Mincho"/>
        </w:rPr>
        <w:t xml:space="preserve">-password" </w:t>
      </w:r>
      <w:r>
        <w:rPr>
          <w:rFonts w:eastAsia="MS Mincho"/>
        </w:rPr>
        <w:t xml:space="preserve">operation </w:t>
      </w:r>
      <w:r w:rsidRPr="00514522">
        <w:rPr>
          <w:rFonts w:eastAsia="MS Mincho"/>
        </w:rPr>
        <w:t>attribute</w:t>
      </w:r>
      <w:r>
        <w:rPr>
          <w:rFonts w:eastAsia="MS Mincho"/>
        </w:rPr>
        <w:t xml:space="preserv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w:t>
      </w:r>
      <w:r w:rsidR="006A1080">
        <w:rPr>
          <w:rFonts w:eastAsia="MS Mincho"/>
        </w:rPr>
        <w:t xml:space="preserve"> </w:t>
      </w:r>
      <w:r w:rsidR="003773B9">
        <w:rPr>
          <w:rFonts w:eastAsia="MS Mincho"/>
        </w:rPr>
        <w:t xml:space="preserve">A </w:t>
      </w:r>
      <w:r>
        <w:rPr>
          <w:rFonts w:eastAsia="MS Mincho"/>
        </w:rPr>
        <w:t>Printer that support</w:t>
      </w:r>
      <w:r w:rsidR="003773B9">
        <w:rPr>
          <w:rFonts w:eastAsia="MS Mincho"/>
        </w:rPr>
        <w:t>s</w:t>
      </w:r>
      <w:r>
        <w:rPr>
          <w:rFonts w:eastAsia="MS Mincho"/>
        </w:rPr>
        <w:t xml:space="preserve"> the "document-password" attribute MUST support this attribute</w:t>
      </w:r>
      <w:r w:rsidR="002670B1">
        <w:rPr>
          <w:rFonts w:eastAsia="MS Mincho"/>
        </w:rPr>
        <w:t xml:space="preserve">. </w:t>
      </w:r>
    </w:p>
    <w:p w14:paraId="46041954" w14:textId="14097595" w:rsidR="00F928D2" w:rsidRDefault="002A0F12" w:rsidP="006A1080">
      <w:pPr>
        <w:pStyle w:val="IEEEStdsParagraph"/>
        <w:rPr>
          <w:rFonts w:eastAsia="MS Mincho"/>
        </w:rPr>
      </w:pPr>
      <w:r>
        <w:rPr>
          <w:rFonts w:eastAsia="MS Mincho"/>
        </w:rPr>
        <w:t>Although the syntax allows a wider range of values, a</w:t>
      </w:r>
      <w:r w:rsidR="002670B1">
        <w:rPr>
          <w:rFonts w:eastAsia="MS Mincho"/>
        </w:rPr>
        <w:t xml:space="preserve"> Printer </w:t>
      </w:r>
      <w:r>
        <w:rPr>
          <w:rFonts w:eastAsia="MS Mincho"/>
        </w:rPr>
        <w:t xml:space="preserve">that supports this attribute </w:t>
      </w:r>
      <w:r w:rsidR="002670B1">
        <w:rPr>
          <w:rFonts w:eastAsia="MS Mincho"/>
        </w:rPr>
        <w:t>MUST supply</w:t>
      </w:r>
      <w:r w:rsidR="00F928D2">
        <w:rPr>
          <w:rFonts w:eastAsia="MS Mincho"/>
        </w:rPr>
        <w:t xml:space="preserve"> </w:t>
      </w:r>
      <w:r w:rsidR="008528A2">
        <w:rPr>
          <w:rFonts w:eastAsia="MS Mincho"/>
        </w:rPr>
        <w:t xml:space="preserve">either </w:t>
      </w:r>
      <w:r w:rsidR="00E329FD">
        <w:rPr>
          <w:rFonts w:eastAsia="MS Mincho"/>
        </w:rPr>
        <w:t xml:space="preserve">a value </w:t>
      </w:r>
      <w:r w:rsidR="008528A2">
        <w:rPr>
          <w:rFonts w:eastAsia="MS Mincho"/>
        </w:rPr>
        <w:t xml:space="preserve">in the range </w:t>
      </w:r>
      <w:r w:rsidR="007450E0">
        <w:rPr>
          <w:rFonts w:eastAsia="MS Mincho"/>
        </w:rPr>
        <w:t>255...</w:t>
      </w:r>
      <w:r w:rsidR="00E329FD">
        <w:rPr>
          <w:rFonts w:eastAsia="MS Mincho"/>
        </w:rPr>
        <w:t>1023</w:t>
      </w:r>
      <w:r w:rsidR="00CD7B72">
        <w:rPr>
          <w:rFonts w:eastAsia="MS Mincho"/>
        </w:rPr>
        <w:t>,</w:t>
      </w:r>
      <w:r w:rsidR="00E73B9A">
        <w:rPr>
          <w:rFonts w:eastAsia="MS Mincho"/>
        </w:rPr>
        <w:t xml:space="preserve"> or 0 (zero)</w:t>
      </w:r>
      <w:r w:rsidR="00B5741C">
        <w:rPr>
          <w:rFonts w:eastAsia="MS Mincho"/>
        </w:rPr>
        <w:t xml:space="preserve"> to </w:t>
      </w:r>
      <w:r w:rsidR="00C53550">
        <w:rPr>
          <w:rFonts w:eastAsia="MS Mincho"/>
        </w:rPr>
        <w:t xml:space="preserve">indicate that the "document-password" </w:t>
      </w:r>
      <w:r w:rsidR="00D87AB0">
        <w:rPr>
          <w:rFonts w:eastAsia="MS Mincho"/>
        </w:rPr>
        <w:t xml:space="preserve">operation </w:t>
      </w:r>
      <w:r w:rsidR="00C53550">
        <w:rPr>
          <w:rFonts w:eastAsia="MS Mincho"/>
        </w:rPr>
        <w:t>attribute is not supported</w:t>
      </w:r>
      <w:r w:rsidR="00F928D2">
        <w:rPr>
          <w:rFonts w:eastAsia="MS Mincho"/>
        </w:rPr>
        <w:t xml:space="preserve">. </w:t>
      </w:r>
      <w:r w:rsidR="00ED3B65">
        <w:rPr>
          <w:rFonts w:eastAsia="MS Mincho"/>
        </w:rPr>
        <w:t xml:space="preserve">A Printer MUST NOT </w:t>
      </w:r>
      <w:r w:rsidR="00297049">
        <w:rPr>
          <w:rFonts w:eastAsia="MS Mincho"/>
        </w:rPr>
        <w:t xml:space="preserve">supply </w:t>
      </w:r>
      <w:r w:rsidR="003E707E">
        <w:rPr>
          <w:rFonts w:eastAsia="MS Mincho"/>
        </w:rPr>
        <w:t>a</w:t>
      </w:r>
      <w:r w:rsidR="00297049">
        <w:rPr>
          <w:rFonts w:eastAsia="MS Mincho"/>
        </w:rPr>
        <w:t xml:space="preserve"> </w:t>
      </w:r>
      <w:r w:rsidR="00F928D2">
        <w:rPr>
          <w:rFonts w:eastAsia="MS Mincho"/>
        </w:rPr>
        <w:t>value</w:t>
      </w:r>
      <w:r w:rsidR="00297049">
        <w:rPr>
          <w:rFonts w:eastAsia="MS Mincho"/>
        </w:rPr>
        <w:t xml:space="preserve"> in the range </w:t>
      </w:r>
      <w:r w:rsidR="00F928D2">
        <w:rPr>
          <w:rFonts w:eastAsia="MS Mincho"/>
        </w:rPr>
        <w:t>1</w:t>
      </w:r>
      <w:r w:rsidR="00297049">
        <w:rPr>
          <w:rFonts w:eastAsia="MS Mincho"/>
        </w:rPr>
        <w:t>..</w:t>
      </w:r>
      <w:r w:rsidR="007450E0">
        <w:rPr>
          <w:rFonts w:eastAsia="MS Mincho"/>
        </w:rPr>
        <w:t>.</w:t>
      </w:r>
      <w:r w:rsidR="00F928D2">
        <w:rPr>
          <w:rFonts w:eastAsia="MS Mincho"/>
        </w:rPr>
        <w:t>254</w:t>
      </w:r>
      <w:r w:rsidR="003E707E">
        <w:rPr>
          <w:rFonts w:eastAsia="MS Mincho"/>
        </w:rPr>
        <w:t xml:space="preserve"> for this attribute</w:t>
      </w:r>
      <w:r w:rsidR="00F928D2">
        <w:rPr>
          <w:rFonts w:eastAsia="MS Mincho"/>
        </w:rPr>
        <w:t>.</w:t>
      </w:r>
    </w:p>
    <w:p w14:paraId="264C8462" w14:textId="77777777" w:rsidR="00F928D2" w:rsidRDefault="00F928D2" w:rsidP="00B9314B">
      <w:pPr>
        <w:pStyle w:val="IEEEStdsLevel3Header"/>
      </w:pPr>
      <w:bookmarkStart w:id="540" w:name="_Ref183955469"/>
      <w:bookmarkStart w:id="541" w:name="_Toc204693682"/>
      <w:bookmarkStart w:id="542" w:name="_Toc14878395"/>
      <w:bookmarkStart w:id="543" w:name="_Toc40961795"/>
      <w:bookmarkStart w:id="544" w:name="_Toc95162716"/>
      <w:bookmarkStart w:id="545" w:name="_Toc86755978"/>
      <w:r>
        <w:t>identify-actions-default (1setOf type2 keyword)</w:t>
      </w:r>
      <w:bookmarkEnd w:id="537"/>
      <w:bookmarkEnd w:id="540"/>
      <w:bookmarkEnd w:id="541"/>
      <w:bookmarkEnd w:id="542"/>
      <w:bookmarkEnd w:id="543"/>
      <w:bookmarkEnd w:id="544"/>
      <w:bookmarkEnd w:id="545"/>
    </w:p>
    <w:p w14:paraId="3B099E91" w14:textId="648758C4" w:rsidR="005D674F" w:rsidRPr="007B50B8" w:rsidRDefault="00F928D2" w:rsidP="0097406D">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48B8">
        <w:rPr>
          <w:rFonts w:eastAsia="MS Mincho"/>
        </w:rPr>
        <w:t xml:space="preserve">indicates the </w:t>
      </w:r>
      <w:r w:rsidR="00EE13AE">
        <w:rPr>
          <w:rFonts w:eastAsia="MS Mincho"/>
        </w:rPr>
        <w:t xml:space="preserve">default </w:t>
      </w:r>
      <w:r w:rsidR="005B48B8">
        <w:rPr>
          <w:rFonts w:eastAsia="MS Mincho"/>
        </w:rPr>
        <w:t xml:space="preserve">set of </w:t>
      </w:r>
      <w:r w:rsidR="005B48B8" w:rsidRPr="00CC473A">
        <w:rPr>
          <w:rFonts w:eastAsia="MS Mincho"/>
        </w:rPr>
        <w:t>value</w:t>
      </w:r>
      <w:r w:rsidR="005B48B8">
        <w:rPr>
          <w:rFonts w:eastAsia="MS Mincho"/>
        </w:rPr>
        <w:t>s</w:t>
      </w:r>
      <w:r w:rsidR="005B48B8" w:rsidRPr="00CC473A">
        <w:rPr>
          <w:rFonts w:eastAsia="MS Mincho"/>
        </w:rPr>
        <w:t xml:space="preserve"> </w:t>
      </w:r>
      <w:r w:rsidR="005B48B8">
        <w:rPr>
          <w:rFonts w:eastAsia="MS Mincho"/>
        </w:rPr>
        <w:t xml:space="preserve">the </w:t>
      </w:r>
      <w:r w:rsidR="005B48B8" w:rsidRPr="00CC473A">
        <w:rPr>
          <w:rFonts w:eastAsia="MS Mincho"/>
        </w:rPr>
        <w:t xml:space="preserve">Printer </w:t>
      </w:r>
      <w:r w:rsidR="005B48B8">
        <w:rPr>
          <w:rFonts w:eastAsia="MS Mincho"/>
        </w:rPr>
        <w:t xml:space="preserve">will use for </w:t>
      </w:r>
      <w:r w:rsidR="005B48B8" w:rsidRPr="0080065F">
        <w:rPr>
          <w:rFonts w:eastAsia="MS Mincho"/>
        </w:rPr>
        <w:t xml:space="preserve">the </w:t>
      </w:r>
      <w:r>
        <w:rPr>
          <w:rFonts w:eastAsia="MS Mincho"/>
        </w:rPr>
        <w:t xml:space="preserve">"identify-actions" operation attribute </w:t>
      </w:r>
      <w:r w:rsidR="00EF03EC">
        <w:rPr>
          <w:rFonts w:eastAsia="MS Mincho"/>
        </w:rPr>
        <w:t xml:space="preserve">(section </w:t>
      </w:r>
      <w:r w:rsidR="00EF03EC">
        <w:rPr>
          <w:rFonts w:eastAsia="MS Mincho"/>
        </w:rPr>
        <w:fldChar w:fldCharType="begin"/>
      </w:r>
      <w:r w:rsidR="00EF03EC">
        <w:rPr>
          <w:rFonts w:eastAsia="MS Mincho"/>
        </w:rPr>
        <w:instrText xml:space="preserve"> REF _Ref167260207 \n \h </w:instrText>
      </w:r>
      <w:r w:rsidR="00EF03EC">
        <w:rPr>
          <w:rFonts w:eastAsia="MS Mincho"/>
        </w:rPr>
      </w:r>
      <w:r w:rsidR="00EF03EC">
        <w:rPr>
          <w:rFonts w:eastAsia="MS Mincho"/>
        </w:rPr>
        <w:fldChar w:fldCharType="separate"/>
      </w:r>
      <w:r w:rsidR="00D6659E">
        <w:rPr>
          <w:rFonts w:eastAsia="MS Mincho"/>
        </w:rPr>
        <w:t>6.1.5</w:t>
      </w:r>
      <w:r w:rsidR="00EF03EC">
        <w:rPr>
          <w:rFonts w:eastAsia="MS Mincho"/>
        </w:rPr>
        <w:fldChar w:fldCharType="end"/>
      </w:r>
      <w:r w:rsidR="00EF03EC">
        <w:rPr>
          <w:rFonts w:eastAsia="MS Mincho"/>
        </w:rPr>
        <w:t xml:space="preserve">) </w:t>
      </w:r>
      <w:r w:rsidR="00406632" w:rsidRPr="00CC473A">
        <w:rPr>
          <w:rFonts w:eastAsia="MS Mincho"/>
        </w:rPr>
        <w:t xml:space="preserve">if the Client omits </w:t>
      </w:r>
      <w:r w:rsidR="00406632">
        <w:rPr>
          <w:rFonts w:eastAsia="MS Mincho"/>
        </w:rPr>
        <w:t xml:space="preserve">it </w:t>
      </w:r>
      <w:r>
        <w:rPr>
          <w:rFonts w:eastAsia="MS Mincho"/>
        </w:rPr>
        <w:t xml:space="preserve">from an Identify-Printer operation request (section </w:t>
      </w:r>
      <w:r>
        <w:rPr>
          <w:rFonts w:eastAsia="MS Mincho"/>
        </w:rPr>
        <w:fldChar w:fldCharType="begin"/>
      </w:r>
      <w:r>
        <w:rPr>
          <w:rFonts w:eastAsia="MS Mincho"/>
        </w:rPr>
        <w:instrText xml:space="preserve"> REF _Ref167260299 \n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 xml:space="preserve">). </w:t>
      </w:r>
      <w:r w:rsidR="007450E0">
        <w:rPr>
          <w:rFonts w:eastAsia="MS Mincho"/>
        </w:rPr>
        <w:t>A Printer MUST support this</w:t>
      </w:r>
      <w:r>
        <w:rPr>
          <w:rFonts w:eastAsia="MS Mincho"/>
        </w:rPr>
        <w:t xml:space="preserve"> attribute </w:t>
      </w:r>
      <w:r w:rsidR="007450E0">
        <w:rPr>
          <w:rFonts w:eastAsia="MS Mincho"/>
        </w:rPr>
        <w:t xml:space="preserve">if it </w:t>
      </w:r>
      <w:r>
        <w:rPr>
          <w:rFonts w:eastAsia="MS Mincho"/>
        </w:rPr>
        <w:t>supports the Identify-Printer operation.</w:t>
      </w:r>
    </w:p>
    <w:p w14:paraId="12AF0FBF" w14:textId="77777777" w:rsidR="00F928D2" w:rsidRDefault="00F928D2" w:rsidP="00B9314B">
      <w:pPr>
        <w:pStyle w:val="IEEEStdsLevel3Header"/>
      </w:pPr>
      <w:bookmarkStart w:id="546" w:name="_Ref167274805"/>
      <w:bookmarkStart w:id="547" w:name="_Toc204693683"/>
      <w:bookmarkStart w:id="548" w:name="_Toc14878396"/>
      <w:bookmarkStart w:id="549" w:name="_Toc40961796"/>
      <w:bookmarkStart w:id="550" w:name="_Toc95162717"/>
      <w:bookmarkStart w:id="551" w:name="_Toc86755979"/>
      <w:r>
        <w:t>identify-actions-supported (1setOf type2 keyword)</w:t>
      </w:r>
      <w:bookmarkEnd w:id="546"/>
      <w:bookmarkEnd w:id="547"/>
      <w:bookmarkEnd w:id="548"/>
      <w:bookmarkEnd w:id="549"/>
      <w:bookmarkEnd w:id="550"/>
      <w:bookmarkEnd w:id="551"/>
    </w:p>
    <w:p w14:paraId="60FBDBBD" w14:textId="7DC7A946" w:rsidR="00F928D2" w:rsidRPr="003E33DC"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Pr>
          <w:rFonts w:eastAsia="MS Mincho"/>
        </w:rPr>
        <w:t xml:space="preserve">lists the values </w:t>
      </w:r>
      <w:r w:rsidR="00A52CF0">
        <w:rPr>
          <w:rFonts w:eastAsia="MS Mincho"/>
        </w:rPr>
        <w:t xml:space="preserve">supported by the Printer </w:t>
      </w:r>
      <w:r>
        <w:rPr>
          <w:rFonts w:eastAsia="MS Mincho"/>
        </w:rPr>
        <w:t xml:space="preserve">for the </w:t>
      </w:r>
      <w:r w:rsidR="00B16F05">
        <w:rPr>
          <w:rFonts w:eastAsia="MS Mincho"/>
        </w:rPr>
        <w:t xml:space="preserve">"identify-actions" operation attribute (section </w:t>
      </w:r>
      <w:r w:rsidR="00B16F05">
        <w:rPr>
          <w:rFonts w:eastAsia="MS Mincho"/>
        </w:rPr>
        <w:fldChar w:fldCharType="begin"/>
      </w:r>
      <w:r w:rsidR="00B16F05">
        <w:rPr>
          <w:rFonts w:eastAsia="MS Mincho"/>
        </w:rPr>
        <w:instrText xml:space="preserve"> REF _Ref167260207 \n \h </w:instrText>
      </w:r>
      <w:r w:rsidR="00B16F05">
        <w:rPr>
          <w:rFonts w:eastAsia="MS Mincho"/>
        </w:rPr>
      </w:r>
      <w:r w:rsidR="00B16F05">
        <w:rPr>
          <w:rFonts w:eastAsia="MS Mincho"/>
        </w:rPr>
        <w:fldChar w:fldCharType="separate"/>
      </w:r>
      <w:r w:rsidR="00D6659E">
        <w:rPr>
          <w:rFonts w:eastAsia="MS Mincho"/>
        </w:rPr>
        <w:t>6.1.5</w:t>
      </w:r>
      <w:r w:rsidR="00B16F05">
        <w:rPr>
          <w:rFonts w:eastAsia="MS Mincho"/>
        </w:rPr>
        <w:fldChar w:fldCharType="end"/>
      </w:r>
      <w:r w:rsidR="00B16F05">
        <w:rPr>
          <w:rFonts w:eastAsia="MS Mincho"/>
        </w:rPr>
        <w:t>)</w:t>
      </w:r>
      <w:r>
        <w:rPr>
          <w:rFonts w:eastAsia="MS Mincho"/>
        </w:rPr>
        <w:t xml:space="preserve">. </w:t>
      </w:r>
      <w:r w:rsidR="004534E6">
        <w:rPr>
          <w:rFonts w:eastAsia="MS Mincho"/>
        </w:rPr>
        <w:t xml:space="preserve">A Printer MUST support this attribute if it supports the Identify-Printer operation </w:t>
      </w:r>
      <w:r>
        <w:rPr>
          <w:rFonts w:eastAsia="MS Mincho"/>
        </w:rPr>
        <w:t xml:space="preserve">(section </w:t>
      </w:r>
      <w:r>
        <w:rPr>
          <w:rFonts w:eastAsia="MS Mincho"/>
        </w:rPr>
        <w:fldChar w:fldCharType="begin"/>
      </w:r>
      <w:r>
        <w:rPr>
          <w:rFonts w:eastAsia="MS Mincho"/>
        </w:rPr>
        <w:instrText xml:space="preserve"> REF _Ref167261651 \r \h </w:instrText>
      </w:r>
      <w:r>
        <w:rPr>
          <w:rFonts w:eastAsia="MS Mincho"/>
        </w:rPr>
      </w:r>
      <w:r>
        <w:rPr>
          <w:rFonts w:eastAsia="MS Mincho"/>
        </w:rPr>
        <w:fldChar w:fldCharType="separate"/>
      </w:r>
      <w:r w:rsidR="00D6659E">
        <w:rPr>
          <w:rFonts w:eastAsia="MS Mincho"/>
        </w:rPr>
        <w:t>5.1</w:t>
      </w:r>
      <w:r>
        <w:rPr>
          <w:rFonts w:eastAsia="MS Mincho"/>
        </w:rPr>
        <w:fldChar w:fldCharType="end"/>
      </w:r>
      <w:r>
        <w:rPr>
          <w:rFonts w:eastAsia="MS Mincho"/>
        </w:rPr>
        <w:t>).</w:t>
      </w:r>
    </w:p>
    <w:p w14:paraId="3929DB32" w14:textId="77777777" w:rsidR="00F928D2" w:rsidRDefault="00F928D2" w:rsidP="00B9314B">
      <w:pPr>
        <w:pStyle w:val="IEEEStdsLevel3Header"/>
      </w:pPr>
      <w:bookmarkStart w:id="552" w:name="_Ref180029897"/>
      <w:bookmarkStart w:id="553" w:name="_Toc204693684"/>
      <w:bookmarkStart w:id="554" w:name="_Toc14878397"/>
      <w:bookmarkStart w:id="555" w:name="_Toc40961797"/>
      <w:bookmarkStart w:id="556" w:name="_Toc95162718"/>
      <w:bookmarkStart w:id="557" w:name="_Toc86755980"/>
      <w:r>
        <w:t>ipp-features-supported (1setOf type2 keyword)</w:t>
      </w:r>
      <w:bookmarkEnd w:id="552"/>
      <w:bookmarkEnd w:id="553"/>
      <w:bookmarkEnd w:id="554"/>
      <w:bookmarkEnd w:id="555"/>
      <w:bookmarkEnd w:id="556"/>
      <w:bookmarkEnd w:id="557"/>
    </w:p>
    <w:p w14:paraId="15CAD878" w14:textId="0FBDC579" w:rsidR="00F928D2" w:rsidRDefault="00F928D2" w:rsidP="00F928D2">
      <w:pPr>
        <w:pStyle w:val="IEEEStdsParagraph"/>
        <w:rPr>
          <w:rFonts w:eastAsia="MS Mincho"/>
        </w:rPr>
      </w:pPr>
      <w:r>
        <w:rPr>
          <w:rFonts w:eastAsia="MS Mincho"/>
        </w:rPr>
        <w:t xml:space="preserve">This REQUIRED </w:t>
      </w:r>
      <w:r w:rsidRPr="004A200E">
        <w:rPr>
          <w:rFonts w:eastAsia="MS Mincho"/>
        </w:rPr>
        <w:t xml:space="preserve">Printer Description attribute </w:t>
      </w:r>
      <w:r>
        <w:rPr>
          <w:rFonts w:eastAsia="MS Mincho"/>
        </w:rPr>
        <w:t xml:space="preserve">lists the IPP extension features supported by the Printer. </w:t>
      </w:r>
      <w:r>
        <w:rPr>
          <w:rFonts w:eastAsia="MS Mincho"/>
        </w:rPr>
        <w:fldChar w:fldCharType="begin"/>
      </w:r>
      <w:r>
        <w:rPr>
          <w:rFonts w:eastAsia="MS Mincho"/>
        </w:rPr>
        <w:instrText xml:space="preserve"> REF _Ref14169451 \h </w:instrText>
      </w:r>
      <w:r>
        <w:rPr>
          <w:rFonts w:eastAsia="MS Mincho"/>
        </w:rPr>
      </w:r>
      <w:r>
        <w:rPr>
          <w:rFonts w:eastAsia="MS Mincho"/>
        </w:rPr>
        <w:fldChar w:fldCharType="separate"/>
      </w:r>
      <w:r w:rsidR="00D6659E">
        <w:t xml:space="preserve">Table </w:t>
      </w:r>
      <w:r w:rsidR="00D6659E">
        <w:rPr>
          <w:noProof/>
        </w:rPr>
        <w:t>13</w:t>
      </w:r>
      <w:r>
        <w:rPr>
          <w:rFonts w:eastAsia="MS Mincho"/>
        </w:rPr>
        <w:fldChar w:fldCharType="end"/>
      </w:r>
      <w:r w:rsidR="00D62694">
        <w:rPr>
          <w:rFonts w:eastAsia="MS Mincho"/>
        </w:rPr>
        <w:t xml:space="preserve"> </w:t>
      </w:r>
      <w:r w:rsidR="00351018">
        <w:rPr>
          <w:rFonts w:eastAsia="MS Mincho"/>
        </w:rPr>
        <w:t xml:space="preserve">lists the keywords defined in this </w:t>
      </w:r>
      <w:r w:rsidR="00514645">
        <w:rPr>
          <w:rFonts w:eastAsia="MS Mincho"/>
        </w:rPr>
        <w:t>specification.</w:t>
      </w:r>
      <w:r>
        <w:rPr>
          <w:rFonts w:eastAsia="MS Mincho"/>
        </w:rPr>
        <w:t xml:space="preserve"> </w:t>
      </w:r>
      <w:r w:rsidR="00C447AE">
        <w:rPr>
          <w:rFonts w:eastAsia="MS Mincho"/>
        </w:rPr>
        <w:t xml:space="preserve">A Printer MUST supply </w:t>
      </w:r>
      <w:r>
        <w:rPr>
          <w:rFonts w:eastAsia="MS Mincho"/>
        </w:rPr>
        <w:t xml:space="preserve">'none' if </w:t>
      </w:r>
      <w:r w:rsidR="001C778C">
        <w:rPr>
          <w:rFonts w:eastAsia="MS Mincho"/>
        </w:rPr>
        <w:t>the set would otherwise be empty</w:t>
      </w:r>
      <w:r w:rsidR="00432C59">
        <w:rPr>
          <w:rFonts w:eastAsia="MS Mincho"/>
        </w:rPr>
        <w:t xml:space="preserve"> </w:t>
      </w:r>
      <w:r>
        <w:rPr>
          <w:rFonts w:eastAsia="MS Mincho"/>
        </w:rPr>
        <w:t xml:space="preserve">and MUST NOT </w:t>
      </w:r>
      <w:r w:rsidR="00432C59">
        <w:rPr>
          <w:rFonts w:eastAsia="MS Mincho"/>
        </w:rPr>
        <w:t xml:space="preserve">supply the 'none' keyword </w:t>
      </w:r>
      <w:r w:rsidR="0082473D">
        <w:rPr>
          <w:rFonts w:eastAsia="MS Mincho"/>
        </w:rPr>
        <w:t>if any other keyword is present</w:t>
      </w:r>
      <w:r>
        <w:rPr>
          <w:rFonts w:eastAsia="MS Mincho"/>
        </w:rPr>
        <w:t>.</w:t>
      </w:r>
    </w:p>
    <w:p w14:paraId="21DF3C20" w14:textId="5811BC95" w:rsidR="00F928D2" w:rsidRDefault="00F928D2" w:rsidP="009370FE">
      <w:pPr>
        <w:pStyle w:val="Caption"/>
      </w:pPr>
      <w:bookmarkStart w:id="558" w:name="_Ref14169451"/>
      <w:bookmarkStart w:id="559" w:name="_Toc204693790"/>
      <w:bookmarkStart w:id="560" w:name="_Toc14878511"/>
      <w:bookmarkStart w:id="561" w:name="_Toc40961942"/>
      <w:bookmarkStart w:id="562" w:name="_Toc95162868"/>
      <w:bookmarkStart w:id="563" w:name="_Toc86756128"/>
      <w:r>
        <w:t xml:space="preserve">Table </w:t>
      </w:r>
      <w:r w:rsidR="00E477F6">
        <w:fldChar w:fldCharType="begin"/>
      </w:r>
      <w:r w:rsidR="00E477F6">
        <w:instrText xml:space="preserve"> SEQ Table \* ARABIC </w:instrText>
      </w:r>
      <w:r w:rsidR="00E477F6">
        <w:fldChar w:fldCharType="separate"/>
      </w:r>
      <w:r w:rsidR="00D6659E">
        <w:rPr>
          <w:noProof/>
        </w:rPr>
        <w:t>13</w:t>
      </w:r>
      <w:r w:rsidR="00E477F6">
        <w:rPr>
          <w:noProof/>
        </w:rPr>
        <w:fldChar w:fldCharType="end"/>
      </w:r>
      <w:bookmarkEnd w:id="558"/>
      <w:r>
        <w:t xml:space="preserve"> - "ipp-features-supported" Keyword Values</w:t>
      </w:r>
      <w:bookmarkEnd w:id="559"/>
      <w:bookmarkEnd w:id="560"/>
      <w:bookmarkEnd w:id="561"/>
      <w:bookmarkEnd w:id="562"/>
      <w:bookmarkEnd w:id="563"/>
    </w:p>
    <w:tbl>
      <w:tblPr>
        <w:tblStyle w:val="MediumList1-Accent1"/>
        <w:tblW w:w="0" w:type="auto"/>
        <w:tblInd w:w="558" w:type="dxa"/>
        <w:tblLook w:val="0420" w:firstRow="1" w:lastRow="0" w:firstColumn="0" w:lastColumn="0" w:noHBand="0" w:noVBand="1"/>
      </w:tblPr>
      <w:tblGrid>
        <w:gridCol w:w="2592"/>
        <w:gridCol w:w="6505"/>
      </w:tblGrid>
      <w:tr w:rsidR="00F928D2" w14:paraId="00A917EF" w14:textId="77777777" w:rsidTr="00C15DA6">
        <w:trPr>
          <w:cnfStyle w:val="100000000000" w:firstRow="1" w:lastRow="0" w:firstColumn="0" w:lastColumn="0" w:oddVBand="0" w:evenVBand="0" w:oddHBand="0" w:evenHBand="0" w:firstRowFirstColumn="0" w:firstRowLastColumn="0" w:lastRowFirstColumn="0" w:lastRowLastColumn="0"/>
        </w:trPr>
        <w:tc>
          <w:tcPr>
            <w:tcW w:w="2592" w:type="dxa"/>
          </w:tcPr>
          <w:p w14:paraId="0C126AE0" w14:textId="77777777" w:rsidR="00F928D2" w:rsidRPr="00365714" w:rsidRDefault="00F928D2" w:rsidP="00C15DA6">
            <w:pPr>
              <w:rPr>
                <w:rFonts w:eastAsia="MS Mincho"/>
                <w:b/>
              </w:rPr>
            </w:pPr>
            <w:r>
              <w:rPr>
                <w:rFonts w:eastAsia="MS Mincho"/>
                <w:b/>
              </w:rPr>
              <w:t>Keyword</w:t>
            </w:r>
          </w:p>
        </w:tc>
        <w:tc>
          <w:tcPr>
            <w:tcW w:w="6505" w:type="dxa"/>
          </w:tcPr>
          <w:p w14:paraId="399ABF49" w14:textId="77777777" w:rsidR="00F928D2" w:rsidRPr="00365714" w:rsidRDefault="00F928D2" w:rsidP="00C15DA6">
            <w:pPr>
              <w:rPr>
                <w:rFonts w:eastAsia="MS Mincho"/>
                <w:b/>
              </w:rPr>
            </w:pPr>
            <w:r>
              <w:rPr>
                <w:rFonts w:eastAsia="MS Mincho"/>
                <w:b/>
              </w:rPr>
              <w:t>Description</w:t>
            </w:r>
          </w:p>
        </w:tc>
      </w:tr>
      <w:tr w:rsidR="00F928D2" w14:paraId="087D700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7207D914" w14:textId="77777777" w:rsidR="00F928D2" w:rsidRDefault="00F928D2" w:rsidP="00C15DA6">
            <w:pPr>
              <w:rPr>
                <w:rFonts w:eastAsia="MS Mincho"/>
              </w:rPr>
            </w:pPr>
            <w:r>
              <w:rPr>
                <w:rFonts w:eastAsia="MS Mincho"/>
              </w:rPr>
              <w:lastRenderedPageBreak/>
              <w:t>none</w:t>
            </w:r>
          </w:p>
        </w:tc>
        <w:tc>
          <w:tcPr>
            <w:tcW w:w="6505" w:type="dxa"/>
          </w:tcPr>
          <w:p w14:paraId="321FC962" w14:textId="77777777" w:rsidR="00F928D2" w:rsidRDefault="00F928D2" w:rsidP="00C15DA6">
            <w:pPr>
              <w:rPr>
                <w:rFonts w:eastAsia="MS Mincho"/>
              </w:rPr>
            </w:pPr>
            <w:r>
              <w:rPr>
                <w:rFonts w:eastAsia="MS Mincho"/>
              </w:rPr>
              <w:t>No extension features are supported.</w:t>
            </w:r>
          </w:p>
        </w:tc>
      </w:tr>
      <w:tr w:rsidR="00F928D2" w14:paraId="1005197D" w14:textId="77777777" w:rsidTr="00C15DA6">
        <w:tc>
          <w:tcPr>
            <w:tcW w:w="2592" w:type="dxa"/>
          </w:tcPr>
          <w:p w14:paraId="4F3F4B3A" w14:textId="77777777" w:rsidR="00F928D2" w:rsidRDefault="00F928D2" w:rsidP="00C15DA6">
            <w:pPr>
              <w:rPr>
                <w:rFonts w:eastAsia="MS Mincho"/>
              </w:rPr>
            </w:pPr>
            <w:r>
              <w:rPr>
                <w:rFonts w:eastAsia="MS Mincho"/>
              </w:rPr>
              <w:t>document-object</w:t>
            </w:r>
          </w:p>
        </w:tc>
        <w:tc>
          <w:tcPr>
            <w:tcW w:w="6505" w:type="dxa"/>
          </w:tcPr>
          <w:p w14:paraId="4A35E0FD" w14:textId="44CD2956" w:rsidR="00F928D2" w:rsidRDefault="00F928D2" w:rsidP="00C15DA6">
            <w:pPr>
              <w:rPr>
                <w:rFonts w:eastAsia="MS Mincho"/>
              </w:rPr>
            </w:pPr>
            <w:r>
              <w:rPr>
                <w:rFonts w:eastAsia="MS Mincho"/>
              </w:rPr>
              <w:t xml:space="preserve">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p>
        </w:tc>
      </w:tr>
      <w:tr w:rsidR="00F928D2" w14:paraId="1E04B0D6"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11D57CE6" w14:textId="77777777" w:rsidR="00F928D2" w:rsidRDefault="00F928D2" w:rsidP="00C15DA6">
            <w:pPr>
              <w:rPr>
                <w:rFonts w:eastAsia="MS Mincho"/>
              </w:rPr>
            </w:pPr>
            <w:r>
              <w:rPr>
                <w:rFonts w:eastAsia="MS Mincho"/>
              </w:rPr>
              <w:t>page-overrides</w:t>
            </w:r>
          </w:p>
        </w:tc>
        <w:tc>
          <w:tcPr>
            <w:tcW w:w="6505" w:type="dxa"/>
          </w:tcPr>
          <w:p w14:paraId="46253F92" w14:textId="328446BB" w:rsidR="00F928D2" w:rsidRDefault="00F928D2" w:rsidP="00C15DA6">
            <w:pPr>
              <w:rPr>
                <w:rFonts w:eastAsia="MS Mincho"/>
              </w:rPr>
            </w:pPr>
            <w:r>
              <w:rPr>
                <w:rFonts w:eastAsia="MS Mincho"/>
              </w:rPr>
              <w:t xml:space="preserve">Page overrides from IPP Page Overrides </w:t>
            </w:r>
            <w:r>
              <w:rPr>
                <w:rFonts w:eastAsia="MS Mincho"/>
              </w:rPr>
              <w:fldChar w:fldCharType="begin"/>
            </w:r>
            <w:r>
              <w:rPr>
                <w:rFonts w:eastAsia="MS Mincho"/>
              </w:rPr>
              <w:instrText xml:space="preserve"> REF PWG5100_6 \h </w:instrText>
            </w:r>
            <w:r>
              <w:rPr>
                <w:rFonts w:eastAsia="MS Mincho"/>
              </w:rPr>
            </w:r>
            <w:r>
              <w:rPr>
                <w:rFonts w:eastAsia="MS Mincho"/>
              </w:rPr>
              <w:fldChar w:fldCharType="separate"/>
            </w:r>
            <w:r w:rsidR="00D6659E">
              <w:t>[PWG5100.6]</w:t>
            </w:r>
            <w:r>
              <w:rPr>
                <w:rFonts w:eastAsia="MS Mincho"/>
              </w:rPr>
              <w:fldChar w:fldCharType="end"/>
            </w:r>
          </w:p>
        </w:tc>
      </w:tr>
      <w:tr w:rsidR="00F928D2" w14:paraId="767A5C4B" w14:textId="77777777" w:rsidTr="00C15DA6">
        <w:tc>
          <w:tcPr>
            <w:tcW w:w="2592" w:type="dxa"/>
          </w:tcPr>
          <w:p w14:paraId="3500D1B1" w14:textId="77777777" w:rsidR="00F928D2" w:rsidRDefault="00F928D2" w:rsidP="00C15DA6">
            <w:pPr>
              <w:rPr>
                <w:rFonts w:eastAsia="MS Mincho"/>
              </w:rPr>
            </w:pPr>
            <w:r>
              <w:rPr>
                <w:rFonts w:eastAsia="MS Mincho"/>
              </w:rPr>
              <w:t>production</w:t>
            </w:r>
          </w:p>
        </w:tc>
        <w:tc>
          <w:tcPr>
            <w:tcW w:w="6505" w:type="dxa"/>
          </w:tcPr>
          <w:p w14:paraId="7B7945DE" w14:textId="2826FFD3" w:rsidR="00F928D2" w:rsidRDefault="00F928D2" w:rsidP="00C15DA6">
            <w:pPr>
              <w:rPr>
                <w:rFonts w:eastAsia="MS Mincho"/>
              </w:rPr>
            </w:pPr>
            <w:r>
              <w:rPr>
                <w:rFonts w:eastAsia="MS Mincho"/>
              </w:rPr>
              <w:t xml:space="preserve">IPP Production Printing Extensions </w:t>
            </w:r>
            <w:r>
              <w:rPr>
                <w:rFonts w:eastAsia="MS Mincho"/>
              </w:rPr>
              <w:fldChar w:fldCharType="begin"/>
            </w:r>
            <w:r>
              <w:rPr>
                <w:rFonts w:eastAsia="MS Mincho"/>
              </w:rPr>
              <w:instrText xml:space="preserve"> REF PWG5100_3 \h </w:instrText>
            </w:r>
            <w:r>
              <w:rPr>
                <w:rFonts w:eastAsia="MS Mincho"/>
              </w:rPr>
            </w:r>
            <w:r>
              <w:rPr>
                <w:rFonts w:eastAsia="MS Mincho"/>
              </w:rPr>
              <w:fldChar w:fldCharType="separate"/>
            </w:r>
            <w:r w:rsidR="00D6659E" w:rsidRPr="00941A29">
              <w:t>[PWG5100.3]</w:t>
            </w:r>
            <w:r>
              <w:rPr>
                <w:rFonts w:eastAsia="MS Mincho"/>
              </w:rPr>
              <w:fldChar w:fldCharType="end"/>
            </w:r>
          </w:p>
        </w:tc>
      </w:tr>
      <w:tr w:rsidR="00F928D2" w14:paraId="3E3D740F" w14:textId="77777777" w:rsidTr="00C15DA6">
        <w:trPr>
          <w:cnfStyle w:val="000000100000" w:firstRow="0" w:lastRow="0" w:firstColumn="0" w:lastColumn="0" w:oddVBand="0" w:evenVBand="0" w:oddHBand="1" w:evenHBand="0" w:firstRowFirstColumn="0" w:firstRowLastColumn="0" w:lastRowFirstColumn="0" w:lastRowLastColumn="0"/>
        </w:trPr>
        <w:tc>
          <w:tcPr>
            <w:tcW w:w="2592" w:type="dxa"/>
          </w:tcPr>
          <w:p w14:paraId="4F3392D2" w14:textId="77777777" w:rsidR="00F928D2" w:rsidRDefault="00F928D2" w:rsidP="00C15DA6">
            <w:pPr>
              <w:rPr>
                <w:rFonts w:eastAsia="MS Mincho"/>
              </w:rPr>
            </w:pPr>
            <w:r>
              <w:rPr>
                <w:rFonts w:eastAsia="MS Mincho"/>
              </w:rPr>
              <w:t>subscription-object</w:t>
            </w:r>
          </w:p>
        </w:tc>
        <w:tc>
          <w:tcPr>
            <w:tcW w:w="6505" w:type="dxa"/>
          </w:tcPr>
          <w:p w14:paraId="08945996" w14:textId="4BBFC7E6" w:rsidR="00F928D2" w:rsidRDefault="00F928D2" w:rsidP="00C15DA6">
            <w:pPr>
              <w:rPr>
                <w:rFonts w:eastAsia="MS Mincho"/>
              </w:rPr>
            </w:pPr>
            <w:r>
              <w:rPr>
                <w:rFonts w:eastAsia="MS Mincho"/>
              </w:rPr>
              <w:t xml:space="preserve">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p>
        </w:tc>
      </w:tr>
    </w:tbl>
    <w:p w14:paraId="569A2F80" w14:textId="77777777" w:rsidR="00F928D2" w:rsidRDefault="00F928D2" w:rsidP="00B9314B">
      <w:pPr>
        <w:pStyle w:val="IEEEStdsLevel3Header"/>
      </w:pPr>
      <w:bookmarkStart w:id="564" w:name="_Ref180136534"/>
      <w:bookmarkStart w:id="565" w:name="_Toc204693685"/>
      <w:bookmarkStart w:id="566" w:name="_Toc14878398"/>
      <w:bookmarkStart w:id="567" w:name="_Toc40961798"/>
      <w:bookmarkStart w:id="568" w:name="_Toc95162719"/>
      <w:bookmarkStart w:id="569" w:name="_Toc86755981"/>
      <w:r>
        <w:t>job-constraints-supported (1setOf collection)</w:t>
      </w:r>
      <w:bookmarkEnd w:id="564"/>
      <w:bookmarkEnd w:id="565"/>
      <w:bookmarkEnd w:id="566"/>
      <w:bookmarkEnd w:id="567"/>
      <w:bookmarkEnd w:id="568"/>
      <w:bookmarkEnd w:id="569"/>
    </w:p>
    <w:p w14:paraId="741D2959" w14:textId="5F930EB3"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77268B">
        <w:rPr>
          <w:rFonts w:eastAsia="MS Mincho"/>
        </w:rPr>
        <w:t xml:space="preserve">lists </w:t>
      </w:r>
      <w:r w:rsidRPr="008653A7">
        <w:rPr>
          <w:rFonts w:eastAsia="MS Mincho"/>
        </w:rPr>
        <w:t xml:space="preserve">collections </w:t>
      </w:r>
      <w:r w:rsidR="0077268B">
        <w:rPr>
          <w:rFonts w:eastAsia="MS Mincho"/>
        </w:rPr>
        <w:t xml:space="preserve">of </w:t>
      </w:r>
      <w:r>
        <w:rPr>
          <w:rFonts w:eastAsia="MS Mincho"/>
        </w:rPr>
        <w:t>J</w:t>
      </w:r>
      <w:r w:rsidRPr="008653A7">
        <w:rPr>
          <w:rFonts w:eastAsia="MS Mincho"/>
        </w:rPr>
        <w:t xml:space="preserve">ob </w:t>
      </w:r>
      <w:r>
        <w:rPr>
          <w:rFonts w:eastAsia="MS Mincho"/>
        </w:rPr>
        <w:t>T</w:t>
      </w:r>
      <w:r w:rsidRPr="008653A7">
        <w:rPr>
          <w:rFonts w:eastAsia="MS Mincho"/>
        </w:rPr>
        <w:t xml:space="preserve">emplate attributes </w:t>
      </w:r>
      <w:r w:rsidR="00CB1DD0">
        <w:rPr>
          <w:rFonts w:eastAsia="MS Mincho"/>
        </w:rPr>
        <w:t xml:space="preserve">and values </w:t>
      </w:r>
      <w:r w:rsidR="005E254C">
        <w:rPr>
          <w:rFonts w:eastAsia="MS Mincho"/>
        </w:rPr>
        <w:t xml:space="preserve">that </w:t>
      </w:r>
      <w:r w:rsidR="00D85830">
        <w:rPr>
          <w:rFonts w:eastAsia="MS Mincho"/>
        </w:rPr>
        <w:t xml:space="preserve">are </w:t>
      </w:r>
      <w:r w:rsidR="00826525">
        <w:rPr>
          <w:rFonts w:eastAsia="MS Mincho"/>
        </w:rPr>
        <w:t>incompatible with one another</w:t>
      </w:r>
      <w:r w:rsidR="0006425E">
        <w:rPr>
          <w:rFonts w:eastAsia="MS Mincho"/>
        </w:rPr>
        <w:t xml:space="preserve">, likely </w:t>
      </w:r>
      <w:r w:rsidR="005E254C">
        <w:rPr>
          <w:rFonts w:eastAsia="MS Mincho"/>
        </w:rPr>
        <w:t>caus</w:t>
      </w:r>
      <w:r w:rsidR="0006425E">
        <w:rPr>
          <w:rFonts w:eastAsia="MS Mincho"/>
        </w:rPr>
        <w:t>ing</w:t>
      </w:r>
      <w:r w:rsidR="005E254C">
        <w:rPr>
          <w:rFonts w:eastAsia="MS Mincho"/>
        </w:rPr>
        <w:t xml:space="preserve"> the Printer to reject a </w:t>
      </w:r>
      <w:r w:rsidR="00902DF5">
        <w:rPr>
          <w:rFonts w:eastAsia="MS Mincho"/>
        </w:rPr>
        <w:t xml:space="preserve">Job Creation </w:t>
      </w:r>
      <w:del w:id="570" w:author="Smith Kennedy" w:date="2022-02-07T21:48:00Z">
        <w:r w:rsidR="0023407B">
          <w:rPr>
            <w:rFonts w:eastAsia="MS Mincho"/>
          </w:rPr>
          <w:delText>Request</w:delText>
        </w:r>
      </w:del>
      <w:ins w:id="571" w:author="Smith Kennedy" w:date="2022-02-07T21:48:00Z">
        <w:r w:rsidR="00902DF5">
          <w:rPr>
            <w:rFonts w:eastAsia="MS Mincho"/>
          </w:rPr>
          <w:t>Operation</w:t>
        </w:r>
      </w:ins>
      <w:r w:rsidR="0023407B">
        <w:rPr>
          <w:rFonts w:eastAsia="MS Mincho"/>
        </w:rPr>
        <w:t xml:space="preserve"> supplying those attributes and values</w:t>
      </w:r>
      <w:r w:rsidR="00D85830">
        <w:rPr>
          <w:rFonts w:eastAsia="MS Mincho"/>
        </w:rPr>
        <w:t>. A</w:t>
      </w:r>
      <w:r>
        <w:rPr>
          <w:rFonts w:eastAsia="MS Mincho"/>
        </w:rPr>
        <w:t xml:space="preserve"> </w:t>
      </w:r>
      <w:r w:rsidR="00B45993">
        <w:rPr>
          <w:rFonts w:eastAsia="MS Mincho"/>
        </w:rPr>
        <w:t xml:space="preserve">supporting </w:t>
      </w:r>
      <w:r>
        <w:rPr>
          <w:rFonts w:eastAsia="MS Mincho"/>
        </w:rPr>
        <w:t>Client</w:t>
      </w:r>
      <w:r w:rsidRPr="008653A7">
        <w:rPr>
          <w:rFonts w:eastAsia="MS Mincho"/>
        </w:rPr>
        <w:t xml:space="preserve"> </w:t>
      </w:r>
      <w:r w:rsidR="00A16841">
        <w:rPr>
          <w:rFonts w:eastAsia="MS Mincho"/>
        </w:rPr>
        <w:t xml:space="preserve">uses these collections to </w:t>
      </w:r>
      <w:r w:rsidR="006921B1">
        <w:rPr>
          <w:rFonts w:eastAsia="MS Mincho"/>
        </w:rPr>
        <w:t>recognize</w:t>
      </w:r>
      <w:r w:rsidR="00A16841">
        <w:rPr>
          <w:rFonts w:eastAsia="MS Mincho"/>
        </w:rPr>
        <w:t xml:space="preserve"> </w:t>
      </w:r>
      <w:r w:rsidR="00720FAF">
        <w:rPr>
          <w:rFonts w:eastAsia="MS Mincho"/>
        </w:rPr>
        <w:t>conflict</w:t>
      </w:r>
      <w:r w:rsidR="00A16841">
        <w:rPr>
          <w:rFonts w:eastAsia="MS Mincho"/>
        </w:rPr>
        <w:t xml:space="preserve">ing </w:t>
      </w:r>
      <w:r w:rsidRPr="008653A7">
        <w:rPr>
          <w:rFonts w:eastAsia="MS Mincho"/>
        </w:rPr>
        <w:t xml:space="preserve">options </w:t>
      </w:r>
      <w:r w:rsidR="00DC01B1">
        <w:rPr>
          <w:rFonts w:eastAsia="MS Mincho"/>
        </w:rPr>
        <w:t xml:space="preserve">and provide </w:t>
      </w:r>
      <w:r w:rsidR="00D272E5">
        <w:rPr>
          <w:rFonts w:eastAsia="MS Mincho"/>
        </w:rPr>
        <w:t xml:space="preserve">a </w:t>
      </w:r>
      <w:r w:rsidR="00DC01B1">
        <w:rPr>
          <w:rFonts w:eastAsia="MS Mincho"/>
        </w:rPr>
        <w:t xml:space="preserve">resolution </w:t>
      </w:r>
      <w:r w:rsidRPr="008653A7">
        <w:rPr>
          <w:rFonts w:eastAsia="MS Mincho"/>
        </w:rPr>
        <w:t xml:space="preserve">prior to </w:t>
      </w:r>
      <w:r w:rsidR="008D5559">
        <w:rPr>
          <w:rFonts w:eastAsia="MS Mincho"/>
        </w:rPr>
        <w:t>Job Creation</w:t>
      </w:r>
      <w:r>
        <w:rPr>
          <w:rFonts w:eastAsia="MS Mincho"/>
        </w:rPr>
        <w:t xml:space="preserve"> or validation</w:t>
      </w:r>
      <w:r w:rsidRPr="008653A7">
        <w:rPr>
          <w:rFonts w:eastAsia="MS Mincho"/>
        </w:rPr>
        <w:t xml:space="preserve">. </w:t>
      </w:r>
      <w:r w:rsidR="006C39BE">
        <w:rPr>
          <w:rFonts w:eastAsia="MS Mincho"/>
        </w:rPr>
        <w:t>A Printer MUST support this attribute</w:t>
      </w:r>
      <w:r w:rsidR="00B17466">
        <w:rPr>
          <w:rFonts w:eastAsia="MS Mincho"/>
        </w:rPr>
        <w:t xml:space="preserve"> if it supports the</w:t>
      </w:r>
      <w:r w:rsidRPr="008653A7">
        <w:rPr>
          <w:rFonts w:eastAsia="MS Mincho"/>
        </w:rPr>
        <w:t xml:space="preserve"> “job-resolvers-supported” </w:t>
      </w:r>
      <w:r w:rsidR="006D0690">
        <w:rPr>
          <w:rFonts w:eastAsia="MS Mincho"/>
        </w:rPr>
        <w:t xml:space="preserve">Printer Description </w:t>
      </w:r>
      <w:r w:rsidRPr="008653A7">
        <w:rPr>
          <w:rFonts w:eastAsia="MS Mincho"/>
        </w:rPr>
        <w:t>attribute</w:t>
      </w:r>
      <w:r w:rsidR="00167D16">
        <w:rPr>
          <w:rFonts w:eastAsia="MS Mincho"/>
        </w:rPr>
        <w:t xml:space="preserve"> (section </w:t>
      </w:r>
      <w:r w:rsidR="00167D16">
        <w:rPr>
          <w:rFonts w:eastAsia="MS Mincho"/>
        </w:rPr>
        <w:fldChar w:fldCharType="begin"/>
      </w:r>
      <w:r w:rsidR="00167D16">
        <w:rPr>
          <w:rFonts w:eastAsia="MS Mincho"/>
        </w:rPr>
        <w:instrText xml:space="preserve"> REF _Ref167274860 \n \h </w:instrText>
      </w:r>
      <w:r w:rsidR="00167D16">
        <w:rPr>
          <w:rFonts w:eastAsia="MS Mincho"/>
        </w:rPr>
      </w:r>
      <w:r w:rsidR="00167D16">
        <w:rPr>
          <w:rFonts w:eastAsia="MS Mincho"/>
        </w:rPr>
        <w:fldChar w:fldCharType="separate"/>
      </w:r>
      <w:r w:rsidR="00D6659E">
        <w:rPr>
          <w:rFonts w:eastAsia="MS Mincho"/>
        </w:rPr>
        <w:t>6.5.9</w:t>
      </w:r>
      <w:r w:rsidR="00167D16">
        <w:rPr>
          <w:rFonts w:eastAsia="MS Mincho"/>
        </w:rPr>
        <w:fldChar w:fldCharType="end"/>
      </w:r>
      <w:r w:rsidR="00167D16">
        <w:rPr>
          <w:rFonts w:eastAsia="MS Mincho"/>
        </w:rPr>
        <w:t>)</w:t>
      </w:r>
      <w:r w:rsidRPr="008653A7">
        <w:rPr>
          <w:rFonts w:eastAsia="MS Mincho"/>
        </w:rPr>
        <w:t>.</w:t>
      </w:r>
    </w:p>
    <w:p w14:paraId="1DC83219" w14:textId="79F5D305" w:rsidR="00F928D2" w:rsidRPr="008653A7" w:rsidRDefault="00F928D2" w:rsidP="00F928D2">
      <w:pPr>
        <w:pStyle w:val="IEEEStdsParagraph"/>
        <w:rPr>
          <w:rFonts w:eastAsia="MS Mincho"/>
        </w:rPr>
      </w:pPr>
      <w:r w:rsidRPr="008653A7">
        <w:rPr>
          <w:rFonts w:eastAsia="MS Mincho"/>
        </w:rPr>
        <w:t xml:space="preserve">Each collection consists of </w:t>
      </w:r>
      <w:r w:rsidR="00D272E5">
        <w:rPr>
          <w:rFonts w:eastAsia="MS Mincho"/>
        </w:rPr>
        <w:t>two or more Job Template attributes and values</w:t>
      </w:r>
      <w:r w:rsidR="00897E26">
        <w:rPr>
          <w:rFonts w:eastAsia="MS Mincho"/>
        </w:rPr>
        <w:t xml:space="preserve"> </w:t>
      </w:r>
      <w:r w:rsidR="00DD28DB">
        <w:rPr>
          <w:rFonts w:eastAsia="MS Mincho"/>
        </w:rPr>
        <w:t xml:space="preserve">that are constrained by one another, </w:t>
      </w:r>
      <w:r w:rsidR="00897E26">
        <w:rPr>
          <w:rFonts w:eastAsia="MS Mincho"/>
        </w:rPr>
        <w:t xml:space="preserve">and </w:t>
      </w:r>
      <w:r w:rsidRPr="008653A7">
        <w:rPr>
          <w:rFonts w:eastAsia="MS Mincho"/>
        </w:rPr>
        <w:t xml:space="preserve">a “resolver-name (name(MAX))” member attribute </w:t>
      </w:r>
      <w:r w:rsidR="00F637A0">
        <w:rPr>
          <w:rFonts w:eastAsia="MS Mincho"/>
        </w:rPr>
        <w:t xml:space="preserve">that names </w:t>
      </w:r>
      <w:r w:rsidRPr="008653A7">
        <w:rPr>
          <w:rFonts w:eastAsia="MS Mincho"/>
        </w:rPr>
        <w:t xml:space="preserve">a </w:t>
      </w:r>
      <w:r w:rsidR="00780EDD">
        <w:rPr>
          <w:rFonts w:eastAsia="MS Mincho"/>
        </w:rPr>
        <w:t xml:space="preserve">matching </w:t>
      </w:r>
      <w:r w:rsidRPr="008653A7">
        <w:rPr>
          <w:rFonts w:eastAsia="MS Mincho"/>
        </w:rPr>
        <w:t xml:space="preserve">collection in the </w:t>
      </w:r>
      <w:r w:rsidR="00800E55">
        <w:rPr>
          <w:rFonts w:eastAsia="MS Mincho"/>
        </w:rPr>
        <w:t xml:space="preserve">Printer's </w:t>
      </w:r>
      <w:r w:rsidRPr="008653A7">
        <w:rPr>
          <w:rFonts w:eastAsia="MS Mincho"/>
        </w:rPr>
        <w:t xml:space="preserve">“job-resolvers-supported” </w:t>
      </w:r>
      <w:r w:rsidR="00800E55">
        <w:rPr>
          <w:rFonts w:eastAsia="MS Mincho"/>
        </w:rPr>
        <w:t xml:space="preserve">Printer Description </w:t>
      </w:r>
      <w:r w:rsidRPr="008653A7">
        <w:rPr>
          <w:rFonts w:eastAsia="MS Mincho"/>
        </w:rPr>
        <w:t xml:space="preserve">attribute. </w:t>
      </w:r>
      <w:r w:rsidR="003F0F67">
        <w:rPr>
          <w:rFonts w:eastAsia="MS Mincho"/>
        </w:rPr>
        <w:t xml:space="preserve">Multiple </w:t>
      </w:r>
      <w:r w:rsidRPr="008653A7">
        <w:rPr>
          <w:rFonts w:eastAsia="MS Mincho"/>
        </w:rPr>
        <w:t>collection</w:t>
      </w:r>
      <w:r w:rsidR="003F0F67">
        <w:rPr>
          <w:rFonts w:eastAsia="MS Mincho"/>
        </w:rPr>
        <w:t>s in this attribute</w:t>
      </w:r>
      <w:r w:rsidR="009651BB">
        <w:rPr>
          <w:rFonts w:eastAsia="MS Mincho"/>
        </w:rPr>
        <w:t xml:space="preserve"> can name </w:t>
      </w:r>
      <w:r w:rsidRPr="008653A7">
        <w:rPr>
          <w:rFonts w:eastAsia="MS Mincho"/>
        </w:rPr>
        <w:t xml:space="preserve">the same </w:t>
      </w:r>
      <w:r w:rsidR="000E08B0">
        <w:rPr>
          <w:rFonts w:eastAsia="MS Mincho"/>
        </w:rPr>
        <w:t xml:space="preserve">collection in </w:t>
      </w:r>
      <w:r w:rsidRPr="008653A7">
        <w:rPr>
          <w:rFonts w:eastAsia="MS Mincho"/>
        </w:rPr>
        <w:t>“job-resolvers-supported”.</w:t>
      </w:r>
      <w:r w:rsidR="000E08B0">
        <w:rPr>
          <w:rFonts w:eastAsia="MS Mincho"/>
        </w:rPr>
        <w:t xml:space="preserve"> Each Job Template attribute can </w:t>
      </w:r>
      <w:r w:rsidR="001C237F">
        <w:rPr>
          <w:rFonts w:eastAsia="MS Mincho"/>
        </w:rPr>
        <w:t>supply more than one value</w:t>
      </w:r>
      <w:r w:rsidR="00E640F8">
        <w:rPr>
          <w:rFonts w:eastAsia="MS Mincho"/>
        </w:rPr>
        <w:t xml:space="preserve"> to </w:t>
      </w:r>
      <w:r w:rsidR="003F0F67">
        <w:rPr>
          <w:rFonts w:eastAsia="MS Mincho"/>
        </w:rPr>
        <w:t xml:space="preserve">reduce the size of </w:t>
      </w:r>
      <w:r w:rsidR="00503FB7">
        <w:rPr>
          <w:rFonts w:eastAsia="MS Mincho"/>
        </w:rPr>
        <w:t>this attribute.</w:t>
      </w:r>
      <w:r>
        <w:rPr>
          <w:rFonts w:eastAsia="MS Mincho"/>
        </w:rPr>
        <w:t xml:space="preserve"> Constraints for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can be incomplete; that is, the "media-col" collection values can contain only those member attributes that contribute to the constraint.</w:t>
      </w:r>
    </w:p>
    <w:p w14:paraId="243698D0" w14:textId="5A0304FC" w:rsidR="00F928D2" w:rsidRDefault="00F928D2" w:rsidP="00F928D2">
      <w:pPr>
        <w:pStyle w:val="IEEEStdsParagraph"/>
        <w:rPr>
          <w:rFonts w:eastAsia="MS Mincho"/>
        </w:rPr>
      </w:pP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D6659E">
        <w:t xml:space="preserve">Figure </w:t>
      </w:r>
      <w:r w:rsidR="00D6659E">
        <w:rPr>
          <w:noProof/>
        </w:rPr>
        <w:t>5</w:t>
      </w:r>
      <w:r>
        <w:rPr>
          <w:rFonts w:eastAsia="MS Mincho"/>
        </w:rPr>
        <w:fldChar w:fldCharType="end"/>
      </w:r>
      <w:r w:rsidRPr="008653A7">
        <w:rPr>
          <w:rFonts w:eastAsia="MS Mincho"/>
        </w:rPr>
        <w:t xml:space="preserve"> </w:t>
      </w:r>
      <w:r>
        <w:rPr>
          <w:rFonts w:eastAsia="MS Mincho"/>
        </w:rPr>
        <w:t xml:space="preserve">illustrates how </w:t>
      </w:r>
      <w:r w:rsidRPr="008653A7">
        <w:rPr>
          <w:rFonts w:eastAsia="MS Mincho"/>
        </w:rPr>
        <w:t xml:space="preserve">a constraint for duplex printing on transparency media </w:t>
      </w:r>
      <w:r>
        <w:rPr>
          <w:rFonts w:eastAsia="MS Mincho"/>
        </w:rPr>
        <w:t>could</w:t>
      </w:r>
      <w:r w:rsidRPr="008653A7">
        <w:rPr>
          <w:rFonts w:eastAsia="MS Mincho"/>
        </w:rPr>
        <w:t xml:space="preserve"> be </w:t>
      </w:r>
      <w:r>
        <w:rPr>
          <w:rFonts w:eastAsia="MS Mincho"/>
        </w:rPr>
        <w:t>specified by the Printer.</w:t>
      </w:r>
    </w:p>
    <w:p w14:paraId="5D913216" w14:textId="01C09A53" w:rsidR="00F928D2" w:rsidRDefault="00F928D2" w:rsidP="009370FE">
      <w:pPr>
        <w:pStyle w:val="Caption"/>
      </w:pPr>
      <w:bookmarkStart w:id="572" w:name="_Ref14261852"/>
      <w:bookmarkStart w:id="573" w:name="_Toc14878495"/>
      <w:bookmarkStart w:id="574" w:name="_Toc40961919"/>
      <w:bookmarkStart w:id="575" w:name="_Toc95162846"/>
      <w:bookmarkStart w:id="576" w:name="_Toc86756106"/>
      <w:r>
        <w:t xml:space="preserve">Figure </w:t>
      </w:r>
      <w:r w:rsidR="00E477F6">
        <w:fldChar w:fldCharType="begin"/>
      </w:r>
      <w:r w:rsidR="00E477F6">
        <w:instrText xml:space="preserve"> SEQ Figure \* ARABIC </w:instrText>
      </w:r>
      <w:r w:rsidR="00E477F6">
        <w:fldChar w:fldCharType="separate"/>
      </w:r>
      <w:r w:rsidR="00D6659E">
        <w:rPr>
          <w:noProof/>
        </w:rPr>
        <w:t>5</w:t>
      </w:r>
      <w:r w:rsidR="00E477F6">
        <w:rPr>
          <w:noProof/>
        </w:rPr>
        <w:fldChar w:fldCharType="end"/>
      </w:r>
      <w:bookmarkEnd w:id="572"/>
      <w:r>
        <w:t xml:space="preserve"> - Verbose</w:t>
      </w:r>
      <w:r w:rsidRPr="00B56260">
        <w:t xml:space="preserve"> "job-constraints-supported" and "job-resolvers-supported"</w:t>
      </w:r>
      <w:r>
        <w:t xml:space="preserve"> </w:t>
      </w:r>
      <w:r w:rsidRPr="005E2823">
        <w:t>Example</w:t>
      </w:r>
      <w:bookmarkEnd w:id="573"/>
      <w:bookmarkEnd w:id="574"/>
      <w:bookmarkEnd w:id="575"/>
      <w:bookmarkEnd w:id="576"/>
    </w:p>
    <w:p w14:paraId="263B5D9F" w14:textId="77777777" w:rsidR="00F928D2" w:rsidRPr="000D66EC" w:rsidRDefault="00F928D2" w:rsidP="00F928D2">
      <w:pPr>
        <w:pStyle w:val="Example"/>
      </w:pPr>
      <w:r w:rsidRPr="000D66EC">
        <w:t>job-constraints-supported=</w:t>
      </w:r>
    </w:p>
    <w:p w14:paraId="4E835841" w14:textId="77777777" w:rsidR="00F928D2" w:rsidRPr="000D66EC" w:rsidRDefault="00F928D2" w:rsidP="00F928D2">
      <w:pPr>
        <w:pStyle w:val="Example"/>
      </w:pPr>
      <w:r w:rsidRPr="000D66EC">
        <w:t>{</w:t>
      </w:r>
    </w:p>
    <w:p w14:paraId="1FDD97FF" w14:textId="77777777" w:rsidR="00F928D2" w:rsidRPr="000D66EC" w:rsidRDefault="00F928D2" w:rsidP="00F928D2">
      <w:pPr>
        <w:pStyle w:val="Example"/>
      </w:pPr>
      <w:r w:rsidRPr="000D66EC">
        <w:t xml:space="preserve">  resolver-name=</w:t>
      </w:r>
      <w:r>
        <w:t>"</w:t>
      </w:r>
      <w:r w:rsidRPr="000D66EC">
        <w:t>A</w:t>
      </w:r>
      <w:r>
        <w:t>"</w:t>
      </w:r>
    </w:p>
    <w:p w14:paraId="131CD813" w14:textId="77777777" w:rsidR="00F928D2" w:rsidRPr="000D66EC" w:rsidRDefault="00F928D2" w:rsidP="00F928D2">
      <w:pPr>
        <w:pStyle w:val="Example"/>
      </w:pPr>
      <w:r w:rsidRPr="000D66EC">
        <w:t xml:space="preserve">  sides="two-sided-short-edge"</w:t>
      </w:r>
    </w:p>
    <w:p w14:paraId="450E0077" w14:textId="38C6CFB4" w:rsidR="00F928D2" w:rsidRPr="000D66EC" w:rsidRDefault="00F928D2" w:rsidP="00077932">
      <w:pPr>
        <w:pStyle w:val="Example"/>
      </w:pPr>
      <w:r w:rsidRPr="000D66EC">
        <w:t xml:space="preserve">  media-col={ media-type="transparency"</w:t>
      </w:r>
      <w:r w:rsidR="00077932">
        <w:t xml:space="preserve"> </w:t>
      </w:r>
      <w:r w:rsidRPr="000D66EC">
        <w:t>}</w:t>
      </w:r>
    </w:p>
    <w:p w14:paraId="4534BEBB" w14:textId="77777777" w:rsidR="00F928D2" w:rsidRPr="000D66EC" w:rsidRDefault="00F928D2" w:rsidP="00F928D2">
      <w:pPr>
        <w:pStyle w:val="Example"/>
      </w:pPr>
      <w:r w:rsidRPr="000D66EC">
        <w:t>},</w:t>
      </w:r>
    </w:p>
    <w:p w14:paraId="1385DC2F" w14:textId="77777777" w:rsidR="00F928D2" w:rsidRPr="000D66EC" w:rsidRDefault="00F928D2" w:rsidP="00F928D2">
      <w:pPr>
        <w:pStyle w:val="Example"/>
      </w:pPr>
      <w:r w:rsidRPr="000D66EC">
        <w:t>{</w:t>
      </w:r>
    </w:p>
    <w:p w14:paraId="115CBF29" w14:textId="77777777" w:rsidR="00F928D2" w:rsidRPr="000D66EC" w:rsidRDefault="00F928D2" w:rsidP="00F928D2">
      <w:pPr>
        <w:pStyle w:val="Example"/>
      </w:pPr>
      <w:r w:rsidRPr="000D66EC">
        <w:t xml:space="preserve">  resolver-name=</w:t>
      </w:r>
      <w:r>
        <w:t>"</w:t>
      </w:r>
      <w:r w:rsidRPr="000D66EC">
        <w:t>A</w:t>
      </w:r>
      <w:r>
        <w:t>"</w:t>
      </w:r>
    </w:p>
    <w:p w14:paraId="2E1E3155" w14:textId="1E0A2E10" w:rsidR="00F928D2" w:rsidRPr="000D66EC" w:rsidRDefault="00F928D2" w:rsidP="00F928D2">
      <w:pPr>
        <w:pStyle w:val="Example"/>
      </w:pPr>
      <w:r w:rsidRPr="000D66EC">
        <w:t xml:space="preserve">  sides=</w:t>
      </w:r>
      <w:r w:rsidR="00323CA4">
        <w:t>'</w:t>
      </w:r>
      <w:r w:rsidRPr="000D66EC">
        <w:t>two-sided-long-edge</w:t>
      </w:r>
      <w:r w:rsidR="00323CA4">
        <w:t>'</w:t>
      </w:r>
    </w:p>
    <w:p w14:paraId="0481A14A" w14:textId="763F2B64"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transparency</w:t>
      </w:r>
      <w:r w:rsidR="00323CA4">
        <w:t>'</w:t>
      </w:r>
      <w:r w:rsidR="00A43324">
        <w:t xml:space="preserve"> </w:t>
      </w:r>
      <w:r w:rsidRPr="000D66EC">
        <w:t>}</w:t>
      </w:r>
    </w:p>
    <w:p w14:paraId="7C1544CF" w14:textId="77777777" w:rsidR="00F928D2" w:rsidRPr="000D66EC" w:rsidRDefault="00F928D2" w:rsidP="00F928D2">
      <w:pPr>
        <w:pStyle w:val="Example"/>
      </w:pPr>
      <w:r w:rsidRPr="000D66EC">
        <w:t>}</w:t>
      </w:r>
    </w:p>
    <w:p w14:paraId="56FDAA7D" w14:textId="77777777" w:rsidR="00F928D2" w:rsidRPr="000D66EC" w:rsidRDefault="00F928D2" w:rsidP="00F928D2">
      <w:pPr>
        <w:pStyle w:val="Example"/>
      </w:pPr>
    </w:p>
    <w:p w14:paraId="5C826FD3" w14:textId="77777777" w:rsidR="00F928D2" w:rsidRPr="000D66EC" w:rsidRDefault="00F928D2" w:rsidP="00F928D2">
      <w:pPr>
        <w:pStyle w:val="Example"/>
      </w:pPr>
      <w:r w:rsidRPr="000D66EC">
        <w:t>job-resolvers-supported=</w:t>
      </w:r>
    </w:p>
    <w:p w14:paraId="1308D982" w14:textId="77777777" w:rsidR="00F928D2" w:rsidRPr="000D66EC" w:rsidRDefault="00F928D2" w:rsidP="00F928D2">
      <w:pPr>
        <w:pStyle w:val="Example"/>
      </w:pPr>
      <w:r w:rsidRPr="000D66EC">
        <w:t>{</w:t>
      </w:r>
    </w:p>
    <w:p w14:paraId="558CFA43" w14:textId="77777777" w:rsidR="00F928D2" w:rsidRPr="000D66EC" w:rsidRDefault="00F928D2" w:rsidP="00F928D2">
      <w:pPr>
        <w:pStyle w:val="Example"/>
      </w:pPr>
      <w:r w:rsidRPr="000D66EC">
        <w:t xml:space="preserve">  resolver-name=</w:t>
      </w:r>
      <w:r>
        <w:t>"</w:t>
      </w:r>
      <w:r w:rsidRPr="000D66EC">
        <w:t>A</w:t>
      </w:r>
      <w:r>
        <w:t>"</w:t>
      </w:r>
    </w:p>
    <w:p w14:paraId="1C69B25C" w14:textId="77777777" w:rsidR="00F928D2" w:rsidRPr="000D66EC" w:rsidRDefault="00F928D2" w:rsidP="00F928D2">
      <w:pPr>
        <w:pStyle w:val="Example"/>
      </w:pPr>
      <w:r w:rsidRPr="000D66EC">
        <w:t xml:space="preserve">  sides="one-sided"</w:t>
      </w:r>
    </w:p>
    <w:p w14:paraId="2247C029" w14:textId="021544D0" w:rsidR="00F928D2" w:rsidRPr="000D66EC" w:rsidRDefault="00F928D2" w:rsidP="00A43324">
      <w:pPr>
        <w:pStyle w:val="Example"/>
      </w:pPr>
      <w:r w:rsidRPr="000D66EC">
        <w:t xml:space="preserve">  media-col={</w:t>
      </w:r>
      <w:r w:rsidR="00A43324">
        <w:t xml:space="preserve"> </w:t>
      </w:r>
      <w:r w:rsidRPr="000D66EC">
        <w:t>media-type=</w:t>
      </w:r>
      <w:r w:rsidR="00323CA4">
        <w:t>'</w:t>
      </w:r>
      <w:r w:rsidRPr="000D66EC">
        <w:t>stationery</w:t>
      </w:r>
      <w:r w:rsidR="00323CA4">
        <w:t>'</w:t>
      </w:r>
      <w:r w:rsidR="00A43324">
        <w:t xml:space="preserve"> </w:t>
      </w:r>
      <w:r w:rsidRPr="000D66EC">
        <w:t>}</w:t>
      </w:r>
    </w:p>
    <w:p w14:paraId="35A3A46F" w14:textId="77777777" w:rsidR="00F928D2" w:rsidRDefault="00F928D2" w:rsidP="00F928D2">
      <w:pPr>
        <w:pStyle w:val="Example"/>
      </w:pPr>
      <w:r w:rsidRPr="000D66EC">
        <w:t>}</w:t>
      </w:r>
    </w:p>
    <w:p w14:paraId="61E8115C" w14:textId="4570CF06" w:rsidR="00F928D2" w:rsidRDefault="00F928D2" w:rsidP="00F928D2">
      <w:pPr>
        <w:pStyle w:val="IEEEStdsParagraph"/>
        <w:rPr>
          <w:rFonts w:eastAsia="MS Mincho"/>
        </w:rPr>
      </w:pPr>
      <w:r>
        <w:rPr>
          <w:rFonts w:eastAsia="MS Mincho"/>
        </w:rPr>
        <w:t>T</w:t>
      </w:r>
      <w:r w:rsidRPr="000D66EC">
        <w:rPr>
          <w:rFonts w:eastAsia="MS Mincho"/>
        </w:rPr>
        <w:t xml:space="preserve">o </w:t>
      </w:r>
      <w:r>
        <w:rPr>
          <w:rFonts w:eastAsia="MS Mincho"/>
        </w:rPr>
        <w:t xml:space="preserve">minimize </w:t>
      </w:r>
      <w:r w:rsidRPr="000D66EC">
        <w:rPr>
          <w:rFonts w:eastAsia="MS Mincho"/>
        </w:rPr>
        <w:t>the number of collections in "job-constraints-supported"</w:t>
      </w:r>
      <w:r>
        <w:rPr>
          <w:rFonts w:eastAsia="MS Mincho"/>
        </w:rPr>
        <w:t xml:space="preserve">, </w:t>
      </w:r>
      <w:r w:rsidR="00502C02">
        <w:rPr>
          <w:rFonts w:eastAsia="MS Mincho"/>
        </w:rPr>
        <w:t xml:space="preserve">a Printer MAY supply </w:t>
      </w:r>
      <w:r>
        <w:rPr>
          <w:rFonts w:eastAsia="MS Mincho"/>
        </w:rPr>
        <w:t>multiple value</w:t>
      </w:r>
      <w:r w:rsidR="00831DA3">
        <w:rPr>
          <w:rFonts w:eastAsia="MS Mincho"/>
        </w:rPr>
        <w:t xml:space="preserve">s for each Job Template attribute named in a </w:t>
      </w:r>
      <w:r>
        <w:rPr>
          <w:rFonts w:eastAsia="MS Mincho"/>
        </w:rPr>
        <w:t>collection</w:t>
      </w:r>
      <w:r w:rsidR="00831DA3">
        <w:rPr>
          <w:rFonts w:eastAsia="MS Mincho"/>
        </w:rPr>
        <w:t>,</w:t>
      </w:r>
      <w:r>
        <w:rPr>
          <w:rFonts w:eastAsia="MS Mincho"/>
        </w:rPr>
        <w:t xml:space="preserve"> using</w:t>
      </w:r>
      <w:r w:rsidRPr="000D66EC">
        <w:rPr>
          <w:rFonts w:eastAsia="MS Mincho"/>
        </w:rPr>
        <w:t xml:space="preserve"> a "1setOf </w:t>
      </w:r>
      <w:r>
        <w:rPr>
          <w:rFonts w:eastAsia="MS Mincho"/>
        </w:rPr>
        <w:lastRenderedPageBreak/>
        <w:t>syntax</w:t>
      </w:r>
      <w:r w:rsidRPr="000D66EC">
        <w:rPr>
          <w:rFonts w:eastAsia="MS Mincho"/>
        </w:rPr>
        <w:t>"</w:t>
      </w:r>
      <w:r>
        <w:rPr>
          <w:rFonts w:eastAsia="MS Mincho"/>
        </w:rPr>
        <w:t xml:space="preserve"> representation</w:t>
      </w:r>
      <w:r w:rsidR="00E01115">
        <w:rPr>
          <w:rFonts w:eastAsia="MS Mincho"/>
        </w:rPr>
        <w:t>, if the results will be semantically equivalent</w:t>
      </w:r>
      <w:r>
        <w:rPr>
          <w:rFonts w:eastAsia="MS Mincho"/>
        </w:rPr>
        <w:t xml:space="preserve">. </w:t>
      </w:r>
      <w:r>
        <w:rPr>
          <w:rFonts w:eastAsia="MS Mincho"/>
        </w:rPr>
        <w:fldChar w:fldCharType="begin"/>
      </w:r>
      <w:r>
        <w:rPr>
          <w:rFonts w:eastAsia="MS Mincho"/>
        </w:rPr>
        <w:instrText xml:space="preserve"> REF _Ref14261971 \h </w:instrText>
      </w:r>
      <w:r>
        <w:rPr>
          <w:rFonts w:eastAsia="MS Mincho"/>
        </w:rPr>
      </w:r>
      <w:r>
        <w:rPr>
          <w:rFonts w:eastAsia="MS Mincho"/>
        </w:rPr>
        <w:fldChar w:fldCharType="separate"/>
      </w:r>
      <w:r w:rsidR="00D6659E">
        <w:t xml:space="preserve">Figure </w:t>
      </w:r>
      <w:r w:rsidR="00D6659E">
        <w:rPr>
          <w:noProof/>
        </w:rPr>
        <w:t>6</w:t>
      </w:r>
      <w:r>
        <w:rPr>
          <w:rFonts w:eastAsia="MS Mincho"/>
        </w:rPr>
        <w:fldChar w:fldCharType="end"/>
      </w:r>
      <w:r>
        <w:rPr>
          <w:rFonts w:eastAsia="MS Mincho"/>
        </w:rPr>
        <w:t xml:space="preserve"> illustrates a concise representation of the constraints described in </w:t>
      </w:r>
      <w:r>
        <w:rPr>
          <w:rFonts w:eastAsia="MS Mincho"/>
        </w:rPr>
        <w:fldChar w:fldCharType="begin"/>
      </w:r>
      <w:r>
        <w:rPr>
          <w:rFonts w:eastAsia="MS Mincho"/>
        </w:rPr>
        <w:instrText xml:space="preserve"> REF _Ref14261852 \h </w:instrText>
      </w:r>
      <w:r>
        <w:rPr>
          <w:rFonts w:eastAsia="MS Mincho"/>
        </w:rPr>
      </w:r>
      <w:r>
        <w:rPr>
          <w:rFonts w:eastAsia="MS Mincho"/>
        </w:rPr>
        <w:fldChar w:fldCharType="separate"/>
      </w:r>
      <w:r w:rsidR="00D6659E">
        <w:t xml:space="preserve">Figure </w:t>
      </w:r>
      <w:r w:rsidR="00D6659E">
        <w:rPr>
          <w:noProof/>
        </w:rPr>
        <w:t>5</w:t>
      </w:r>
      <w:r>
        <w:rPr>
          <w:rFonts w:eastAsia="MS Mincho"/>
        </w:rPr>
        <w:fldChar w:fldCharType="end"/>
      </w:r>
      <w:r w:rsidR="0077622F">
        <w:rPr>
          <w:rFonts w:eastAsia="MS Mincho"/>
        </w:rPr>
        <w:t xml:space="preserve"> where the number of collections in "job-constraints-supported" was able to be condensed from two to one</w:t>
      </w:r>
      <w:r>
        <w:rPr>
          <w:rFonts w:eastAsia="MS Mincho"/>
        </w:rPr>
        <w:t>.</w:t>
      </w:r>
    </w:p>
    <w:p w14:paraId="1EEEEADD" w14:textId="61148134" w:rsidR="00F928D2" w:rsidRDefault="00F928D2" w:rsidP="009370FE">
      <w:pPr>
        <w:pStyle w:val="Caption"/>
      </w:pPr>
      <w:bookmarkStart w:id="577" w:name="_Ref14261971"/>
      <w:bookmarkStart w:id="578" w:name="_Toc14878496"/>
      <w:bookmarkStart w:id="579" w:name="_Toc40961920"/>
      <w:bookmarkStart w:id="580" w:name="_Toc95162847"/>
      <w:bookmarkStart w:id="581" w:name="_Toc86756107"/>
      <w:r>
        <w:t xml:space="preserve">Figure </w:t>
      </w:r>
      <w:r w:rsidR="00E477F6">
        <w:fldChar w:fldCharType="begin"/>
      </w:r>
      <w:r w:rsidR="00E477F6">
        <w:instrText xml:space="preserve"> SEQ Figure \* ARABIC </w:instrText>
      </w:r>
      <w:r w:rsidR="00E477F6">
        <w:fldChar w:fldCharType="separate"/>
      </w:r>
      <w:r w:rsidR="00D6659E">
        <w:rPr>
          <w:noProof/>
        </w:rPr>
        <w:t>6</w:t>
      </w:r>
      <w:r w:rsidR="00E477F6">
        <w:rPr>
          <w:noProof/>
        </w:rPr>
        <w:fldChar w:fldCharType="end"/>
      </w:r>
      <w:bookmarkEnd w:id="577"/>
      <w:r>
        <w:t xml:space="preserve"> - Concise </w:t>
      </w:r>
      <w:r w:rsidRPr="005E2823">
        <w:t>"job-constraints-supported" and "job-resolvers-supported"</w:t>
      </w:r>
      <w:r>
        <w:t xml:space="preserve"> </w:t>
      </w:r>
      <w:r w:rsidRPr="005E2823">
        <w:t>Example</w:t>
      </w:r>
      <w:bookmarkEnd w:id="578"/>
      <w:bookmarkEnd w:id="579"/>
      <w:bookmarkEnd w:id="580"/>
      <w:bookmarkEnd w:id="581"/>
    </w:p>
    <w:p w14:paraId="4EB4DE1A" w14:textId="2D669FE2" w:rsidR="00F928D2" w:rsidRPr="000D66EC" w:rsidRDefault="00F928D2" w:rsidP="00F928D2">
      <w:pPr>
        <w:pStyle w:val="Example"/>
      </w:pPr>
      <w:r w:rsidRPr="000D66EC">
        <w:t>job-constraints-supported=</w:t>
      </w:r>
      <w:r w:rsidRPr="000D66EC">
        <w:br/>
        <w:t>{</w:t>
      </w:r>
      <w:r w:rsidRPr="000D66EC">
        <w:br/>
        <w:t>  resolver-name=“A”</w:t>
      </w:r>
      <w:r w:rsidRPr="000D66EC">
        <w:br/>
        <w:t>  sides="two-sided-long-edge","two-sided-short-edge"</w:t>
      </w:r>
      <w:r w:rsidRPr="000D66EC">
        <w:br/>
        <w:t>  media-col={</w:t>
      </w:r>
      <w:r w:rsidR="001F6C8E">
        <w:t xml:space="preserve"> </w:t>
      </w:r>
      <w:r w:rsidRPr="000D66EC">
        <w:t>media-type=</w:t>
      </w:r>
      <w:r w:rsidR="009A3FCD">
        <w:t>'</w:t>
      </w:r>
      <w:r w:rsidRPr="000D66EC">
        <w:t>transparency</w:t>
      </w:r>
      <w:r w:rsidR="009A3FCD">
        <w:t>'</w:t>
      </w:r>
      <w:r w:rsidRPr="000D66EC">
        <w:t> }</w:t>
      </w:r>
      <w:r w:rsidRPr="000D66EC">
        <w:br/>
        <w:t>}</w:t>
      </w:r>
      <w:r w:rsidRPr="000D66EC">
        <w:br/>
      </w:r>
      <w:r w:rsidRPr="000D66EC">
        <w:br/>
        <w:t>job-resolvers-supported=</w:t>
      </w:r>
      <w:r w:rsidRPr="000D66EC">
        <w:br/>
        <w:t>{</w:t>
      </w:r>
      <w:r w:rsidRPr="000D66EC">
        <w:br/>
        <w:t>  resolver-name=“A”</w:t>
      </w:r>
      <w:r w:rsidRPr="000D66EC">
        <w:br/>
        <w:t>  sides="one-sided"</w:t>
      </w:r>
      <w:r w:rsidRPr="000D66EC">
        <w:br/>
        <w:t>  media-col={</w:t>
      </w:r>
      <w:r w:rsidR="001F6C8E">
        <w:t xml:space="preserve"> </w:t>
      </w:r>
      <w:r w:rsidRPr="000D66EC">
        <w:t>media-type=</w:t>
      </w:r>
      <w:r w:rsidR="009A3FCD">
        <w:t>'</w:t>
      </w:r>
      <w:r w:rsidRPr="000D66EC">
        <w:t>stationery</w:t>
      </w:r>
      <w:r w:rsidR="009A3FCD">
        <w:t>'</w:t>
      </w:r>
      <w:r w:rsidR="001F6C8E">
        <w:t xml:space="preserve"> </w:t>
      </w:r>
      <w:r w:rsidRPr="000D66EC">
        <w:t>}</w:t>
      </w:r>
      <w:r w:rsidRPr="000D66EC">
        <w:br/>
        <w:t>}</w:t>
      </w:r>
    </w:p>
    <w:p w14:paraId="6197DCE4" w14:textId="77777777" w:rsidR="00F928D2" w:rsidRDefault="00F928D2" w:rsidP="00B9314B">
      <w:pPr>
        <w:pStyle w:val="IEEEStdsLevel3Header"/>
      </w:pPr>
      <w:bookmarkStart w:id="582" w:name="_Toc204693686"/>
      <w:bookmarkStart w:id="583" w:name="_Toc14878399"/>
      <w:bookmarkStart w:id="584" w:name="_Toc40961799"/>
      <w:bookmarkStart w:id="585" w:name="_Ref167274825"/>
      <w:bookmarkStart w:id="586" w:name="_Toc95162720"/>
      <w:bookmarkStart w:id="587" w:name="_Toc86755982"/>
      <w:r>
        <w:t>job-error-action-default (type2 keyword)</w:t>
      </w:r>
      <w:bookmarkEnd w:id="582"/>
      <w:bookmarkEnd w:id="583"/>
      <w:bookmarkEnd w:id="584"/>
      <w:bookmarkEnd w:id="586"/>
      <w:bookmarkEnd w:id="587"/>
    </w:p>
    <w:p w14:paraId="1A01F265" w14:textId="27A7C651" w:rsidR="00F928D2" w:rsidRDefault="00F928D2" w:rsidP="00F928D2">
      <w:pPr>
        <w:pStyle w:val="IEEEStdsParagraph"/>
        <w:rPr>
          <w:rFonts w:eastAsia="MS Mincho"/>
        </w:rPr>
      </w:pPr>
      <w:r>
        <w:rPr>
          <w:rFonts w:eastAsia="MS Mincho"/>
        </w:rPr>
        <w:t xml:space="preserve">This OPTIONAL </w:t>
      </w:r>
      <w:r w:rsidRPr="004A200E">
        <w:rPr>
          <w:rFonts w:eastAsia="MS Mincho"/>
        </w:rPr>
        <w:t>Printer Description attribute</w:t>
      </w:r>
      <w:r w:rsidR="00294173">
        <w:rPr>
          <w:rFonts w:eastAsia="MS Mincho"/>
        </w:rPr>
        <w:t xml:space="preserve"> </w:t>
      </w:r>
      <w:r w:rsidR="0079501C" w:rsidRPr="0079501C">
        <w:rPr>
          <w:rFonts w:eastAsia="MS Mincho"/>
        </w:rPr>
        <w:t xml:space="preserve">indicates the value the Printer will use </w:t>
      </w:r>
      <w:r w:rsidR="00FE7EF6">
        <w:rPr>
          <w:rFonts w:eastAsia="MS Mincho"/>
        </w:rPr>
        <w:t xml:space="preserve">for the </w:t>
      </w:r>
      <w:r w:rsidR="00B33575">
        <w:rPr>
          <w:rFonts w:eastAsia="MS Mincho"/>
        </w:rPr>
        <w:t>"job-error-action"</w:t>
      </w:r>
      <w:r w:rsidR="0029712B">
        <w:rPr>
          <w:rFonts w:eastAsia="MS Mincho"/>
        </w:rPr>
        <w:t xml:space="preserve"> Job Template attribute (section </w:t>
      </w:r>
      <w:r w:rsidR="0029712B">
        <w:rPr>
          <w:rFonts w:eastAsia="MS Mincho"/>
        </w:rPr>
        <w:fldChar w:fldCharType="begin"/>
      </w:r>
      <w:r w:rsidR="0029712B">
        <w:rPr>
          <w:rFonts w:eastAsia="MS Mincho"/>
        </w:rPr>
        <w:instrText xml:space="preserve"> REF _Ref54269800 \n \h </w:instrText>
      </w:r>
      <w:r w:rsidR="0029712B">
        <w:rPr>
          <w:rFonts w:eastAsia="MS Mincho"/>
        </w:rPr>
      </w:r>
      <w:r w:rsidR="0029712B">
        <w:rPr>
          <w:rFonts w:eastAsia="MS Mincho"/>
        </w:rPr>
        <w:fldChar w:fldCharType="separate"/>
      </w:r>
      <w:r w:rsidR="00D6659E">
        <w:rPr>
          <w:rFonts w:eastAsia="MS Mincho"/>
        </w:rPr>
        <w:t>6.2.1</w:t>
      </w:r>
      <w:r w:rsidR="0029712B">
        <w:rPr>
          <w:rFonts w:eastAsia="MS Mincho"/>
        </w:rPr>
        <w:fldChar w:fldCharType="end"/>
      </w:r>
      <w:r w:rsidR="0029712B">
        <w:rPr>
          <w:rFonts w:eastAsia="MS Mincho"/>
        </w:rPr>
        <w:t>)</w:t>
      </w:r>
      <w:r w:rsidR="00B33575">
        <w:rPr>
          <w:rFonts w:eastAsia="MS Mincho"/>
        </w:rPr>
        <w:t xml:space="preserve"> </w:t>
      </w:r>
      <w:r w:rsidR="0079501C" w:rsidRPr="0079501C">
        <w:rPr>
          <w:rFonts w:eastAsia="MS Mincho"/>
        </w:rPr>
        <w:t xml:space="preserve">if a Client omits </w:t>
      </w:r>
      <w:r w:rsidR="001578DE">
        <w:rPr>
          <w:rFonts w:eastAsia="MS Mincho"/>
        </w:rPr>
        <w:t xml:space="preserve">it from a </w:t>
      </w:r>
      <w:r w:rsidR="00902DF5">
        <w:rPr>
          <w:rFonts w:eastAsia="MS Mincho"/>
        </w:rPr>
        <w:t xml:space="preserve">Job Creation </w:t>
      </w:r>
      <w:del w:id="588" w:author="Smith Kennedy" w:date="2022-02-07T21:48:00Z">
        <w:r w:rsidR="001578DE">
          <w:rPr>
            <w:rFonts w:eastAsia="MS Mincho"/>
          </w:rPr>
          <w:delText>Request</w:delText>
        </w:r>
      </w:del>
      <w:ins w:id="589" w:author="Smith Kennedy" w:date="2022-02-07T21:48:00Z">
        <w:r w:rsidR="00902DF5">
          <w:rPr>
            <w:rFonts w:eastAsia="MS Mincho"/>
          </w:rPr>
          <w:t>Operation</w:t>
        </w:r>
      </w:ins>
      <w:r>
        <w:rPr>
          <w:rFonts w:eastAsia="MS Mincho"/>
        </w:rPr>
        <w:t>.</w:t>
      </w:r>
    </w:p>
    <w:p w14:paraId="57BCBED1" w14:textId="77777777" w:rsidR="00F928D2" w:rsidRDefault="00F928D2" w:rsidP="00B9314B">
      <w:pPr>
        <w:pStyle w:val="IEEEStdsLevel3Header"/>
      </w:pPr>
      <w:bookmarkStart w:id="590" w:name="_Toc204693687"/>
      <w:bookmarkStart w:id="591" w:name="_Toc14878400"/>
      <w:bookmarkStart w:id="592" w:name="_Toc40961800"/>
      <w:bookmarkStart w:id="593" w:name="_Toc95162721"/>
      <w:bookmarkStart w:id="594" w:name="_Toc86755983"/>
      <w:r>
        <w:t>job-error-action-supported (1setOf type2 keyword)</w:t>
      </w:r>
      <w:bookmarkEnd w:id="590"/>
      <w:bookmarkEnd w:id="591"/>
      <w:bookmarkEnd w:id="592"/>
      <w:bookmarkEnd w:id="593"/>
      <w:bookmarkEnd w:id="594"/>
    </w:p>
    <w:p w14:paraId="7EF1459E" w14:textId="4948A5F6" w:rsidR="00F928D2" w:rsidRDefault="00F928D2" w:rsidP="00F928D2">
      <w:pPr>
        <w:pStyle w:val="IEEEStdsParagraph"/>
        <w:rPr>
          <w:rFonts w:eastAsia="MS Mincho"/>
        </w:rPr>
      </w:pPr>
      <w:r>
        <w:rPr>
          <w:rFonts w:eastAsia="MS Mincho"/>
        </w:rPr>
        <w:t xml:space="preserve">This OPTIONAL </w:t>
      </w:r>
      <w:r w:rsidRPr="004A200E">
        <w:rPr>
          <w:rFonts w:eastAsia="MS Mincho"/>
        </w:rPr>
        <w:t xml:space="preserve">Printer Description attribute </w:t>
      </w:r>
      <w:r w:rsidRPr="00240968">
        <w:rPr>
          <w:rFonts w:eastAsia="MS Mincho"/>
        </w:rPr>
        <w:t>list</w:t>
      </w:r>
      <w:r>
        <w:rPr>
          <w:rFonts w:eastAsia="MS Mincho"/>
        </w:rPr>
        <w:t>s</w:t>
      </w:r>
      <w:r w:rsidRPr="00240968">
        <w:rPr>
          <w:rFonts w:eastAsia="MS Mincho"/>
        </w:rPr>
        <w:t xml:space="preserve"> </w:t>
      </w:r>
      <w:r>
        <w:rPr>
          <w:rFonts w:eastAsia="MS Mincho"/>
        </w:rPr>
        <w:t>the</w:t>
      </w:r>
      <w:r w:rsidR="001578DE">
        <w:rPr>
          <w:rFonts w:eastAsia="MS Mincho"/>
        </w:rPr>
        <w:t xml:space="preserve"> keywords the Printer will accept for </w:t>
      </w:r>
      <w:r w:rsidR="001D2937">
        <w:rPr>
          <w:rFonts w:eastAsia="MS Mincho"/>
        </w:rPr>
        <w:t>the</w:t>
      </w:r>
      <w:r w:rsidRPr="00240968">
        <w:rPr>
          <w:rFonts w:eastAsia="MS Mincho"/>
        </w:rPr>
        <w:t xml:space="preserve"> </w:t>
      </w:r>
      <w:r w:rsidR="001578DE">
        <w:rPr>
          <w:rFonts w:eastAsia="MS Mincho"/>
        </w:rPr>
        <w:t xml:space="preserve">"job-error-action" Job Template attribute (section </w:t>
      </w:r>
      <w:r w:rsidR="001578DE">
        <w:rPr>
          <w:rFonts w:eastAsia="MS Mincho"/>
        </w:rPr>
        <w:fldChar w:fldCharType="begin"/>
      </w:r>
      <w:r w:rsidR="001578DE">
        <w:rPr>
          <w:rFonts w:eastAsia="MS Mincho"/>
        </w:rPr>
        <w:instrText xml:space="preserve"> REF _Ref54269800 \n \h </w:instrText>
      </w:r>
      <w:r w:rsidR="001578DE">
        <w:rPr>
          <w:rFonts w:eastAsia="MS Mincho"/>
        </w:rPr>
      </w:r>
      <w:r w:rsidR="001578DE">
        <w:rPr>
          <w:rFonts w:eastAsia="MS Mincho"/>
        </w:rPr>
        <w:fldChar w:fldCharType="separate"/>
      </w:r>
      <w:r w:rsidR="00D6659E">
        <w:rPr>
          <w:rFonts w:eastAsia="MS Mincho"/>
        </w:rPr>
        <w:t>6.2.1</w:t>
      </w:r>
      <w:r w:rsidR="001578DE">
        <w:rPr>
          <w:rFonts w:eastAsia="MS Mincho"/>
        </w:rPr>
        <w:fldChar w:fldCharType="end"/>
      </w:r>
      <w:r w:rsidR="001578DE">
        <w:rPr>
          <w:rFonts w:eastAsia="MS Mincho"/>
        </w:rPr>
        <w:t>)</w:t>
      </w:r>
      <w:r w:rsidRPr="00240968">
        <w:rPr>
          <w:rFonts w:eastAsia="MS Mincho"/>
        </w:rPr>
        <w:t>.</w:t>
      </w:r>
    </w:p>
    <w:p w14:paraId="0908BB9B" w14:textId="77777777" w:rsidR="00F928D2" w:rsidRPr="00496DEB" w:rsidRDefault="00F928D2" w:rsidP="00B9314B">
      <w:pPr>
        <w:pStyle w:val="IEEEStdsLevel3Header"/>
      </w:pPr>
      <w:bookmarkStart w:id="595" w:name="_Ref31632142"/>
      <w:bookmarkStart w:id="596" w:name="_Toc40961801"/>
      <w:bookmarkStart w:id="597" w:name="_Toc95162722"/>
      <w:bookmarkStart w:id="598" w:name="_Toc86755984"/>
      <w:r w:rsidRPr="00496DEB">
        <w:t>job-presets-supported (1setOf collection)</w:t>
      </w:r>
      <w:bookmarkEnd w:id="595"/>
      <w:bookmarkEnd w:id="596"/>
      <w:bookmarkEnd w:id="597"/>
      <w:bookmarkEnd w:id="598"/>
    </w:p>
    <w:p w14:paraId="13892664" w14:textId="7392D3B6" w:rsidR="00F928D2" w:rsidRDefault="00F928D2" w:rsidP="00200012">
      <w:pPr>
        <w:pStyle w:val="IEEEStdsParagraph"/>
        <w:rPr>
          <w:rFonts w:eastAsia="MS Mincho"/>
        </w:rPr>
      </w:pPr>
      <w:r w:rsidRPr="00496DEB">
        <w:rPr>
          <w:rFonts w:eastAsia="MS Mincho"/>
        </w:rPr>
        <w:t xml:space="preserve">This </w:t>
      </w:r>
      <w:r>
        <w:rPr>
          <w:rFonts w:eastAsia="MS Mincho"/>
        </w:rPr>
        <w:t>RECOMMENDED</w:t>
      </w:r>
      <w:r w:rsidRPr="00496DEB">
        <w:rPr>
          <w:rFonts w:eastAsia="MS Mincho"/>
        </w:rPr>
        <w:t xml:space="preserve"> Printer Description attribute lists </w:t>
      </w:r>
      <w:r w:rsidR="00DA4859">
        <w:rPr>
          <w:rFonts w:eastAsia="MS Mincho"/>
        </w:rPr>
        <w:t xml:space="preserve">the </w:t>
      </w:r>
      <w:r w:rsidR="00D40A44">
        <w:rPr>
          <w:rFonts w:eastAsia="MS Mincho"/>
        </w:rPr>
        <w:t xml:space="preserve">collections describing the </w:t>
      </w:r>
      <w:r w:rsidR="00DA4859">
        <w:rPr>
          <w:rFonts w:eastAsia="MS Mincho"/>
        </w:rPr>
        <w:t>Printer's Preset</w:t>
      </w:r>
      <w:r w:rsidR="00D40A44">
        <w:rPr>
          <w:rFonts w:eastAsia="MS Mincho"/>
        </w:rPr>
        <w:t>s</w:t>
      </w:r>
      <w:r w:rsidRPr="00496DEB">
        <w:rPr>
          <w:rFonts w:eastAsia="MS Mincho"/>
        </w:rPr>
        <w:t xml:space="preserve">. Each collection </w:t>
      </w:r>
      <w:r w:rsidR="00E13932">
        <w:rPr>
          <w:rFonts w:eastAsia="MS Mincho"/>
        </w:rPr>
        <w:t xml:space="preserve">supplies </w:t>
      </w:r>
      <w:r w:rsidRPr="00496DEB">
        <w:rPr>
          <w:rFonts w:eastAsia="MS Mincho"/>
        </w:rPr>
        <w:t xml:space="preserve">a REQUIRED “preset-name” </w:t>
      </w:r>
      <w:r w:rsidR="00E13932">
        <w:rPr>
          <w:rFonts w:eastAsia="MS Mincho"/>
        </w:rPr>
        <w:t xml:space="preserve">member </w:t>
      </w:r>
      <w:r w:rsidRPr="00496DEB">
        <w:rPr>
          <w:rFonts w:eastAsia="MS Mincho"/>
        </w:rPr>
        <w:t xml:space="preserve">attribute </w:t>
      </w:r>
      <w:r w:rsidR="001335F4">
        <w:rPr>
          <w:rFonts w:eastAsia="MS Mincho"/>
        </w:rPr>
        <w:t xml:space="preserve">(section </w:t>
      </w:r>
      <w:r w:rsidR="001335F4">
        <w:rPr>
          <w:rFonts w:eastAsia="MS Mincho"/>
        </w:rPr>
        <w:fldChar w:fldCharType="begin"/>
      </w:r>
      <w:r w:rsidR="001335F4">
        <w:rPr>
          <w:rFonts w:eastAsia="MS Mincho"/>
        </w:rPr>
        <w:instrText xml:space="preserve"> REF _Ref54273519 \n \h </w:instrText>
      </w:r>
      <w:r w:rsidR="001335F4">
        <w:rPr>
          <w:rFonts w:eastAsia="MS Mincho"/>
        </w:rPr>
      </w:r>
      <w:r w:rsidR="001335F4">
        <w:rPr>
          <w:rFonts w:eastAsia="MS Mincho"/>
        </w:rPr>
        <w:fldChar w:fldCharType="separate"/>
      </w:r>
      <w:r w:rsidR="00D6659E">
        <w:rPr>
          <w:rFonts w:eastAsia="MS Mincho"/>
        </w:rPr>
        <w:t>6.5.8.2</w:t>
      </w:r>
      <w:r w:rsidR="001335F4">
        <w:rPr>
          <w:rFonts w:eastAsia="MS Mincho"/>
        </w:rPr>
        <w:fldChar w:fldCharType="end"/>
      </w:r>
      <w:r w:rsidR="001335F4">
        <w:rPr>
          <w:rFonts w:eastAsia="MS Mincho"/>
        </w:rPr>
        <w:t>)</w:t>
      </w:r>
      <w:r w:rsidR="00536881">
        <w:rPr>
          <w:rFonts w:eastAsia="MS Mincho"/>
        </w:rPr>
        <w:t xml:space="preserve">, a </w:t>
      </w:r>
      <w:r w:rsidR="00143052">
        <w:rPr>
          <w:rFonts w:eastAsia="MS Mincho"/>
        </w:rPr>
        <w:t>RECOMMENDED</w:t>
      </w:r>
      <w:r w:rsidR="00C61462">
        <w:rPr>
          <w:rFonts w:eastAsia="MS Mincho"/>
        </w:rPr>
        <w:t xml:space="preserve"> "preset-category" </w:t>
      </w:r>
      <w:r w:rsidR="00E057C6">
        <w:rPr>
          <w:rFonts w:eastAsia="MS Mincho"/>
        </w:rPr>
        <w:t xml:space="preserve">member attribute (section </w:t>
      </w:r>
      <w:r w:rsidR="00E057C6">
        <w:rPr>
          <w:rFonts w:eastAsia="MS Mincho"/>
        </w:rPr>
        <w:fldChar w:fldCharType="begin"/>
      </w:r>
      <w:r w:rsidR="00E057C6">
        <w:rPr>
          <w:rFonts w:eastAsia="MS Mincho"/>
        </w:rPr>
        <w:instrText xml:space="preserve"> REF _Ref70686878 \n \h </w:instrText>
      </w:r>
      <w:r w:rsidR="00E057C6">
        <w:rPr>
          <w:rFonts w:eastAsia="MS Mincho"/>
        </w:rPr>
      </w:r>
      <w:r w:rsidR="00E057C6">
        <w:rPr>
          <w:rFonts w:eastAsia="MS Mincho"/>
        </w:rPr>
        <w:fldChar w:fldCharType="separate"/>
      </w:r>
      <w:r w:rsidR="00D6659E">
        <w:rPr>
          <w:rFonts w:eastAsia="MS Mincho"/>
        </w:rPr>
        <w:t>6.5.8.1</w:t>
      </w:r>
      <w:r w:rsidR="00E057C6">
        <w:rPr>
          <w:rFonts w:eastAsia="MS Mincho"/>
        </w:rPr>
        <w:fldChar w:fldCharType="end"/>
      </w:r>
      <w:r w:rsidR="00E057C6">
        <w:rPr>
          <w:rFonts w:eastAsia="MS Mincho"/>
        </w:rPr>
        <w:t>)</w:t>
      </w:r>
      <w:r w:rsidR="0080085A">
        <w:rPr>
          <w:rFonts w:eastAsia="MS Mincho"/>
        </w:rPr>
        <w:t>,</w:t>
      </w:r>
      <w:r w:rsidR="001335F4">
        <w:rPr>
          <w:rFonts w:eastAsia="MS Mincho"/>
        </w:rPr>
        <w:t xml:space="preserve"> </w:t>
      </w:r>
      <w:r w:rsidRPr="00496DEB">
        <w:rPr>
          <w:rFonts w:eastAsia="MS Mincho"/>
        </w:rPr>
        <w:t>and one or more Job Template attributes</w:t>
      </w:r>
      <w:r w:rsidR="00827D23">
        <w:rPr>
          <w:rFonts w:eastAsia="MS Mincho"/>
        </w:rPr>
        <w:t xml:space="preserve"> and values</w:t>
      </w:r>
      <w:r w:rsidRPr="00496DEB">
        <w:rPr>
          <w:rFonts w:eastAsia="MS Mincho"/>
        </w:rPr>
        <w:t xml:space="preserve"> supported by the Printer. </w:t>
      </w:r>
      <w:r w:rsidR="00363E4E">
        <w:rPr>
          <w:rFonts w:eastAsia="MS Mincho"/>
        </w:rPr>
        <w:t xml:space="preserve">A </w:t>
      </w:r>
      <w:r w:rsidR="00363E4E" w:rsidRPr="00496DEB">
        <w:rPr>
          <w:rFonts w:eastAsia="MS Mincho"/>
        </w:rPr>
        <w:t>Client co</w:t>
      </w:r>
      <w:r w:rsidR="00363E4E">
        <w:rPr>
          <w:rFonts w:eastAsia="MS Mincho"/>
        </w:rPr>
        <w:t>pies</w:t>
      </w:r>
      <w:r w:rsidR="00363E4E" w:rsidRPr="00496DEB">
        <w:rPr>
          <w:rFonts w:eastAsia="MS Mincho"/>
        </w:rPr>
        <w:t xml:space="preserve"> all </w:t>
      </w:r>
      <w:r w:rsidR="00363E4E">
        <w:rPr>
          <w:rFonts w:eastAsia="MS Mincho"/>
        </w:rPr>
        <w:t xml:space="preserve">Job Template </w:t>
      </w:r>
      <w:r w:rsidR="00363E4E" w:rsidRPr="00496DEB">
        <w:rPr>
          <w:rFonts w:eastAsia="MS Mincho"/>
        </w:rPr>
        <w:t xml:space="preserve">attributes </w:t>
      </w:r>
      <w:r w:rsidR="00363E4E">
        <w:rPr>
          <w:rFonts w:eastAsia="MS Mincho"/>
        </w:rPr>
        <w:t xml:space="preserve">and values from the selected Preset </w:t>
      </w:r>
      <w:r w:rsidR="00363E4E" w:rsidRPr="00496DEB">
        <w:rPr>
          <w:rFonts w:eastAsia="MS Mincho"/>
        </w:rPr>
        <w:t xml:space="preserve">to the Job </w:t>
      </w:r>
      <w:r w:rsidR="00363E4E">
        <w:rPr>
          <w:rFonts w:eastAsia="MS Mincho"/>
        </w:rPr>
        <w:t xml:space="preserve">Ticket, including </w:t>
      </w:r>
      <w:r w:rsidR="00363E4E" w:rsidRPr="00496DEB">
        <w:rPr>
          <w:rFonts w:eastAsia="MS Mincho"/>
        </w:rPr>
        <w:t>member attributes that the Client does not natively support</w:t>
      </w:r>
      <w:r w:rsidR="00200012">
        <w:rPr>
          <w:rFonts w:eastAsia="MS Mincho"/>
        </w:rPr>
        <w:t>, when the End User selects a Preset</w:t>
      </w:r>
      <w:r w:rsidR="00363E4E" w:rsidRPr="00496DEB">
        <w:rPr>
          <w:rFonts w:eastAsia="MS Mincho"/>
        </w:rPr>
        <w:t>.</w:t>
      </w:r>
      <w:r w:rsidR="00200012">
        <w:rPr>
          <w:rFonts w:eastAsia="MS Mincho"/>
        </w:rPr>
        <w:t xml:space="preserve"> </w:t>
      </w:r>
      <w:r w:rsidRPr="00496DEB">
        <w:rPr>
          <w:rFonts w:eastAsia="MS Mincho"/>
        </w:rPr>
        <w:t xml:space="preserve">The set of attribute values MUST NOT </w:t>
      </w:r>
      <w:r w:rsidR="00572188" w:rsidRPr="00496DEB">
        <w:rPr>
          <w:rFonts w:eastAsia="MS Mincho"/>
        </w:rPr>
        <w:t>conflict with</w:t>
      </w:r>
      <w:r w:rsidRPr="00496DEB">
        <w:rPr>
          <w:rFonts w:eastAsia="MS Mincho"/>
        </w:rPr>
        <w:t xml:space="preserve"> one another as described by a </w:t>
      </w:r>
      <w:r w:rsidR="00572188">
        <w:rPr>
          <w:rFonts w:eastAsia="MS Mincho"/>
        </w:rPr>
        <w:t>collection</w:t>
      </w:r>
      <w:r w:rsidRPr="00496DEB">
        <w:rPr>
          <w:rFonts w:eastAsia="MS Mincho"/>
        </w:rPr>
        <w:t xml:space="preserve"> in </w:t>
      </w:r>
      <w:r w:rsidR="00572188">
        <w:rPr>
          <w:rFonts w:eastAsia="MS Mincho"/>
        </w:rPr>
        <w:t xml:space="preserve">the </w:t>
      </w:r>
      <w:r w:rsidRPr="00496DEB">
        <w:rPr>
          <w:rFonts w:eastAsia="MS Mincho"/>
        </w:rPr>
        <w:t>“job-constraints-supported”</w:t>
      </w:r>
      <w:r w:rsidR="00572188">
        <w:rPr>
          <w:rFonts w:eastAsia="MS Mincho"/>
        </w:rPr>
        <w:t xml:space="preserve"> Printer Description attribute</w:t>
      </w:r>
      <w:r w:rsidR="00246BDF">
        <w:rPr>
          <w:rFonts w:eastAsia="MS Mincho"/>
        </w:rPr>
        <w:t xml:space="preserve"> (section</w:t>
      </w:r>
      <w:r w:rsidR="00572188">
        <w:rPr>
          <w:rFonts w:eastAsia="MS Mincho"/>
        </w:rPr>
        <w:t xml:space="preserve"> </w:t>
      </w:r>
      <w:r w:rsidR="00572188">
        <w:rPr>
          <w:rFonts w:eastAsia="MS Mincho"/>
        </w:rPr>
        <w:fldChar w:fldCharType="begin"/>
      </w:r>
      <w:r w:rsidR="00572188">
        <w:rPr>
          <w:rFonts w:eastAsia="MS Mincho"/>
        </w:rPr>
        <w:instrText xml:space="preserve"> REF _Ref180136534 \n \h </w:instrText>
      </w:r>
      <w:r w:rsidR="00572188">
        <w:rPr>
          <w:rFonts w:eastAsia="MS Mincho"/>
        </w:rPr>
      </w:r>
      <w:r w:rsidR="00572188">
        <w:rPr>
          <w:rFonts w:eastAsia="MS Mincho"/>
        </w:rPr>
        <w:fldChar w:fldCharType="separate"/>
      </w:r>
      <w:r w:rsidR="00D6659E">
        <w:rPr>
          <w:rFonts w:eastAsia="MS Mincho"/>
        </w:rPr>
        <w:t>6.5.5</w:t>
      </w:r>
      <w:r w:rsidR="00572188">
        <w:rPr>
          <w:rFonts w:eastAsia="MS Mincho"/>
        </w:rPr>
        <w:fldChar w:fldCharType="end"/>
      </w:r>
      <w:r w:rsidR="00246BDF">
        <w:rPr>
          <w:rFonts w:eastAsia="MS Mincho"/>
        </w:rPr>
        <w:t>)</w:t>
      </w:r>
      <w:r w:rsidRPr="00496DEB">
        <w:rPr>
          <w:rFonts w:eastAsia="MS Mincho"/>
        </w:rPr>
        <w:t>.</w:t>
      </w:r>
    </w:p>
    <w:p w14:paraId="0755A5DC" w14:textId="6C48760C" w:rsidR="004E0D4C" w:rsidRDefault="004E0D4C" w:rsidP="00B9314B">
      <w:pPr>
        <w:pStyle w:val="IEEEStdsLevel4Header"/>
      </w:pPr>
      <w:bookmarkStart w:id="599" w:name="_Ref70686878"/>
      <w:r>
        <w:t>preset-category (</w:t>
      </w:r>
      <w:r w:rsidR="0063598D">
        <w:t>type2 keyword</w:t>
      </w:r>
      <w:r>
        <w:t>)</w:t>
      </w:r>
      <w:bookmarkEnd w:id="599"/>
    </w:p>
    <w:p w14:paraId="560CF467" w14:textId="407561A1" w:rsidR="0063598D" w:rsidRDefault="0063598D" w:rsidP="0063598D">
      <w:pPr>
        <w:pStyle w:val="IEEEStdsParagraph"/>
      </w:pPr>
      <w:r w:rsidRPr="0063598D">
        <w:t xml:space="preserve">This RECOMMENDED member attribute specifies the preset </w:t>
      </w:r>
      <w:r w:rsidR="001B718C">
        <w:t>category</w:t>
      </w:r>
      <w:r w:rsidRPr="0063598D">
        <w:t xml:space="preserve">. </w:t>
      </w:r>
      <w:r w:rsidR="001B46E2">
        <w:fldChar w:fldCharType="begin"/>
      </w:r>
      <w:r w:rsidR="001B46E2">
        <w:instrText xml:space="preserve"> REF _Ref70685525 \h </w:instrText>
      </w:r>
      <w:r w:rsidR="001B46E2">
        <w:fldChar w:fldCharType="separate"/>
      </w:r>
      <w:r w:rsidR="00D6659E">
        <w:t xml:space="preserve">Table </w:t>
      </w:r>
      <w:r w:rsidR="00D6659E">
        <w:rPr>
          <w:noProof/>
        </w:rPr>
        <w:t>14</w:t>
      </w:r>
      <w:r w:rsidR="001B46E2">
        <w:fldChar w:fldCharType="end"/>
      </w:r>
      <w:r w:rsidR="001B46E2">
        <w:t xml:space="preserve"> lists the keywords defined in this</w:t>
      </w:r>
      <w:r w:rsidR="004C37B9">
        <w:t xml:space="preserve"> specification.</w:t>
      </w:r>
      <w:r w:rsidR="001455F5">
        <w:t xml:space="preserve"> A </w:t>
      </w:r>
      <w:r w:rsidR="001455F5" w:rsidRPr="0063598D">
        <w:t xml:space="preserve">Printer that </w:t>
      </w:r>
      <w:r w:rsidR="002146B5">
        <w:t>supports</w:t>
      </w:r>
      <w:r w:rsidR="001455F5" w:rsidRPr="0063598D">
        <w:t xml:space="preserve"> 'print-quality' presets MUST </w:t>
      </w:r>
      <w:r w:rsidR="00030424">
        <w:t>provide</w:t>
      </w:r>
      <w:r w:rsidR="000F1D8B">
        <w:t xml:space="preserve"> </w:t>
      </w:r>
      <w:r w:rsidR="001455F5" w:rsidRPr="0063598D">
        <w:t xml:space="preserve">a </w:t>
      </w:r>
      <w:r w:rsidR="00030424">
        <w:t xml:space="preserve">'print-quality' </w:t>
      </w:r>
      <w:r w:rsidR="001455F5" w:rsidRPr="0063598D">
        <w:t>preset for each value</w:t>
      </w:r>
      <w:r w:rsidR="000F1D8B">
        <w:t xml:space="preserve"> listed by its "print-quality-supported" Printer Description attribute </w:t>
      </w:r>
      <w:r w:rsidR="00AA09EF">
        <w:rPr>
          <w:rFonts w:eastAsia="MS Mincho"/>
        </w:rPr>
        <w:fldChar w:fldCharType="begin"/>
      </w:r>
      <w:r w:rsidR="00AA09EF">
        <w:rPr>
          <w:rFonts w:eastAsia="MS Mincho"/>
        </w:rPr>
        <w:instrText xml:space="preserve"> REF STD92 \h </w:instrText>
      </w:r>
      <w:r w:rsidR="00AA09EF">
        <w:rPr>
          <w:rFonts w:eastAsia="MS Mincho"/>
        </w:rPr>
      </w:r>
      <w:r w:rsidR="00AA09EF">
        <w:rPr>
          <w:rFonts w:eastAsia="MS Mincho"/>
        </w:rPr>
        <w:fldChar w:fldCharType="separate"/>
      </w:r>
      <w:r w:rsidR="00D6659E" w:rsidRPr="003A6A5B">
        <w:t>[</w:t>
      </w:r>
      <w:r w:rsidR="00D6659E">
        <w:t>STD92</w:t>
      </w:r>
      <w:r w:rsidR="00D6659E" w:rsidRPr="003A6A5B">
        <w:t>]</w:t>
      </w:r>
      <w:r w:rsidR="00AA09EF">
        <w:rPr>
          <w:rFonts w:eastAsia="MS Mincho"/>
        </w:rPr>
        <w:fldChar w:fldCharType="end"/>
      </w:r>
      <w:r w:rsidR="00AA09EF">
        <w:rPr>
          <w:rFonts w:eastAsia="MS Mincho"/>
        </w:rPr>
        <w:t>.</w:t>
      </w:r>
    </w:p>
    <w:p w14:paraId="771DFE15" w14:textId="4423D678" w:rsidR="001B46E2" w:rsidRDefault="001B46E2" w:rsidP="001B46E2">
      <w:pPr>
        <w:pStyle w:val="Caption"/>
      </w:pPr>
      <w:bookmarkStart w:id="600" w:name="_Ref70685525"/>
      <w:bookmarkStart w:id="601" w:name="_Toc95162869"/>
      <w:bookmarkStart w:id="602" w:name="_Toc86756129"/>
      <w:r>
        <w:lastRenderedPageBreak/>
        <w:t xml:space="preserve">Table </w:t>
      </w:r>
      <w:r w:rsidR="0020501B">
        <w:fldChar w:fldCharType="begin"/>
      </w:r>
      <w:r w:rsidR="0020501B">
        <w:instrText xml:space="preserve"> SEQ Table \* ARABIC </w:instrText>
      </w:r>
      <w:r w:rsidR="0020501B">
        <w:fldChar w:fldCharType="separate"/>
      </w:r>
      <w:r w:rsidR="00D6659E">
        <w:rPr>
          <w:noProof/>
        </w:rPr>
        <w:t>14</w:t>
      </w:r>
      <w:r w:rsidR="0020501B">
        <w:rPr>
          <w:noProof/>
        </w:rPr>
        <w:fldChar w:fldCharType="end"/>
      </w:r>
      <w:bookmarkEnd w:id="600"/>
      <w:r>
        <w:t xml:space="preserve"> - "preset-category" Keywords</w:t>
      </w:r>
      <w:bookmarkEnd w:id="601"/>
      <w:bookmarkEnd w:id="602"/>
    </w:p>
    <w:tbl>
      <w:tblPr>
        <w:tblStyle w:val="MediumList1-Accent1"/>
        <w:tblW w:w="0" w:type="auto"/>
        <w:tblInd w:w="558" w:type="dxa"/>
        <w:tblLook w:val="0420" w:firstRow="1" w:lastRow="0" w:firstColumn="0" w:lastColumn="0" w:noHBand="0" w:noVBand="1"/>
      </w:tblPr>
      <w:tblGrid>
        <w:gridCol w:w="1782"/>
        <w:gridCol w:w="6840"/>
      </w:tblGrid>
      <w:tr w:rsidR="001B46E2" w14:paraId="2BD34BA6" w14:textId="77777777" w:rsidTr="001C43F5">
        <w:trPr>
          <w:cnfStyle w:val="100000000000" w:firstRow="1" w:lastRow="0" w:firstColumn="0" w:lastColumn="0" w:oddVBand="0" w:evenVBand="0" w:oddHBand="0" w:evenHBand="0" w:firstRowFirstColumn="0" w:firstRowLastColumn="0" w:lastRowFirstColumn="0" w:lastRowLastColumn="0"/>
        </w:trPr>
        <w:tc>
          <w:tcPr>
            <w:tcW w:w="1782" w:type="dxa"/>
          </w:tcPr>
          <w:p w14:paraId="54A967DC" w14:textId="77777777" w:rsidR="001B46E2" w:rsidRPr="00365714" w:rsidRDefault="001B46E2" w:rsidP="0026520B">
            <w:pPr>
              <w:rPr>
                <w:rFonts w:eastAsia="MS Mincho"/>
                <w:b/>
              </w:rPr>
            </w:pPr>
            <w:r>
              <w:rPr>
                <w:rFonts w:eastAsia="MS Mincho"/>
                <w:b/>
              </w:rPr>
              <w:t>Keyword</w:t>
            </w:r>
          </w:p>
        </w:tc>
        <w:tc>
          <w:tcPr>
            <w:tcW w:w="6840" w:type="dxa"/>
          </w:tcPr>
          <w:p w14:paraId="0202430F" w14:textId="77777777" w:rsidR="001B46E2" w:rsidRPr="00365714" w:rsidRDefault="001B46E2" w:rsidP="0026520B">
            <w:pPr>
              <w:rPr>
                <w:rFonts w:eastAsia="MS Mincho"/>
                <w:b/>
              </w:rPr>
            </w:pPr>
            <w:r>
              <w:rPr>
                <w:rFonts w:eastAsia="MS Mincho"/>
                <w:b/>
              </w:rPr>
              <w:t>Description</w:t>
            </w:r>
          </w:p>
        </w:tc>
      </w:tr>
      <w:tr w:rsidR="001B46E2" w14:paraId="41F32E01"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2D965A42" w14:textId="7C2C02AC" w:rsidR="001B46E2" w:rsidRDefault="000218BE" w:rsidP="0026520B">
            <w:pPr>
              <w:rPr>
                <w:rFonts w:eastAsia="MS Mincho"/>
              </w:rPr>
            </w:pPr>
            <w:r>
              <w:rPr>
                <w:rFonts w:eastAsia="MS Mincho"/>
              </w:rPr>
              <w:t>feature</w:t>
            </w:r>
          </w:p>
        </w:tc>
        <w:tc>
          <w:tcPr>
            <w:tcW w:w="6840" w:type="dxa"/>
          </w:tcPr>
          <w:p w14:paraId="7C116240" w14:textId="166A81F6" w:rsidR="001B46E2" w:rsidRDefault="000218BE" w:rsidP="0026520B">
            <w:pPr>
              <w:rPr>
                <w:rFonts w:eastAsia="MS Mincho"/>
              </w:rPr>
            </w:pPr>
            <w:r>
              <w:rPr>
                <w:rFonts w:eastAsia="MS Mincho"/>
              </w:rPr>
              <w:t>A Preset that selects a particular Printer feature</w:t>
            </w:r>
            <w:r w:rsidR="001C43F5">
              <w:rPr>
                <w:rFonts w:eastAsia="MS Mincho"/>
              </w:rPr>
              <w:t>.</w:t>
            </w:r>
          </w:p>
        </w:tc>
      </w:tr>
      <w:tr w:rsidR="001B46E2" w14:paraId="27BBD36E" w14:textId="77777777" w:rsidTr="001C43F5">
        <w:tc>
          <w:tcPr>
            <w:tcW w:w="1782" w:type="dxa"/>
          </w:tcPr>
          <w:p w14:paraId="2938C6D7" w14:textId="5AD179CB" w:rsidR="001B46E2" w:rsidRDefault="000218BE" w:rsidP="0026520B">
            <w:pPr>
              <w:rPr>
                <w:rFonts w:eastAsia="MS Mincho"/>
              </w:rPr>
            </w:pPr>
            <w:r>
              <w:rPr>
                <w:rFonts w:eastAsia="MS Mincho"/>
              </w:rPr>
              <w:t>print-quality</w:t>
            </w:r>
          </w:p>
        </w:tc>
        <w:tc>
          <w:tcPr>
            <w:tcW w:w="6840" w:type="dxa"/>
          </w:tcPr>
          <w:p w14:paraId="0230DDDB" w14:textId="1BA67A5D" w:rsidR="001B46E2" w:rsidRDefault="000218BE" w:rsidP="0026520B">
            <w:pPr>
              <w:rPr>
                <w:rFonts w:eastAsia="MS Mincho"/>
              </w:rPr>
            </w:pPr>
            <w:r>
              <w:rPr>
                <w:rFonts w:eastAsia="MS Mincho"/>
              </w:rPr>
              <w:t xml:space="preserve">A Preset that selects a particular </w:t>
            </w:r>
            <w:r w:rsidR="00724AFE">
              <w:rPr>
                <w:rFonts w:eastAsia="MS Mincho"/>
              </w:rPr>
              <w:t>print quality level or visual processing mode for the Printer.</w:t>
            </w:r>
          </w:p>
        </w:tc>
      </w:tr>
      <w:tr w:rsidR="001B46E2" w14:paraId="042350AD" w14:textId="77777777" w:rsidTr="001C43F5">
        <w:trPr>
          <w:cnfStyle w:val="000000100000" w:firstRow="0" w:lastRow="0" w:firstColumn="0" w:lastColumn="0" w:oddVBand="0" w:evenVBand="0" w:oddHBand="1" w:evenHBand="0" w:firstRowFirstColumn="0" w:firstRowLastColumn="0" w:lastRowFirstColumn="0" w:lastRowLastColumn="0"/>
        </w:trPr>
        <w:tc>
          <w:tcPr>
            <w:tcW w:w="1782" w:type="dxa"/>
          </w:tcPr>
          <w:p w14:paraId="6BAAF7A1" w14:textId="331374AA" w:rsidR="001B46E2" w:rsidRDefault="00724AFE" w:rsidP="0026520B">
            <w:pPr>
              <w:rPr>
                <w:rFonts w:eastAsia="MS Mincho"/>
              </w:rPr>
            </w:pPr>
            <w:r>
              <w:rPr>
                <w:rFonts w:eastAsia="MS Mincho"/>
              </w:rPr>
              <w:t>site</w:t>
            </w:r>
          </w:p>
        </w:tc>
        <w:tc>
          <w:tcPr>
            <w:tcW w:w="6840" w:type="dxa"/>
          </w:tcPr>
          <w:p w14:paraId="18EAD613" w14:textId="388985E8" w:rsidR="001B46E2" w:rsidRDefault="00724AFE" w:rsidP="0026520B">
            <w:pPr>
              <w:rPr>
                <w:rFonts w:eastAsia="MS Mincho"/>
              </w:rPr>
            </w:pPr>
            <w:r>
              <w:rPr>
                <w:rFonts w:eastAsia="MS Mincho"/>
              </w:rPr>
              <w:t>A Preset defined by the local administrator for a site-specific activity or workflow.</w:t>
            </w:r>
          </w:p>
        </w:tc>
      </w:tr>
    </w:tbl>
    <w:p w14:paraId="0F9289DF" w14:textId="4DC7E03E" w:rsidR="00F928D2" w:rsidRPr="00FA7672" w:rsidRDefault="00F928D2" w:rsidP="00B9314B">
      <w:pPr>
        <w:pStyle w:val="IEEEStdsLevel4Header"/>
      </w:pPr>
      <w:bookmarkStart w:id="603" w:name="_Ref54273519"/>
      <w:r w:rsidRPr="00FA7672">
        <w:t>preset-name (keyword | name(MAX))</w:t>
      </w:r>
      <w:bookmarkEnd w:id="603"/>
    </w:p>
    <w:p w14:paraId="03BFE4B1" w14:textId="18E5FDA1" w:rsidR="00F928D2" w:rsidRDefault="00F928D2" w:rsidP="00F928D2">
      <w:pPr>
        <w:pStyle w:val="IEEEStdsParagraph"/>
        <w:rPr>
          <w:rFonts w:eastAsia="MS Mincho"/>
        </w:rPr>
      </w:pPr>
      <w:r w:rsidRPr="00FA7672">
        <w:rPr>
          <w:rFonts w:eastAsia="MS Mincho"/>
        </w:rPr>
        <w:t xml:space="preserve">This </w:t>
      </w:r>
      <w:r w:rsidR="008D1343">
        <w:rPr>
          <w:rFonts w:eastAsia="MS Mincho"/>
        </w:rPr>
        <w:t xml:space="preserve">member </w:t>
      </w:r>
      <w:r w:rsidRPr="00FA7672">
        <w:rPr>
          <w:rFonts w:eastAsia="MS Mincho"/>
        </w:rPr>
        <w:t xml:space="preserve">attribute </w:t>
      </w:r>
      <w:r w:rsidR="00BB7D33">
        <w:rPr>
          <w:rFonts w:eastAsia="MS Mincho"/>
        </w:rPr>
        <w:t>specifies</w:t>
      </w:r>
      <w:r w:rsidRPr="00FA7672">
        <w:rPr>
          <w:rFonts w:eastAsia="MS Mincho"/>
        </w:rPr>
        <w:t xml:space="preserve"> </w:t>
      </w:r>
      <w:r w:rsidR="008D1343">
        <w:rPr>
          <w:rFonts w:eastAsia="MS Mincho"/>
        </w:rPr>
        <w:t>the</w:t>
      </w:r>
      <w:r w:rsidRPr="00FA7672">
        <w:rPr>
          <w:rFonts w:eastAsia="MS Mincho"/>
        </w:rPr>
        <w:t xml:space="preserve"> unique name for the Preset. Values can be localized using the message catalog provided at the URL specified by the “printer-strings-uri” Printer Description attribute </w:t>
      </w:r>
      <w:r>
        <w:rPr>
          <w:rFonts w:eastAsia="MS Mincho"/>
        </w:rPr>
        <w:t xml:space="preserve">(section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w:t>
      </w:r>
      <w:r w:rsidR="00E33A71">
        <w:rPr>
          <w:rFonts w:eastAsia="MS Mincho"/>
        </w:rPr>
        <w:t xml:space="preserve"> or inline if the "name" syntax is used</w:t>
      </w:r>
      <w:r w:rsidRPr="00FA7672">
        <w:rPr>
          <w:rFonts w:eastAsia="MS Mincho"/>
        </w:rPr>
        <w:t>.</w:t>
      </w:r>
    </w:p>
    <w:p w14:paraId="73B50203" w14:textId="77777777" w:rsidR="00F928D2" w:rsidRPr="00F05182" w:rsidRDefault="00F928D2" w:rsidP="00B9314B">
      <w:pPr>
        <w:pStyle w:val="IEEEStdsLevel4Header"/>
      </w:pPr>
      <w:r w:rsidRPr="00F05182">
        <w:t>Examples</w:t>
      </w:r>
    </w:p>
    <w:p w14:paraId="021B1146" w14:textId="5B456AF3" w:rsidR="00F928D2" w:rsidRPr="00F05182" w:rsidRDefault="00F928D2" w:rsidP="00F928D2">
      <w:pPr>
        <w:pStyle w:val="IEEEStdsParagraph"/>
        <w:rPr>
          <w:rFonts w:eastAsia="MS Mincho"/>
        </w:rPr>
      </w:pPr>
      <w:r w:rsidRPr="00F05182">
        <w:rPr>
          <w:rFonts w:eastAsia="MS Mincho"/>
        </w:rPr>
        <w:t xml:space="preserve">Below is an example “job-presets-supported” attribute, which includes </w:t>
      </w:r>
      <w:r w:rsidR="00E904E5">
        <w:rPr>
          <w:rFonts w:eastAsia="MS Mincho"/>
        </w:rPr>
        <w:t>5</w:t>
      </w:r>
      <w:r w:rsidRPr="00F05182">
        <w:rPr>
          <w:rFonts w:eastAsia="MS Mincho"/>
        </w:rPr>
        <w:t xml:space="preserve"> collections, described using PAPI 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F05182">
        <w:rPr>
          <w:rFonts w:eastAsia="MS Mincho"/>
        </w:rPr>
        <w:t>:</w:t>
      </w:r>
    </w:p>
    <w:p w14:paraId="580939A2" w14:textId="77777777" w:rsidR="001A1FBE" w:rsidRDefault="001A1FBE" w:rsidP="001A1FBE">
      <w:pPr>
        <w:pStyle w:val="Example"/>
      </w:pPr>
      <w:r>
        <w:t>job-presets-supported={</w:t>
      </w:r>
    </w:p>
    <w:p w14:paraId="74F4E4E6" w14:textId="77777777" w:rsidR="001A1FBE" w:rsidRDefault="001A1FBE" w:rsidP="001A1FBE">
      <w:pPr>
        <w:pStyle w:val="Example"/>
      </w:pPr>
      <w:r>
        <w:t xml:space="preserve">  preset-name='draft'</w:t>
      </w:r>
    </w:p>
    <w:p w14:paraId="71FE3EB7" w14:textId="77777777" w:rsidR="001A1FBE" w:rsidRDefault="001A1FBE" w:rsidP="001A1FBE">
      <w:pPr>
        <w:pStyle w:val="Example"/>
      </w:pPr>
      <w:r>
        <w:t xml:space="preserve">  preset-category='print-quality'</w:t>
      </w:r>
    </w:p>
    <w:p w14:paraId="41B8F9BA" w14:textId="77777777" w:rsidR="001A1FBE" w:rsidRDefault="001A1FBE" w:rsidP="001A1FBE">
      <w:pPr>
        <w:pStyle w:val="Example"/>
      </w:pPr>
      <w:r>
        <w:t xml:space="preserve">  print-content-optimize='text'</w:t>
      </w:r>
    </w:p>
    <w:p w14:paraId="70512929" w14:textId="77777777" w:rsidR="001A1FBE" w:rsidRDefault="001A1FBE" w:rsidP="001A1FBE">
      <w:pPr>
        <w:pStyle w:val="Example"/>
      </w:pPr>
      <w:r>
        <w:t xml:space="preserve">  printer-resolution=300dpi</w:t>
      </w:r>
    </w:p>
    <w:p w14:paraId="74A50CDE" w14:textId="77777777" w:rsidR="001A1FBE" w:rsidRDefault="001A1FBE" w:rsidP="001A1FBE">
      <w:pPr>
        <w:pStyle w:val="Example"/>
      </w:pPr>
      <w:r>
        <w:t>},{</w:t>
      </w:r>
    </w:p>
    <w:p w14:paraId="7AEB8DF7" w14:textId="77777777" w:rsidR="001A1FBE" w:rsidRDefault="001A1FBE" w:rsidP="001A1FBE">
      <w:pPr>
        <w:pStyle w:val="Example"/>
      </w:pPr>
      <w:r>
        <w:t xml:space="preserve">  preset-name='normal'</w:t>
      </w:r>
    </w:p>
    <w:p w14:paraId="39B23D88" w14:textId="77777777" w:rsidR="001A1FBE" w:rsidRDefault="001A1FBE" w:rsidP="001A1FBE">
      <w:pPr>
        <w:pStyle w:val="Example"/>
      </w:pPr>
      <w:r>
        <w:t xml:space="preserve">  preset-category='print-quality'</w:t>
      </w:r>
    </w:p>
    <w:p w14:paraId="05EF6D8A" w14:textId="77777777" w:rsidR="001A1FBE" w:rsidRDefault="001A1FBE" w:rsidP="001A1FBE">
      <w:pPr>
        <w:pStyle w:val="Example"/>
      </w:pPr>
      <w:r>
        <w:t xml:space="preserve">  print-content-optimize='text-and-graphic'</w:t>
      </w:r>
    </w:p>
    <w:p w14:paraId="4D4A0686" w14:textId="77777777" w:rsidR="001A1FBE" w:rsidRDefault="001A1FBE" w:rsidP="001A1FBE">
      <w:pPr>
        <w:pStyle w:val="Example"/>
      </w:pPr>
      <w:r>
        <w:t xml:space="preserve">  printer-resolution=600dpi</w:t>
      </w:r>
    </w:p>
    <w:p w14:paraId="2BE90FC8" w14:textId="77777777" w:rsidR="001A1FBE" w:rsidRDefault="001A1FBE" w:rsidP="001A1FBE">
      <w:pPr>
        <w:pStyle w:val="Example"/>
      </w:pPr>
      <w:r>
        <w:t>},{</w:t>
      </w:r>
    </w:p>
    <w:p w14:paraId="270F41FA" w14:textId="77777777" w:rsidR="001A1FBE" w:rsidRDefault="001A1FBE" w:rsidP="001A1FBE">
      <w:pPr>
        <w:pStyle w:val="Example"/>
      </w:pPr>
      <w:r>
        <w:t xml:space="preserve">  preset-name='high'</w:t>
      </w:r>
    </w:p>
    <w:p w14:paraId="0F62D0E4" w14:textId="77777777" w:rsidR="001A1FBE" w:rsidRDefault="001A1FBE" w:rsidP="001A1FBE">
      <w:pPr>
        <w:pStyle w:val="Example"/>
      </w:pPr>
      <w:r>
        <w:t xml:space="preserve">  preset-category='print-quality'</w:t>
      </w:r>
    </w:p>
    <w:p w14:paraId="5CF46FBA" w14:textId="77777777" w:rsidR="001A1FBE" w:rsidRDefault="001A1FBE" w:rsidP="001A1FBE">
      <w:pPr>
        <w:pStyle w:val="Example"/>
      </w:pPr>
      <w:r>
        <w:t xml:space="preserve">  print-content-optimize='auto'</w:t>
      </w:r>
    </w:p>
    <w:p w14:paraId="286F158D" w14:textId="77777777" w:rsidR="001A1FBE" w:rsidRDefault="001A1FBE" w:rsidP="001A1FBE">
      <w:pPr>
        <w:pStyle w:val="Example"/>
      </w:pPr>
      <w:r>
        <w:t xml:space="preserve">  printer-resolution=1200dpi</w:t>
      </w:r>
    </w:p>
    <w:p w14:paraId="489A9A0A" w14:textId="77777777" w:rsidR="001A1FBE" w:rsidRDefault="001A1FBE" w:rsidP="001A1FBE">
      <w:pPr>
        <w:pStyle w:val="Example"/>
      </w:pPr>
      <w:r>
        <w:t>},{</w:t>
      </w:r>
    </w:p>
    <w:p w14:paraId="6E1446F9" w14:textId="77777777" w:rsidR="001A1FBE" w:rsidRDefault="001A1FBE" w:rsidP="001A1FBE">
      <w:pPr>
        <w:pStyle w:val="Example"/>
      </w:pPr>
      <w:r>
        <w:t xml:space="preserve">  preset-name='photo'</w:t>
      </w:r>
    </w:p>
    <w:p w14:paraId="1AF3BA64" w14:textId="77777777" w:rsidR="001A1FBE" w:rsidRDefault="001A1FBE" w:rsidP="001A1FBE">
      <w:pPr>
        <w:pStyle w:val="Example"/>
      </w:pPr>
      <w:r>
        <w:t xml:space="preserve">  preset-category='print-quality'</w:t>
      </w:r>
    </w:p>
    <w:p w14:paraId="13425297" w14:textId="77777777" w:rsidR="001A1FBE" w:rsidRDefault="001A1FBE" w:rsidP="001A1FBE">
      <w:pPr>
        <w:pStyle w:val="Example"/>
      </w:pPr>
      <w:r>
        <w:t xml:space="preserve">  print-content-optimize='photo'</w:t>
      </w:r>
    </w:p>
    <w:p w14:paraId="72673089" w14:textId="77777777" w:rsidR="001A1FBE" w:rsidRDefault="001A1FBE" w:rsidP="001A1FBE">
      <w:pPr>
        <w:pStyle w:val="Example"/>
      </w:pPr>
      <w:r>
        <w:t xml:space="preserve">  print-rendering-intent='relative-bpc'</w:t>
      </w:r>
    </w:p>
    <w:p w14:paraId="7BBDF51F" w14:textId="77777777" w:rsidR="001A1FBE" w:rsidRDefault="001A1FBE" w:rsidP="001A1FBE">
      <w:pPr>
        <w:pStyle w:val="Example"/>
      </w:pPr>
      <w:r>
        <w:t xml:space="preserve">  printer-resolution=1200dpi</w:t>
      </w:r>
    </w:p>
    <w:p w14:paraId="4171A21E" w14:textId="77777777" w:rsidR="001A1FBE" w:rsidRDefault="001A1FBE" w:rsidP="001A1FBE">
      <w:pPr>
        <w:pStyle w:val="Example"/>
      </w:pPr>
      <w:r>
        <w:t>},{</w:t>
      </w:r>
    </w:p>
    <w:p w14:paraId="3F653C7A" w14:textId="77777777" w:rsidR="001A1FBE" w:rsidRDefault="001A1FBE" w:rsidP="001A1FBE">
      <w:pPr>
        <w:pStyle w:val="Example"/>
      </w:pPr>
      <w:r>
        <w:t xml:space="preserve"> preset-name='Marketing Flyers'</w:t>
      </w:r>
    </w:p>
    <w:p w14:paraId="29CDFD85" w14:textId="77777777" w:rsidR="001A1FBE" w:rsidRDefault="001A1FBE" w:rsidP="001A1FBE">
      <w:pPr>
        <w:pStyle w:val="Example"/>
      </w:pPr>
      <w:r>
        <w:t xml:space="preserve"> preset-category='site'</w:t>
      </w:r>
    </w:p>
    <w:p w14:paraId="5E83B20E" w14:textId="77777777" w:rsidR="001A1FBE" w:rsidRDefault="001A1FBE" w:rsidP="001A1FBE">
      <w:pPr>
        <w:pStyle w:val="Example"/>
      </w:pPr>
      <w:r>
        <w:t xml:space="preserve"> finishings=96(fold-letter)</w:t>
      </w:r>
    </w:p>
    <w:p w14:paraId="7D529BA6" w14:textId="77777777" w:rsidR="001A1FBE" w:rsidRDefault="001A1FBE" w:rsidP="001A1FBE">
      <w:pPr>
        <w:pStyle w:val="Example"/>
      </w:pPr>
      <w:r>
        <w:t xml:space="preserve"> media='na_legal_8.5x14in'</w:t>
      </w:r>
    </w:p>
    <w:p w14:paraId="652A23F7" w14:textId="77777777" w:rsidR="001A1FBE" w:rsidRDefault="001A1FBE" w:rsidP="001A1FBE">
      <w:pPr>
        <w:pStyle w:val="Example"/>
      </w:pPr>
      <w:r>
        <w:t xml:space="preserve"> orientation-requested=4(landscape)</w:t>
      </w:r>
    </w:p>
    <w:p w14:paraId="1CB2B3E4" w14:textId="77777777" w:rsidR="001A1FBE" w:rsidRDefault="001A1FBE" w:rsidP="001A1FBE">
      <w:pPr>
        <w:pStyle w:val="Example"/>
      </w:pPr>
      <w:r>
        <w:t xml:space="preserve"> print-content-optimize='text-and-graphic'</w:t>
      </w:r>
    </w:p>
    <w:p w14:paraId="0EAC00A8" w14:textId="77777777" w:rsidR="001A1FBE" w:rsidRDefault="001A1FBE" w:rsidP="001A1FBE">
      <w:pPr>
        <w:pStyle w:val="Example"/>
      </w:pPr>
      <w:r>
        <w:t xml:space="preserve"> print-rendering-intent='saturation'</w:t>
      </w:r>
    </w:p>
    <w:p w14:paraId="77A1E3CD" w14:textId="77777777" w:rsidR="001A1FBE" w:rsidRDefault="001A1FBE" w:rsidP="001A1FBE">
      <w:pPr>
        <w:pStyle w:val="Example"/>
      </w:pPr>
      <w:r>
        <w:t xml:space="preserve"> printer-resolution=1200dpi</w:t>
      </w:r>
    </w:p>
    <w:p w14:paraId="0966B969" w14:textId="18AD2736" w:rsidR="00F928D2" w:rsidRDefault="001A1FBE" w:rsidP="001A1FBE">
      <w:pPr>
        <w:pStyle w:val="Example"/>
      </w:pPr>
      <w:r>
        <w:t>}</w:t>
      </w:r>
    </w:p>
    <w:p w14:paraId="44E395B6" w14:textId="77777777" w:rsidR="00F928D2" w:rsidRDefault="00F928D2" w:rsidP="00B9314B">
      <w:pPr>
        <w:pStyle w:val="IEEEStdsLevel3Header"/>
      </w:pPr>
      <w:bookmarkStart w:id="604" w:name="_Ref167274860"/>
      <w:bookmarkStart w:id="605" w:name="_Toc204693688"/>
      <w:bookmarkStart w:id="606" w:name="_Toc14878401"/>
      <w:bookmarkStart w:id="607" w:name="_Toc40961802"/>
      <w:bookmarkStart w:id="608" w:name="_Toc95162723"/>
      <w:bookmarkStart w:id="609" w:name="_Toc86755985"/>
      <w:bookmarkEnd w:id="585"/>
      <w:r>
        <w:lastRenderedPageBreak/>
        <w:t>job-resolvers-supported (1setOf collection)</w:t>
      </w:r>
      <w:bookmarkEnd w:id="604"/>
      <w:bookmarkEnd w:id="605"/>
      <w:bookmarkEnd w:id="606"/>
      <w:bookmarkEnd w:id="607"/>
      <w:bookmarkEnd w:id="608"/>
      <w:bookmarkEnd w:id="609"/>
    </w:p>
    <w:p w14:paraId="69F3332B" w14:textId="4BEAF1E5" w:rsidR="00F928D2" w:rsidRPr="008653A7" w:rsidRDefault="00F928D2" w:rsidP="00F928D2">
      <w:pPr>
        <w:pStyle w:val="IEEEStdsParagraph"/>
        <w:rPr>
          <w:rFonts w:eastAsia="MS Mincho"/>
        </w:rPr>
      </w:pPr>
      <w:r>
        <w:rPr>
          <w:rFonts w:eastAsia="MS Mincho"/>
        </w:rPr>
        <w:t>This</w:t>
      </w:r>
      <w:r w:rsidRPr="008653A7">
        <w:rPr>
          <w:rFonts w:eastAsia="MS Mincho"/>
        </w:rPr>
        <w:t xml:space="preserve"> RECOMMENDED </w:t>
      </w:r>
      <w:r w:rsidRPr="004A200E">
        <w:rPr>
          <w:rFonts w:eastAsia="MS Mincho"/>
        </w:rPr>
        <w:t xml:space="preserve">Printer Description attribute </w:t>
      </w:r>
      <w:r w:rsidR="006F23C3">
        <w:rPr>
          <w:rFonts w:eastAsia="MS Mincho"/>
        </w:rPr>
        <w:t>lists</w:t>
      </w:r>
      <w:r w:rsidRPr="008653A7">
        <w:rPr>
          <w:rFonts w:eastAsia="MS Mincho"/>
        </w:rPr>
        <w:t xml:space="preserve"> </w:t>
      </w:r>
      <w:r w:rsidR="00F333A6">
        <w:rPr>
          <w:rFonts w:eastAsia="MS Mincho"/>
        </w:rPr>
        <w:t xml:space="preserve">the </w:t>
      </w:r>
      <w:r w:rsidRPr="008653A7">
        <w:rPr>
          <w:rFonts w:eastAsia="MS Mincho"/>
        </w:rPr>
        <w:t>set of collections that</w:t>
      </w:r>
      <w:r w:rsidR="00652990">
        <w:rPr>
          <w:rFonts w:eastAsia="MS Mincho"/>
        </w:rPr>
        <w:t xml:space="preserve"> each</w:t>
      </w:r>
      <w:r w:rsidR="007974C9">
        <w:rPr>
          <w:rFonts w:eastAsia="MS Mincho"/>
        </w:rPr>
        <w:t xml:space="preserve"> </w:t>
      </w:r>
      <w:r w:rsidR="004853ED">
        <w:rPr>
          <w:rFonts w:eastAsia="MS Mincho"/>
        </w:rPr>
        <w:t>provide a list of</w:t>
      </w:r>
      <w:r w:rsidRPr="008653A7">
        <w:rPr>
          <w:rFonts w:eastAsia="MS Mincho"/>
        </w:rPr>
        <w:t xml:space="preserve"> </w:t>
      </w:r>
      <w:r w:rsidR="00652990">
        <w:rPr>
          <w:rFonts w:eastAsia="MS Mincho"/>
        </w:rPr>
        <w:t xml:space="preserve">named </w:t>
      </w:r>
      <w:r w:rsidR="004853ED">
        <w:rPr>
          <w:rFonts w:eastAsia="MS Mincho"/>
        </w:rPr>
        <w:t xml:space="preserve">resolutions for </w:t>
      </w:r>
      <w:r w:rsidR="00F333A6">
        <w:rPr>
          <w:rFonts w:eastAsia="MS Mincho"/>
        </w:rPr>
        <w:t xml:space="preserve">conflicts between </w:t>
      </w:r>
      <w:r w:rsidRPr="008653A7">
        <w:rPr>
          <w:rFonts w:eastAsia="MS Mincho"/>
        </w:rPr>
        <w:t xml:space="preserve">constrained </w:t>
      </w:r>
      <w:r w:rsidR="00275F82">
        <w:rPr>
          <w:rFonts w:eastAsia="MS Mincho"/>
        </w:rPr>
        <w:t xml:space="preserve">sets of Job Template attribute </w:t>
      </w:r>
      <w:r w:rsidRPr="008653A7">
        <w:rPr>
          <w:rFonts w:eastAsia="MS Mincho"/>
        </w:rPr>
        <w:t>values</w:t>
      </w:r>
      <w:r w:rsidR="00275F82">
        <w:rPr>
          <w:rFonts w:eastAsia="MS Mincho"/>
        </w:rPr>
        <w:t xml:space="preserve"> described by the "job-constraints-supported" Printer Description attribute (section </w:t>
      </w:r>
      <w:r w:rsidR="00275F82">
        <w:rPr>
          <w:rFonts w:eastAsia="MS Mincho"/>
        </w:rPr>
        <w:fldChar w:fldCharType="begin"/>
      </w:r>
      <w:r w:rsidR="00275F82">
        <w:rPr>
          <w:rFonts w:eastAsia="MS Mincho"/>
        </w:rPr>
        <w:instrText xml:space="preserve"> REF _Ref180136534 \n \h </w:instrText>
      </w:r>
      <w:r w:rsidR="00275F82">
        <w:rPr>
          <w:rFonts w:eastAsia="MS Mincho"/>
        </w:rPr>
      </w:r>
      <w:r w:rsidR="00275F82">
        <w:rPr>
          <w:rFonts w:eastAsia="MS Mincho"/>
        </w:rPr>
        <w:fldChar w:fldCharType="separate"/>
      </w:r>
      <w:r w:rsidR="00D6659E">
        <w:rPr>
          <w:rFonts w:eastAsia="MS Mincho"/>
        </w:rPr>
        <w:t>6.5.5</w:t>
      </w:r>
      <w:r w:rsidR="00275F82">
        <w:rPr>
          <w:rFonts w:eastAsia="MS Mincho"/>
        </w:rPr>
        <w:fldChar w:fldCharType="end"/>
      </w:r>
      <w:r w:rsidR="00275F82">
        <w:rPr>
          <w:rFonts w:eastAsia="MS Mincho"/>
        </w:rPr>
        <w:t>)</w:t>
      </w:r>
      <w:r w:rsidR="00D64DED">
        <w:rPr>
          <w:rFonts w:eastAsia="MS Mincho"/>
        </w:rPr>
        <w:t>.</w:t>
      </w:r>
      <w:r w:rsidRPr="008653A7">
        <w:rPr>
          <w:rFonts w:eastAsia="MS Mincho"/>
        </w:rPr>
        <w:t xml:space="preserve"> Th</w:t>
      </w:r>
      <w:r w:rsidR="00D64DED">
        <w:rPr>
          <w:rFonts w:eastAsia="MS Mincho"/>
        </w:rPr>
        <w:t xml:space="preserve">e Printer MUST support this </w:t>
      </w:r>
      <w:r w:rsidRPr="008653A7">
        <w:rPr>
          <w:rFonts w:eastAsia="MS Mincho"/>
        </w:rPr>
        <w:t xml:space="preserve">attribute if </w:t>
      </w:r>
      <w:r w:rsidR="00D64DED">
        <w:rPr>
          <w:rFonts w:eastAsia="MS Mincho"/>
        </w:rPr>
        <w:t xml:space="preserve">it supports </w:t>
      </w:r>
      <w:r w:rsidRPr="008653A7">
        <w:rPr>
          <w:rFonts w:eastAsia="MS Mincho"/>
        </w:rPr>
        <w:t xml:space="preserve">the “job-constraints-supported” </w:t>
      </w:r>
      <w:r w:rsidR="00D64DED">
        <w:rPr>
          <w:rFonts w:eastAsia="MS Mincho"/>
        </w:rPr>
        <w:t xml:space="preserve">Printer Description </w:t>
      </w:r>
      <w:r w:rsidRPr="008653A7">
        <w:rPr>
          <w:rFonts w:eastAsia="MS Mincho"/>
        </w:rPr>
        <w:t>attribute.</w:t>
      </w:r>
    </w:p>
    <w:p w14:paraId="31FEE079" w14:textId="26AD7FC5" w:rsidR="00F928D2" w:rsidRDefault="00F928D2" w:rsidP="00F928D2">
      <w:pPr>
        <w:pStyle w:val="IEEEStdsParagraph"/>
        <w:rPr>
          <w:rFonts w:eastAsia="MS Mincho"/>
        </w:rPr>
      </w:pPr>
      <w:r w:rsidRPr="008653A7">
        <w:rPr>
          <w:rFonts w:eastAsia="MS Mincho"/>
        </w:rPr>
        <w:t xml:space="preserve">Each collection consists of a “resolver-name (name(MAX))” member attribute </w:t>
      </w:r>
      <w:r w:rsidR="00DC5F0B">
        <w:rPr>
          <w:rFonts w:eastAsia="MS Mincho"/>
        </w:rPr>
        <w:t xml:space="preserve">and one or more </w:t>
      </w:r>
      <w:r>
        <w:rPr>
          <w:rFonts w:eastAsia="MS Mincho"/>
        </w:rPr>
        <w:t>J</w:t>
      </w:r>
      <w:r w:rsidRPr="008653A7">
        <w:rPr>
          <w:rFonts w:eastAsia="MS Mincho"/>
        </w:rPr>
        <w:t xml:space="preserve">ob </w:t>
      </w:r>
      <w:r>
        <w:rPr>
          <w:rFonts w:eastAsia="MS Mincho"/>
        </w:rPr>
        <w:t>T</w:t>
      </w:r>
      <w:r w:rsidRPr="008653A7">
        <w:rPr>
          <w:rFonts w:eastAsia="MS Mincho"/>
        </w:rPr>
        <w:t>emplate attributes and values</w:t>
      </w:r>
      <w:r w:rsidR="008469CE">
        <w:rPr>
          <w:rFonts w:eastAsia="MS Mincho"/>
        </w:rPr>
        <w:t xml:space="preserve"> that will resolve the conflict</w:t>
      </w:r>
      <w:r w:rsidRPr="008653A7">
        <w:rPr>
          <w:rFonts w:eastAsia="MS Mincho"/>
        </w:rPr>
        <w:t xml:space="preserve">. </w:t>
      </w:r>
      <w:r w:rsidR="004705B8">
        <w:rPr>
          <w:rFonts w:eastAsia="MS Mincho"/>
        </w:rPr>
        <w:t xml:space="preserve">A </w:t>
      </w:r>
      <w:r w:rsidRPr="008653A7">
        <w:rPr>
          <w:rFonts w:eastAsia="MS Mincho"/>
        </w:rPr>
        <w:t xml:space="preserve">Client MUST only change as many </w:t>
      </w:r>
      <w:r>
        <w:rPr>
          <w:rFonts w:eastAsia="MS Mincho"/>
        </w:rPr>
        <w:t>J</w:t>
      </w:r>
      <w:r w:rsidRPr="008653A7">
        <w:rPr>
          <w:rFonts w:eastAsia="MS Mincho"/>
        </w:rPr>
        <w:t xml:space="preserve">ob </w:t>
      </w:r>
      <w:r>
        <w:rPr>
          <w:rFonts w:eastAsia="MS Mincho"/>
        </w:rPr>
        <w:t>T</w:t>
      </w:r>
      <w:r w:rsidRPr="008653A7">
        <w:rPr>
          <w:rFonts w:eastAsia="MS Mincho"/>
        </w:rPr>
        <w:t xml:space="preserve">emplate </w:t>
      </w:r>
      <w:r>
        <w:rPr>
          <w:rFonts w:eastAsia="MS Mincho"/>
        </w:rPr>
        <w:t xml:space="preserve">attributes as are </w:t>
      </w:r>
      <w:r w:rsidRPr="008653A7">
        <w:rPr>
          <w:rFonts w:eastAsia="MS Mincho"/>
        </w:rPr>
        <w:t xml:space="preserve">needed to resolve the </w:t>
      </w:r>
      <w:r w:rsidR="004705B8">
        <w:rPr>
          <w:rFonts w:eastAsia="MS Mincho"/>
        </w:rPr>
        <w:t xml:space="preserve">constraint </w:t>
      </w:r>
      <w:r w:rsidRPr="008653A7">
        <w:rPr>
          <w:rFonts w:eastAsia="MS Mincho"/>
        </w:rPr>
        <w:t xml:space="preserve">and MUST try each value in the order they are provided in the collection. </w:t>
      </w:r>
      <w:r w:rsidR="002F0886">
        <w:rPr>
          <w:rFonts w:eastAsia="MS Mincho"/>
        </w:rPr>
        <w:t xml:space="preserve">The Printer MAY </w:t>
      </w:r>
      <w:r w:rsidR="00797F77">
        <w:rPr>
          <w:rFonts w:eastAsia="MS Mincho"/>
        </w:rPr>
        <w:t xml:space="preserve">list </w:t>
      </w:r>
      <w:r w:rsidRPr="008653A7">
        <w:rPr>
          <w:rFonts w:eastAsia="MS Mincho"/>
        </w:rPr>
        <w:t>all of the constrained attributes in order to avoid constraint/resolver loops.</w:t>
      </w:r>
    </w:p>
    <w:p w14:paraId="19F6525C" w14:textId="3B6F039C" w:rsidR="00F928D2" w:rsidRDefault="00F928D2" w:rsidP="00F928D2">
      <w:pPr>
        <w:pStyle w:val="IEEEStdsParagraph"/>
        <w:rPr>
          <w:rFonts w:eastAsia="MS Mincho"/>
        </w:rPr>
      </w:pPr>
      <w:r>
        <w:rPr>
          <w:rFonts w:eastAsia="MS Mincho"/>
        </w:rPr>
        <w:t xml:space="preserve">Resolvers containing the "media-col" Job Template attribute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may provide an incomplete value; that is, the "media-col" collection value can contain only those member attributes that need to be changed to resolve the constraint.</w:t>
      </w:r>
    </w:p>
    <w:p w14:paraId="19C24314" w14:textId="1F3F0250" w:rsidR="00F928D2" w:rsidRPr="008653A7" w:rsidRDefault="00F928D2" w:rsidP="00F928D2">
      <w:pPr>
        <w:pStyle w:val="IEEEStdsParagraph"/>
        <w:rPr>
          <w:rFonts w:eastAsia="MS Mincho"/>
        </w:rPr>
      </w:pPr>
      <w:r w:rsidRPr="008653A7">
        <w:rPr>
          <w:rFonts w:eastAsia="MS Mincho"/>
        </w:rPr>
        <w:t>The “resolver-name” member attribute value MUST be used by at least one collection in the “job-constraints-supported” attribute. Constraint resolvers MUST NOT create loops, such that the resolver for constraint “A” causes constraint “B”, but the resolver for constraint “B” causes constraint “A”.</w:t>
      </w:r>
    </w:p>
    <w:p w14:paraId="4C941DD2" w14:textId="21704808" w:rsidR="00F928D2" w:rsidRDefault="00F928D2" w:rsidP="00F928D2">
      <w:pPr>
        <w:pStyle w:val="IEEEStdsParagraph"/>
        <w:rPr>
          <w:rFonts w:eastAsia="MS Mincho"/>
        </w:rPr>
      </w:pPr>
      <w:r w:rsidRPr="008653A7">
        <w:rPr>
          <w:rFonts w:eastAsia="MS Mincho"/>
        </w:rPr>
        <w:t>For example, a resolver for duplex printing on transparency media would be encoded as a collection containing “resolver-name”, “sides”, and “media-</w:t>
      </w:r>
      <w:r>
        <w:rPr>
          <w:rFonts w:eastAsia="MS Mincho"/>
        </w:rPr>
        <w:t>col</w:t>
      </w:r>
      <w:r w:rsidRPr="008653A7">
        <w:rPr>
          <w:rFonts w:eastAsia="MS Mincho"/>
        </w:rPr>
        <w:t xml:space="preserve">” member attributes. The “sides” member attribute would have the value </w:t>
      </w:r>
      <w:r w:rsidR="00A25101">
        <w:rPr>
          <w:rFonts w:eastAsia="MS Mincho"/>
        </w:rPr>
        <w:t>'</w:t>
      </w:r>
      <w:r w:rsidRPr="008653A7">
        <w:rPr>
          <w:rFonts w:eastAsia="MS Mincho"/>
        </w:rPr>
        <w:t>one-sided</w:t>
      </w:r>
      <w:r w:rsidR="00A25101">
        <w:rPr>
          <w:rFonts w:eastAsia="MS Mincho"/>
        </w:rPr>
        <w:t>'</w:t>
      </w:r>
      <w:r w:rsidRPr="008653A7">
        <w:rPr>
          <w:rFonts w:eastAsia="MS Mincho"/>
        </w:rPr>
        <w:t xml:space="preserve"> while the “media-</w:t>
      </w:r>
      <w:r>
        <w:rPr>
          <w:rFonts w:eastAsia="MS Mincho"/>
        </w:rPr>
        <w:t>col</w:t>
      </w:r>
      <w:r w:rsidRPr="008653A7">
        <w:rPr>
          <w:rFonts w:eastAsia="MS Mincho"/>
        </w:rPr>
        <w:t xml:space="preserve">” member attribute would </w:t>
      </w:r>
      <w:r w:rsidR="00BB5021">
        <w:rPr>
          <w:rFonts w:eastAsia="MS Mincho"/>
        </w:rPr>
        <w:t>provide</w:t>
      </w:r>
      <w:r>
        <w:rPr>
          <w:rFonts w:eastAsia="MS Mincho"/>
        </w:rPr>
        <w:t xml:space="preserve"> a "media-type" member attribute with</w:t>
      </w:r>
      <w:r w:rsidRPr="008653A7">
        <w:rPr>
          <w:rFonts w:eastAsia="MS Mincho"/>
        </w:rPr>
        <w:t xml:space="preserve"> the value </w:t>
      </w:r>
      <w:r w:rsidR="00A25101">
        <w:rPr>
          <w:rFonts w:eastAsia="MS Mincho"/>
        </w:rPr>
        <w:t>'</w:t>
      </w:r>
      <w:r w:rsidRPr="008653A7">
        <w:rPr>
          <w:rFonts w:eastAsia="MS Mincho"/>
        </w:rPr>
        <w:t>stationery.</w:t>
      </w:r>
    </w:p>
    <w:p w14:paraId="6948ED09" w14:textId="77777777" w:rsidR="00F928D2" w:rsidRPr="00DC0518" w:rsidRDefault="00F928D2" w:rsidP="00B9314B">
      <w:pPr>
        <w:pStyle w:val="IEEEStdsLevel3Header"/>
      </w:pPr>
      <w:bookmarkStart w:id="610" w:name="_Ref31632148"/>
      <w:bookmarkStart w:id="611" w:name="_Toc40961803"/>
      <w:bookmarkStart w:id="612" w:name="_Toc95162724"/>
      <w:bookmarkStart w:id="613" w:name="_Toc86755986"/>
      <w:r w:rsidRPr="00DC0518">
        <w:t>job-triggers-supported (1setOf collection)</w:t>
      </w:r>
      <w:bookmarkEnd w:id="610"/>
      <w:bookmarkEnd w:id="611"/>
      <w:bookmarkEnd w:id="612"/>
      <w:bookmarkEnd w:id="613"/>
    </w:p>
    <w:p w14:paraId="2DBA53C1" w14:textId="3417E255" w:rsidR="00F928D2" w:rsidRDefault="00F928D2" w:rsidP="00D5631E">
      <w:pPr>
        <w:pStyle w:val="IEEEStdsParagraph"/>
        <w:rPr>
          <w:rFonts w:eastAsia="MS Mincho"/>
        </w:rPr>
      </w:pPr>
      <w:r w:rsidRPr="00DC0518">
        <w:rPr>
          <w:rFonts w:eastAsia="MS Mincho"/>
        </w:rPr>
        <w:t xml:space="preserve">This </w:t>
      </w:r>
      <w:r>
        <w:rPr>
          <w:rFonts w:eastAsia="MS Mincho"/>
        </w:rPr>
        <w:t>OPTIONAL</w:t>
      </w:r>
      <w:r w:rsidRPr="00DC0518">
        <w:rPr>
          <w:rFonts w:eastAsia="MS Mincho"/>
        </w:rPr>
        <w:t xml:space="preserve"> Printer Description attribute lists</w:t>
      </w:r>
      <w:r w:rsidR="00F3422E">
        <w:rPr>
          <w:rFonts w:eastAsia="MS Mincho"/>
        </w:rPr>
        <w:t xml:space="preserve"> the</w:t>
      </w:r>
      <w:r w:rsidRPr="00DC0518">
        <w:rPr>
          <w:rFonts w:eastAsia="MS Mincho"/>
        </w:rPr>
        <w:t xml:space="preserve"> Triggers stored on the Printer. Each collection </w:t>
      </w:r>
      <w:r w:rsidR="001E6A6D">
        <w:rPr>
          <w:rFonts w:eastAsia="MS Mincho"/>
        </w:rPr>
        <w:t>supplies</w:t>
      </w:r>
      <w:r w:rsidRPr="00DC0518">
        <w:rPr>
          <w:rFonts w:eastAsia="MS Mincho"/>
        </w:rPr>
        <w:t xml:space="preserve"> one or more Job Template attribute</w:t>
      </w:r>
      <w:r w:rsidR="008A1703">
        <w:rPr>
          <w:rFonts w:eastAsia="MS Mincho"/>
        </w:rPr>
        <w:t>s with</w:t>
      </w:r>
      <w:r w:rsidRPr="00DC0518">
        <w:rPr>
          <w:rFonts w:eastAsia="MS Mincho"/>
        </w:rPr>
        <w:t xml:space="preserve"> </w:t>
      </w:r>
      <w:r w:rsidR="00295DB9">
        <w:rPr>
          <w:rFonts w:eastAsia="MS Mincho"/>
        </w:rPr>
        <w:t>values</w:t>
      </w:r>
      <w:r w:rsidR="007665C4">
        <w:rPr>
          <w:rFonts w:eastAsia="MS Mincho"/>
        </w:rPr>
        <w:t xml:space="preserve"> </w:t>
      </w:r>
      <w:r w:rsidR="005307B2">
        <w:rPr>
          <w:rFonts w:eastAsia="MS Mincho"/>
        </w:rPr>
        <w:t xml:space="preserve">and a </w:t>
      </w:r>
      <w:r w:rsidR="005307B2" w:rsidRPr="00DC0518">
        <w:rPr>
          <w:rFonts w:eastAsia="MS Mincho"/>
        </w:rPr>
        <w:t>"preset-name (keyword | name(MAX))"</w:t>
      </w:r>
      <w:r w:rsidR="000B52D9">
        <w:rPr>
          <w:rFonts w:eastAsia="MS Mincho"/>
        </w:rPr>
        <w:t xml:space="preserve"> member attribute. </w:t>
      </w:r>
      <w:r w:rsidR="00F77ECD">
        <w:rPr>
          <w:rFonts w:eastAsia="MS Mincho"/>
        </w:rPr>
        <w:t>When the</w:t>
      </w:r>
      <w:r w:rsidR="000B52D9">
        <w:rPr>
          <w:rFonts w:eastAsia="MS Mincho"/>
        </w:rPr>
        <w:t xml:space="preserve"> </w:t>
      </w:r>
      <w:r w:rsidR="00817CBF">
        <w:rPr>
          <w:rFonts w:eastAsia="MS Mincho"/>
        </w:rPr>
        <w:t>a</w:t>
      </w:r>
      <w:r w:rsidR="0018693E">
        <w:rPr>
          <w:rFonts w:eastAsia="MS Mincho"/>
        </w:rPr>
        <w:t xml:space="preserve">ttributes and values in the </w:t>
      </w:r>
      <w:r w:rsidR="005A0AEA">
        <w:rPr>
          <w:rFonts w:eastAsia="MS Mincho"/>
        </w:rPr>
        <w:t xml:space="preserve">Job Ticket </w:t>
      </w:r>
      <w:r w:rsidR="00F77ECD">
        <w:rPr>
          <w:rFonts w:eastAsia="MS Mincho"/>
        </w:rPr>
        <w:t xml:space="preserve">on a supporting Client match </w:t>
      </w:r>
      <w:r w:rsidR="0018693E">
        <w:rPr>
          <w:rFonts w:eastAsia="MS Mincho"/>
        </w:rPr>
        <w:t xml:space="preserve">those </w:t>
      </w:r>
      <w:r w:rsidR="0061482D">
        <w:rPr>
          <w:rFonts w:eastAsia="MS Mincho"/>
        </w:rPr>
        <w:t xml:space="preserve">in </w:t>
      </w:r>
      <w:r w:rsidR="00F753FF">
        <w:rPr>
          <w:rFonts w:eastAsia="MS Mincho"/>
        </w:rPr>
        <w:t xml:space="preserve">one of this attribute's </w:t>
      </w:r>
      <w:r w:rsidR="00962345">
        <w:rPr>
          <w:rFonts w:eastAsia="MS Mincho"/>
        </w:rPr>
        <w:t>collection</w:t>
      </w:r>
      <w:r w:rsidR="00F753FF">
        <w:rPr>
          <w:rFonts w:eastAsia="MS Mincho"/>
        </w:rPr>
        <w:t xml:space="preserve">s, that will </w:t>
      </w:r>
      <w:r w:rsidR="005A0AEA">
        <w:rPr>
          <w:rFonts w:eastAsia="MS Mincho"/>
        </w:rPr>
        <w:t>"trigger"</w:t>
      </w:r>
      <w:r w:rsidR="00962345">
        <w:rPr>
          <w:rFonts w:eastAsia="MS Mincho"/>
        </w:rPr>
        <w:t xml:space="preserve"> </w:t>
      </w:r>
      <w:r w:rsidR="00F753FF">
        <w:rPr>
          <w:rFonts w:eastAsia="MS Mincho"/>
        </w:rPr>
        <w:t xml:space="preserve">the </w:t>
      </w:r>
      <w:r w:rsidR="00962345">
        <w:rPr>
          <w:rFonts w:eastAsia="MS Mincho"/>
        </w:rPr>
        <w:t xml:space="preserve">Client to </w:t>
      </w:r>
      <w:r w:rsidR="00BD609B">
        <w:rPr>
          <w:rFonts w:eastAsia="MS Mincho"/>
        </w:rPr>
        <w:t>select</w:t>
      </w:r>
      <w:r w:rsidR="00962345">
        <w:rPr>
          <w:rFonts w:eastAsia="MS Mincho"/>
        </w:rPr>
        <w:t xml:space="preserve"> </w:t>
      </w:r>
      <w:r w:rsidR="00BD609B">
        <w:rPr>
          <w:rFonts w:eastAsia="MS Mincho"/>
        </w:rPr>
        <w:t>th</w:t>
      </w:r>
      <w:r w:rsidR="005B47AF">
        <w:rPr>
          <w:rFonts w:eastAsia="MS Mincho"/>
        </w:rPr>
        <w:t>e</w:t>
      </w:r>
      <w:r w:rsidR="00BD609B">
        <w:rPr>
          <w:rFonts w:eastAsia="MS Mincho"/>
        </w:rPr>
        <w:t xml:space="preserve"> </w:t>
      </w:r>
      <w:r w:rsidR="00437954">
        <w:rPr>
          <w:rFonts w:eastAsia="MS Mincho"/>
        </w:rPr>
        <w:t xml:space="preserve">matching </w:t>
      </w:r>
      <w:r w:rsidR="00BD609B">
        <w:rPr>
          <w:rFonts w:eastAsia="MS Mincho"/>
        </w:rPr>
        <w:t xml:space="preserve">Preset </w:t>
      </w:r>
      <w:r w:rsidR="00D5631E">
        <w:rPr>
          <w:rFonts w:eastAsia="MS Mincho"/>
        </w:rPr>
        <w:t xml:space="preserve">from </w:t>
      </w:r>
      <w:r w:rsidR="005B47AF">
        <w:rPr>
          <w:rFonts w:eastAsia="MS Mincho"/>
        </w:rPr>
        <w:t xml:space="preserve">the </w:t>
      </w:r>
      <w:r w:rsidR="00D5631E">
        <w:rPr>
          <w:rFonts w:eastAsia="MS Mincho"/>
        </w:rPr>
        <w:t xml:space="preserve">Printer's </w:t>
      </w:r>
      <w:r w:rsidR="005B47AF">
        <w:rPr>
          <w:rFonts w:eastAsia="MS Mincho"/>
        </w:rPr>
        <w:t xml:space="preserve">"job-presets-supported" Printer Description attribute (section </w:t>
      </w:r>
      <w:r w:rsidR="005B47AF">
        <w:rPr>
          <w:rFonts w:eastAsia="MS Mincho"/>
        </w:rPr>
        <w:fldChar w:fldCharType="begin"/>
      </w:r>
      <w:r w:rsidR="005B47AF">
        <w:rPr>
          <w:rFonts w:eastAsia="MS Mincho"/>
        </w:rPr>
        <w:instrText xml:space="preserve"> REF _Ref31632142 \n \h </w:instrText>
      </w:r>
      <w:r w:rsidR="005B47AF">
        <w:rPr>
          <w:rFonts w:eastAsia="MS Mincho"/>
        </w:rPr>
      </w:r>
      <w:r w:rsidR="005B47AF">
        <w:rPr>
          <w:rFonts w:eastAsia="MS Mincho"/>
        </w:rPr>
        <w:fldChar w:fldCharType="separate"/>
      </w:r>
      <w:r w:rsidR="00D6659E">
        <w:rPr>
          <w:rFonts w:eastAsia="MS Mincho"/>
        </w:rPr>
        <w:t>6.5.8</w:t>
      </w:r>
      <w:r w:rsidR="005B47AF">
        <w:rPr>
          <w:rFonts w:eastAsia="MS Mincho"/>
        </w:rPr>
        <w:fldChar w:fldCharType="end"/>
      </w:r>
      <w:r w:rsidR="005B47AF">
        <w:rPr>
          <w:rFonts w:eastAsia="MS Mincho"/>
        </w:rPr>
        <w:t>)</w:t>
      </w:r>
      <w:r w:rsidR="00D5631E">
        <w:rPr>
          <w:rFonts w:eastAsia="MS Mincho"/>
        </w:rPr>
        <w:t>.</w:t>
      </w:r>
    </w:p>
    <w:p w14:paraId="602BD2A7" w14:textId="77777777" w:rsidR="00F928D2" w:rsidRDefault="00F928D2" w:rsidP="00B9314B">
      <w:pPr>
        <w:pStyle w:val="IEEEStdsLevel4Header"/>
      </w:pPr>
      <w:r>
        <w:t>Examples</w:t>
      </w:r>
    </w:p>
    <w:p w14:paraId="0C3D2BB6" w14:textId="29CB70C8" w:rsidR="00F928D2" w:rsidRPr="0011279D" w:rsidRDefault="00F928D2" w:rsidP="00F928D2">
      <w:pPr>
        <w:pStyle w:val="IEEEStdsParagraph"/>
        <w:rPr>
          <w:rFonts w:eastAsia="MS Mincho"/>
        </w:rPr>
      </w:pPr>
      <w:r w:rsidRPr="0011279D">
        <w:rPr>
          <w:rFonts w:eastAsia="MS Mincho"/>
        </w:rPr>
        <w:t xml:space="preserve">Here is an example “job-triggers-supported” attribute, which includes 2 collections, described using PAPI </w:t>
      </w:r>
      <w:r w:rsidRPr="00F05182">
        <w:rPr>
          <w:rFonts w:eastAsia="MS Mincho"/>
        </w:rPr>
        <w:t xml:space="preserve">notation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F05182">
        <w:rPr>
          <w:rFonts w:eastAsia="MS Mincho"/>
        </w:rPr>
        <w:t>:</w:t>
      </w:r>
    </w:p>
    <w:p w14:paraId="1EF4D81F" w14:textId="77777777" w:rsidR="008E7E71" w:rsidRDefault="00F928D2" w:rsidP="00F928D2">
      <w:pPr>
        <w:pStyle w:val="Example"/>
      </w:pPr>
      <w:r w:rsidRPr="0011279D">
        <w:t>job-triggers-supported=</w:t>
      </w:r>
    </w:p>
    <w:p w14:paraId="21C28CD5" w14:textId="21F3BF0B" w:rsidR="00F928D2" w:rsidRDefault="00F928D2" w:rsidP="00F928D2">
      <w:pPr>
        <w:pStyle w:val="Example"/>
      </w:pPr>
      <w:r w:rsidRPr="0011279D">
        <w:t>{</w:t>
      </w:r>
    </w:p>
    <w:p w14:paraId="3FA18532" w14:textId="12A5D003" w:rsidR="00F928D2" w:rsidRPr="0011279D" w:rsidRDefault="00F928D2" w:rsidP="00F928D2">
      <w:pPr>
        <w:pStyle w:val="Example"/>
      </w:pPr>
      <w:r>
        <w:t xml:space="preserve">   </w:t>
      </w:r>
      <w:r w:rsidRPr="0011279D">
        <w:t>preset-name="draft</w:t>
      </w:r>
      <w:r w:rsidR="00673F6D">
        <w:t>-preset</w:t>
      </w:r>
      <w:r w:rsidRPr="0011279D">
        <w:t>"</w:t>
      </w:r>
    </w:p>
    <w:p w14:paraId="194A55BA" w14:textId="77777777" w:rsidR="000D31F0" w:rsidRDefault="00F928D2" w:rsidP="00F928D2">
      <w:pPr>
        <w:pStyle w:val="Example"/>
      </w:pPr>
      <w:r>
        <w:t xml:space="preserve">   </w:t>
      </w:r>
      <w:r w:rsidRPr="0011279D">
        <w:t>media-col=</w:t>
      </w:r>
    </w:p>
    <w:p w14:paraId="05CA4AA5" w14:textId="245634D5" w:rsidR="008E7E71" w:rsidRDefault="000D31F0" w:rsidP="00F928D2">
      <w:pPr>
        <w:pStyle w:val="Example"/>
      </w:pPr>
      <w:r>
        <w:t xml:space="preserve">   </w:t>
      </w:r>
      <w:r w:rsidR="00F928D2" w:rsidRPr="0011279D">
        <w:t>{</w:t>
      </w:r>
    </w:p>
    <w:p w14:paraId="42B6772A" w14:textId="71D9BCA2" w:rsidR="008E7E71" w:rsidRDefault="008E7E71" w:rsidP="00F928D2">
      <w:pPr>
        <w:pStyle w:val="Example"/>
      </w:pPr>
      <w:r>
        <w:t xml:space="preserve">      </w:t>
      </w:r>
      <w:r w:rsidR="00F928D2" w:rsidRPr="0011279D">
        <w:t>media-type='stationery-recycled'</w:t>
      </w:r>
    </w:p>
    <w:p w14:paraId="327FA362" w14:textId="09B84D58" w:rsidR="00F928D2" w:rsidRDefault="008E7E71" w:rsidP="00F928D2">
      <w:pPr>
        <w:pStyle w:val="Example"/>
      </w:pPr>
      <w:r>
        <w:t xml:space="preserve">   </w:t>
      </w:r>
      <w:r w:rsidR="00F928D2" w:rsidRPr="0011279D">
        <w:t>}</w:t>
      </w:r>
    </w:p>
    <w:p w14:paraId="452045B2" w14:textId="77777777" w:rsidR="000D31F0" w:rsidRDefault="00F928D2" w:rsidP="00F928D2">
      <w:pPr>
        <w:pStyle w:val="Example"/>
      </w:pPr>
      <w:r w:rsidRPr="0011279D">
        <w:lastRenderedPageBreak/>
        <w:t>},</w:t>
      </w:r>
    </w:p>
    <w:p w14:paraId="65ABC6BC" w14:textId="7F1E3691" w:rsidR="00F928D2" w:rsidRPr="0011279D" w:rsidRDefault="00F928D2" w:rsidP="00F928D2">
      <w:pPr>
        <w:pStyle w:val="Example"/>
      </w:pPr>
      <w:r w:rsidRPr="0011279D">
        <w:t>{</w:t>
      </w:r>
    </w:p>
    <w:p w14:paraId="09F3F5DD" w14:textId="2A834E39" w:rsidR="00F928D2" w:rsidRPr="0011279D" w:rsidRDefault="00F928D2" w:rsidP="00F928D2">
      <w:pPr>
        <w:pStyle w:val="Example"/>
      </w:pPr>
      <w:r>
        <w:t xml:space="preserve">   </w:t>
      </w:r>
      <w:r w:rsidRPr="0011279D">
        <w:t>preset-name="photo</w:t>
      </w:r>
      <w:r w:rsidR="00673F6D">
        <w:t>-preset</w:t>
      </w:r>
      <w:r w:rsidRPr="0011279D">
        <w:t>"</w:t>
      </w:r>
    </w:p>
    <w:p w14:paraId="5C9E3185" w14:textId="77777777" w:rsidR="000D31F0" w:rsidRDefault="00F928D2" w:rsidP="00F928D2">
      <w:pPr>
        <w:pStyle w:val="Example"/>
      </w:pPr>
      <w:r>
        <w:t xml:space="preserve">   </w:t>
      </w:r>
      <w:r w:rsidRPr="0011279D">
        <w:t>media-col=</w:t>
      </w:r>
    </w:p>
    <w:p w14:paraId="6F2BD169" w14:textId="42F67D42" w:rsidR="00F928D2" w:rsidRDefault="000D31F0" w:rsidP="00F928D2">
      <w:pPr>
        <w:pStyle w:val="Example"/>
      </w:pPr>
      <w:r>
        <w:t xml:space="preserve">   </w:t>
      </w:r>
      <w:r w:rsidR="00F928D2" w:rsidRPr="0011279D">
        <w:t>{</w:t>
      </w:r>
    </w:p>
    <w:p w14:paraId="47608CF2" w14:textId="4E196D70" w:rsidR="00F928D2" w:rsidRDefault="00F928D2" w:rsidP="00FE3024">
      <w:pPr>
        <w:pStyle w:val="Example"/>
      </w:pPr>
      <w:r>
        <w:t xml:space="preserve">      </w:t>
      </w:r>
      <w:r w:rsidRPr="0011279D">
        <w:t>media-type='photographic','photographic-glossy','photographic-matte'</w:t>
      </w:r>
    </w:p>
    <w:p w14:paraId="5E0C0DD5" w14:textId="77777777" w:rsidR="00F928D2" w:rsidRPr="0011279D" w:rsidRDefault="00F928D2" w:rsidP="00F928D2">
      <w:pPr>
        <w:pStyle w:val="Example"/>
      </w:pPr>
      <w:r>
        <w:t xml:space="preserve">   </w:t>
      </w:r>
      <w:r w:rsidRPr="0011279D">
        <w:t>}</w:t>
      </w:r>
    </w:p>
    <w:p w14:paraId="0F7B9021" w14:textId="77777777" w:rsidR="00F928D2" w:rsidRPr="0011279D" w:rsidRDefault="00F928D2" w:rsidP="00F928D2">
      <w:pPr>
        <w:pStyle w:val="Example"/>
      </w:pPr>
      <w:r w:rsidRPr="0011279D">
        <w:t>}</w:t>
      </w:r>
    </w:p>
    <w:p w14:paraId="1254FD1C" w14:textId="558ABF89" w:rsidR="00F928D2" w:rsidRDefault="00F928D2" w:rsidP="00F928D2">
      <w:pPr>
        <w:pStyle w:val="IEEEStdsParagraph"/>
        <w:rPr>
          <w:rFonts w:eastAsia="MS Mincho"/>
        </w:rPr>
      </w:pPr>
      <w:r w:rsidRPr="0011279D">
        <w:rPr>
          <w:rFonts w:eastAsia="MS Mincho"/>
        </w:rPr>
        <w:t xml:space="preserve">In this example, if the user selects the 'stationery-recycled' media type, that will trigger the </w:t>
      </w:r>
      <w:r w:rsidR="00673F6D">
        <w:rPr>
          <w:rFonts w:eastAsia="MS Mincho"/>
        </w:rPr>
        <w:t xml:space="preserve">Client to apply </w:t>
      </w:r>
      <w:r w:rsidRPr="0011279D">
        <w:rPr>
          <w:rFonts w:eastAsia="MS Mincho"/>
        </w:rPr>
        <w:t>the “draft</w:t>
      </w:r>
      <w:r w:rsidR="00E4193B" w:rsidRPr="00E4193B">
        <w:rPr>
          <w:rFonts w:eastAsia="MS Mincho"/>
        </w:rPr>
        <w:t>-preset</w:t>
      </w:r>
      <w:r w:rsidRPr="0011279D">
        <w:rPr>
          <w:rFonts w:eastAsia="MS Mincho"/>
        </w:rPr>
        <w:t>” Preset from “job-presets-supported”.</w:t>
      </w:r>
    </w:p>
    <w:p w14:paraId="4B16B792" w14:textId="0B4E5D50" w:rsidR="00220FB8" w:rsidRDefault="00220FB8" w:rsidP="00B9314B">
      <w:pPr>
        <w:pStyle w:val="IEEEStdsLevel3Header"/>
      </w:pPr>
      <w:bookmarkStart w:id="614" w:name="_Ref224191298"/>
      <w:bookmarkStart w:id="615" w:name="_Toc246740701"/>
      <w:bookmarkStart w:id="616" w:name="_Toc40961804"/>
      <w:bookmarkStart w:id="617" w:name="_Toc95162725"/>
      <w:bookmarkStart w:id="618" w:name="_Toc86755987"/>
      <w:r>
        <w:t>jpeg-features-supported (1setOf type2 keyword)</w:t>
      </w:r>
      <w:bookmarkEnd w:id="617"/>
      <w:bookmarkEnd w:id="618"/>
    </w:p>
    <w:p w14:paraId="53DE358F" w14:textId="22AAD9E2" w:rsidR="002A3954" w:rsidRDefault="00220FB8" w:rsidP="002A3954">
      <w:pPr>
        <w:pStyle w:val="IEEEStdsParagraph"/>
        <w:rPr>
          <w:rFonts w:eastAsia="MS Mincho"/>
        </w:rPr>
      </w:pPr>
      <w:r>
        <w:t xml:space="preserve">This </w:t>
      </w:r>
      <w:r w:rsidR="00970301" w:rsidRPr="00970301">
        <w:t>CONDITIONALLY REQUIRED</w:t>
      </w:r>
      <w:r w:rsidR="00970301">
        <w:t xml:space="preserve"> Printer Description attribute lists the </w:t>
      </w:r>
      <w:r w:rsidR="002D532F">
        <w:t>optional features that a</w:t>
      </w:r>
      <w:r w:rsidR="00595BAF">
        <w:t xml:space="preserve"> </w:t>
      </w:r>
      <w:r w:rsidR="002D532F">
        <w:t xml:space="preserve">Printer supports </w:t>
      </w:r>
      <w:r w:rsidR="00595BAF">
        <w:rPr>
          <w:rFonts w:eastAsia="MS Mincho"/>
        </w:rPr>
        <w:t>for a Document identified by the "image/jpeg" MIME media type.</w:t>
      </w:r>
      <w:r w:rsidR="00F17AA3">
        <w:rPr>
          <w:rFonts w:eastAsia="MS Mincho"/>
        </w:rPr>
        <w:t xml:space="preserve"> </w:t>
      </w:r>
      <w:r w:rsidR="009B5560">
        <w:rPr>
          <w:rFonts w:eastAsia="MS Mincho"/>
        </w:rPr>
        <w:t xml:space="preserve">A </w:t>
      </w:r>
      <w:r w:rsidR="009B5560" w:rsidRPr="008E79EA">
        <w:rPr>
          <w:rFonts w:eastAsia="MS Mincho"/>
        </w:rPr>
        <w:t xml:space="preserve">Printer that </w:t>
      </w:r>
      <w:r w:rsidR="009B5560">
        <w:rPr>
          <w:rFonts w:eastAsia="MS Mincho"/>
        </w:rPr>
        <w:t>lists the "image/jpeg" MIME media type</w:t>
      </w:r>
      <w:r w:rsidR="009B5560" w:rsidRPr="008E79EA">
        <w:rPr>
          <w:rFonts w:eastAsia="MS Mincho"/>
        </w:rPr>
        <w:t xml:space="preserve"> </w:t>
      </w:r>
      <w:r w:rsidR="009B5560">
        <w:rPr>
          <w:rFonts w:eastAsia="MS Mincho"/>
        </w:rPr>
        <w:t xml:space="preserve">in its "document-format-supported" Printer Description attribute </w:t>
      </w:r>
      <w:r w:rsidR="009B5560">
        <w:rPr>
          <w:color w:val="2B579A"/>
          <w:shd w:val="clear" w:color="auto" w:fill="E6E6E6"/>
        </w:rPr>
        <w:fldChar w:fldCharType="begin"/>
      </w:r>
      <w:r w:rsidR="009B5560">
        <w:instrText xml:space="preserve"> REF STD92 \h </w:instrText>
      </w:r>
      <w:r w:rsidR="009B5560">
        <w:rPr>
          <w:color w:val="2B579A"/>
          <w:shd w:val="clear" w:color="auto" w:fill="E6E6E6"/>
        </w:rPr>
        <w:instrText xml:space="preserve"> \* MERGEFORMAT </w:instrText>
      </w:r>
      <w:r w:rsidR="009B5560">
        <w:rPr>
          <w:color w:val="2B579A"/>
          <w:shd w:val="clear" w:color="auto" w:fill="E6E6E6"/>
        </w:rPr>
      </w:r>
      <w:r w:rsidR="009B5560">
        <w:rPr>
          <w:color w:val="2B579A"/>
          <w:shd w:val="clear" w:color="auto" w:fill="E6E6E6"/>
        </w:rPr>
        <w:fldChar w:fldCharType="separate"/>
      </w:r>
      <w:r w:rsidR="00D6659E" w:rsidRPr="003A6A5B">
        <w:t>[</w:t>
      </w:r>
      <w:r w:rsidR="00D6659E">
        <w:t>STD92</w:t>
      </w:r>
      <w:r w:rsidR="00D6659E" w:rsidRPr="003A6A5B">
        <w:t>]</w:t>
      </w:r>
      <w:r w:rsidR="009B5560">
        <w:rPr>
          <w:color w:val="2B579A"/>
          <w:shd w:val="clear" w:color="auto" w:fill="E6E6E6"/>
        </w:rPr>
        <w:fldChar w:fldCharType="end"/>
      </w:r>
      <w:r w:rsidR="009B5560">
        <w:rPr>
          <w:rFonts w:eastAsia="MS Mincho"/>
        </w:rPr>
        <w:t xml:space="preserve"> </w:t>
      </w:r>
      <w:r w:rsidR="009B5560" w:rsidRPr="008E79EA">
        <w:rPr>
          <w:rFonts w:eastAsia="MS Mincho"/>
        </w:rPr>
        <w:t>MUST support this attribute.</w:t>
      </w:r>
      <w:r w:rsidR="002A3954">
        <w:rPr>
          <w:rFonts w:eastAsia="MS Mincho"/>
        </w:rPr>
        <w:t xml:space="preserve"> </w:t>
      </w:r>
      <w:r w:rsidR="002A3954">
        <w:rPr>
          <w:rFonts w:eastAsia="MS Mincho"/>
        </w:rPr>
        <w:fldChar w:fldCharType="begin"/>
      </w:r>
      <w:r w:rsidR="002A3954">
        <w:rPr>
          <w:rFonts w:eastAsia="MS Mincho"/>
        </w:rPr>
        <w:instrText xml:space="preserve"> REF _Ref54383469 \h </w:instrText>
      </w:r>
      <w:r w:rsidR="002A3954">
        <w:rPr>
          <w:rFonts w:eastAsia="MS Mincho"/>
        </w:rPr>
      </w:r>
      <w:r w:rsidR="002A3954">
        <w:rPr>
          <w:rFonts w:eastAsia="MS Mincho"/>
        </w:rPr>
        <w:fldChar w:fldCharType="separate"/>
      </w:r>
      <w:r w:rsidR="00D6659E">
        <w:t xml:space="preserve">Table </w:t>
      </w:r>
      <w:r w:rsidR="00D6659E">
        <w:rPr>
          <w:noProof/>
        </w:rPr>
        <w:t>17</w:t>
      </w:r>
      <w:r w:rsidR="002A3954">
        <w:rPr>
          <w:rFonts w:eastAsia="MS Mincho"/>
        </w:rPr>
        <w:fldChar w:fldCharType="end"/>
      </w:r>
      <w:r w:rsidR="002A3954">
        <w:rPr>
          <w:rFonts w:eastAsia="MS Mincho"/>
        </w:rPr>
        <w:t xml:space="preserve"> lists the keywords defined in this specification.</w:t>
      </w:r>
    </w:p>
    <w:p w14:paraId="0EB98904" w14:textId="0AF13742" w:rsidR="002A3954" w:rsidRDefault="002A3954" w:rsidP="002A3954">
      <w:pPr>
        <w:pStyle w:val="Caption"/>
      </w:pPr>
      <w:bookmarkStart w:id="619" w:name="_Toc95162870"/>
      <w:bookmarkStart w:id="620" w:name="_Toc86756130"/>
      <w:r>
        <w:t xml:space="preserve">Table </w:t>
      </w:r>
      <w:r w:rsidR="0020501B">
        <w:fldChar w:fldCharType="begin"/>
      </w:r>
      <w:r w:rsidR="0020501B">
        <w:instrText xml:space="preserve"> SEQ Table \* ARABIC </w:instrText>
      </w:r>
      <w:r w:rsidR="0020501B">
        <w:fldChar w:fldCharType="separate"/>
      </w:r>
      <w:r w:rsidR="00D6659E">
        <w:rPr>
          <w:noProof/>
        </w:rPr>
        <w:t>15</w:t>
      </w:r>
      <w:r w:rsidR="0020501B">
        <w:rPr>
          <w:noProof/>
        </w:rPr>
        <w:fldChar w:fldCharType="end"/>
      </w:r>
      <w:r>
        <w:t xml:space="preserve"> - "jpeg-features-supported" Keywords</w:t>
      </w:r>
      <w:bookmarkEnd w:id="619"/>
      <w:bookmarkEnd w:id="620"/>
    </w:p>
    <w:tbl>
      <w:tblPr>
        <w:tblStyle w:val="PWGTable"/>
        <w:tblW w:w="0" w:type="auto"/>
        <w:tblLook w:val="04A0" w:firstRow="1" w:lastRow="0" w:firstColumn="1" w:lastColumn="0" w:noHBand="0" w:noVBand="1"/>
      </w:tblPr>
      <w:tblGrid>
        <w:gridCol w:w="2610"/>
        <w:gridCol w:w="7045"/>
      </w:tblGrid>
      <w:tr w:rsidR="002A3954" w14:paraId="530DA827" w14:textId="77777777" w:rsidTr="00471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ECA1EAA" w14:textId="77777777" w:rsidR="002A3954" w:rsidRDefault="002A3954" w:rsidP="004711C8">
            <w:pPr>
              <w:pStyle w:val="IEEEStdsParagraph"/>
              <w:rPr>
                <w:rFonts w:eastAsia="MS Mincho"/>
              </w:rPr>
            </w:pPr>
            <w:r>
              <w:rPr>
                <w:rFonts w:eastAsia="MS Mincho"/>
              </w:rPr>
              <w:t>Keyword</w:t>
            </w:r>
          </w:p>
        </w:tc>
        <w:tc>
          <w:tcPr>
            <w:tcW w:w="7045" w:type="dxa"/>
          </w:tcPr>
          <w:p w14:paraId="2B075326" w14:textId="77777777" w:rsidR="002A3954" w:rsidRDefault="002A3954" w:rsidP="004711C8">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2A3954" w14:paraId="5545C46F"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DF8C7B8" w14:textId="77777777" w:rsidR="002A3954" w:rsidRDefault="002A3954" w:rsidP="004711C8">
            <w:pPr>
              <w:pStyle w:val="IEEEStdsParagraph"/>
              <w:rPr>
                <w:rFonts w:eastAsia="MS Mincho"/>
              </w:rPr>
            </w:pPr>
            <w:r>
              <w:rPr>
                <w:rFonts w:eastAsia="MS Mincho"/>
              </w:rPr>
              <w:t>'none'</w:t>
            </w:r>
          </w:p>
        </w:tc>
        <w:tc>
          <w:tcPr>
            <w:tcW w:w="7045" w:type="dxa"/>
          </w:tcPr>
          <w:p w14:paraId="5C12B8BB" w14:textId="5404CD96" w:rsidR="002A3954" w:rsidRDefault="00960E31" w:rsidP="00960E31">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sidRPr="00960E31">
              <w:rPr>
                <w:rFonts w:eastAsia="MS Mincho"/>
              </w:rPr>
              <w:t>The Printer only supports the baseline JFIF format; this keyword only</w:t>
            </w:r>
            <w:r>
              <w:rPr>
                <w:rFonts w:eastAsia="MS Mincho"/>
              </w:rPr>
              <w:t xml:space="preserve"> </w:t>
            </w:r>
            <w:r w:rsidRPr="00960E31">
              <w:rPr>
                <w:rFonts w:eastAsia="MS Mincho"/>
              </w:rPr>
              <w:t>appears by itself.</w:t>
            </w:r>
          </w:p>
        </w:tc>
      </w:tr>
      <w:tr w:rsidR="002A3954" w14:paraId="65AF74E2"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08DC2BE" w14:textId="251E0418" w:rsidR="002A3954" w:rsidRDefault="00667411" w:rsidP="004711C8">
            <w:pPr>
              <w:pStyle w:val="IEEEStdsParagraph"/>
              <w:rPr>
                <w:rFonts w:eastAsia="MS Mincho"/>
              </w:rPr>
            </w:pPr>
            <w:r>
              <w:rPr>
                <w:rFonts w:eastAsia="MS Mincho"/>
              </w:rPr>
              <w:t>'arithmetic'</w:t>
            </w:r>
          </w:p>
        </w:tc>
        <w:tc>
          <w:tcPr>
            <w:tcW w:w="7045" w:type="dxa"/>
          </w:tcPr>
          <w:p w14:paraId="0974ECDC" w14:textId="347B1E48" w:rsidR="002A3954" w:rsidRDefault="00667411"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supports arithmetic encoding.</w:t>
            </w:r>
          </w:p>
        </w:tc>
      </w:tr>
      <w:tr w:rsidR="002A3954" w14:paraId="2E1C5517"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723EE73" w14:textId="5134DB0F" w:rsidR="002A3954" w:rsidRDefault="00667411" w:rsidP="004711C8">
            <w:pPr>
              <w:pStyle w:val="IEEEStdsParagraph"/>
              <w:rPr>
                <w:rFonts w:eastAsia="MS Mincho"/>
              </w:rPr>
            </w:pPr>
            <w:r>
              <w:rPr>
                <w:rFonts w:eastAsia="MS Mincho"/>
              </w:rPr>
              <w:t>'cmyk'</w:t>
            </w:r>
          </w:p>
        </w:tc>
        <w:tc>
          <w:tcPr>
            <w:tcW w:w="7045" w:type="dxa"/>
          </w:tcPr>
          <w:p w14:paraId="587F7E47" w14:textId="4A370E61" w:rsidR="002A3954" w:rsidRDefault="00667411"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7F06FA">
              <w:rPr>
                <w:rFonts w:eastAsia="MS Mincho"/>
              </w:rPr>
              <w:t xml:space="preserve">Printer </w:t>
            </w:r>
            <w:r>
              <w:rPr>
                <w:rFonts w:eastAsia="MS Mincho"/>
              </w:rPr>
              <w:t xml:space="preserve">supports </w:t>
            </w:r>
            <w:r w:rsidR="00AF403A">
              <w:rPr>
                <w:rFonts w:eastAsia="MS Mincho"/>
              </w:rPr>
              <w:t>CMYK images.</w:t>
            </w:r>
          </w:p>
        </w:tc>
      </w:tr>
      <w:tr w:rsidR="008C1A2F" w14:paraId="5A2A92D6"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23A94CED" w14:textId="77777777" w:rsidR="008C1A2F" w:rsidRDefault="008C1A2F" w:rsidP="004711C8">
            <w:pPr>
              <w:pStyle w:val="IEEEStdsParagraph"/>
              <w:rPr>
                <w:rFonts w:eastAsia="MS Mincho"/>
              </w:rPr>
            </w:pPr>
            <w:r>
              <w:rPr>
                <w:rFonts w:eastAsia="MS Mincho"/>
              </w:rPr>
              <w:t>'deep'</w:t>
            </w:r>
          </w:p>
        </w:tc>
        <w:tc>
          <w:tcPr>
            <w:tcW w:w="7045" w:type="dxa"/>
          </w:tcPr>
          <w:p w14:paraId="30F8F70E" w14:textId="77777777"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The Printer supports more than 8 bits per component.</w:t>
            </w:r>
          </w:p>
        </w:tc>
      </w:tr>
      <w:tr w:rsidR="008C1A2F" w14:paraId="685C15F5"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0C915A5" w14:textId="119749FA" w:rsidR="008C1A2F" w:rsidRDefault="008C1A2F" w:rsidP="004711C8">
            <w:pPr>
              <w:pStyle w:val="IEEEStdsParagraph"/>
              <w:rPr>
                <w:rFonts w:eastAsia="MS Mincho"/>
              </w:rPr>
            </w:pPr>
            <w:r>
              <w:rPr>
                <w:rFonts w:eastAsia="MS Mincho"/>
              </w:rPr>
              <w:t>'icc'</w:t>
            </w:r>
          </w:p>
        </w:tc>
        <w:tc>
          <w:tcPr>
            <w:tcW w:w="7045" w:type="dxa"/>
          </w:tcPr>
          <w:p w14:paraId="5D50305C" w14:textId="06597F45" w:rsidR="008C1A2F" w:rsidRDefault="008C1A2F"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The Printer supports embedded ICC profiles.</w:t>
            </w:r>
          </w:p>
        </w:tc>
      </w:tr>
      <w:tr w:rsidR="008C1A2F" w14:paraId="5A988485" w14:textId="77777777" w:rsidTr="004711C8">
        <w:tc>
          <w:tcPr>
            <w:cnfStyle w:val="001000000000" w:firstRow="0" w:lastRow="0" w:firstColumn="1" w:lastColumn="0" w:oddVBand="0" w:evenVBand="0" w:oddHBand="0" w:evenHBand="0" w:firstRowFirstColumn="0" w:firstRowLastColumn="0" w:lastRowFirstColumn="0" w:lastRowLastColumn="0"/>
            <w:tcW w:w="2610" w:type="dxa"/>
          </w:tcPr>
          <w:p w14:paraId="7C82C684" w14:textId="0F49EEE9" w:rsidR="008C1A2F" w:rsidRDefault="008C1A2F" w:rsidP="004711C8">
            <w:pPr>
              <w:pStyle w:val="IEEEStdsParagraph"/>
              <w:rPr>
                <w:rFonts w:eastAsia="MS Mincho"/>
              </w:rPr>
            </w:pPr>
            <w:r>
              <w:rPr>
                <w:rFonts w:eastAsia="MS Mincho"/>
              </w:rPr>
              <w:t>'lossless'</w:t>
            </w:r>
          </w:p>
        </w:tc>
        <w:tc>
          <w:tcPr>
            <w:tcW w:w="7045" w:type="dxa"/>
          </w:tcPr>
          <w:p w14:paraId="4006A945" w14:textId="0E74E9C6" w:rsidR="008C1A2F" w:rsidRDefault="008C1A2F" w:rsidP="004711C8">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lossless JPEG encoding</w:t>
            </w:r>
            <w:r>
              <w:rPr>
                <w:rFonts w:eastAsia="MS Mincho"/>
              </w:rPr>
              <w:t>.</w:t>
            </w:r>
          </w:p>
        </w:tc>
      </w:tr>
      <w:tr w:rsidR="002A3954" w14:paraId="288C1D03" w14:textId="77777777" w:rsidTr="00471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FF93165" w14:textId="45CD7E26" w:rsidR="002A3954" w:rsidRDefault="007F06FA" w:rsidP="004711C8">
            <w:pPr>
              <w:pStyle w:val="IEEEStdsParagraph"/>
              <w:rPr>
                <w:rFonts w:eastAsia="MS Mincho"/>
              </w:rPr>
            </w:pPr>
            <w:r>
              <w:rPr>
                <w:rFonts w:eastAsia="MS Mincho"/>
              </w:rPr>
              <w:t>'</w:t>
            </w:r>
            <w:r w:rsidR="0048379C">
              <w:rPr>
                <w:rFonts w:eastAsia="MS Mincho"/>
              </w:rPr>
              <w:t>progressive</w:t>
            </w:r>
            <w:r>
              <w:rPr>
                <w:rFonts w:eastAsia="MS Mincho"/>
              </w:rPr>
              <w:t>'</w:t>
            </w:r>
          </w:p>
        </w:tc>
        <w:tc>
          <w:tcPr>
            <w:tcW w:w="7045" w:type="dxa"/>
          </w:tcPr>
          <w:p w14:paraId="65E8A197" w14:textId="2A138BB8" w:rsidR="002A3954" w:rsidRDefault="007F06FA" w:rsidP="004711C8">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supports </w:t>
            </w:r>
            <w:r w:rsidR="0048379C">
              <w:rPr>
                <w:rFonts w:eastAsia="MS Mincho"/>
              </w:rPr>
              <w:t>progressive encoding</w:t>
            </w:r>
            <w:r>
              <w:rPr>
                <w:rFonts w:eastAsia="MS Mincho"/>
              </w:rPr>
              <w:t>.</w:t>
            </w:r>
          </w:p>
        </w:tc>
      </w:tr>
    </w:tbl>
    <w:p w14:paraId="585E84C7" w14:textId="109A9B8C" w:rsidR="00220FB8" w:rsidRPr="00220FB8" w:rsidRDefault="00220FB8" w:rsidP="002D532F">
      <w:pPr>
        <w:pStyle w:val="IEEEStdsParagraph"/>
      </w:pPr>
    </w:p>
    <w:p w14:paraId="617EDAB6" w14:textId="7A9BEE6D" w:rsidR="00F928D2" w:rsidRPr="008E79EA" w:rsidRDefault="00F928D2" w:rsidP="00B9314B">
      <w:pPr>
        <w:pStyle w:val="IEEEStdsLevel3Header"/>
      </w:pPr>
      <w:bookmarkStart w:id="621" w:name="_Toc95162726"/>
      <w:bookmarkStart w:id="622" w:name="_Toc86755988"/>
      <w:r w:rsidRPr="008E79EA">
        <w:t>jpeg-k-octets-supported (rangeOfInteger(0:MAX))</w:t>
      </w:r>
      <w:bookmarkEnd w:id="614"/>
      <w:bookmarkEnd w:id="615"/>
      <w:bookmarkEnd w:id="616"/>
      <w:bookmarkEnd w:id="621"/>
      <w:bookmarkEnd w:id="622"/>
    </w:p>
    <w:p w14:paraId="5A995327" w14:textId="48CD509F" w:rsidR="00F928D2" w:rsidRPr="00831344" w:rsidRDefault="001F3CA2" w:rsidP="00831344">
      <w:pPr>
        <w:pStyle w:val="IEEEStdsParagraph"/>
      </w:pPr>
      <w:r>
        <w:t xml:space="preserve">This </w:t>
      </w:r>
      <w:r w:rsidRPr="00970301">
        <w:t>CONDITIONALLY REQUIRED</w:t>
      </w:r>
      <w:r>
        <w:t xml:space="preserve"> Printer Description </w:t>
      </w:r>
      <w:r w:rsidR="00F928D2" w:rsidRPr="008E79EA">
        <w:rPr>
          <w:rFonts w:eastAsia="MS Mincho"/>
        </w:rPr>
        <w:t xml:space="preserve">attribute </w:t>
      </w:r>
      <w:r w:rsidR="009135F7">
        <w:rPr>
          <w:rFonts w:eastAsia="MS Mincho"/>
        </w:rPr>
        <w:t>indicates</w:t>
      </w:r>
      <w:r w:rsidR="00F928D2" w:rsidRPr="008E79EA">
        <w:rPr>
          <w:rFonts w:eastAsia="MS Mincho"/>
        </w:rPr>
        <w:t xml:space="preserve"> the </w:t>
      </w:r>
      <w:r w:rsidR="009135F7">
        <w:rPr>
          <w:rFonts w:eastAsia="MS Mincho"/>
        </w:rPr>
        <w:t xml:space="preserve">minimum and maximum </w:t>
      </w:r>
      <w:r w:rsidR="00AC5995">
        <w:rPr>
          <w:rFonts w:eastAsia="MS Mincho"/>
        </w:rPr>
        <w:t xml:space="preserve">allowable </w:t>
      </w:r>
      <w:r w:rsidR="00F928D2" w:rsidRPr="008E79EA">
        <w:rPr>
          <w:rFonts w:eastAsia="MS Mincho"/>
        </w:rPr>
        <w:t xml:space="preserve">sizes </w:t>
      </w:r>
      <w:r w:rsidR="00AC5995">
        <w:rPr>
          <w:rFonts w:eastAsia="MS Mincho"/>
        </w:rPr>
        <w:t xml:space="preserve">the Printer will accept for </w:t>
      </w:r>
      <w:r w:rsidR="000675C9">
        <w:rPr>
          <w:rFonts w:eastAsia="MS Mincho"/>
        </w:rPr>
        <w:t xml:space="preserve">a </w:t>
      </w:r>
      <w:r w:rsidR="00AC5995">
        <w:rPr>
          <w:rFonts w:eastAsia="MS Mincho"/>
        </w:rPr>
        <w:t>Document</w:t>
      </w:r>
      <w:r w:rsidR="00674012">
        <w:rPr>
          <w:rFonts w:eastAsia="MS Mincho"/>
        </w:rPr>
        <w:t xml:space="preserve"> </w:t>
      </w:r>
      <w:r w:rsidR="00F722DC">
        <w:rPr>
          <w:rFonts w:eastAsia="MS Mincho"/>
        </w:rPr>
        <w:t>identified by the "image/jpeg" MIME media type,</w:t>
      </w:r>
      <w:r w:rsidR="00F722DC" w:rsidRPr="008E79EA">
        <w:rPr>
          <w:rFonts w:eastAsia="MS Mincho"/>
        </w:rPr>
        <w:t xml:space="preserve"> </w:t>
      </w:r>
      <w:r w:rsidR="00F722DC">
        <w:rPr>
          <w:rFonts w:eastAsia="MS Mincho"/>
        </w:rPr>
        <w:t>m</w:t>
      </w:r>
      <w:r w:rsidR="00AC5995">
        <w:rPr>
          <w:rFonts w:eastAsia="MS Mincho"/>
        </w:rPr>
        <w:t xml:space="preserve">easured </w:t>
      </w:r>
      <w:r w:rsidR="00F928D2" w:rsidRPr="008E79EA">
        <w:rPr>
          <w:rFonts w:eastAsia="MS Mincho"/>
        </w:rPr>
        <w:t xml:space="preserve">in </w:t>
      </w:r>
      <w:r w:rsidR="00FF0AFE">
        <w:rPr>
          <w:rFonts w:eastAsia="MS Mincho"/>
        </w:rPr>
        <w:t>1</w:t>
      </w:r>
      <w:r w:rsidR="00F928D2" w:rsidRPr="008E79EA">
        <w:rPr>
          <w:rFonts w:eastAsia="MS Mincho"/>
        </w:rPr>
        <w:t>K octets</w:t>
      </w:r>
      <w:r w:rsidR="00E52233">
        <w:rPr>
          <w:rFonts w:eastAsia="MS Mincho"/>
        </w:rPr>
        <w:t xml:space="preserve"> (</w:t>
      </w:r>
      <w:r w:rsidR="00F928D2" w:rsidRPr="008E79EA">
        <w:rPr>
          <w:rFonts w:eastAsia="MS Mincho"/>
        </w:rPr>
        <w:t>1024 octets</w:t>
      </w:r>
      <w:r w:rsidR="00FF0AFE">
        <w:rPr>
          <w:rFonts w:eastAsia="MS Mincho"/>
        </w:rPr>
        <w:t xml:space="preserve"> or 1KB</w:t>
      </w:r>
      <w:r w:rsidR="00E52233">
        <w:rPr>
          <w:rFonts w:eastAsia="MS Mincho"/>
        </w:rPr>
        <w:t>)</w:t>
      </w:r>
      <w:r w:rsidR="00F928D2" w:rsidRPr="008E79EA">
        <w:rPr>
          <w:rFonts w:eastAsia="MS Mincho"/>
        </w:rPr>
        <w:t xml:space="preserve">. </w:t>
      </w:r>
      <w:r w:rsidR="000740C3">
        <w:rPr>
          <w:rFonts w:eastAsia="MS Mincho"/>
        </w:rPr>
        <w:t xml:space="preserve">Although this attribute is defined as a range for consistency with "job-k-octets-supported" </w:t>
      </w:r>
      <w:r w:rsidR="000740C3">
        <w:rPr>
          <w:color w:val="2B579A"/>
          <w:shd w:val="clear" w:color="auto" w:fill="E6E6E6"/>
        </w:rPr>
        <w:fldChar w:fldCharType="begin"/>
      </w:r>
      <w:r w:rsidR="000740C3">
        <w:instrText xml:space="preserve"> REF STD92 \h </w:instrText>
      </w:r>
      <w:r w:rsidR="000740C3">
        <w:rPr>
          <w:color w:val="2B579A"/>
          <w:shd w:val="clear" w:color="auto" w:fill="E6E6E6"/>
        </w:rPr>
        <w:instrText xml:space="preserve"> \* MERGEFORMAT </w:instrText>
      </w:r>
      <w:r w:rsidR="000740C3">
        <w:rPr>
          <w:color w:val="2B579A"/>
          <w:shd w:val="clear" w:color="auto" w:fill="E6E6E6"/>
        </w:rPr>
      </w:r>
      <w:r w:rsidR="000740C3">
        <w:rPr>
          <w:color w:val="2B579A"/>
          <w:shd w:val="clear" w:color="auto" w:fill="E6E6E6"/>
        </w:rPr>
        <w:fldChar w:fldCharType="separate"/>
      </w:r>
      <w:r w:rsidR="00D6659E" w:rsidRPr="003A6A5B">
        <w:t>[</w:t>
      </w:r>
      <w:r w:rsidR="00D6659E">
        <w:t>STD92</w:t>
      </w:r>
      <w:r w:rsidR="00D6659E" w:rsidRPr="003A6A5B">
        <w:t>]</w:t>
      </w:r>
      <w:r w:rsidR="000740C3">
        <w:rPr>
          <w:color w:val="2B579A"/>
          <w:shd w:val="clear" w:color="auto" w:fill="E6E6E6"/>
        </w:rPr>
        <w:fldChar w:fldCharType="end"/>
      </w:r>
      <w:r w:rsidR="000740C3">
        <w:rPr>
          <w:color w:val="2B579A"/>
          <w:shd w:val="clear" w:color="auto" w:fill="E6E6E6"/>
        </w:rPr>
        <w:t>,</w:t>
      </w:r>
      <w:r w:rsidR="000740C3">
        <w:rPr>
          <w:rFonts w:eastAsia="MS Mincho"/>
        </w:rPr>
        <w:t xml:space="preserve"> </w:t>
      </w:r>
      <w:r w:rsidR="00927628">
        <w:rPr>
          <w:rFonts w:eastAsia="MS Mincho"/>
        </w:rPr>
        <w:t>t</w:t>
      </w:r>
      <w:r w:rsidR="00F928D2" w:rsidRPr="008E79EA">
        <w:rPr>
          <w:rFonts w:eastAsia="MS Mincho"/>
        </w:rPr>
        <w:t xml:space="preserve">he lower bound </w:t>
      </w:r>
      <w:r w:rsidR="00927628">
        <w:rPr>
          <w:rFonts w:eastAsia="MS Mincho"/>
        </w:rPr>
        <w:t xml:space="preserve">for this attribute </w:t>
      </w:r>
      <w:r w:rsidR="00F928D2" w:rsidRPr="008E79EA">
        <w:rPr>
          <w:rFonts w:eastAsia="MS Mincho"/>
        </w:rPr>
        <w:t xml:space="preserve">is always 0. </w:t>
      </w:r>
      <w:r w:rsidR="00E52233">
        <w:rPr>
          <w:rFonts w:eastAsia="MS Mincho"/>
        </w:rPr>
        <w:t xml:space="preserve">A </w:t>
      </w:r>
      <w:r w:rsidR="00F928D2" w:rsidRPr="008E79EA">
        <w:rPr>
          <w:rFonts w:eastAsia="MS Mincho"/>
        </w:rPr>
        <w:t xml:space="preserve">Printer that </w:t>
      </w:r>
      <w:r w:rsidR="000B5DC4">
        <w:rPr>
          <w:rFonts w:eastAsia="MS Mincho"/>
        </w:rPr>
        <w:t>lists</w:t>
      </w:r>
      <w:r w:rsidR="00EA0B2D">
        <w:rPr>
          <w:rFonts w:eastAsia="MS Mincho"/>
        </w:rPr>
        <w:t xml:space="preserve"> the </w:t>
      </w:r>
      <w:r w:rsidR="00F928D2">
        <w:rPr>
          <w:rFonts w:eastAsia="MS Mincho"/>
        </w:rPr>
        <w:t xml:space="preserve">"image/jpeg" MIME media </w:t>
      </w:r>
      <w:r w:rsidR="00F928D2">
        <w:rPr>
          <w:rFonts w:eastAsia="MS Mincho"/>
        </w:rPr>
        <w:lastRenderedPageBreak/>
        <w:t>type</w:t>
      </w:r>
      <w:r w:rsidR="00F928D2" w:rsidRPr="008E79EA">
        <w:rPr>
          <w:rFonts w:eastAsia="MS Mincho"/>
        </w:rPr>
        <w:t xml:space="preserve"> </w:t>
      </w:r>
      <w:r w:rsidR="000B1A33">
        <w:rPr>
          <w:rFonts w:eastAsia="MS Mincho"/>
        </w:rPr>
        <w:t>in</w:t>
      </w:r>
      <w:r w:rsidR="00EA0B2D">
        <w:rPr>
          <w:rFonts w:eastAsia="MS Mincho"/>
        </w:rPr>
        <w:t xml:space="preserve"> </w:t>
      </w:r>
      <w:r w:rsidR="000B5DC4">
        <w:rPr>
          <w:rFonts w:eastAsia="MS Mincho"/>
        </w:rPr>
        <w:t>its</w:t>
      </w:r>
      <w:r w:rsidR="00EA0B2D">
        <w:rPr>
          <w:rFonts w:eastAsia="MS Mincho"/>
        </w:rPr>
        <w:t xml:space="preserve"> "document-format-supported" Printer Description attribute</w:t>
      </w:r>
      <w:r w:rsidR="000B1A33">
        <w:rPr>
          <w:rFonts w:eastAsia="MS Mincho"/>
        </w:rPr>
        <w:t xml:space="preserve"> </w:t>
      </w:r>
      <w:r w:rsidR="000B1A33">
        <w:rPr>
          <w:color w:val="2B579A"/>
          <w:shd w:val="clear" w:color="auto" w:fill="E6E6E6"/>
        </w:rPr>
        <w:fldChar w:fldCharType="begin"/>
      </w:r>
      <w:r w:rsidR="000B1A33">
        <w:instrText xml:space="preserve"> REF STD92 \h </w:instrText>
      </w:r>
      <w:r w:rsidR="00831344">
        <w:rPr>
          <w:color w:val="2B579A"/>
          <w:shd w:val="clear" w:color="auto" w:fill="E6E6E6"/>
        </w:rPr>
        <w:instrText xml:space="preserve"> \* MERGEFORMAT </w:instrText>
      </w:r>
      <w:r w:rsidR="000B1A33">
        <w:rPr>
          <w:color w:val="2B579A"/>
          <w:shd w:val="clear" w:color="auto" w:fill="E6E6E6"/>
        </w:rPr>
      </w:r>
      <w:r w:rsidR="000B1A33">
        <w:rPr>
          <w:color w:val="2B579A"/>
          <w:shd w:val="clear" w:color="auto" w:fill="E6E6E6"/>
        </w:rPr>
        <w:fldChar w:fldCharType="separate"/>
      </w:r>
      <w:r w:rsidR="00D6659E" w:rsidRPr="003A6A5B">
        <w:t>[</w:t>
      </w:r>
      <w:r w:rsidR="00D6659E">
        <w:t>STD92</w:t>
      </w:r>
      <w:r w:rsidR="00D6659E" w:rsidRPr="003A6A5B">
        <w:t>]</w:t>
      </w:r>
      <w:r w:rsidR="000B1A33">
        <w:rPr>
          <w:color w:val="2B579A"/>
          <w:shd w:val="clear" w:color="auto" w:fill="E6E6E6"/>
        </w:rPr>
        <w:fldChar w:fldCharType="end"/>
      </w:r>
      <w:r w:rsidR="00EA0B2D">
        <w:rPr>
          <w:rFonts w:eastAsia="MS Mincho"/>
        </w:rPr>
        <w:t xml:space="preserve"> </w:t>
      </w:r>
      <w:r w:rsidR="00F928D2" w:rsidRPr="008E79EA">
        <w:rPr>
          <w:rFonts w:eastAsia="MS Mincho"/>
        </w:rPr>
        <w:t>MUST support this attribute.</w:t>
      </w:r>
    </w:p>
    <w:p w14:paraId="4717F39B" w14:textId="77777777" w:rsidR="00F928D2" w:rsidRPr="008E79EA" w:rsidRDefault="00F928D2" w:rsidP="00B9314B">
      <w:pPr>
        <w:pStyle w:val="IEEEStdsLevel3Header"/>
      </w:pPr>
      <w:bookmarkStart w:id="623" w:name="_Ref224191306"/>
      <w:bookmarkStart w:id="624" w:name="_Toc246740702"/>
      <w:bookmarkStart w:id="625" w:name="_Toc40961805"/>
      <w:bookmarkStart w:id="626" w:name="_Toc95162727"/>
      <w:bookmarkStart w:id="627" w:name="_Toc86755989"/>
      <w:r w:rsidRPr="008E79EA">
        <w:t>jpeg-x-dimension-supported (rangeOfInteger(0:65535))</w:t>
      </w:r>
      <w:bookmarkEnd w:id="623"/>
      <w:bookmarkEnd w:id="624"/>
      <w:bookmarkEnd w:id="625"/>
      <w:bookmarkEnd w:id="626"/>
      <w:bookmarkEnd w:id="627"/>
    </w:p>
    <w:p w14:paraId="7CE9657C" w14:textId="1E33D4CF" w:rsidR="00F928D2" w:rsidRPr="008E79EA"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 xml:space="preserve">attribute </w:t>
      </w:r>
      <w:r w:rsidR="000B5DC4">
        <w:rPr>
          <w:rFonts w:eastAsia="MS Mincho"/>
        </w:rPr>
        <w:t>indicates</w:t>
      </w:r>
      <w:r w:rsidR="00F928D2" w:rsidRPr="008E79EA">
        <w:rPr>
          <w:rFonts w:eastAsia="MS Mincho"/>
        </w:rPr>
        <w:t xml:space="preserve"> the maximum horizontal dimension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sidRPr="008E79EA">
        <w:rPr>
          <w:rFonts w:eastAsia="MS Mincho"/>
        </w:rPr>
        <w:t xml:space="preserve">samples per line.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D6659E">
        <w:t>[JFIF]</w:t>
      </w:r>
      <w:r w:rsidR="00721A73">
        <w:rPr>
          <w:rFonts w:eastAsia="MS Mincho"/>
        </w:rPr>
        <w:fldChar w:fldCharType="end"/>
      </w:r>
      <w:r w:rsidR="00F928D2">
        <w:rPr>
          <w:rFonts w:eastAsia="MS Mincho"/>
        </w:rPr>
        <w:t>, t</w:t>
      </w:r>
      <w:r w:rsidR="00F928D2" w:rsidRPr="008E79EA">
        <w:rPr>
          <w:rFonts w:eastAsia="MS Mincho"/>
        </w:rPr>
        <w:t xml:space="preserve">he lower bound is always 0.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D6659E" w:rsidRPr="003A6A5B">
        <w:t>[</w:t>
      </w:r>
      <w:r w:rsidR="00D6659E">
        <w:t>STD92</w:t>
      </w:r>
      <w:r w:rsidR="00D6659E"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20E740A2" w14:textId="77777777" w:rsidR="00F928D2" w:rsidRPr="008E79EA" w:rsidRDefault="00F928D2" w:rsidP="00B9314B">
      <w:pPr>
        <w:pStyle w:val="IEEEStdsLevel3Header"/>
      </w:pPr>
      <w:bookmarkStart w:id="628" w:name="_Ref224191314"/>
      <w:bookmarkStart w:id="629" w:name="_Toc246740703"/>
      <w:bookmarkStart w:id="630" w:name="_Toc40961806"/>
      <w:bookmarkStart w:id="631" w:name="_Toc95162728"/>
      <w:bookmarkStart w:id="632" w:name="_Toc86755990"/>
      <w:r w:rsidRPr="008E79EA">
        <w:t>jpeg-y-dimension-supported (rangeOfInteger(1:65535))</w:t>
      </w:r>
      <w:bookmarkEnd w:id="628"/>
      <w:bookmarkEnd w:id="629"/>
      <w:bookmarkEnd w:id="630"/>
      <w:bookmarkEnd w:id="631"/>
      <w:bookmarkEnd w:id="632"/>
    </w:p>
    <w:p w14:paraId="62A7409F" w14:textId="51CF9C71" w:rsidR="00F928D2" w:rsidRDefault="001F3CA2" w:rsidP="00F928D2">
      <w:pPr>
        <w:pStyle w:val="IEEEStdsParagraph"/>
        <w:rPr>
          <w:rFonts w:eastAsia="MS Mincho"/>
        </w:rPr>
      </w:pPr>
      <w:r>
        <w:t xml:space="preserve">This </w:t>
      </w:r>
      <w:r w:rsidRPr="00970301">
        <w:t>CONDITIONALLY REQUIRED</w:t>
      </w:r>
      <w:r>
        <w:t xml:space="preserve"> Printer Description </w:t>
      </w:r>
      <w:r w:rsidR="00F928D2" w:rsidRPr="008E79EA">
        <w:rPr>
          <w:rFonts w:eastAsia="MS Mincho"/>
        </w:rPr>
        <w:t>attribute specifies the maximum vertical di</w:t>
      </w:r>
      <w:r w:rsidR="00F928D2">
        <w:rPr>
          <w:rFonts w:eastAsia="MS Mincho"/>
        </w:rPr>
        <w:t xml:space="preserve">mension </w:t>
      </w:r>
      <w:r w:rsidR="00674012">
        <w:rPr>
          <w:rFonts w:eastAsia="MS Mincho"/>
        </w:rPr>
        <w:t xml:space="preserve">the Printer will accept </w:t>
      </w:r>
      <w:r w:rsidR="00930CCC">
        <w:rPr>
          <w:rFonts w:eastAsia="MS Mincho"/>
        </w:rPr>
        <w:t>for a Document identified by the "image/jpeg" MIME media type,</w:t>
      </w:r>
      <w:r w:rsidR="00930CCC" w:rsidRPr="008E79EA">
        <w:rPr>
          <w:rFonts w:eastAsia="MS Mincho"/>
        </w:rPr>
        <w:t xml:space="preserve"> </w:t>
      </w:r>
      <w:r w:rsidR="00930CCC">
        <w:rPr>
          <w:rFonts w:eastAsia="MS Mincho"/>
        </w:rPr>
        <w:t xml:space="preserve">measured </w:t>
      </w:r>
      <w:r w:rsidR="00930CCC" w:rsidRPr="008E79EA">
        <w:rPr>
          <w:rFonts w:eastAsia="MS Mincho"/>
        </w:rPr>
        <w:t xml:space="preserve">in </w:t>
      </w:r>
      <w:r w:rsidR="00F928D2">
        <w:rPr>
          <w:rFonts w:eastAsia="MS Mincho"/>
        </w:rPr>
        <w:t xml:space="preserve">lines. </w:t>
      </w:r>
      <w:r w:rsidR="00F94E48">
        <w:rPr>
          <w:rFonts w:eastAsia="MS Mincho"/>
        </w:rPr>
        <w:t>Per</w:t>
      </w:r>
      <w:r w:rsidR="00F928D2">
        <w:rPr>
          <w:rFonts w:eastAsia="MS Mincho"/>
        </w:rPr>
        <w:t xml:space="preserve"> the JPEG File Information Format Version 1.02 </w:t>
      </w:r>
      <w:r w:rsidR="00721A73">
        <w:rPr>
          <w:rFonts w:eastAsia="MS Mincho"/>
        </w:rPr>
        <w:fldChar w:fldCharType="begin"/>
      </w:r>
      <w:r w:rsidR="00721A73">
        <w:rPr>
          <w:rFonts w:eastAsia="MS Mincho"/>
        </w:rPr>
        <w:instrText xml:space="preserve"> REF JFIF \h </w:instrText>
      </w:r>
      <w:r w:rsidR="00721A73">
        <w:rPr>
          <w:rFonts w:eastAsia="MS Mincho"/>
        </w:rPr>
      </w:r>
      <w:r w:rsidR="00721A73">
        <w:rPr>
          <w:rFonts w:eastAsia="MS Mincho"/>
        </w:rPr>
        <w:fldChar w:fldCharType="separate"/>
      </w:r>
      <w:r w:rsidR="00D6659E">
        <w:t>[JFIF]</w:t>
      </w:r>
      <w:r w:rsidR="00721A73">
        <w:rPr>
          <w:rFonts w:eastAsia="MS Mincho"/>
        </w:rPr>
        <w:fldChar w:fldCharType="end"/>
      </w:r>
      <w:r w:rsidR="00F928D2">
        <w:rPr>
          <w:rFonts w:eastAsia="MS Mincho"/>
        </w:rPr>
        <w:t>, t</w:t>
      </w:r>
      <w:r w:rsidR="00F928D2" w:rsidRPr="008E79EA">
        <w:rPr>
          <w:rFonts w:eastAsia="MS Mincho"/>
        </w:rPr>
        <w:t xml:space="preserve">he lower bound is always 1. </w:t>
      </w:r>
      <w:r w:rsidR="000B5DC4">
        <w:rPr>
          <w:rFonts w:eastAsia="MS Mincho"/>
        </w:rPr>
        <w:t xml:space="preserve">A </w:t>
      </w:r>
      <w:r w:rsidR="000B5DC4" w:rsidRPr="008E79EA">
        <w:rPr>
          <w:rFonts w:eastAsia="MS Mincho"/>
        </w:rPr>
        <w:t xml:space="preserve">Printer that </w:t>
      </w:r>
      <w:r w:rsidR="000B5DC4">
        <w:rPr>
          <w:rFonts w:eastAsia="MS Mincho"/>
        </w:rPr>
        <w:t>lists the "image/jpeg" MIME media type</w:t>
      </w:r>
      <w:r w:rsidR="000B5DC4" w:rsidRPr="008E79EA">
        <w:rPr>
          <w:rFonts w:eastAsia="MS Mincho"/>
        </w:rPr>
        <w:t xml:space="preserve"> </w:t>
      </w:r>
      <w:r w:rsidR="000B5DC4">
        <w:rPr>
          <w:rFonts w:eastAsia="MS Mincho"/>
        </w:rPr>
        <w:t xml:space="preserve">in its "document-format-supported" Printer Description attribute </w:t>
      </w:r>
      <w:r w:rsidR="000B5DC4">
        <w:rPr>
          <w:color w:val="2B579A"/>
          <w:shd w:val="clear" w:color="auto" w:fill="E6E6E6"/>
        </w:rPr>
        <w:fldChar w:fldCharType="begin"/>
      </w:r>
      <w:r w:rsidR="000B5DC4">
        <w:instrText xml:space="preserve"> REF STD92 \h </w:instrText>
      </w:r>
      <w:r w:rsidR="000B5DC4">
        <w:rPr>
          <w:color w:val="2B579A"/>
          <w:shd w:val="clear" w:color="auto" w:fill="E6E6E6"/>
        </w:rPr>
      </w:r>
      <w:r w:rsidR="000B5DC4">
        <w:rPr>
          <w:color w:val="2B579A"/>
          <w:shd w:val="clear" w:color="auto" w:fill="E6E6E6"/>
        </w:rPr>
        <w:fldChar w:fldCharType="separate"/>
      </w:r>
      <w:r w:rsidR="00D6659E" w:rsidRPr="003A6A5B">
        <w:t>[</w:t>
      </w:r>
      <w:r w:rsidR="00D6659E">
        <w:t>STD92</w:t>
      </w:r>
      <w:r w:rsidR="00D6659E" w:rsidRPr="003A6A5B">
        <w:t>]</w:t>
      </w:r>
      <w:r w:rsidR="000B5DC4">
        <w:rPr>
          <w:color w:val="2B579A"/>
          <w:shd w:val="clear" w:color="auto" w:fill="E6E6E6"/>
        </w:rPr>
        <w:fldChar w:fldCharType="end"/>
      </w:r>
      <w:r w:rsidR="000B5DC4">
        <w:rPr>
          <w:rFonts w:eastAsia="MS Mincho"/>
        </w:rPr>
        <w:t xml:space="preserve"> </w:t>
      </w:r>
      <w:r w:rsidR="000B5DC4" w:rsidRPr="008E79EA">
        <w:rPr>
          <w:rFonts w:eastAsia="MS Mincho"/>
        </w:rPr>
        <w:t>MUST support this attribute.</w:t>
      </w:r>
    </w:p>
    <w:p w14:paraId="4566EF53" w14:textId="178BBB2A" w:rsidR="00F928D2" w:rsidRDefault="00F928D2" w:rsidP="00B9314B">
      <w:pPr>
        <w:pStyle w:val="IEEEStdsLevel3Header"/>
      </w:pPr>
      <w:bookmarkStart w:id="633" w:name="_Toc40961807"/>
      <w:bookmarkStart w:id="634" w:name="_Ref54100392"/>
      <w:bookmarkStart w:id="635" w:name="_Toc95162729"/>
      <w:bookmarkStart w:id="636" w:name="_Toc86755991"/>
      <w:r>
        <w:t>media-overprint-</w:t>
      </w:r>
      <w:r w:rsidR="0066430A">
        <w:t>distance-</w:t>
      </w:r>
      <w:r>
        <w:t>supported (1setOf integer(0:MAX))</w:t>
      </w:r>
      <w:bookmarkEnd w:id="633"/>
      <w:bookmarkEnd w:id="634"/>
      <w:bookmarkEnd w:id="635"/>
      <w:bookmarkEnd w:id="636"/>
    </w:p>
    <w:p w14:paraId="18F81BA5" w14:textId="11C3E0DE" w:rsidR="00F928D2" w:rsidRDefault="00F928D2" w:rsidP="00F928D2">
      <w:pPr>
        <w:pStyle w:val="IEEEStdsParagraph"/>
        <w:rPr>
          <w:rFonts w:eastAsia="MS Mincho"/>
        </w:rPr>
      </w:pPr>
      <w:r>
        <w:rPr>
          <w:rFonts w:eastAsia="MS Mincho"/>
        </w:rPr>
        <w:t xml:space="preserve">This </w:t>
      </w:r>
      <w:r w:rsidR="00BF7749">
        <w:rPr>
          <w:rFonts w:eastAsia="MS Mincho"/>
        </w:rPr>
        <w:t>CONDITIONALLY REQUIRED</w:t>
      </w:r>
      <w:r>
        <w:rPr>
          <w:rFonts w:eastAsia="MS Mincho"/>
        </w:rPr>
        <w:t xml:space="preserve"> </w:t>
      </w:r>
      <w:r w:rsidRPr="004A200E">
        <w:rPr>
          <w:rFonts w:eastAsia="MS Mincho"/>
        </w:rPr>
        <w:t>Printer Description attribute</w:t>
      </w:r>
      <w:r w:rsidR="008C1A89">
        <w:rPr>
          <w:rFonts w:eastAsia="MS Mincho"/>
        </w:rPr>
        <w:t xml:space="preserve"> indicates</w:t>
      </w:r>
      <w:r>
        <w:rPr>
          <w:rFonts w:eastAsia="MS Mincho"/>
        </w:rPr>
        <w:t xml:space="preserve"> the range of supported values the </w:t>
      </w:r>
      <w:r w:rsidR="002232B4">
        <w:rPr>
          <w:rFonts w:eastAsia="MS Mincho"/>
        </w:rPr>
        <w:t>Printer will accept</w:t>
      </w:r>
      <w:r>
        <w:rPr>
          <w:rFonts w:eastAsia="MS Mincho"/>
        </w:rPr>
        <w:t xml:space="preserve"> for the "media-overprint</w:t>
      </w:r>
      <w:r w:rsidR="008C1A89">
        <w:rPr>
          <w:rFonts w:eastAsia="MS Mincho"/>
        </w:rPr>
        <w:t>-distance</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_Ref54100595 \n \h </w:instrText>
      </w:r>
      <w:r w:rsidR="008C1A89">
        <w:rPr>
          <w:rFonts w:eastAsia="MS Mincho"/>
        </w:rPr>
      </w:r>
      <w:r w:rsidR="008C1A89">
        <w:rPr>
          <w:rFonts w:eastAsia="MS Mincho"/>
        </w:rPr>
        <w:fldChar w:fldCharType="separate"/>
      </w:r>
      <w:r w:rsidR="00D6659E">
        <w:rPr>
          <w:rFonts w:eastAsia="MS Mincho"/>
        </w:rPr>
        <w:t>6.2.2.1</w:t>
      </w:r>
      <w:r w:rsidR="008C1A89">
        <w:rPr>
          <w:rFonts w:eastAsia="MS Mincho"/>
        </w:rPr>
        <w:fldChar w:fldCharType="end"/>
      </w:r>
      <w:r w:rsidR="0058368C">
        <w:rPr>
          <w:rFonts w:eastAsia="MS Mincho"/>
        </w:rPr>
        <w:t xml:space="preserve">) </w:t>
      </w:r>
      <w:r w:rsidR="008C1A89">
        <w:rPr>
          <w:rFonts w:eastAsia="MS Mincho"/>
        </w:rPr>
        <w:t>of the "media-overprint"</w:t>
      </w:r>
      <w:r>
        <w:rPr>
          <w:rFonts w:eastAsia="MS Mincho"/>
        </w:rPr>
        <w:t xml:space="preserve"> </w:t>
      </w:r>
      <w:r w:rsidR="00E64876">
        <w:rPr>
          <w:rFonts w:eastAsia="MS Mincho"/>
        </w:rPr>
        <w:t xml:space="preserve">Job Template </w:t>
      </w:r>
      <w:r>
        <w:rPr>
          <w:rFonts w:eastAsia="MS Mincho"/>
        </w:rPr>
        <w:t xml:space="preserve">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D6659E">
        <w:rPr>
          <w:rFonts w:eastAsia="MS Mincho"/>
        </w:rPr>
        <w:t>6.2.2</w:t>
      </w:r>
      <w:r>
        <w:rPr>
          <w:rFonts w:eastAsia="MS Mincho"/>
        </w:rPr>
        <w:fldChar w:fldCharType="end"/>
      </w:r>
      <w:r>
        <w:rPr>
          <w:rFonts w:eastAsia="MS Mincho"/>
        </w:rPr>
        <w:t xml:space="preserve">). If the Printer supports </w:t>
      </w:r>
      <w:r w:rsidR="00E64876">
        <w:rPr>
          <w:rFonts w:eastAsia="MS Mincho"/>
        </w:rPr>
        <w:t xml:space="preserve">the "media-overprint" attribute, then it MUST </w:t>
      </w:r>
      <w:r>
        <w:rPr>
          <w:rFonts w:eastAsia="MS Mincho"/>
        </w:rPr>
        <w:t xml:space="preserve">support </w:t>
      </w:r>
      <w:r w:rsidR="0065049F">
        <w:rPr>
          <w:rFonts w:eastAsia="MS Mincho"/>
        </w:rPr>
        <w:t>this</w:t>
      </w:r>
      <w:r>
        <w:rPr>
          <w:rFonts w:eastAsia="MS Mincho"/>
        </w:rPr>
        <w:t xml:space="preserve"> attribute.</w:t>
      </w:r>
    </w:p>
    <w:p w14:paraId="01495047" w14:textId="3075206D" w:rsidR="00F928D2" w:rsidRDefault="00F928D2" w:rsidP="00B9314B">
      <w:pPr>
        <w:pStyle w:val="IEEEStdsLevel3Header"/>
      </w:pPr>
      <w:bookmarkStart w:id="637" w:name="_Toc40961808"/>
      <w:bookmarkStart w:id="638" w:name="_Ref54100296"/>
      <w:bookmarkStart w:id="639" w:name="_Toc95162730"/>
      <w:bookmarkStart w:id="640" w:name="_Toc86755992"/>
      <w:r>
        <w:t>media-overprint-</w:t>
      </w:r>
      <w:r w:rsidR="00584D9E">
        <w:t>method</w:t>
      </w:r>
      <w:r>
        <w:t>-supported (1setOf type2 keyword)</w:t>
      </w:r>
      <w:bookmarkEnd w:id="637"/>
      <w:bookmarkEnd w:id="638"/>
      <w:bookmarkEnd w:id="639"/>
      <w:bookmarkEnd w:id="640"/>
    </w:p>
    <w:p w14:paraId="74996445" w14:textId="62196843" w:rsidR="00F928D2" w:rsidRDefault="00F928D2" w:rsidP="00F928D2">
      <w:pPr>
        <w:pStyle w:val="IEEEStdsParagraph"/>
        <w:rPr>
          <w:rFonts w:eastAsia="MS Mincho"/>
        </w:rPr>
      </w:pPr>
      <w:bookmarkStart w:id="641" w:name="_Ref167274962"/>
      <w:bookmarkStart w:id="642" w:name="_Toc204693694"/>
      <w:r>
        <w:rPr>
          <w:rFonts w:eastAsia="MS Mincho"/>
        </w:rPr>
        <w:t xml:space="preserve">This </w:t>
      </w:r>
      <w:r w:rsidR="00BF7749">
        <w:rPr>
          <w:rFonts w:eastAsia="MS Mincho"/>
        </w:rPr>
        <w:t xml:space="preserve">CONDITIONALLY REQUIRED </w:t>
      </w:r>
      <w:r w:rsidRPr="004A200E">
        <w:rPr>
          <w:rFonts w:eastAsia="MS Mincho"/>
        </w:rPr>
        <w:t xml:space="preserve">Printer Description attribute </w:t>
      </w:r>
      <w:r w:rsidR="00D000C3">
        <w:rPr>
          <w:rFonts w:eastAsia="MS Mincho"/>
        </w:rPr>
        <w:t>indicates</w:t>
      </w:r>
      <w:r>
        <w:rPr>
          <w:rFonts w:eastAsia="MS Mincho"/>
        </w:rPr>
        <w:t xml:space="preserve"> the </w:t>
      </w:r>
      <w:r w:rsidR="00D000C3">
        <w:rPr>
          <w:rFonts w:eastAsia="MS Mincho"/>
        </w:rPr>
        <w:t xml:space="preserve">keywords </w:t>
      </w:r>
      <w:r>
        <w:rPr>
          <w:rFonts w:eastAsia="MS Mincho"/>
        </w:rPr>
        <w:t xml:space="preserve">the Printer </w:t>
      </w:r>
      <w:r w:rsidR="00E64876">
        <w:rPr>
          <w:rFonts w:eastAsia="MS Mincho"/>
        </w:rPr>
        <w:t xml:space="preserve">will </w:t>
      </w:r>
      <w:r>
        <w:rPr>
          <w:rFonts w:eastAsia="MS Mincho"/>
        </w:rPr>
        <w:t>accept for the "media-overprint-</w:t>
      </w:r>
      <w:r w:rsidR="008C1A89">
        <w:rPr>
          <w:rFonts w:eastAsia="MS Mincho"/>
        </w:rPr>
        <w:t>method</w:t>
      </w:r>
      <w:r>
        <w:rPr>
          <w:rFonts w:eastAsia="MS Mincho"/>
        </w:rPr>
        <w:t>"</w:t>
      </w:r>
      <w:r w:rsidR="008C1A89">
        <w:rPr>
          <w:rFonts w:eastAsia="MS Mincho"/>
        </w:rPr>
        <w:t xml:space="preserve"> member (section </w:t>
      </w:r>
      <w:r w:rsidR="008C1A89">
        <w:rPr>
          <w:rFonts w:eastAsia="MS Mincho"/>
        </w:rPr>
        <w:fldChar w:fldCharType="begin"/>
      </w:r>
      <w:r w:rsidR="008C1A89">
        <w:rPr>
          <w:rFonts w:eastAsia="MS Mincho"/>
        </w:rPr>
        <w:instrText xml:space="preserve"> REF _Ref31626416 \n \h </w:instrText>
      </w:r>
      <w:r w:rsidR="008C1A89">
        <w:rPr>
          <w:rFonts w:eastAsia="MS Mincho"/>
        </w:rPr>
      </w:r>
      <w:r w:rsidR="008C1A89">
        <w:rPr>
          <w:rFonts w:eastAsia="MS Mincho"/>
        </w:rPr>
        <w:fldChar w:fldCharType="separate"/>
      </w:r>
      <w:r w:rsidR="00D6659E">
        <w:rPr>
          <w:rFonts w:eastAsia="MS Mincho"/>
        </w:rPr>
        <w:t>6.2.2.2</w:t>
      </w:r>
      <w:r w:rsidR="008C1A89">
        <w:rPr>
          <w:rFonts w:eastAsia="MS Mincho"/>
        </w:rPr>
        <w:fldChar w:fldCharType="end"/>
      </w:r>
      <w:r w:rsidR="008C1A89">
        <w:rPr>
          <w:rFonts w:eastAsia="MS Mincho"/>
        </w:rPr>
        <w:t xml:space="preserve">) of the "media-overprint" </w:t>
      </w:r>
      <w:r w:rsidR="00BA1BA3">
        <w:rPr>
          <w:rFonts w:eastAsia="MS Mincho"/>
        </w:rPr>
        <w:t>Job Template</w:t>
      </w:r>
      <w:r>
        <w:rPr>
          <w:rFonts w:eastAsia="MS Mincho"/>
        </w:rPr>
        <w:t xml:space="preserve"> attribute (section </w:t>
      </w:r>
      <w:r>
        <w:rPr>
          <w:rFonts w:eastAsia="MS Mincho"/>
        </w:rPr>
        <w:fldChar w:fldCharType="begin"/>
      </w:r>
      <w:r>
        <w:rPr>
          <w:rFonts w:eastAsia="MS Mincho"/>
        </w:rPr>
        <w:instrText xml:space="preserve"> REF _Ref20393531 \n \h </w:instrText>
      </w:r>
      <w:r>
        <w:rPr>
          <w:rFonts w:eastAsia="MS Mincho"/>
        </w:rPr>
      </w:r>
      <w:r>
        <w:rPr>
          <w:rFonts w:eastAsia="MS Mincho"/>
        </w:rPr>
        <w:fldChar w:fldCharType="separate"/>
      </w:r>
      <w:r w:rsidR="00D6659E">
        <w:rPr>
          <w:rFonts w:eastAsia="MS Mincho"/>
        </w:rPr>
        <w:t>6.2.2</w:t>
      </w:r>
      <w:r>
        <w:rPr>
          <w:rFonts w:eastAsia="MS Mincho"/>
        </w:rPr>
        <w:fldChar w:fldCharType="end"/>
      </w:r>
      <w:r>
        <w:rPr>
          <w:rFonts w:eastAsia="MS Mincho"/>
        </w:rPr>
        <w:t xml:space="preserve">). </w:t>
      </w:r>
      <w:r w:rsidR="008F21D2" w:rsidRPr="008F21D2">
        <w:rPr>
          <w:rFonts w:eastAsia="MS Mincho"/>
        </w:rPr>
        <w:t xml:space="preserve">A Printer supporting the "media-overprint" attribute MUST </w:t>
      </w:r>
      <w:r w:rsidR="00B45B24">
        <w:rPr>
          <w:rFonts w:eastAsia="MS Mincho"/>
        </w:rPr>
        <w:t xml:space="preserve">support </w:t>
      </w:r>
      <w:r w:rsidR="008F21D2" w:rsidRPr="008F21D2">
        <w:rPr>
          <w:rFonts w:eastAsia="MS Mincho"/>
        </w:rPr>
        <w:t>either 'scale' or 'extend'</w:t>
      </w:r>
      <w:r w:rsidR="00B45B24">
        <w:rPr>
          <w:rFonts w:eastAsia="MS Mincho"/>
        </w:rPr>
        <w:t>, and MAY support both</w:t>
      </w:r>
      <w:r w:rsidR="008F21D2" w:rsidRPr="008F21D2">
        <w:rPr>
          <w:rFonts w:eastAsia="MS Mincho"/>
        </w:rPr>
        <w:t>.</w:t>
      </w:r>
      <w:r w:rsidR="0065049F">
        <w:rPr>
          <w:rFonts w:eastAsia="MS Mincho"/>
        </w:rPr>
        <w:t xml:space="preserve"> If the Printer supports the "media-overprint" attribute, then it MUST support this attribute.</w:t>
      </w:r>
    </w:p>
    <w:p w14:paraId="3BA898EA" w14:textId="77777777" w:rsidR="00F928D2" w:rsidRDefault="00F928D2" w:rsidP="00B9314B">
      <w:pPr>
        <w:pStyle w:val="IEEEStdsLevel3Header"/>
      </w:pPr>
      <w:bookmarkStart w:id="643" w:name="_Toc14878402"/>
      <w:bookmarkStart w:id="644" w:name="_Toc40961809"/>
      <w:bookmarkStart w:id="645" w:name="_Toc95162731"/>
      <w:bookmarkStart w:id="646" w:name="_Toc86755993"/>
      <w:r>
        <w:t>multiple-operation-time-out-action (type2 keyword)</w:t>
      </w:r>
      <w:bookmarkEnd w:id="641"/>
      <w:bookmarkEnd w:id="642"/>
      <w:bookmarkEnd w:id="643"/>
      <w:bookmarkEnd w:id="644"/>
      <w:bookmarkEnd w:id="645"/>
      <w:bookmarkEnd w:id="646"/>
    </w:p>
    <w:p w14:paraId="4DFF12F6" w14:textId="13288767" w:rsidR="00F928D2" w:rsidRDefault="00F928D2" w:rsidP="00F928D2">
      <w:pPr>
        <w:pStyle w:val="IEEEStdsParagraph"/>
        <w:rPr>
          <w:rFonts w:eastAsia="MS Mincho"/>
        </w:rPr>
      </w:pPr>
      <w:r>
        <w:rPr>
          <w:rFonts w:eastAsia="MS Mincho"/>
        </w:rPr>
        <w:t xml:space="preserve">This CONDITIONALLY REQUIRED </w:t>
      </w:r>
      <w:r w:rsidRPr="004A200E">
        <w:rPr>
          <w:rFonts w:eastAsia="MS Mincho"/>
        </w:rPr>
        <w:t xml:space="preserve">Printer Description attribute </w:t>
      </w:r>
      <w:r w:rsidR="005B35D3">
        <w:rPr>
          <w:rFonts w:eastAsia="MS Mincho"/>
        </w:rPr>
        <w:t>indicates</w:t>
      </w:r>
      <w:r>
        <w:rPr>
          <w:rFonts w:eastAsia="MS Mincho"/>
        </w:rPr>
        <w:t xml:space="preserve"> the action </w:t>
      </w:r>
      <w:r w:rsidR="005B35D3">
        <w:rPr>
          <w:rFonts w:eastAsia="MS Mincho"/>
        </w:rPr>
        <w:t xml:space="preserve">the Printer takes </w:t>
      </w:r>
      <w:r>
        <w:rPr>
          <w:rFonts w:eastAsia="MS Mincho"/>
        </w:rPr>
        <w:t xml:space="preserve">when </w:t>
      </w:r>
      <w:r w:rsidR="003009AE">
        <w:rPr>
          <w:rFonts w:eastAsia="MS Mincho"/>
        </w:rPr>
        <w:t>a</w:t>
      </w:r>
      <w:r w:rsidR="00982E34">
        <w:rPr>
          <w:rFonts w:eastAsia="MS Mincho"/>
        </w:rPr>
        <w:t xml:space="preserve">n </w:t>
      </w:r>
      <w:r w:rsidR="003009AE">
        <w:rPr>
          <w:rFonts w:eastAsia="MS Mincho"/>
        </w:rPr>
        <w:t>"open"</w:t>
      </w:r>
      <w:r w:rsidR="00982E34">
        <w:rPr>
          <w:rFonts w:eastAsia="MS Mincho"/>
        </w:rPr>
        <w:t xml:space="preserve"> Job</w:t>
      </w:r>
      <w:r w:rsidR="003009AE">
        <w:rPr>
          <w:rFonts w:eastAsia="MS Mincho"/>
        </w:rPr>
        <w:t xml:space="preserve"> (e.g. </w:t>
      </w:r>
      <w:r w:rsidR="00982E34">
        <w:rPr>
          <w:rFonts w:eastAsia="MS Mincho"/>
        </w:rPr>
        <w:t xml:space="preserve">instantiated </w:t>
      </w:r>
      <w:r w:rsidR="003009AE">
        <w:rPr>
          <w:rFonts w:eastAsia="MS Mincho"/>
        </w:rPr>
        <w:t>bu</w:t>
      </w:r>
      <w:r w:rsidR="005C3F12">
        <w:rPr>
          <w:rFonts w:eastAsia="MS Mincho"/>
        </w:rPr>
        <w:t xml:space="preserve">t </w:t>
      </w:r>
      <w:r w:rsidR="00982E34">
        <w:rPr>
          <w:rFonts w:eastAsia="MS Mincho"/>
        </w:rPr>
        <w:t xml:space="preserve">not </w:t>
      </w:r>
      <w:r w:rsidR="005C3F12">
        <w:rPr>
          <w:rFonts w:eastAsia="MS Mincho"/>
        </w:rPr>
        <w:t xml:space="preserve">completed) </w:t>
      </w:r>
      <w:r>
        <w:rPr>
          <w:rFonts w:eastAsia="MS Mincho"/>
        </w:rPr>
        <w:t>time</w:t>
      </w:r>
      <w:r w:rsidR="009A4D2B">
        <w:rPr>
          <w:rFonts w:eastAsia="MS Mincho"/>
        </w:rPr>
        <w:t>s</w:t>
      </w:r>
      <w:r>
        <w:rPr>
          <w:rFonts w:eastAsia="MS Mincho"/>
        </w:rPr>
        <w:t xml:space="preserve"> out. </w:t>
      </w:r>
      <w:r w:rsidR="009A4D2B">
        <w:rPr>
          <w:rFonts w:eastAsia="MS Mincho"/>
        </w:rPr>
        <w:t xml:space="preserve">A </w:t>
      </w:r>
      <w:r>
        <w:rPr>
          <w:rFonts w:eastAsia="MS Mincho"/>
        </w:rPr>
        <w:t xml:space="preserve">Printer that supports the Create-Job operation </w:t>
      </w:r>
      <w:r w:rsidR="009A4D2B">
        <w:rPr>
          <w:color w:val="2B579A"/>
          <w:shd w:val="clear" w:color="auto" w:fill="E6E6E6"/>
        </w:rPr>
        <w:fldChar w:fldCharType="begin"/>
      </w:r>
      <w:r w:rsidR="009A4D2B">
        <w:instrText xml:space="preserve"> REF STD92 \h </w:instrText>
      </w:r>
      <w:r w:rsidR="009A4D2B">
        <w:rPr>
          <w:color w:val="2B579A"/>
          <w:shd w:val="clear" w:color="auto" w:fill="E6E6E6"/>
        </w:rPr>
      </w:r>
      <w:r w:rsidR="009A4D2B">
        <w:rPr>
          <w:color w:val="2B579A"/>
          <w:shd w:val="clear" w:color="auto" w:fill="E6E6E6"/>
        </w:rPr>
        <w:fldChar w:fldCharType="separate"/>
      </w:r>
      <w:r w:rsidR="00D6659E" w:rsidRPr="003A6A5B">
        <w:t>[</w:t>
      </w:r>
      <w:r w:rsidR="00D6659E">
        <w:t>STD92</w:t>
      </w:r>
      <w:r w:rsidR="00D6659E" w:rsidRPr="003A6A5B">
        <w:t>]</w:t>
      </w:r>
      <w:r w:rsidR="009A4D2B">
        <w:rPr>
          <w:color w:val="2B579A"/>
          <w:shd w:val="clear" w:color="auto" w:fill="E6E6E6"/>
        </w:rPr>
        <w:fldChar w:fldCharType="end"/>
      </w:r>
      <w:r w:rsidR="00D36A74">
        <w:rPr>
          <w:rFonts w:eastAsia="MS Mincho"/>
        </w:rPr>
        <w:t xml:space="preserve"> M</w:t>
      </w:r>
      <w:r>
        <w:rPr>
          <w:rFonts w:eastAsia="MS Mincho"/>
        </w:rPr>
        <w:t xml:space="preserve">UST support this attribute. </w:t>
      </w:r>
      <w:r>
        <w:rPr>
          <w:rFonts w:eastAsia="MS Mincho"/>
        </w:rPr>
        <w:fldChar w:fldCharType="begin"/>
      </w:r>
      <w:r>
        <w:rPr>
          <w:rFonts w:eastAsia="MS Mincho"/>
        </w:rPr>
        <w:instrText xml:space="preserve"> REF _Ref190771611 \h </w:instrText>
      </w:r>
      <w:r>
        <w:rPr>
          <w:rFonts w:eastAsia="MS Mincho"/>
        </w:rPr>
      </w:r>
      <w:r>
        <w:rPr>
          <w:rFonts w:eastAsia="MS Mincho"/>
        </w:rPr>
        <w:fldChar w:fldCharType="separate"/>
      </w:r>
      <w:r w:rsidR="00D6659E">
        <w:t xml:space="preserve">Table </w:t>
      </w:r>
      <w:r w:rsidR="00D6659E">
        <w:rPr>
          <w:noProof/>
        </w:rPr>
        <w:t>16</w:t>
      </w:r>
      <w:r>
        <w:rPr>
          <w:rFonts w:eastAsia="MS Mincho"/>
        </w:rPr>
        <w:fldChar w:fldCharType="end"/>
      </w:r>
      <w:r>
        <w:rPr>
          <w:rFonts w:eastAsia="MS Mincho"/>
        </w:rPr>
        <w:t xml:space="preserve"> lists the available actions.</w:t>
      </w:r>
    </w:p>
    <w:p w14:paraId="4D874BEC" w14:textId="2E6C149A" w:rsidR="00F928D2" w:rsidRDefault="00F928D2" w:rsidP="009370FE">
      <w:pPr>
        <w:pStyle w:val="Caption"/>
      </w:pPr>
      <w:bookmarkStart w:id="647" w:name="_Ref190771611"/>
      <w:bookmarkStart w:id="648" w:name="_Toc204693791"/>
      <w:bookmarkStart w:id="649" w:name="_Toc14878512"/>
      <w:bookmarkStart w:id="650" w:name="_Toc40961943"/>
      <w:bookmarkStart w:id="651" w:name="_Toc95162871"/>
      <w:bookmarkStart w:id="652" w:name="_Toc86756131"/>
      <w:r>
        <w:t xml:space="preserve">Table </w:t>
      </w:r>
      <w:r w:rsidR="00E477F6">
        <w:fldChar w:fldCharType="begin"/>
      </w:r>
      <w:r w:rsidR="00E477F6">
        <w:instrText xml:space="preserve"> SEQ Table \* ARABIC </w:instrText>
      </w:r>
      <w:r w:rsidR="00E477F6">
        <w:fldChar w:fldCharType="separate"/>
      </w:r>
      <w:r w:rsidR="00D6659E">
        <w:rPr>
          <w:noProof/>
        </w:rPr>
        <w:t>16</w:t>
      </w:r>
      <w:r w:rsidR="00E477F6">
        <w:rPr>
          <w:noProof/>
        </w:rPr>
        <w:fldChar w:fldCharType="end"/>
      </w:r>
      <w:bookmarkEnd w:id="647"/>
      <w:r>
        <w:t xml:space="preserve"> - "multiple-document-time-out-action" Keyword Values</w:t>
      </w:r>
      <w:bookmarkEnd w:id="648"/>
      <w:bookmarkEnd w:id="649"/>
      <w:bookmarkEnd w:id="650"/>
      <w:bookmarkEnd w:id="651"/>
      <w:bookmarkEnd w:id="652"/>
    </w:p>
    <w:tbl>
      <w:tblPr>
        <w:tblStyle w:val="MediumList1-Accent1"/>
        <w:tblW w:w="8284" w:type="dxa"/>
        <w:tblInd w:w="648" w:type="dxa"/>
        <w:tblLook w:val="04A0" w:firstRow="1" w:lastRow="0" w:firstColumn="1" w:lastColumn="0" w:noHBand="0" w:noVBand="1"/>
      </w:tblPr>
      <w:tblGrid>
        <w:gridCol w:w="1620"/>
        <w:gridCol w:w="6664"/>
      </w:tblGrid>
      <w:tr w:rsidR="00F928D2" w14:paraId="1712B6A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5A786D6E" w14:textId="77777777" w:rsidR="00F928D2" w:rsidRDefault="00F928D2" w:rsidP="00C15DA6">
            <w:pPr>
              <w:rPr>
                <w:rFonts w:eastAsia="MS Mincho"/>
              </w:rPr>
            </w:pPr>
            <w:r>
              <w:rPr>
                <w:rFonts w:eastAsia="MS Mincho"/>
              </w:rPr>
              <w:t>Keyword</w:t>
            </w:r>
          </w:p>
        </w:tc>
        <w:tc>
          <w:tcPr>
            <w:tcW w:w="6664" w:type="dxa"/>
          </w:tcPr>
          <w:p w14:paraId="590B06DA" w14:textId="77777777" w:rsidR="00F928D2"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28D2" w14:paraId="0023CC83"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3F52BBC" w14:textId="77777777" w:rsidR="00F928D2" w:rsidRPr="00615A52" w:rsidRDefault="00F928D2" w:rsidP="00C15DA6">
            <w:pPr>
              <w:rPr>
                <w:rFonts w:eastAsia="MS Mincho"/>
                <w:b w:val="0"/>
              </w:rPr>
            </w:pPr>
            <w:r>
              <w:rPr>
                <w:rFonts w:eastAsia="MS Mincho"/>
                <w:b w:val="0"/>
              </w:rPr>
              <w:lastRenderedPageBreak/>
              <w:t>abort-job</w:t>
            </w:r>
          </w:p>
        </w:tc>
        <w:tc>
          <w:tcPr>
            <w:tcW w:w="6664" w:type="dxa"/>
          </w:tcPr>
          <w:p w14:paraId="2F9B9EB2" w14:textId="08313DD0"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w:t>
            </w:r>
            <w:r w:rsidR="009A4D2B">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9A4D2B">
              <w:rPr>
                <w:rFonts w:eastAsia="MS Mincho"/>
              </w:rPr>
              <w:t>s it</w:t>
            </w:r>
            <w:r>
              <w:rPr>
                <w:rFonts w:eastAsia="MS Mincho"/>
              </w:rPr>
              <w:t xml:space="preserve"> to the 'aborted' state</w:t>
            </w:r>
            <w:r w:rsidR="00D36A74">
              <w:rPr>
                <w:rFonts w:eastAsia="MS Mincho"/>
              </w:rPr>
              <w:t xml:space="preserve">, and adds the </w:t>
            </w:r>
            <w:r>
              <w:rPr>
                <w:rFonts w:eastAsia="MS Mincho"/>
              </w:rPr>
              <w:t xml:space="preserve">'aborted-by-system' keyword </w:t>
            </w:r>
            <w:r w:rsidR="00D36A74">
              <w:rPr>
                <w:rFonts w:eastAsia="MS Mincho"/>
              </w:rPr>
              <w:t xml:space="preserve">to </w:t>
            </w:r>
            <w:r>
              <w:rPr>
                <w:rFonts w:eastAsia="MS Mincho"/>
              </w:rPr>
              <w:t xml:space="preserve">the </w:t>
            </w:r>
            <w:r w:rsidR="00D36A74">
              <w:rPr>
                <w:rFonts w:eastAsia="MS Mincho"/>
              </w:rPr>
              <w:t xml:space="preserve">Job's </w:t>
            </w:r>
            <w:r>
              <w:rPr>
                <w:rFonts w:eastAsia="MS Mincho"/>
              </w:rPr>
              <w:t>"job-state-reasons" Job Description attribute</w:t>
            </w:r>
            <w:r w:rsidR="00D36A74">
              <w:rPr>
                <w:rFonts w:eastAsia="MS Mincho"/>
              </w:rPr>
              <w:t xml:space="preserve"> </w:t>
            </w:r>
            <w:r w:rsidR="00D36A74">
              <w:rPr>
                <w:color w:val="2B579A"/>
                <w:shd w:val="clear" w:color="auto" w:fill="E6E6E6"/>
              </w:rPr>
              <w:fldChar w:fldCharType="begin"/>
            </w:r>
            <w:r w:rsidR="00D36A74">
              <w:instrText xml:space="preserve"> REF STD92 \h </w:instrText>
            </w:r>
            <w:r w:rsidR="00D36A74">
              <w:rPr>
                <w:color w:val="2B579A"/>
                <w:shd w:val="clear" w:color="auto" w:fill="E6E6E6"/>
              </w:rPr>
            </w:r>
            <w:r w:rsidR="00D36A74">
              <w:rPr>
                <w:color w:val="2B579A"/>
                <w:shd w:val="clear" w:color="auto" w:fill="E6E6E6"/>
              </w:rPr>
              <w:fldChar w:fldCharType="separate"/>
            </w:r>
            <w:r w:rsidR="00D6659E" w:rsidRPr="003A6A5B">
              <w:t>[</w:t>
            </w:r>
            <w:r w:rsidR="00D6659E">
              <w:t>STD92</w:t>
            </w:r>
            <w:r w:rsidR="00D6659E" w:rsidRPr="003A6A5B">
              <w:t>]</w:t>
            </w:r>
            <w:r w:rsidR="00D36A74">
              <w:rPr>
                <w:color w:val="2B579A"/>
                <w:shd w:val="clear" w:color="auto" w:fill="E6E6E6"/>
              </w:rPr>
              <w:fldChar w:fldCharType="end"/>
            </w:r>
            <w:r>
              <w:rPr>
                <w:rFonts w:eastAsia="MS Mincho"/>
              </w:rPr>
              <w:t>.</w:t>
            </w:r>
          </w:p>
        </w:tc>
      </w:tr>
      <w:tr w:rsidR="00F928D2" w14:paraId="61AEE9EC" w14:textId="77777777" w:rsidTr="00C15DA6">
        <w:tc>
          <w:tcPr>
            <w:cnfStyle w:val="001000000000" w:firstRow="0" w:lastRow="0" w:firstColumn="1" w:lastColumn="0" w:oddVBand="0" w:evenVBand="0" w:oddHBand="0" w:evenHBand="0" w:firstRowFirstColumn="0" w:firstRowLastColumn="0" w:lastRowFirstColumn="0" w:lastRowLastColumn="0"/>
            <w:tcW w:w="1620" w:type="dxa"/>
          </w:tcPr>
          <w:p w14:paraId="786979C1" w14:textId="77777777" w:rsidR="00F928D2" w:rsidRPr="00615A52" w:rsidRDefault="00F928D2" w:rsidP="00C15DA6">
            <w:pPr>
              <w:rPr>
                <w:rFonts w:eastAsia="MS Mincho"/>
                <w:b w:val="0"/>
              </w:rPr>
            </w:pPr>
            <w:r>
              <w:rPr>
                <w:rFonts w:eastAsia="MS Mincho"/>
                <w:b w:val="0"/>
              </w:rPr>
              <w:t>hold-job</w:t>
            </w:r>
          </w:p>
        </w:tc>
        <w:tc>
          <w:tcPr>
            <w:tcW w:w="6664" w:type="dxa"/>
          </w:tcPr>
          <w:p w14:paraId="0170DBDA" w14:textId="74AA991F" w:rsidR="00F928D2" w:rsidRPr="00615A52"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w:t>
            </w:r>
            <w:r w:rsidR="00D36A74">
              <w:rPr>
                <w:rFonts w:eastAsia="MS Mincho"/>
              </w:rPr>
              <w:t xml:space="preserve">Printer closes the </w:t>
            </w:r>
            <w:r w:rsidR="008D5559">
              <w:rPr>
                <w:rFonts w:eastAsia="MS Mincho"/>
              </w:rPr>
              <w:t>Job</w:t>
            </w:r>
            <w:r w:rsidR="00D36A74">
              <w:rPr>
                <w:rFonts w:eastAsia="MS Mincho"/>
              </w:rPr>
              <w:t xml:space="preserve">, </w:t>
            </w:r>
            <w:r>
              <w:rPr>
                <w:rFonts w:eastAsia="MS Mincho"/>
              </w:rPr>
              <w:t>move</w:t>
            </w:r>
            <w:r w:rsidR="00D36A74">
              <w:rPr>
                <w:rFonts w:eastAsia="MS Mincho"/>
              </w:rPr>
              <w:t>s it</w:t>
            </w:r>
            <w:r>
              <w:rPr>
                <w:rFonts w:eastAsia="MS Mincho"/>
              </w:rPr>
              <w:t xml:space="preserve"> to the 'pending-held' stat</w:t>
            </w:r>
            <w:r w:rsidR="00A95F63">
              <w:rPr>
                <w:rFonts w:eastAsia="MS Mincho"/>
              </w:rPr>
              <w:t xml:space="preserve">e, adds the </w:t>
            </w:r>
            <w:r>
              <w:rPr>
                <w:rFonts w:eastAsia="MS Mincho"/>
              </w:rPr>
              <w:t xml:space="preserve">'job-hold-until-specified' keyword </w:t>
            </w:r>
            <w:r w:rsidR="00A95F63">
              <w:rPr>
                <w:rFonts w:eastAsia="MS Mincho"/>
              </w:rPr>
              <w:t xml:space="preserve">to </w:t>
            </w:r>
            <w:r>
              <w:rPr>
                <w:rFonts w:eastAsia="MS Mincho"/>
              </w:rPr>
              <w:t xml:space="preserve">the </w:t>
            </w:r>
            <w:r w:rsidR="00A95F63">
              <w:rPr>
                <w:rFonts w:eastAsia="MS Mincho"/>
              </w:rPr>
              <w:t xml:space="preserve">Job's </w:t>
            </w:r>
            <w:r>
              <w:rPr>
                <w:rFonts w:eastAsia="MS Mincho"/>
              </w:rPr>
              <w:t>"job-state-reasons" Job Description attribute</w:t>
            </w:r>
            <w:r w:rsidR="004B651D">
              <w:rPr>
                <w:rFonts w:eastAsia="MS Mincho"/>
              </w:rPr>
              <w:t xml:space="preserve"> </w:t>
            </w:r>
            <w:r w:rsidR="004B651D">
              <w:rPr>
                <w:color w:val="2B579A"/>
                <w:shd w:val="clear" w:color="auto" w:fill="E6E6E6"/>
              </w:rPr>
              <w:fldChar w:fldCharType="begin"/>
            </w:r>
            <w:r w:rsidR="004B651D">
              <w:instrText xml:space="preserve"> REF STD92 \h </w:instrText>
            </w:r>
            <w:r w:rsidR="004B651D">
              <w:rPr>
                <w:color w:val="2B579A"/>
                <w:shd w:val="clear" w:color="auto" w:fill="E6E6E6"/>
              </w:rPr>
            </w:r>
            <w:r w:rsidR="004B651D">
              <w:rPr>
                <w:color w:val="2B579A"/>
                <w:shd w:val="clear" w:color="auto" w:fill="E6E6E6"/>
              </w:rPr>
              <w:fldChar w:fldCharType="separate"/>
            </w:r>
            <w:r w:rsidR="00D6659E" w:rsidRPr="003A6A5B">
              <w:t>[</w:t>
            </w:r>
            <w:r w:rsidR="00D6659E">
              <w:t>STD92</w:t>
            </w:r>
            <w:r w:rsidR="00D6659E" w:rsidRPr="003A6A5B">
              <w:t>]</w:t>
            </w:r>
            <w:r w:rsidR="004B651D">
              <w:rPr>
                <w:color w:val="2B579A"/>
                <w:shd w:val="clear" w:color="auto" w:fill="E6E6E6"/>
              </w:rPr>
              <w:fldChar w:fldCharType="end"/>
            </w:r>
            <w:r w:rsidR="004B651D">
              <w:rPr>
                <w:rFonts w:eastAsia="MS Mincho"/>
              </w:rPr>
              <w:t xml:space="preserve"> ,</w:t>
            </w:r>
            <w:r>
              <w:rPr>
                <w:rFonts w:eastAsia="MS Mincho"/>
              </w:rPr>
              <w:t xml:space="preserve"> and </w:t>
            </w:r>
            <w:r w:rsidR="004B651D">
              <w:rPr>
                <w:rFonts w:eastAsia="MS Mincho"/>
              </w:rPr>
              <w:t xml:space="preserve">sets </w:t>
            </w:r>
            <w:r>
              <w:rPr>
                <w:rFonts w:eastAsia="MS Mincho"/>
              </w:rPr>
              <w:t xml:space="preserve">the </w:t>
            </w:r>
            <w:r w:rsidR="004B651D">
              <w:rPr>
                <w:rFonts w:eastAsia="MS Mincho"/>
              </w:rPr>
              <w:t xml:space="preserve">Job's </w:t>
            </w:r>
            <w:r>
              <w:rPr>
                <w:rFonts w:eastAsia="MS Mincho"/>
              </w:rPr>
              <w:t>"job-hold-until" Job Template attribute to 'indefinite'.</w:t>
            </w:r>
          </w:p>
        </w:tc>
      </w:tr>
      <w:tr w:rsidR="00F928D2" w14:paraId="09EFC4F2"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E50F7A1" w14:textId="77777777" w:rsidR="00F928D2" w:rsidRPr="00615A52" w:rsidRDefault="00F928D2" w:rsidP="00C15DA6">
            <w:pPr>
              <w:rPr>
                <w:rFonts w:eastAsia="MS Mincho"/>
                <w:b w:val="0"/>
              </w:rPr>
            </w:pPr>
            <w:r>
              <w:rPr>
                <w:rFonts w:eastAsia="MS Mincho"/>
                <w:b w:val="0"/>
              </w:rPr>
              <w:t>process-job</w:t>
            </w:r>
          </w:p>
        </w:tc>
        <w:tc>
          <w:tcPr>
            <w:tcW w:w="6664" w:type="dxa"/>
          </w:tcPr>
          <w:p w14:paraId="533881DA" w14:textId="48C5F084" w:rsidR="00F928D2" w:rsidRDefault="00F06DC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closes the Job and moves it </w:t>
            </w:r>
            <w:r w:rsidR="00F928D2">
              <w:rPr>
                <w:rFonts w:eastAsia="MS Mincho"/>
              </w:rPr>
              <w:t>to the 'pending' or 'processing' state</w:t>
            </w:r>
            <w:r w:rsidR="0029388F">
              <w:rPr>
                <w:rFonts w:eastAsia="MS Mincho"/>
              </w:rPr>
              <w:t xml:space="preserve">, if the Job has more than one Document. If the Job has no Documents, </w:t>
            </w:r>
            <w:r w:rsidR="00811B83">
              <w:rPr>
                <w:rFonts w:eastAsia="MS Mincho"/>
              </w:rPr>
              <w:t>the Printer takes the action described for the 'abort-job'</w:t>
            </w:r>
            <w:r w:rsidR="001C0A7D">
              <w:rPr>
                <w:rFonts w:eastAsia="MS Mincho"/>
              </w:rPr>
              <w:t xml:space="preserve"> keyword.</w:t>
            </w:r>
          </w:p>
          <w:p w14:paraId="39DA6209" w14:textId="77777777" w:rsidR="00F928D2" w:rsidRPr="00615A52"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p>
        </w:tc>
      </w:tr>
    </w:tbl>
    <w:p w14:paraId="4E632AF1" w14:textId="77777777" w:rsidR="00F928D2" w:rsidRPr="00CC473A" w:rsidRDefault="00F928D2" w:rsidP="00B9314B">
      <w:pPr>
        <w:pStyle w:val="IEEEStdsLevel3Header"/>
      </w:pPr>
      <w:bookmarkStart w:id="653" w:name="_Ref224191324"/>
      <w:bookmarkStart w:id="654" w:name="_Toc246740704"/>
      <w:bookmarkStart w:id="655" w:name="_Toc40961810"/>
      <w:bookmarkStart w:id="656" w:name="_Ref189575327"/>
      <w:bookmarkStart w:id="657" w:name="_Toc204693696"/>
      <w:bookmarkStart w:id="658" w:name="_Toc14878404"/>
      <w:bookmarkStart w:id="659" w:name="_Ref180029986"/>
      <w:bookmarkStart w:id="660" w:name="_Ref167275002"/>
      <w:bookmarkStart w:id="661" w:name="_Toc95162732"/>
      <w:bookmarkStart w:id="662" w:name="_Toc86755994"/>
      <w:r w:rsidRPr="00CC473A">
        <w:t>pdf-k-octets-supported (rangeOfInteger(0:MAX))</w:t>
      </w:r>
      <w:bookmarkEnd w:id="653"/>
      <w:bookmarkEnd w:id="654"/>
      <w:bookmarkEnd w:id="655"/>
      <w:bookmarkEnd w:id="661"/>
      <w:bookmarkEnd w:id="662"/>
    </w:p>
    <w:p w14:paraId="2948E31E" w14:textId="3F85C56B" w:rsidR="0056402F" w:rsidRPr="00831344" w:rsidRDefault="00CB3270" w:rsidP="0056402F">
      <w:pPr>
        <w:pStyle w:val="IEEEStdsParagraph"/>
      </w:pPr>
      <w:r w:rsidRPr="00CB3270">
        <w:rPr>
          <w:rFonts w:eastAsia="MS Mincho"/>
        </w:rPr>
        <w:t xml:space="preserve">This CONDITIONALLY REQUIRED Printer Description </w:t>
      </w:r>
      <w:r w:rsidR="0056402F" w:rsidRPr="008E79EA">
        <w:rPr>
          <w:rFonts w:eastAsia="MS Mincho"/>
        </w:rPr>
        <w:t xml:space="preserve">attribute </w:t>
      </w:r>
      <w:r w:rsidR="0056402F">
        <w:rPr>
          <w:rFonts w:eastAsia="MS Mincho"/>
        </w:rPr>
        <w:t>indicates</w:t>
      </w:r>
      <w:r w:rsidR="0056402F" w:rsidRPr="008E79EA">
        <w:rPr>
          <w:rFonts w:eastAsia="MS Mincho"/>
        </w:rPr>
        <w:t xml:space="preserve"> the </w:t>
      </w:r>
      <w:r w:rsidR="0056402F">
        <w:rPr>
          <w:rFonts w:eastAsia="MS Mincho"/>
        </w:rPr>
        <w:t xml:space="preserve">minimum and maximum allowable </w:t>
      </w:r>
      <w:r w:rsidR="0056402F" w:rsidRPr="008E79EA">
        <w:rPr>
          <w:rFonts w:eastAsia="MS Mincho"/>
        </w:rPr>
        <w:t xml:space="preserve">sizes </w:t>
      </w:r>
      <w:r w:rsidR="0056402F">
        <w:rPr>
          <w:rFonts w:eastAsia="MS Mincho"/>
        </w:rPr>
        <w:t xml:space="preserve">the Printer will accept for a Document </w:t>
      </w:r>
      <w:r w:rsidR="00B461EF">
        <w:rPr>
          <w:rFonts w:eastAsia="MS Mincho"/>
        </w:rPr>
        <w:t>identified by the "application/pdf" MIME media type, m</w:t>
      </w:r>
      <w:r w:rsidR="0056402F">
        <w:rPr>
          <w:rFonts w:eastAsia="MS Mincho"/>
        </w:rPr>
        <w:t xml:space="preserve">easured </w:t>
      </w:r>
      <w:r w:rsidR="0056402F" w:rsidRPr="008E79EA">
        <w:rPr>
          <w:rFonts w:eastAsia="MS Mincho"/>
        </w:rPr>
        <w:t xml:space="preserve">in </w:t>
      </w:r>
      <w:r w:rsidR="0056402F">
        <w:rPr>
          <w:rFonts w:eastAsia="MS Mincho"/>
        </w:rPr>
        <w:t>1</w:t>
      </w:r>
      <w:r w:rsidR="0056402F" w:rsidRPr="008E79EA">
        <w:rPr>
          <w:rFonts w:eastAsia="MS Mincho"/>
        </w:rPr>
        <w:t>K octets</w:t>
      </w:r>
      <w:r w:rsidR="0056402F">
        <w:rPr>
          <w:rFonts w:eastAsia="MS Mincho"/>
        </w:rPr>
        <w:t xml:space="preserve"> (</w:t>
      </w:r>
      <w:r w:rsidR="0056402F" w:rsidRPr="008E79EA">
        <w:rPr>
          <w:rFonts w:eastAsia="MS Mincho"/>
        </w:rPr>
        <w:t>1024 octets</w:t>
      </w:r>
      <w:r w:rsidR="0056402F">
        <w:rPr>
          <w:rFonts w:eastAsia="MS Mincho"/>
        </w:rPr>
        <w:t xml:space="preserve"> or 1KB)</w:t>
      </w:r>
      <w:r w:rsidR="0056402F" w:rsidRPr="008E79EA">
        <w:rPr>
          <w:rFonts w:eastAsia="MS Mincho"/>
        </w:rPr>
        <w:t xml:space="preserve">. </w:t>
      </w:r>
      <w:r w:rsidR="007F4AFB">
        <w:rPr>
          <w:rFonts w:eastAsia="MS Mincho"/>
        </w:rPr>
        <w:t xml:space="preserve">Although this attribute is defined as a range for consistency with "job-k-octets-supported" </w:t>
      </w:r>
      <w:r w:rsidR="007F4AFB">
        <w:rPr>
          <w:color w:val="2B579A"/>
          <w:shd w:val="clear" w:color="auto" w:fill="E6E6E6"/>
        </w:rPr>
        <w:fldChar w:fldCharType="begin"/>
      </w:r>
      <w:r w:rsidR="007F4AFB">
        <w:instrText xml:space="preserve"> REF STD92 \h </w:instrText>
      </w:r>
      <w:r w:rsidR="007F4AFB">
        <w:rPr>
          <w:color w:val="2B579A"/>
          <w:shd w:val="clear" w:color="auto" w:fill="E6E6E6"/>
        </w:rPr>
        <w:instrText xml:space="preserve"> \* MERGEFORMAT </w:instrText>
      </w:r>
      <w:r w:rsidR="007F4AFB">
        <w:rPr>
          <w:color w:val="2B579A"/>
          <w:shd w:val="clear" w:color="auto" w:fill="E6E6E6"/>
        </w:rPr>
      </w:r>
      <w:r w:rsidR="007F4AFB">
        <w:rPr>
          <w:color w:val="2B579A"/>
          <w:shd w:val="clear" w:color="auto" w:fill="E6E6E6"/>
        </w:rPr>
        <w:fldChar w:fldCharType="separate"/>
      </w:r>
      <w:r w:rsidR="00D6659E" w:rsidRPr="003A6A5B">
        <w:t>[</w:t>
      </w:r>
      <w:r w:rsidR="00D6659E">
        <w:t>STD92</w:t>
      </w:r>
      <w:r w:rsidR="00D6659E" w:rsidRPr="003A6A5B">
        <w:t>]</w:t>
      </w:r>
      <w:r w:rsidR="007F4AFB">
        <w:rPr>
          <w:color w:val="2B579A"/>
          <w:shd w:val="clear" w:color="auto" w:fill="E6E6E6"/>
        </w:rPr>
        <w:fldChar w:fldCharType="end"/>
      </w:r>
      <w:r w:rsidR="007F4AFB">
        <w:rPr>
          <w:color w:val="2B579A"/>
          <w:shd w:val="clear" w:color="auto" w:fill="E6E6E6"/>
        </w:rPr>
        <w:t>,</w:t>
      </w:r>
      <w:r w:rsidR="007F4AFB">
        <w:rPr>
          <w:rFonts w:eastAsia="MS Mincho"/>
        </w:rPr>
        <w:t xml:space="preserve"> t</w:t>
      </w:r>
      <w:r w:rsidR="007F4AFB" w:rsidRPr="008E79EA">
        <w:rPr>
          <w:rFonts w:eastAsia="MS Mincho"/>
        </w:rPr>
        <w:t xml:space="preserve">he lower bound </w:t>
      </w:r>
      <w:r w:rsidR="007F4AFB">
        <w:rPr>
          <w:rFonts w:eastAsia="MS Mincho"/>
        </w:rPr>
        <w:t xml:space="preserve">for this attribute </w:t>
      </w:r>
      <w:r w:rsidR="007F4AFB" w:rsidRPr="008E79EA">
        <w:rPr>
          <w:rFonts w:eastAsia="MS Mincho"/>
        </w:rPr>
        <w:t>is always 0</w:t>
      </w:r>
      <w:r w:rsidR="0056402F" w:rsidRPr="008E79EA">
        <w:rPr>
          <w:rFonts w:eastAsia="MS Mincho"/>
        </w:rPr>
        <w:t xml:space="preserve">. </w:t>
      </w:r>
      <w:r w:rsidR="0056402F">
        <w:rPr>
          <w:rFonts w:eastAsia="MS Mincho"/>
        </w:rPr>
        <w:t xml:space="preserve">A </w:t>
      </w:r>
      <w:r w:rsidR="0056402F" w:rsidRPr="008E79EA">
        <w:rPr>
          <w:rFonts w:eastAsia="MS Mincho"/>
        </w:rPr>
        <w:t xml:space="preserve">Printer that </w:t>
      </w:r>
      <w:r w:rsidR="0056402F">
        <w:rPr>
          <w:rFonts w:eastAsia="MS Mincho"/>
        </w:rPr>
        <w:t>lists the "</w:t>
      </w:r>
      <w:r w:rsidR="002E77B4">
        <w:rPr>
          <w:rFonts w:eastAsia="MS Mincho"/>
        </w:rPr>
        <w:t>application/pdf</w:t>
      </w:r>
      <w:r w:rsidR="0056402F">
        <w:rPr>
          <w:rFonts w:eastAsia="MS Mincho"/>
        </w:rPr>
        <w:t>" MIME media type</w:t>
      </w:r>
      <w:r w:rsidR="0056402F" w:rsidRPr="008E79EA">
        <w:rPr>
          <w:rFonts w:eastAsia="MS Mincho"/>
        </w:rPr>
        <w:t xml:space="preserve"> </w:t>
      </w:r>
      <w:r w:rsidR="0056402F">
        <w:rPr>
          <w:rFonts w:eastAsia="MS Mincho"/>
        </w:rPr>
        <w:t xml:space="preserve">in its "document-format-supported" Printer Description attribute </w:t>
      </w:r>
      <w:r w:rsidR="0056402F">
        <w:rPr>
          <w:color w:val="2B579A"/>
          <w:shd w:val="clear" w:color="auto" w:fill="E6E6E6"/>
        </w:rPr>
        <w:fldChar w:fldCharType="begin"/>
      </w:r>
      <w:r w:rsidR="0056402F">
        <w:instrText xml:space="preserve"> REF STD92 \h </w:instrText>
      </w:r>
      <w:r w:rsidR="0056402F">
        <w:rPr>
          <w:color w:val="2B579A"/>
          <w:shd w:val="clear" w:color="auto" w:fill="E6E6E6"/>
        </w:rPr>
        <w:instrText xml:space="preserve"> \* MERGEFORMAT </w:instrText>
      </w:r>
      <w:r w:rsidR="0056402F">
        <w:rPr>
          <w:color w:val="2B579A"/>
          <w:shd w:val="clear" w:color="auto" w:fill="E6E6E6"/>
        </w:rPr>
      </w:r>
      <w:r w:rsidR="0056402F">
        <w:rPr>
          <w:color w:val="2B579A"/>
          <w:shd w:val="clear" w:color="auto" w:fill="E6E6E6"/>
        </w:rPr>
        <w:fldChar w:fldCharType="separate"/>
      </w:r>
      <w:r w:rsidR="00D6659E" w:rsidRPr="003A6A5B">
        <w:t>[</w:t>
      </w:r>
      <w:r w:rsidR="00D6659E">
        <w:t>STD92</w:t>
      </w:r>
      <w:r w:rsidR="00D6659E" w:rsidRPr="003A6A5B">
        <w:t>]</w:t>
      </w:r>
      <w:r w:rsidR="0056402F">
        <w:rPr>
          <w:color w:val="2B579A"/>
          <w:shd w:val="clear" w:color="auto" w:fill="E6E6E6"/>
        </w:rPr>
        <w:fldChar w:fldCharType="end"/>
      </w:r>
      <w:r w:rsidR="0056402F">
        <w:rPr>
          <w:rFonts w:eastAsia="MS Mincho"/>
        </w:rPr>
        <w:t xml:space="preserve"> </w:t>
      </w:r>
      <w:r w:rsidR="0056402F" w:rsidRPr="008E79EA">
        <w:rPr>
          <w:rFonts w:eastAsia="MS Mincho"/>
        </w:rPr>
        <w:t>MUST support this attribute.</w:t>
      </w:r>
    </w:p>
    <w:p w14:paraId="56AFF70B" w14:textId="0C3B2D42" w:rsidR="00F928D2" w:rsidRPr="00CC473A" w:rsidRDefault="00F928D2" w:rsidP="00B9314B">
      <w:pPr>
        <w:pStyle w:val="IEEEStdsLevel3Header"/>
      </w:pPr>
      <w:bookmarkStart w:id="663" w:name="_Ref224191332"/>
      <w:bookmarkStart w:id="664" w:name="_Toc246740705"/>
      <w:bookmarkStart w:id="665" w:name="_Toc40961811"/>
      <w:bookmarkStart w:id="666" w:name="_Ref54878468"/>
      <w:bookmarkStart w:id="667" w:name="_Toc95162733"/>
      <w:bookmarkStart w:id="668" w:name="_Toc86755995"/>
      <w:r w:rsidRPr="00CC473A">
        <w:t>pdf-versions-supported (1setOf type2 keyword)</w:t>
      </w:r>
      <w:bookmarkEnd w:id="663"/>
      <w:bookmarkEnd w:id="664"/>
      <w:bookmarkEnd w:id="665"/>
      <w:bookmarkEnd w:id="666"/>
      <w:bookmarkEnd w:id="667"/>
      <w:bookmarkEnd w:id="668"/>
    </w:p>
    <w:p w14:paraId="37A55356" w14:textId="05013A27" w:rsidR="00F928D2" w:rsidRDefault="00CB3270" w:rsidP="00F928D2">
      <w:pPr>
        <w:pStyle w:val="IEEEStdsParagraph"/>
        <w:rPr>
          <w:rFonts w:eastAsia="MS Mincho"/>
        </w:rPr>
      </w:pPr>
      <w:r w:rsidRPr="00CB3270">
        <w:rPr>
          <w:rFonts w:eastAsia="MS Mincho"/>
        </w:rPr>
        <w:t xml:space="preserve">This </w:t>
      </w:r>
      <w:r w:rsidR="009F0EDF">
        <w:rPr>
          <w:rFonts w:eastAsia="MS Mincho"/>
        </w:rPr>
        <w:t>CONDITIONALLY REQUIRED</w:t>
      </w:r>
      <w:r w:rsidRPr="00CB3270">
        <w:rPr>
          <w:rFonts w:eastAsia="MS Mincho"/>
        </w:rPr>
        <w:t xml:space="preserve"> Printer Description </w:t>
      </w:r>
      <w:r w:rsidR="00F928D2" w:rsidRPr="00CC473A">
        <w:rPr>
          <w:rFonts w:eastAsia="MS Mincho"/>
        </w:rPr>
        <w:t xml:space="preserve">attribute </w:t>
      </w:r>
      <w:r w:rsidR="0010376D">
        <w:rPr>
          <w:rFonts w:eastAsia="MS Mincho"/>
        </w:rPr>
        <w:t>lists</w:t>
      </w:r>
      <w:r w:rsidR="003B7107">
        <w:rPr>
          <w:rFonts w:eastAsia="MS Mincho"/>
        </w:rPr>
        <w:t xml:space="preserve"> </w:t>
      </w:r>
      <w:r w:rsidR="00F928D2" w:rsidRPr="00CC473A">
        <w:rPr>
          <w:rFonts w:eastAsia="MS Mincho"/>
        </w:rPr>
        <w:t xml:space="preserve">the </w:t>
      </w:r>
      <w:r w:rsidR="00FA3B33">
        <w:rPr>
          <w:rFonts w:eastAsia="MS Mincho"/>
        </w:rPr>
        <w:t xml:space="preserve">Printer's support for </w:t>
      </w:r>
      <w:r w:rsidR="00490D28">
        <w:rPr>
          <w:rFonts w:eastAsia="MS Mincho"/>
        </w:rPr>
        <w:t>the</w:t>
      </w:r>
      <w:r w:rsidR="0085534B">
        <w:rPr>
          <w:rFonts w:eastAsia="MS Mincho"/>
        </w:rPr>
        <w:t xml:space="preserve"> </w:t>
      </w:r>
      <w:r w:rsidR="00B64DD9">
        <w:rPr>
          <w:rFonts w:eastAsia="MS Mincho"/>
        </w:rPr>
        <w:t xml:space="preserve">requirements in the </w:t>
      </w:r>
      <w:r w:rsidR="005659BB">
        <w:rPr>
          <w:rFonts w:eastAsia="MS Mincho"/>
        </w:rPr>
        <w:t xml:space="preserve">listed </w:t>
      </w:r>
      <w:r w:rsidR="006E62C0">
        <w:rPr>
          <w:rFonts w:eastAsia="MS Mincho"/>
        </w:rPr>
        <w:t>specification</w:t>
      </w:r>
      <w:r w:rsidR="005659BB">
        <w:rPr>
          <w:rFonts w:eastAsia="MS Mincho"/>
        </w:rPr>
        <w:t>s</w:t>
      </w:r>
      <w:r w:rsidR="00F928D2" w:rsidRPr="00CC473A">
        <w:rPr>
          <w:rFonts w:eastAsia="MS Mincho"/>
        </w:rPr>
        <w:t xml:space="preserve">. </w:t>
      </w:r>
      <w:r w:rsidR="002E77B4">
        <w:rPr>
          <w:rFonts w:eastAsia="MS Mincho"/>
        </w:rPr>
        <w:t xml:space="preserve">A </w:t>
      </w:r>
      <w:r w:rsidR="002E77B4" w:rsidRPr="008E79EA">
        <w:rPr>
          <w:rFonts w:eastAsia="MS Mincho"/>
        </w:rPr>
        <w:t xml:space="preserve">Printer that </w:t>
      </w:r>
      <w:r w:rsidR="002E77B4">
        <w:rPr>
          <w:rFonts w:eastAsia="MS Mincho"/>
        </w:rPr>
        <w:t>lists the "application/pdf" MIME media type</w:t>
      </w:r>
      <w:r w:rsidR="002E77B4" w:rsidRPr="008E79EA">
        <w:rPr>
          <w:rFonts w:eastAsia="MS Mincho"/>
        </w:rPr>
        <w:t xml:space="preserve"> </w:t>
      </w:r>
      <w:r w:rsidR="002E77B4">
        <w:rPr>
          <w:rFonts w:eastAsia="MS Mincho"/>
        </w:rPr>
        <w:t xml:space="preserve">in its "document-format-supported" Printer Description attribute </w:t>
      </w:r>
      <w:r w:rsidR="002E77B4">
        <w:rPr>
          <w:color w:val="2B579A"/>
          <w:shd w:val="clear" w:color="auto" w:fill="E6E6E6"/>
        </w:rPr>
        <w:fldChar w:fldCharType="begin"/>
      </w:r>
      <w:r w:rsidR="002E77B4">
        <w:instrText xml:space="preserve"> REF STD92 \h </w:instrText>
      </w:r>
      <w:r w:rsidR="002E77B4">
        <w:rPr>
          <w:color w:val="2B579A"/>
          <w:shd w:val="clear" w:color="auto" w:fill="E6E6E6"/>
        </w:rPr>
        <w:instrText xml:space="preserve"> \* MERGEFORMAT </w:instrText>
      </w:r>
      <w:r w:rsidR="002E77B4">
        <w:rPr>
          <w:color w:val="2B579A"/>
          <w:shd w:val="clear" w:color="auto" w:fill="E6E6E6"/>
        </w:rPr>
      </w:r>
      <w:r w:rsidR="002E77B4">
        <w:rPr>
          <w:color w:val="2B579A"/>
          <w:shd w:val="clear" w:color="auto" w:fill="E6E6E6"/>
        </w:rPr>
        <w:fldChar w:fldCharType="separate"/>
      </w:r>
      <w:r w:rsidR="00D6659E" w:rsidRPr="003A6A5B">
        <w:t>[</w:t>
      </w:r>
      <w:r w:rsidR="00D6659E">
        <w:t>STD92</w:t>
      </w:r>
      <w:r w:rsidR="00D6659E" w:rsidRPr="003A6A5B">
        <w:t>]</w:t>
      </w:r>
      <w:r w:rsidR="002E77B4">
        <w:rPr>
          <w:color w:val="2B579A"/>
          <w:shd w:val="clear" w:color="auto" w:fill="E6E6E6"/>
        </w:rPr>
        <w:fldChar w:fldCharType="end"/>
      </w:r>
      <w:r w:rsidR="002E77B4">
        <w:rPr>
          <w:rFonts w:eastAsia="MS Mincho"/>
        </w:rPr>
        <w:t xml:space="preserve"> </w:t>
      </w:r>
      <w:r w:rsidR="009F0EDF">
        <w:rPr>
          <w:rFonts w:eastAsia="MS Mincho"/>
        </w:rPr>
        <w:t>MUST</w:t>
      </w:r>
      <w:r w:rsidR="002E77B4" w:rsidRPr="008E79EA">
        <w:rPr>
          <w:rFonts w:eastAsia="MS Mincho"/>
        </w:rPr>
        <w:t xml:space="preserve"> support this attribute.</w:t>
      </w:r>
      <w:r w:rsidR="00F928D2">
        <w:rPr>
          <w:rFonts w:eastAsia="MS Mincho"/>
        </w:rPr>
        <w:t xml:space="preserve"> </w:t>
      </w:r>
      <w:r w:rsidR="00173A95">
        <w:rPr>
          <w:rFonts w:eastAsia="MS Mincho"/>
        </w:rPr>
        <w:fldChar w:fldCharType="begin"/>
      </w:r>
      <w:r w:rsidR="00173A95">
        <w:rPr>
          <w:rFonts w:eastAsia="MS Mincho"/>
        </w:rPr>
        <w:instrText xml:space="preserve"> REF _Ref54383469 \h </w:instrText>
      </w:r>
      <w:r w:rsidR="00173A95">
        <w:rPr>
          <w:rFonts w:eastAsia="MS Mincho"/>
        </w:rPr>
      </w:r>
      <w:r w:rsidR="00173A95">
        <w:rPr>
          <w:rFonts w:eastAsia="MS Mincho"/>
        </w:rPr>
        <w:fldChar w:fldCharType="separate"/>
      </w:r>
      <w:r w:rsidR="00D6659E">
        <w:t xml:space="preserve">Table </w:t>
      </w:r>
      <w:r w:rsidR="00D6659E">
        <w:rPr>
          <w:noProof/>
        </w:rPr>
        <w:t>17</w:t>
      </w:r>
      <w:r w:rsidR="00173A95">
        <w:rPr>
          <w:rFonts w:eastAsia="MS Mincho"/>
        </w:rPr>
        <w:fldChar w:fldCharType="end"/>
      </w:r>
      <w:r w:rsidR="00173A95">
        <w:rPr>
          <w:rFonts w:eastAsia="MS Mincho"/>
        </w:rPr>
        <w:t xml:space="preserve"> lists the keywords defined in this specification.</w:t>
      </w:r>
    </w:p>
    <w:p w14:paraId="5C7AEB20" w14:textId="089D605C" w:rsidR="00F928D2" w:rsidRDefault="00F928D2" w:rsidP="009370FE">
      <w:pPr>
        <w:pStyle w:val="Caption"/>
      </w:pPr>
      <w:bookmarkStart w:id="669" w:name="_Ref54383469"/>
      <w:bookmarkStart w:id="670" w:name="_Toc40961944"/>
      <w:bookmarkStart w:id="671" w:name="_Toc95162872"/>
      <w:bookmarkStart w:id="672" w:name="_Toc86756132"/>
      <w:r>
        <w:t xml:space="preserve">Table </w:t>
      </w:r>
      <w:r w:rsidR="00E477F6">
        <w:fldChar w:fldCharType="begin"/>
      </w:r>
      <w:r w:rsidR="00E477F6">
        <w:instrText xml:space="preserve"> SEQ Table \* ARABIC </w:instrText>
      </w:r>
      <w:r w:rsidR="00E477F6">
        <w:fldChar w:fldCharType="separate"/>
      </w:r>
      <w:r w:rsidR="00D6659E">
        <w:rPr>
          <w:noProof/>
        </w:rPr>
        <w:t>17</w:t>
      </w:r>
      <w:r w:rsidR="00E477F6">
        <w:rPr>
          <w:noProof/>
        </w:rPr>
        <w:fldChar w:fldCharType="end"/>
      </w:r>
      <w:bookmarkEnd w:id="669"/>
      <w:r>
        <w:t xml:space="preserve"> - "pdf-versions-supported" Keywords</w:t>
      </w:r>
      <w:bookmarkEnd w:id="670"/>
      <w:bookmarkEnd w:id="671"/>
      <w:bookmarkEnd w:id="672"/>
    </w:p>
    <w:tbl>
      <w:tblPr>
        <w:tblStyle w:val="PWGTable"/>
        <w:tblW w:w="0" w:type="auto"/>
        <w:tblLook w:val="04A0" w:firstRow="1" w:lastRow="0" w:firstColumn="1" w:lastColumn="0" w:noHBand="0" w:noVBand="1"/>
      </w:tblPr>
      <w:tblGrid>
        <w:gridCol w:w="2610"/>
        <w:gridCol w:w="7045"/>
      </w:tblGrid>
      <w:tr w:rsidR="00F928D2" w14:paraId="56188B25" w14:textId="77777777" w:rsidTr="00C209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29AFF24" w14:textId="77777777" w:rsidR="00F928D2" w:rsidRDefault="00F928D2" w:rsidP="00C15DA6">
            <w:pPr>
              <w:pStyle w:val="IEEEStdsParagraph"/>
              <w:rPr>
                <w:rFonts w:eastAsia="MS Mincho"/>
              </w:rPr>
            </w:pPr>
            <w:r>
              <w:rPr>
                <w:rFonts w:eastAsia="MS Mincho"/>
              </w:rPr>
              <w:t>Keyword</w:t>
            </w:r>
          </w:p>
        </w:tc>
        <w:tc>
          <w:tcPr>
            <w:tcW w:w="7045" w:type="dxa"/>
          </w:tcPr>
          <w:p w14:paraId="3F3B0416" w14:textId="77777777" w:rsidR="00F928D2" w:rsidRDefault="00F928D2" w:rsidP="00C15DA6">
            <w:pPr>
              <w:pStyle w:val="IEEEStdsParagraph"/>
              <w:cnfStyle w:val="100000000000" w:firstRow="1" w:lastRow="0" w:firstColumn="0" w:lastColumn="0" w:oddVBand="0" w:evenVBand="0" w:oddHBand="0" w:evenHBand="0" w:firstRowFirstColumn="0" w:firstRowLastColumn="0" w:lastRowFirstColumn="0" w:lastRowLastColumn="0"/>
              <w:rPr>
                <w:rFonts w:eastAsia="MS Mincho"/>
              </w:rPr>
            </w:pPr>
            <w:r>
              <w:rPr>
                <w:rFonts w:eastAsia="MS Mincho"/>
              </w:rPr>
              <w:t>Description</w:t>
            </w:r>
          </w:p>
        </w:tc>
      </w:tr>
      <w:tr w:rsidR="00763ACF" w14:paraId="23231E76"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27A100E" w14:textId="77777777" w:rsidR="00763ACF" w:rsidRDefault="00763ACF" w:rsidP="00B84EC6">
            <w:pPr>
              <w:pStyle w:val="IEEEStdsParagraph"/>
              <w:rPr>
                <w:rFonts w:eastAsia="MS Mincho"/>
              </w:rPr>
            </w:pPr>
            <w:r>
              <w:rPr>
                <w:rFonts w:eastAsia="MS Mincho"/>
              </w:rPr>
              <w:t>'none'</w:t>
            </w:r>
          </w:p>
        </w:tc>
        <w:tc>
          <w:tcPr>
            <w:tcW w:w="7045" w:type="dxa"/>
          </w:tcPr>
          <w:p w14:paraId="1FC6A7E1" w14:textId="6704A8C8" w:rsidR="00763ACF" w:rsidRDefault="00763ACF" w:rsidP="00B84EC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PDF files are not supported</w:t>
            </w:r>
            <w:r w:rsidR="00002599">
              <w:rPr>
                <w:rFonts w:eastAsia="MS Mincho"/>
              </w:rPr>
              <w:t xml:space="preserve">; </w:t>
            </w:r>
            <w:r w:rsidR="00BE08BD" w:rsidRPr="00BE08BD">
              <w:rPr>
                <w:rFonts w:eastAsia="MS Mincho"/>
              </w:rPr>
              <w:t>this keyword only appears by itself.</w:t>
            </w:r>
          </w:p>
        </w:tc>
      </w:tr>
      <w:tr w:rsidR="00F928D2" w14:paraId="7CF83D0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69EEB67" w14:textId="77777777" w:rsidR="00F928D2" w:rsidRDefault="00F928D2" w:rsidP="00C15DA6">
            <w:pPr>
              <w:pStyle w:val="IEEEStdsParagraph"/>
              <w:rPr>
                <w:rFonts w:eastAsia="MS Mincho"/>
              </w:rPr>
            </w:pPr>
            <w:r>
              <w:rPr>
                <w:rFonts w:eastAsia="MS Mincho"/>
              </w:rPr>
              <w:t>'adobe-1.3'</w:t>
            </w:r>
          </w:p>
        </w:tc>
        <w:tc>
          <w:tcPr>
            <w:tcW w:w="7045" w:type="dxa"/>
          </w:tcPr>
          <w:p w14:paraId="19B9838B" w14:textId="02E48DAB"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Adobe PDF Language Reference, Version 1.3 [ADOBEPDF1.3]</w:t>
            </w:r>
          </w:p>
        </w:tc>
      </w:tr>
      <w:tr w:rsidR="00F928D2" w14:paraId="7CFFDFA4"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A49B445" w14:textId="77777777" w:rsidR="00F928D2" w:rsidRDefault="00F928D2" w:rsidP="00C15DA6">
            <w:pPr>
              <w:pStyle w:val="IEEEStdsParagraph"/>
              <w:rPr>
                <w:rFonts w:eastAsia="MS Mincho"/>
              </w:rPr>
            </w:pPr>
            <w:r>
              <w:rPr>
                <w:rFonts w:eastAsia="MS Mincho"/>
              </w:rPr>
              <w:t>'adobe-1.4'</w:t>
            </w:r>
          </w:p>
        </w:tc>
        <w:tc>
          <w:tcPr>
            <w:tcW w:w="7045" w:type="dxa"/>
          </w:tcPr>
          <w:p w14:paraId="5895919B" w14:textId="2976883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1.4 [ADOBEPDF1.4] </w:t>
            </w:r>
          </w:p>
        </w:tc>
      </w:tr>
      <w:tr w:rsidR="00F928D2" w14:paraId="4EBA13D0"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7F338BD6" w14:textId="77777777" w:rsidR="00F928D2" w:rsidRDefault="00F928D2" w:rsidP="00C15DA6">
            <w:pPr>
              <w:pStyle w:val="IEEEStdsParagraph"/>
              <w:rPr>
                <w:rFonts w:eastAsia="MS Mincho"/>
              </w:rPr>
            </w:pPr>
            <w:r>
              <w:rPr>
                <w:rFonts w:eastAsia="MS Mincho"/>
              </w:rPr>
              <w:t>'adobe-1.5'</w:t>
            </w:r>
          </w:p>
        </w:tc>
        <w:tc>
          <w:tcPr>
            <w:tcW w:w="7045" w:type="dxa"/>
          </w:tcPr>
          <w:p w14:paraId="77889B48" w14:textId="367098E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1.5 [ADOBEPDF1.5] </w:t>
            </w:r>
          </w:p>
        </w:tc>
      </w:tr>
      <w:tr w:rsidR="00F928D2" w14:paraId="74AAD548"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396F9BD" w14:textId="77777777" w:rsidR="00F928D2" w:rsidRDefault="00F928D2" w:rsidP="00C15DA6">
            <w:pPr>
              <w:pStyle w:val="IEEEStdsParagraph"/>
              <w:rPr>
                <w:rFonts w:eastAsia="MS Mincho"/>
              </w:rPr>
            </w:pPr>
            <w:r>
              <w:rPr>
                <w:rFonts w:eastAsia="MS Mincho"/>
              </w:rPr>
              <w:t>'adobe-1.6'</w:t>
            </w:r>
          </w:p>
        </w:tc>
        <w:tc>
          <w:tcPr>
            <w:tcW w:w="7045" w:type="dxa"/>
          </w:tcPr>
          <w:p w14:paraId="61F7A611" w14:textId="62ECB45E"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Adobe PDF Language Reference, Version 1.6 [ADOBEPDF1.6] </w:t>
            </w:r>
          </w:p>
        </w:tc>
      </w:tr>
      <w:tr w:rsidR="009D56EE" w14:paraId="23D90EA1"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A209F94" w14:textId="012EDCD4" w:rsidR="009D56EE" w:rsidRDefault="009D56EE" w:rsidP="00C15DA6">
            <w:pPr>
              <w:pStyle w:val="IEEEStdsParagraph"/>
              <w:rPr>
                <w:rFonts w:eastAsia="MS Mincho"/>
              </w:rPr>
            </w:pPr>
            <w:r>
              <w:rPr>
                <w:rFonts w:eastAsia="MS Mincho"/>
              </w:rPr>
              <w:t>'adobe-1.7'</w:t>
            </w:r>
          </w:p>
        </w:tc>
        <w:tc>
          <w:tcPr>
            <w:tcW w:w="7045" w:type="dxa"/>
          </w:tcPr>
          <w:p w14:paraId="3096CA3B" w14:textId="3F39630F" w:rsidR="009D56EE" w:rsidRDefault="009D56EE"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Adobe PDF Language Reference, Version 1.7 [ADOBEPDF1.7] Equivalent to </w:t>
            </w:r>
            <w:r w:rsidR="00B64D58" w:rsidRPr="00B64D58">
              <w:rPr>
                <w:rFonts w:eastAsia="MS Mincho"/>
              </w:rPr>
              <w:t>'iso-32000-1_2008'</w:t>
            </w:r>
            <w:r w:rsidR="00466BAA">
              <w:rPr>
                <w:rFonts w:eastAsia="MS Mincho"/>
              </w:rPr>
              <w:t>.</w:t>
            </w:r>
          </w:p>
        </w:tc>
      </w:tr>
      <w:tr w:rsidR="00F928D2" w14:paraId="41D2B973"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8C515B4" w14:textId="77777777" w:rsidR="00F928D2" w:rsidRDefault="00F928D2" w:rsidP="00C15DA6">
            <w:pPr>
              <w:pStyle w:val="IEEEStdsParagraph"/>
              <w:rPr>
                <w:rFonts w:eastAsia="MS Mincho"/>
              </w:rPr>
            </w:pPr>
            <w:r>
              <w:rPr>
                <w:rFonts w:eastAsia="MS Mincho"/>
              </w:rPr>
              <w:lastRenderedPageBreak/>
              <w:t>'iso-15930-1_2001'</w:t>
            </w:r>
          </w:p>
        </w:tc>
        <w:tc>
          <w:tcPr>
            <w:tcW w:w="7045" w:type="dxa"/>
          </w:tcPr>
          <w:p w14:paraId="1BDE7F9F" w14:textId="4482D366"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1: Complete exchange using CMYK data (PDF/X-1 and PDF/X-1a)</w:t>
            </w:r>
            <w:r>
              <w:rPr>
                <w:rFonts w:eastAsia="MS Mincho"/>
              </w:rPr>
              <w:t xml:space="preserve">" </w:t>
            </w:r>
            <w:r w:rsidR="004D2182">
              <w:rPr>
                <w:rFonts w:eastAsia="MS Mincho"/>
              </w:rPr>
              <w:fldChar w:fldCharType="begin"/>
            </w:r>
            <w:r w:rsidR="004D2182">
              <w:rPr>
                <w:rFonts w:eastAsia="MS Mincho"/>
              </w:rPr>
              <w:instrText xml:space="preserve"> REF ISO15930_1 \h </w:instrText>
            </w:r>
            <w:r w:rsidR="004D2182">
              <w:rPr>
                <w:rFonts w:eastAsia="MS Mincho"/>
              </w:rPr>
            </w:r>
            <w:r w:rsidR="004D2182">
              <w:rPr>
                <w:rFonts w:eastAsia="MS Mincho"/>
              </w:rPr>
              <w:fldChar w:fldCharType="separate"/>
            </w:r>
            <w:r w:rsidR="00D6659E">
              <w:t>[ISO15930-1]</w:t>
            </w:r>
            <w:r w:rsidR="004D2182">
              <w:rPr>
                <w:rFonts w:eastAsia="MS Mincho"/>
              </w:rPr>
              <w:fldChar w:fldCharType="end"/>
            </w:r>
          </w:p>
        </w:tc>
      </w:tr>
      <w:tr w:rsidR="00F928D2" w14:paraId="7E14CFF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C213D94" w14:textId="77777777" w:rsidR="00F928D2" w:rsidRDefault="00F928D2" w:rsidP="00C15DA6">
            <w:pPr>
              <w:pStyle w:val="IEEEStdsParagraph"/>
              <w:rPr>
                <w:rFonts w:eastAsia="MS Mincho"/>
              </w:rPr>
            </w:pPr>
            <w:r>
              <w:rPr>
                <w:rFonts w:eastAsia="MS Mincho"/>
              </w:rPr>
              <w:t>'iso-15930-3_2002'</w:t>
            </w:r>
          </w:p>
        </w:tc>
        <w:tc>
          <w:tcPr>
            <w:tcW w:w="7045" w:type="dxa"/>
          </w:tcPr>
          <w:p w14:paraId="32443793" w14:textId="4416E48F"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 Use of PDF -- Part 3: Complete exchange suitable for colour-managed workflows (PDF/X-3)</w:t>
            </w:r>
            <w:r>
              <w:rPr>
                <w:rFonts w:eastAsia="MS Mincho"/>
              </w:rPr>
              <w:t xml:space="preserve">" </w:t>
            </w:r>
            <w:r w:rsidR="00EF78C9">
              <w:rPr>
                <w:rFonts w:eastAsia="MS Mincho"/>
              </w:rPr>
              <w:fldChar w:fldCharType="begin"/>
            </w:r>
            <w:r w:rsidR="00EF78C9">
              <w:rPr>
                <w:rFonts w:eastAsia="MS Mincho"/>
              </w:rPr>
              <w:instrText xml:space="preserve"> REF ISO15930_3 \h </w:instrText>
            </w:r>
            <w:r w:rsidR="00EF78C9">
              <w:rPr>
                <w:rFonts w:eastAsia="MS Mincho"/>
              </w:rPr>
            </w:r>
            <w:r w:rsidR="00EF78C9">
              <w:rPr>
                <w:rFonts w:eastAsia="MS Mincho"/>
              </w:rPr>
              <w:fldChar w:fldCharType="separate"/>
            </w:r>
            <w:r w:rsidR="00D6659E">
              <w:t>[ISO15930-3]</w:t>
            </w:r>
            <w:r w:rsidR="00EF78C9">
              <w:rPr>
                <w:rFonts w:eastAsia="MS Mincho"/>
              </w:rPr>
              <w:fldChar w:fldCharType="end"/>
            </w:r>
          </w:p>
        </w:tc>
      </w:tr>
      <w:tr w:rsidR="00F928D2" w14:paraId="6AE2575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F7A9D67" w14:textId="77777777" w:rsidR="00F928D2" w:rsidRDefault="00F928D2" w:rsidP="00C15DA6">
            <w:pPr>
              <w:pStyle w:val="IEEEStdsParagraph"/>
              <w:rPr>
                <w:rFonts w:eastAsia="MS Mincho"/>
              </w:rPr>
            </w:pPr>
            <w:r>
              <w:rPr>
                <w:rFonts w:eastAsia="MS Mincho"/>
              </w:rPr>
              <w:t>'iso-15930-4_2003'</w:t>
            </w:r>
          </w:p>
        </w:tc>
        <w:tc>
          <w:tcPr>
            <w:tcW w:w="7045" w:type="dxa"/>
          </w:tcPr>
          <w:p w14:paraId="1DF569A3" w14:textId="041A95B8"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4: Complete exchange of CMYK and spot colour printing data using PDF 1.4 (PDF/X-1a)</w:t>
            </w:r>
            <w:r>
              <w:rPr>
                <w:rFonts w:eastAsia="MS Mincho"/>
              </w:rPr>
              <w:t xml:space="preserve">" </w:t>
            </w:r>
            <w:r w:rsidR="00EF78C9">
              <w:rPr>
                <w:rFonts w:eastAsia="MS Mincho"/>
              </w:rPr>
              <w:fldChar w:fldCharType="begin"/>
            </w:r>
            <w:r w:rsidR="00EF78C9">
              <w:rPr>
                <w:rFonts w:eastAsia="MS Mincho"/>
              </w:rPr>
              <w:instrText xml:space="preserve"> REF ISO15930_4 \h </w:instrText>
            </w:r>
            <w:r w:rsidR="00EF78C9">
              <w:rPr>
                <w:rFonts w:eastAsia="MS Mincho"/>
              </w:rPr>
            </w:r>
            <w:r w:rsidR="00EF78C9">
              <w:rPr>
                <w:rFonts w:eastAsia="MS Mincho"/>
              </w:rPr>
              <w:fldChar w:fldCharType="separate"/>
            </w:r>
            <w:r w:rsidR="00D6659E">
              <w:t>[ISO15930-4]</w:t>
            </w:r>
            <w:r w:rsidR="00EF78C9">
              <w:rPr>
                <w:rFonts w:eastAsia="MS Mincho"/>
              </w:rPr>
              <w:fldChar w:fldCharType="end"/>
            </w:r>
          </w:p>
        </w:tc>
      </w:tr>
      <w:tr w:rsidR="00F928D2" w14:paraId="7A4D8FA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083ECA75" w14:textId="77777777" w:rsidR="00F928D2" w:rsidRDefault="00F928D2" w:rsidP="00C15DA6">
            <w:pPr>
              <w:pStyle w:val="IEEEStdsParagraph"/>
              <w:rPr>
                <w:rFonts w:eastAsia="MS Mincho"/>
              </w:rPr>
            </w:pPr>
            <w:r>
              <w:rPr>
                <w:rFonts w:eastAsia="MS Mincho"/>
              </w:rPr>
              <w:t>'iso-15930-6_2003'</w:t>
            </w:r>
          </w:p>
        </w:tc>
        <w:tc>
          <w:tcPr>
            <w:tcW w:w="7045" w:type="dxa"/>
          </w:tcPr>
          <w:p w14:paraId="6BE99031" w14:textId="7797BA81"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6: Complete exchange of printing data suitable for colour-managed workflows using PDF 1.4 (PDF/X-3)</w:t>
            </w:r>
            <w:r>
              <w:rPr>
                <w:rFonts w:eastAsia="MS Mincho"/>
              </w:rPr>
              <w:t xml:space="preserve">" </w:t>
            </w:r>
            <w:r w:rsidR="00EF78C9">
              <w:rPr>
                <w:rFonts w:eastAsia="MS Mincho"/>
              </w:rPr>
              <w:fldChar w:fldCharType="begin"/>
            </w:r>
            <w:r w:rsidR="00EF78C9">
              <w:rPr>
                <w:rFonts w:eastAsia="MS Mincho"/>
              </w:rPr>
              <w:instrText xml:space="preserve"> REF ISO15930_6 \h </w:instrText>
            </w:r>
            <w:r w:rsidR="00EF78C9">
              <w:rPr>
                <w:rFonts w:eastAsia="MS Mincho"/>
              </w:rPr>
            </w:r>
            <w:r w:rsidR="00EF78C9">
              <w:rPr>
                <w:rFonts w:eastAsia="MS Mincho"/>
              </w:rPr>
              <w:fldChar w:fldCharType="separate"/>
            </w:r>
            <w:r w:rsidR="00D6659E">
              <w:t>[ISO15930-6]</w:t>
            </w:r>
            <w:r w:rsidR="00EF78C9">
              <w:rPr>
                <w:rFonts w:eastAsia="MS Mincho"/>
              </w:rPr>
              <w:fldChar w:fldCharType="end"/>
            </w:r>
          </w:p>
        </w:tc>
      </w:tr>
      <w:tr w:rsidR="00F928D2" w14:paraId="16732D60"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C8CCA38" w14:textId="77777777" w:rsidR="00F928D2" w:rsidRDefault="00F928D2" w:rsidP="00C15DA6">
            <w:pPr>
              <w:pStyle w:val="IEEEStdsParagraph"/>
              <w:rPr>
                <w:rFonts w:eastAsia="MS Mincho"/>
              </w:rPr>
            </w:pPr>
            <w:r>
              <w:rPr>
                <w:rFonts w:eastAsia="MS Mincho"/>
              </w:rPr>
              <w:t>'iso-15930-7_2010'</w:t>
            </w:r>
          </w:p>
        </w:tc>
        <w:tc>
          <w:tcPr>
            <w:tcW w:w="7045" w:type="dxa"/>
          </w:tcPr>
          <w:p w14:paraId="10368403" w14:textId="59159AE1"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7: Complete exchange of printing data (PDF/X-4) and partial exchange of printing data with external profile ref</w:t>
            </w:r>
            <w:r>
              <w:rPr>
                <w:rFonts w:eastAsia="MS Mincho"/>
              </w:rPr>
              <w:t xml:space="preserve">erence (PDF/X-4p) using PDF 1.6" </w:t>
            </w:r>
            <w:r w:rsidR="00EF78C9">
              <w:rPr>
                <w:rFonts w:eastAsia="MS Mincho"/>
              </w:rPr>
              <w:fldChar w:fldCharType="begin"/>
            </w:r>
            <w:r w:rsidR="00EF78C9">
              <w:rPr>
                <w:rFonts w:eastAsia="MS Mincho"/>
              </w:rPr>
              <w:instrText xml:space="preserve"> REF ISO15930_7 \h </w:instrText>
            </w:r>
            <w:r w:rsidR="00EF78C9">
              <w:rPr>
                <w:rFonts w:eastAsia="MS Mincho"/>
              </w:rPr>
            </w:r>
            <w:r w:rsidR="00EF78C9">
              <w:rPr>
                <w:rFonts w:eastAsia="MS Mincho"/>
              </w:rPr>
              <w:fldChar w:fldCharType="separate"/>
            </w:r>
            <w:r w:rsidR="00D6659E">
              <w:t>[ISO15930-7]</w:t>
            </w:r>
            <w:r w:rsidR="00EF78C9">
              <w:rPr>
                <w:rFonts w:eastAsia="MS Mincho"/>
              </w:rPr>
              <w:fldChar w:fldCharType="end"/>
            </w:r>
          </w:p>
        </w:tc>
      </w:tr>
      <w:tr w:rsidR="00F928D2" w14:paraId="2083AB54"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BA07DE3" w14:textId="77777777" w:rsidR="00F928D2" w:rsidRDefault="00F928D2" w:rsidP="00C15DA6">
            <w:pPr>
              <w:pStyle w:val="IEEEStdsParagraph"/>
              <w:rPr>
                <w:rFonts w:eastAsia="MS Mincho"/>
              </w:rPr>
            </w:pPr>
            <w:r>
              <w:rPr>
                <w:rFonts w:eastAsia="MS Mincho"/>
              </w:rPr>
              <w:t>'iso-15930-8_2010'</w:t>
            </w:r>
          </w:p>
        </w:tc>
        <w:tc>
          <w:tcPr>
            <w:tcW w:w="7045" w:type="dxa"/>
          </w:tcPr>
          <w:p w14:paraId="370A4847" w14:textId="2065E935" w:rsidR="00F928D2" w:rsidRDefault="00F928D2"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Pr="004A39A3">
              <w:rPr>
                <w:rFonts w:eastAsia="MS Mincho"/>
              </w:rPr>
              <w:t>Graphic technology -- Prepress digital data exchange using PDF -- Part 8: Partial exchange of printing data using PDF 1.6 (PDF/X-5)</w:t>
            </w:r>
            <w:r>
              <w:rPr>
                <w:rFonts w:eastAsia="MS Mincho"/>
              </w:rPr>
              <w:t xml:space="preserve">" </w:t>
            </w:r>
            <w:r w:rsidR="00EF78C9">
              <w:rPr>
                <w:rFonts w:eastAsia="MS Mincho"/>
              </w:rPr>
              <w:fldChar w:fldCharType="begin"/>
            </w:r>
            <w:r w:rsidR="00EF78C9">
              <w:rPr>
                <w:rFonts w:eastAsia="MS Mincho"/>
              </w:rPr>
              <w:instrText xml:space="preserve"> REF ISO15930_8 \h </w:instrText>
            </w:r>
            <w:r w:rsidR="00EF78C9">
              <w:rPr>
                <w:rFonts w:eastAsia="MS Mincho"/>
              </w:rPr>
            </w:r>
            <w:r w:rsidR="00EF78C9">
              <w:rPr>
                <w:rFonts w:eastAsia="MS Mincho"/>
              </w:rPr>
              <w:fldChar w:fldCharType="separate"/>
            </w:r>
            <w:r w:rsidR="00D6659E">
              <w:t>[ISO15930-8]</w:t>
            </w:r>
            <w:r w:rsidR="00EF78C9">
              <w:rPr>
                <w:rFonts w:eastAsia="MS Mincho"/>
              </w:rPr>
              <w:fldChar w:fldCharType="end"/>
            </w:r>
          </w:p>
        </w:tc>
      </w:tr>
      <w:tr w:rsidR="00F928D2" w14:paraId="6953D73F"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507FB1" w14:textId="77777777" w:rsidR="00F928D2" w:rsidRDefault="00F928D2" w:rsidP="00C15DA6">
            <w:pPr>
              <w:pStyle w:val="IEEEStdsParagraph"/>
              <w:rPr>
                <w:rFonts w:eastAsia="MS Mincho"/>
              </w:rPr>
            </w:pPr>
            <w:r>
              <w:rPr>
                <w:rFonts w:eastAsia="MS Mincho"/>
              </w:rPr>
              <w:t>'iso-16612-2:2010'</w:t>
            </w:r>
          </w:p>
        </w:tc>
        <w:tc>
          <w:tcPr>
            <w:tcW w:w="7045" w:type="dxa"/>
          </w:tcPr>
          <w:p w14:paraId="093FA2C3" w14:textId="7B083C65" w:rsidR="00F928D2" w:rsidRDefault="00F928D2"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Pr="004A39A3">
              <w:rPr>
                <w:bCs/>
              </w:rPr>
              <w:t>Graphic technology -- Variable data exchange -- Part 2: Using PDF/X-4 and PDF/X-5 (PDF/VT-1 and PDF/VT-2)</w:t>
            </w:r>
            <w:r>
              <w:rPr>
                <w:rFonts w:eastAsia="MS Mincho"/>
              </w:rPr>
              <w:t xml:space="preserve">" </w:t>
            </w:r>
            <w:r w:rsidR="00EF78C9">
              <w:rPr>
                <w:rFonts w:eastAsia="MS Mincho"/>
              </w:rPr>
              <w:fldChar w:fldCharType="begin"/>
            </w:r>
            <w:r w:rsidR="00EF78C9">
              <w:rPr>
                <w:rFonts w:eastAsia="MS Mincho"/>
              </w:rPr>
              <w:instrText xml:space="preserve"> REF ISO16612_2 \h </w:instrText>
            </w:r>
            <w:r w:rsidR="00EF78C9">
              <w:rPr>
                <w:rFonts w:eastAsia="MS Mincho"/>
              </w:rPr>
            </w:r>
            <w:r w:rsidR="00EF78C9">
              <w:rPr>
                <w:rFonts w:eastAsia="MS Mincho"/>
              </w:rPr>
              <w:fldChar w:fldCharType="separate"/>
            </w:r>
            <w:r w:rsidR="00D6659E">
              <w:t>[ISO16612-2]</w:t>
            </w:r>
            <w:r w:rsidR="00EF78C9">
              <w:rPr>
                <w:rFonts w:eastAsia="MS Mincho"/>
              </w:rPr>
              <w:fldChar w:fldCharType="end"/>
            </w:r>
          </w:p>
        </w:tc>
      </w:tr>
      <w:tr w:rsidR="00F928D2" w14:paraId="01E1310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507585DF" w14:textId="77777777" w:rsidR="00F928D2" w:rsidRDefault="00F928D2" w:rsidP="00C15DA6">
            <w:pPr>
              <w:pStyle w:val="IEEEStdsParagraph"/>
              <w:rPr>
                <w:rFonts w:eastAsia="MS Mincho"/>
              </w:rPr>
            </w:pPr>
            <w:r>
              <w:rPr>
                <w:rFonts w:eastAsia="MS Mincho"/>
              </w:rPr>
              <w:t>'iso-19005-1_2005'</w:t>
            </w:r>
          </w:p>
        </w:tc>
        <w:tc>
          <w:tcPr>
            <w:tcW w:w="7045" w:type="dxa"/>
          </w:tcPr>
          <w:p w14:paraId="479D8AC3" w14:textId="13A705A9" w:rsidR="00F928D2" w:rsidRDefault="00A83DA7"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 term preservation – Part 1: Use of PDF 1.4 (PDF/A-1)</w:t>
            </w:r>
            <w:r w:rsidR="00B33320">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ISO19005_1 \h </w:instrText>
            </w:r>
            <w:r w:rsidR="00EF78C9">
              <w:rPr>
                <w:rFonts w:eastAsia="MS Mincho"/>
              </w:rPr>
            </w:r>
            <w:r w:rsidR="00EF78C9">
              <w:rPr>
                <w:rFonts w:eastAsia="MS Mincho"/>
              </w:rPr>
              <w:fldChar w:fldCharType="separate"/>
            </w:r>
            <w:r w:rsidR="00D6659E">
              <w:t>[ISO19005-1]</w:t>
            </w:r>
            <w:r w:rsidR="00EF78C9">
              <w:rPr>
                <w:rFonts w:eastAsia="MS Mincho"/>
              </w:rPr>
              <w:fldChar w:fldCharType="end"/>
            </w:r>
          </w:p>
        </w:tc>
      </w:tr>
      <w:tr w:rsidR="00F928D2" w14:paraId="4289F011"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721EF38" w14:textId="77777777" w:rsidR="00F928D2" w:rsidRDefault="00F928D2" w:rsidP="00C15DA6">
            <w:pPr>
              <w:pStyle w:val="IEEEStdsParagraph"/>
              <w:rPr>
                <w:rFonts w:eastAsia="MS Mincho"/>
              </w:rPr>
            </w:pPr>
            <w:r>
              <w:rPr>
                <w:rFonts w:eastAsia="MS Mincho"/>
              </w:rPr>
              <w:t>'iso-19005-2_2011'</w:t>
            </w:r>
          </w:p>
        </w:tc>
        <w:tc>
          <w:tcPr>
            <w:tcW w:w="7045" w:type="dxa"/>
          </w:tcPr>
          <w:p w14:paraId="2BE31ADA" w14:textId="63542881" w:rsidR="00F928D2" w:rsidRDefault="00B33320"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2: Use of ISO 32000-1 (PDF/A-2)</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ISO19005_2 \h </w:instrText>
            </w:r>
            <w:r w:rsidR="00EF78C9">
              <w:rPr>
                <w:rFonts w:eastAsia="MS Mincho"/>
              </w:rPr>
            </w:r>
            <w:r w:rsidR="00EF78C9">
              <w:rPr>
                <w:rFonts w:eastAsia="MS Mincho"/>
              </w:rPr>
              <w:fldChar w:fldCharType="separate"/>
            </w:r>
            <w:r w:rsidR="00D6659E">
              <w:t>[ISO19005-2]</w:t>
            </w:r>
            <w:r w:rsidR="00EF78C9">
              <w:rPr>
                <w:rFonts w:eastAsia="MS Mincho"/>
              </w:rPr>
              <w:fldChar w:fldCharType="end"/>
            </w:r>
          </w:p>
        </w:tc>
      </w:tr>
      <w:tr w:rsidR="00F928D2" w14:paraId="418FF3EB"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0CB91F8" w14:textId="77777777" w:rsidR="00F928D2" w:rsidRDefault="00F928D2" w:rsidP="00C15DA6">
            <w:pPr>
              <w:pStyle w:val="IEEEStdsParagraph"/>
              <w:rPr>
                <w:rFonts w:eastAsia="MS Mincho"/>
              </w:rPr>
            </w:pPr>
            <w:r>
              <w:rPr>
                <w:rFonts w:eastAsia="MS Mincho"/>
              </w:rPr>
              <w:t>'iso-19005-3_2012'</w:t>
            </w:r>
          </w:p>
        </w:tc>
        <w:tc>
          <w:tcPr>
            <w:tcW w:w="7045" w:type="dxa"/>
          </w:tcPr>
          <w:p w14:paraId="5CABB01B" w14:textId="50A98BE6"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B33320">
              <w:rPr>
                <w:rFonts w:eastAsia="MS Mincho"/>
              </w:rPr>
              <w:t>Document management -- Electronic document file format for long-term preservation -- Part 3: Use of ISO 32000-1 with support for embedded files (PDF/A-3)</w:t>
            </w:r>
            <w:r>
              <w:rPr>
                <w:rFonts w:eastAsia="MS Mincho"/>
              </w:rPr>
              <w:t>"</w:t>
            </w:r>
            <w:r w:rsidR="00F928D2" w:rsidRPr="00B33320">
              <w:rPr>
                <w:rFonts w:eastAsia="MS Mincho"/>
              </w:rPr>
              <w:t xml:space="preserve"> </w:t>
            </w:r>
            <w:r w:rsidR="00EF78C9">
              <w:rPr>
                <w:rFonts w:eastAsia="MS Mincho"/>
              </w:rPr>
              <w:fldChar w:fldCharType="begin"/>
            </w:r>
            <w:r w:rsidR="00EF78C9">
              <w:rPr>
                <w:rFonts w:eastAsia="MS Mincho"/>
              </w:rPr>
              <w:instrText xml:space="preserve"> REF ISO19005_3 \h </w:instrText>
            </w:r>
            <w:r w:rsidR="00EF78C9">
              <w:rPr>
                <w:rFonts w:eastAsia="MS Mincho"/>
              </w:rPr>
            </w:r>
            <w:r w:rsidR="00EF78C9">
              <w:rPr>
                <w:rFonts w:eastAsia="MS Mincho"/>
              </w:rPr>
              <w:fldChar w:fldCharType="separate"/>
            </w:r>
            <w:r w:rsidR="00D6659E">
              <w:t>[ISO19005-3]</w:t>
            </w:r>
            <w:r w:rsidR="00EF78C9">
              <w:rPr>
                <w:rFonts w:eastAsia="MS Mincho"/>
              </w:rPr>
              <w:fldChar w:fldCharType="end"/>
            </w:r>
          </w:p>
        </w:tc>
      </w:tr>
      <w:tr w:rsidR="00331AFB" w14:paraId="773E35A1" w14:textId="77777777" w:rsidTr="000E5A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61BB38" w14:textId="1EC7C986" w:rsidR="00331AFB" w:rsidRDefault="00331AFB" w:rsidP="000E5A2B">
            <w:pPr>
              <w:pStyle w:val="IEEEStdsParagraph"/>
              <w:rPr>
                <w:rFonts w:eastAsia="MS Mincho"/>
              </w:rPr>
            </w:pPr>
            <w:r>
              <w:rPr>
                <w:rFonts w:eastAsia="MS Mincho"/>
              </w:rPr>
              <w:t>'iso</w:t>
            </w:r>
            <w:r w:rsidRPr="00331AFB">
              <w:rPr>
                <w:rFonts w:eastAsia="MS Mincho"/>
              </w:rPr>
              <w:t>-23504</w:t>
            </w:r>
            <w:r w:rsidR="00E9339A">
              <w:rPr>
                <w:rFonts w:eastAsia="MS Mincho"/>
              </w:rPr>
              <w:t>-1</w:t>
            </w:r>
            <w:r w:rsidRPr="00CC473A">
              <w:rPr>
                <w:rFonts w:eastAsia="MS Mincho"/>
              </w:rPr>
              <w:t>_20</w:t>
            </w:r>
            <w:r w:rsidR="00E9339A">
              <w:rPr>
                <w:rFonts w:eastAsia="MS Mincho"/>
              </w:rPr>
              <w:t>20</w:t>
            </w:r>
            <w:r>
              <w:rPr>
                <w:rFonts w:eastAsia="MS Mincho"/>
              </w:rPr>
              <w:t>'</w:t>
            </w:r>
          </w:p>
        </w:tc>
        <w:tc>
          <w:tcPr>
            <w:tcW w:w="7045" w:type="dxa"/>
          </w:tcPr>
          <w:p w14:paraId="2758082C" w14:textId="4F4CA8A2" w:rsidR="00331AFB" w:rsidRDefault="00331AFB" w:rsidP="000E5A2B">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E9339A" w:rsidRPr="00E9339A">
              <w:rPr>
                <w:rFonts w:eastAsia="MS Mincho"/>
              </w:rPr>
              <w:t>Document management applications — Raster image transport and storage — Part 1: Use of ISO 32000 (PDF/R-1)</w:t>
            </w:r>
            <w:r>
              <w:rPr>
                <w:rFonts w:eastAsia="MS Mincho"/>
              </w:rPr>
              <w:t xml:space="preserve">" </w:t>
            </w:r>
            <w:r w:rsidR="00FB6510">
              <w:rPr>
                <w:rFonts w:eastAsia="MS Mincho"/>
              </w:rPr>
              <w:fldChar w:fldCharType="begin"/>
            </w:r>
            <w:r w:rsidR="00FB6510">
              <w:rPr>
                <w:rFonts w:eastAsia="MS Mincho"/>
              </w:rPr>
              <w:instrText xml:space="preserve"> REF ISO23504_1 \h </w:instrText>
            </w:r>
            <w:r w:rsidR="00FB6510">
              <w:rPr>
                <w:rFonts w:eastAsia="MS Mincho"/>
              </w:rPr>
            </w:r>
            <w:r w:rsidR="00FB6510">
              <w:rPr>
                <w:rFonts w:eastAsia="MS Mincho"/>
              </w:rPr>
              <w:fldChar w:fldCharType="separate"/>
            </w:r>
            <w:r w:rsidR="00D6659E">
              <w:t>[ISO23504-1]</w:t>
            </w:r>
            <w:r w:rsidR="00FB6510">
              <w:rPr>
                <w:rFonts w:eastAsia="MS Mincho"/>
              </w:rPr>
              <w:fldChar w:fldCharType="end"/>
            </w:r>
            <w:r>
              <w:rPr>
                <w:rFonts w:eastAsia="MS Mincho"/>
              </w:rPr>
              <w:t xml:space="preserve"> </w:t>
            </w:r>
          </w:p>
        </w:tc>
      </w:tr>
      <w:tr w:rsidR="00F928D2" w14:paraId="1126A9C3"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4A8D5EBB" w14:textId="77777777" w:rsidR="00F928D2" w:rsidRDefault="00F928D2" w:rsidP="00C15DA6">
            <w:pPr>
              <w:pStyle w:val="IEEEStdsParagraph"/>
              <w:rPr>
                <w:rFonts w:eastAsia="MS Mincho"/>
              </w:rPr>
            </w:pPr>
            <w:r>
              <w:rPr>
                <w:rFonts w:eastAsia="MS Mincho"/>
              </w:rPr>
              <w:t>'</w:t>
            </w:r>
            <w:r w:rsidRPr="00CC473A">
              <w:rPr>
                <w:rFonts w:eastAsia="MS Mincho"/>
              </w:rPr>
              <w:t>iso-32000-1_2008</w:t>
            </w:r>
            <w:r>
              <w:rPr>
                <w:rFonts w:eastAsia="MS Mincho"/>
              </w:rPr>
              <w:t>'</w:t>
            </w:r>
          </w:p>
        </w:tc>
        <w:tc>
          <w:tcPr>
            <w:tcW w:w="7045" w:type="dxa"/>
          </w:tcPr>
          <w:p w14:paraId="2C77F60A" w14:textId="3919EF77" w:rsidR="00F928D2" w:rsidRDefault="00B33320"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1.7</w:t>
            </w:r>
            <w:r>
              <w:rPr>
                <w:rFonts w:eastAsia="MS Mincho"/>
              </w:rPr>
              <w:t>"</w:t>
            </w:r>
            <w:r w:rsidR="00F928D2">
              <w:rPr>
                <w:rFonts w:eastAsia="MS Mincho"/>
              </w:rPr>
              <w:t xml:space="preserve"> </w:t>
            </w:r>
            <w:r w:rsidR="00EF78C9">
              <w:rPr>
                <w:rFonts w:eastAsia="MS Mincho"/>
              </w:rPr>
              <w:fldChar w:fldCharType="begin"/>
            </w:r>
            <w:r w:rsidR="00EF78C9">
              <w:rPr>
                <w:rFonts w:eastAsia="MS Mincho"/>
              </w:rPr>
              <w:instrText xml:space="preserve"> REF ISO32000_1 \h </w:instrText>
            </w:r>
            <w:r w:rsidR="00EF78C9">
              <w:rPr>
                <w:rFonts w:eastAsia="MS Mincho"/>
              </w:rPr>
            </w:r>
            <w:r w:rsidR="00EF78C9">
              <w:rPr>
                <w:rFonts w:eastAsia="MS Mincho"/>
              </w:rPr>
              <w:fldChar w:fldCharType="separate"/>
            </w:r>
            <w:r w:rsidR="00D6659E" w:rsidRPr="00850D94">
              <w:t>[ISO32000</w:t>
            </w:r>
            <w:r w:rsidR="00D6659E">
              <w:t>-1</w:t>
            </w:r>
            <w:r w:rsidR="00D6659E" w:rsidRPr="00850D94">
              <w:t>]</w:t>
            </w:r>
            <w:r w:rsidR="00EF78C9">
              <w:rPr>
                <w:rFonts w:eastAsia="MS Mincho"/>
              </w:rPr>
              <w:fldChar w:fldCharType="end"/>
            </w:r>
            <w:r w:rsidR="00F928D2">
              <w:rPr>
                <w:rFonts w:eastAsia="MS Mincho"/>
              </w:rPr>
              <w:t xml:space="preserve"> </w:t>
            </w:r>
          </w:p>
        </w:tc>
      </w:tr>
      <w:tr w:rsidR="00F928D2" w14:paraId="747303DB" w14:textId="77777777" w:rsidTr="00C20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34B664C" w14:textId="77777777" w:rsidR="00F928D2" w:rsidRDefault="00F928D2" w:rsidP="00C15DA6">
            <w:pPr>
              <w:pStyle w:val="IEEEStdsParagraph"/>
              <w:rPr>
                <w:rFonts w:eastAsia="MS Mincho"/>
              </w:rPr>
            </w:pPr>
            <w:r>
              <w:rPr>
                <w:rFonts w:eastAsia="MS Mincho"/>
              </w:rPr>
              <w:lastRenderedPageBreak/>
              <w:t>'</w:t>
            </w:r>
            <w:r w:rsidRPr="00CC473A">
              <w:rPr>
                <w:rFonts w:eastAsia="MS Mincho"/>
              </w:rPr>
              <w:t>iso-32000-</w:t>
            </w:r>
            <w:r>
              <w:rPr>
                <w:rFonts w:eastAsia="MS Mincho"/>
              </w:rPr>
              <w:t>2</w:t>
            </w:r>
            <w:r w:rsidRPr="00CC473A">
              <w:rPr>
                <w:rFonts w:eastAsia="MS Mincho"/>
              </w:rPr>
              <w:t>_20</w:t>
            </w:r>
            <w:r>
              <w:rPr>
                <w:rFonts w:eastAsia="MS Mincho"/>
              </w:rPr>
              <w:t>17'</w:t>
            </w:r>
          </w:p>
        </w:tc>
        <w:tc>
          <w:tcPr>
            <w:tcW w:w="7045" w:type="dxa"/>
          </w:tcPr>
          <w:p w14:paraId="4EA03DE3" w14:textId="45A77CC6" w:rsidR="00F928D2" w:rsidRDefault="00C2094C"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w:t>
            </w:r>
            <w:r w:rsidR="00F928D2" w:rsidRPr="00CC473A">
              <w:rPr>
                <w:rFonts w:eastAsia="MS Mincho"/>
              </w:rPr>
              <w:t>Document management—Portable d</w:t>
            </w:r>
            <w:r w:rsidR="00F928D2">
              <w:rPr>
                <w:rFonts w:eastAsia="MS Mincho"/>
              </w:rPr>
              <w:t>ocument format—Part 1: PDF 2.0</w:t>
            </w:r>
            <w:r>
              <w:rPr>
                <w:rFonts w:eastAsia="MS Mincho"/>
              </w:rPr>
              <w:t>"</w:t>
            </w:r>
            <w:r w:rsidR="00F928D2">
              <w:rPr>
                <w:rFonts w:eastAsia="MS Mincho"/>
              </w:rPr>
              <w:t xml:space="preserve"> </w:t>
            </w:r>
            <w:r w:rsidR="00006D25">
              <w:rPr>
                <w:rFonts w:eastAsia="MS Mincho"/>
              </w:rPr>
              <w:fldChar w:fldCharType="begin"/>
            </w:r>
            <w:r w:rsidR="00006D25">
              <w:rPr>
                <w:rFonts w:eastAsia="MS Mincho"/>
              </w:rPr>
              <w:instrText xml:space="preserve"> REF ISO32000_2 \h </w:instrText>
            </w:r>
            <w:r w:rsidR="00006D25">
              <w:rPr>
                <w:rFonts w:eastAsia="MS Mincho"/>
              </w:rPr>
            </w:r>
            <w:r w:rsidR="00006D25">
              <w:rPr>
                <w:rFonts w:eastAsia="MS Mincho"/>
              </w:rPr>
              <w:fldChar w:fldCharType="separate"/>
            </w:r>
            <w:r w:rsidR="00D6659E">
              <w:t>[ISO32000-2]</w:t>
            </w:r>
            <w:r w:rsidR="00006D25">
              <w:rPr>
                <w:rFonts w:eastAsia="MS Mincho"/>
              </w:rPr>
              <w:fldChar w:fldCharType="end"/>
            </w:r>
          </w:p>
        </w:tc>
      </w:tr>
      <w:tr w:rsidR="00F928D2" w14:paraId="5A15E7F6" w14:textId="77777777" w:rsidTr="00C2094C">
        <w:tc>
          <w:tcPr>
            <w:cnfStyle w:val="001000000000" w:firstRow="0" w:lastRow="0" w:firstColumn="1" w:lastColumn="0" w:oddVBand="0" w:evenVBand="0" w:oddHBand="0" w:evenHBand="0" w:firstRowFirstColumn="0" w:firstRowLastColumn="0" w:lastRowFirstColumn="0" w:lastRowLastColumn="0"/>
            <w:tcW w:w="2610" w:type="dxa"/>
          </w:tcPr>
          <w:p w14:paraId="2A09D447" w14:textId="77777777" w:rsidR="00F928D2" w:rsidRDefault="00F928D2" w:rsidP="00C15DA6">
            <w:pPr>
              <w:pStyle w:val="IEEEStdsParagraph"/>
              <w:rPr>
                <w:rFonts w:eastAsia="MS Mincho"/>
              </w:rPr>
            </w:pPr>
            <w:r>
              <w:rPr>
                <w:rFonts w:eastAsia="MS Mincho"/>
              </w:rPr>
              <w:t>'pwg-5102.3'</w:t>
            </w:r>
          </w:p>
        </w:tc>
        <w:tc>
          <w:tcPr>
            <w:tcW w:w="7045" w:type="dxa"/>
          </w:tcPr>
          <w:p w14:paraId="56216469" w14:textId="292DEA92" w:rsidR="00F928D2" w:rsidRDefault="003814AB" w:rsidP="00C15DA6">
            <w:pPr>
              <w:pStyle w:val="IEEEStdsParagraph"/>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w:t>
            </w:r>
            <w:r w:rsidR="00F928D2">
              <w:rPr>
                <w:rFonts w:eastAsia="MS Mincho"/>
              </w:rPr>
              <w:t xml:space="preserve">Portable Document Format: Image Streamable (PDF/is) </w:t>
            </w:r>
            <w:r w:rsidR="00694DE6">
              <w:rPr>
                <w:rFonts w:eastAsia="MS Mincho"/>
              </w:rPr>
              <w:fldChar w:fldCharType="begin"/>
            </w:r>
            <w:r w:rsidR="00694DE6">
              <w:rPr>
                <w:rFonts w:eastAsia="MS Mincho"/>
              </w:rPr>
              <w:instrText xml:space="preserve"> REF PWG5102_3 \h </w:instrText>
            </w:r>
            <w:r w:rsidR="00694DE6">
              <w:rPr>
                <w:rFonts w:eastAsia="MS Mincho"/>
              </w:rPr>
            </w:r>
            <w:r w:rsidR="00694DE6">
              <w:rPr>
                <w:rFonts w:eastAsia="MS Mincho"/>
              </w:rPr>
              <w:fldChar w:fldCharType="separate"/>
            </w:r>
            <w:r w:rsidR="00D6659E" w:rsidRPr="00A61F22">
              <w:t>[PWG5102.3]</w:t>
            </w:r>
            <w:r w:rsidR="00694DE6">
              <w:rPr>
                <w:rFonts w:eastAsia="MS Mincho"/>
              </w:rPr>
              <w:fldChar w:fldCharType="end"/>
            </w:r>
          </w:p>
        </w:tc>
      </w:tr>
    </w:tbl>
    <w:p w14:paraId="15709DB7" w14:textId="77777777" w:rsidR="00F928D2" w:rsidRDefault="00F928D2" w:rsidP="00B9314B">
      <w:pPr>
        <w:pStyle w:val="IEEEStdsLevel3Header"/>
      </w:pPr>
      <w:bookmarkStart w:id="673" w:name="_Toc40961812"/>
      <w:bookmarkStart w:id="674" w:name="_Toc95162734"/>
      <w:bookmarkStart w:id="675" w:name="_Toc86755996"/>
      <w:r>
        <w:t>preferred-attributes-supported (boolean)</w:t>
      </w:r>
      <w:bookmarkEnd w:id="656"/>
      <w:bookmarkEnd w:id="657"/>
      <w:bookmarkEnd w:id="658"/>
      <w:bookmarkEnd w:id="673"/>
      <w:bookmarkEnd w:id="674"/>
      <w:bookmarkEnd w:id="675"/>
    </w:p>
    <w:p w14:paraId="1C5F24B0" w14:textId="58BABCA8" w:rsidR="00F928D2" w:rsidRPr="008D7EC0" w:rsidRDefault="00F928D2" w:rsidP="00F928D2">
      <w:pPr>
        <w:pStyle w:val="IEEEStdsParagraph"/>
        <w:rPr>
          <w:rFonts w:eastAsia="MS Mincho"/>
        </w:rPr>
      </w:pPr>
      <w:r>
        <w:rPr>
          <w:rFonts w:eastAsia="MS Mincho"/>
        </w:rPr>
        <w:t xml:space="preserve">This RECOMMENDED </w:t>
      </w:r>
      <w:r w:rsidRPr="004A200E">
        <w:rPr>
          <w:rFonts w:eastAsia="MS Mincho"/>
        </w:rPr>
        <w:t xml:space="preserve">Printer Description attribute </w:t>
      </w:r>
      <w:r>
        <w:rPr>
          <w:rFonts w:eastAsia="MS Mincho"/>
        </w:rPr>
        <w:t xml:space="preserve">indicates whether the Printer </w:t>
      </w:r>
      <w:r w:rsidR="0017054E">
        <w:rPr>
          <w:rFonts w:eastAsia="MS Mincho"/>
        </w:rPr>
        <w:t xml:space="preserve">supports </w:t>
      </w:r>
      <w:r>
        <w:rPr>
          <w:rFonts w:eastAsia="MS Mincho"/>
        </w:rPr>
        <w:t xml:space="preserve">the "preferred-attributes" operation attribute (section </w:t>
      </w:r>
      <w:r>
        <w:rPr>
          <w:rFonts w:eastAsia="MS Mincho"/>
        </w:rPr>
        <w:fldChar w:fldCharType="begin"/>
      </w:r>
      <w:r>
        <w:rPr>
          <w:rFonts w:eastAsia="MS Mincho"/>
        </w:rPr>
        <w:instrText xml:space="preserve"> REF _Ref189492881 \r \h </w:instrText>
      </w:r>
      <w:r>
        <w:rPr>
          <w:rFonts w:eastAsia="MS Mincho"/>
        </w:rPr>
      </w:r>
      <w:r>
        <w:rPr>
          <w:rFonts w:eastAsia="MS Mincho"/>
        </w:rPr>
        <w:fldChar w:fldCharType="separate"/>
      </w:r>
      <w:r w:rsidR="00D6659E">
        <w:rPr>
          <w:rFonts w:eastAsia="MS Mincho"/>
        </w:rPr>
        <w:t>6.1.6</w:t>
      </w:r>
      <w:r>
        <w:rPr>
          <w:rFonts w:eastAsia="MS Mincho"/>
        </w:rPr>
        <w:fldChar w:fldCharType="end"/>
      </w:r>
      <w:r>
        <w:rPr>
          <w:rFonts w:eastAsia="MS Mincho"/>
        </w:rPr>
        <w:t xml:space="preserve">) in </w:t>
      </w:r>
      <w:r w:rsidR="00AA6FF6">
        <w:rPr>
          <w:rFonts w:eastAsia="MS Mincho"/>
        </w:rPr>
        <w:t xml:space="preserve">a </w:t>
      </w:r>
      <w:r>
        <w:rPr>
          <w:rFonts w:eastAsia="MS Mincho"/>
        </w:rPr>
        <w:t xml:space="preserve">Validate-Job (section </w:t>
      </w:r>
      <w:r>
        <w:rPr>
          <w:rFonts w:eastAsia="MS Mincho"/>
        </w:rPr>
        <w:fldChar w:fldCharType="begin"/>
      </w:r>
      <w:r>
        <w:rPr>
          <w:rFonts w:eastAsia="MS Mincho"/>
        </w:rPr>
        <w:instrText xml:space="preserve"> REF _Ref196534943 \r \h </w:instrText>
      </w:r>
      <w:r>
        <w:rPr>
          <w:rFonts w:eastAsia="MS Mincho"/>
        </w:rPr>
      </w:r>
      <w:r>
        <w:rPr>
          <w:rFonts w:eastAsia="MS Mincho"/>
        </w:rPr>
        <w:fldChar w:fldCharType="separate"/>
      </w:r>
      <w:r w:rsidR="00D6659E">
        <w:rPr>
          <w:rFonts w:eastAsia="MS Mincho"/>
        </w:rPr>
        <w:t>8.10</w:t>
      </w:r>
      <w:r>
        <w:rPr>
          <w:rFonts w:eastAsia="MS Mincho"/>
        </w:rPr>
        <w:fldChar w:fldCharType="end"/>
      </w:r>
      <w:r>
        <w:rPr>
          <w:rFonts w:eastAsia="MS Mincho"/>
        </w:rPr>
        <w:t xml:space="preserve">) </w:t>
      </w:r>
      <w:r w:rsidR="00AA6FF6">
        <w:rPr>
          <w:rFonts w:eastAsia="MS Mincho"/>
        </w:rPr>
        <w:t xml:space="preserve">or Validate-Document (section </w:t>
      </w:r>
      <w:r w:rsidR="00AA6FF6">
        <w:rPr>
          <w:rFonts w:eastAsia="MS Mincho"/>
        </w:rPr>
        <w:fldChar w:fldCharType="begin"/>
      </w:r>
      <w:r w:rsidR="00AA6FF6">
        <w:rPr>
          <w:rFonts w:eastAsia="MS Mincho"/>
        </w:rPr>
        <w:instrText xml:space="preserve"> REF _Ref194393846 \r \h </w:instrText>
      </w:r>
      <w:r w:rsidR="00AA6FF6">
        <w:rPr>
          <w:rFonts w:eastAsia="MS Mincho"/>
        </w:rPr>
      </w:r>
      <w:r w:rsidR="00AA6FF6">
        <w:rPr>
          <w:rFonts w:eastAsia="MS Mincho"/>
        </w:rPr>
        <w:fldChar w:fldCharType="separate"/>
      </w:r>
      <w:r w:rsidR="00D6659E">
        <w:rPr>
          <w:rFonts w:eastAsia="MS Mincho"/>
        </w:rPr>
        <w:t>5.2</w:t>
      </w:r>
      <w:r w:rsidR="00AA6FF6">
        <w:rPr>
          <w:rFonts w:eastAsia="MS Mincho"/>
        </w:rPr>
        <w:fldChar w:fldCharType="end"/>
      </w:r>
      <w:r w:rsidR="00AA6FF6">
        <w:rPr>
          <w:rFonts w:eastAsia="MS Mincho"/>
        </w:rPr>
        <w:t xml:space="preserve">) </w:t>
      </w:r>
      <w:r>
        <w:rPr>
          <w:rFonts w:eastAsia="MS Mincho"/>
        </w:rPr>
        <w:t>operation response.</w:t>
      </w:r>
    </w:p>
    <w:p w14:paraId="090F380D" w14:textId="77777777" w:rsidR="00F928D2" w:rsidRPr="00240968" w:rsidRDefault="00F928D2" w:rsidP="00B9314B">
      <w:pPr>
        <w:pStyle w:val="IEEEStdsLevel3Header"/>
      </w:pPr>
      <w:bookmarkStart w:id="676" w:name="_Toc204693697"/>
      <w:bookmarkStart w:id="677" w:name="_Toc14878405"/>
      <w:bookmarkStart w:id="678" w:name="_Toc40961813"/>
      <w:bookmarkStart w:id="679" w:name="_Toc95162735"/>
      <w:bookmarkStart w:id="680" w:name="_Toc86755997"/>
      <w:r w:rsidRPr="00240968">
        <w:t>print-color-mode-default (type2 keyword)</w:t>
      </w:r>
      <w:bookmarkEnd w:id="676"/>
      <w:bookmarkEnd w:id="677"/>
      <w:bookmarkEnd w:id="678"/>
      <w:bookmarkEnd w:id="679"/>
      <w:bookmarkEnd w:id="680"/>
    </w:p>
    <w:p w14:paraId="27E60279" w14:textId="6A6FCA5E" w:rsidR="00F928D2" w:rsidRPr="00240968"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0F3459">
        <w:rPr>
          <w:rFonts w:eastAsia="MS Mincho"/>
        </w:rPr>
        <w:t>indicates</w:t>
      </w:r>
      <w:r w:rsidRPr="00106127">
        <w:rPr>
          <w:rFonts w:eastAsia="MS Mincho"/>
        </w:rPr>
        <w:t xml:space="preserve"> </w:t>
      </w:r>
      <w:r>
        <w:rPr>
          <w:rFonts w:eastAsia="MS Mincho"/>
        </w:rPr>
        <w:t xml:space="preserve">the </w:t>
      </w:r>
      <w:r w:rsidRPr="00240968">
        <w:rPr>
          <w:rFonts w:eastAsia="MS Mincho"/>
        </w:rPr>
        <w:t xml:space="preserve">default value supplied by the Printer if </w:t>
      </w:r>
      <w:r w:rsidR="00A66FD1">
        <w:rPr>
          <w:rFonts w:eastAsia="MS Mincho"/>
        </w:rPr>
        <w:t>a</w:t>
      </w:r>
      <w:r w:rsidRPr="00240968">
        <w:rPr>
          <w:rFonts w:eastAsia="MS Mincho"/>
        </w:rPr>
        <w:t xml:space="preserve"> </w:t>
      </w:r>
      <w:r>
        <w:rPr>
          <w:rFonts w:eastAsia="MS Mincho"/>
        </w:rPr>
        <w:t>Client</w:t>
      </w:r>
      <w:r w:rsidRPr="00240968">
        <w:rPr>
          <w:rFonts w:eastAsia="MS Mincho"/>
        </w:rPr>
        <w:t xml:space="preserve"> </w:t>
      </w:r>
      <w:r w:rsidR="00A66FD1">
        <w:rPr>
          <w:rFonts w:eastAsia="MS Mincho"/>
        </w:rPr>
        <w:t>omits</w:t>
      </w:r>
      <w:r w:rsidRPr="00240968">
        <w:rPr>
          <w:rFonts w:eastAsia="MS Mincho"/>
        </w:rPr>
        <w:t xml:space="preserve"> </w:t>
      </w:r>
      <w:r w:rsidR="00456AF2">
        <w:rPr>
          <w:rFonts w:eastAsia="MS Mincho"/>
        </w:rPr>
        <w:t xml:space="preserve">the "print-color-mode" Job Template attribute (section </w:t>
      </w:r>
      <w:r w:rsidR="00456AF2">
        <w:rPr>
          <w:rFonts w:eastAsia="MS Mincho"/>
        </w:rPr>
        <w:fldChar w:fldCharType="begin"/>
      </w:r>
      <w:r w:rsidR="00456AF2">
        <w:rPr>
          <w:rFonts w:eastAsia="MS Mincho"/>
        </w:rPr>
        <w:instrText xml:space="preserve"> REF _Ref54206319 \n \h </w:instrText>
      </w:r>
      <w:r w:rsidR="00456AF2">
        <w:rPr>
          <w:rFonts w:eastAsia="MS Mincho"/>
        </w:rPr>
      </w:r>
      <w:r w:rsidR="00456AF2">
        <w:rPr>
          <w:rFonts w:eastAsia="MS Mincho"/>
        </w:rPr>
        <w:fldChar w:fldCharType="separate"/>
      </w:r>
      <w:r w:rsidR="00D6659E">
        <w:rPr>
          <w:rFonts w:eastAsia="MS Mincho"/>
        </w:rPr>
        <w:t>6.2.3</w:t>
      </w:r>
      <w:r w:rsidR="00456AF2">
        <w:rPr>
          <w:rFonts w:eastAsia="MS Mincho"/>
        </w:rPr>
        <w:fldChar w:fldCharType="end"/>
      </w:r>
      <w:r w:rsidR="00456AF2">
        <w:rPr>
          <w:rFonts w:eastAsia="MS Mincho"/>
        </w:rPr>
        <w:t>)</w:t>
      </w:r>
      <w:r w:rsidR="008B3D64">
        <w:rPr>
          <w:rFonts w:eastAsia="MS Mincho"/>
        </w:rPr>
        <w:t xml:space="preserve"> </w:t>
      </w:r>
      <w:r w:rsidR="008B76AB">
        <w:rPr>
          <w:rFonts w:eastAsia="MS Mincho"/>
        </w:rPr>
        <w:t>from</w:t>
      </w:r>
      <w:r w:rsidR="008B3D64">
        <w:rPr>
          <w:rFonts w:eastAsia="MS Mincho"/>
        </w:rPr>
        <w:t xml:space="preserve"> a </w:t>
      </w:r>
      <w:r w:rsidR="00902DF5">
        <w:rPr>
          <w:rFonts w:eastAsia="MS Mincho"/>
        </w:rPr>
        <w:t xml:space="preserve">Job Creation </w:t>
      </w:r>
      <w:del w:id="681" w:author="Smith Kennedy" w:date="2022-02-07T21:48:00Z">
        <w:r w:rsidR="008B3D64">
          <w:rPr>
            <w:rFonts w:eastAsia="MS Mincho"/>
          </w:rPr>
          <w:delText>Request</w:delText>
        </w:r>
      </w:del>
      <w:ins w:id="682" w:author="Smith Kennedy" w:date="2022-02-07T21:48:00Z">
        <w:r w:rsidR="00902DF5">
          <w:rPr>
            <w:rFonts w:eastAsia="MS Mincho"/>
          </w:rPr>
          <w:t>Operation</w:t>
        </w:r>
      </w:ins>
      <w:r w:rsidR="00456AF2">
        <w:rPr>
          <w:rFonts w:eastAsia="MS Mincho"/>
        </w:rPr>
        <w:t>.</w:t>
      </w:r>
    </w:p>
    <w:p w14:paraId="3DF994D4" w14:textId="77777777" w:rsidR="00F928D2" w:rsidRPr="00240968" w:rsidRDefault="00F928D2" w:rsidP="00B9314B">
      <w:pPr>
        <w:pStyle w:val="IEEEStdsLevel3Header"/>
      </w:pPr>
      <w:bookmarkStart w:id="683" w:name="_Toc204693698"/>
      <w:bookmarkStart w:id="684" w:name="_Ref20751080"/>
      <w:bookmarkStart w:id="685" w:name="_Toc14878406"/>
      <w:bookmarkStart w:id="686" w:name="_Toc40961814"/>
      <w:bookmarkStart w:id="687" w:name="_Ref54354594"/>
      <w:bookmarkStart w:id="688" w:name="_Toc95162736"/>
      <w:bookmarkStart w:id="689" w:name="_Toc86755998"/>
      <w:r w:rsidRPr="00240968">
        <w:t>print-color-mode-supported (1setOf type2 keyword)</w:t>
      </w:r>
      <w:bookmarkEnd w:id="683"/>
      <w:bookmarkEnd w:id="684"/>
      <w:bookmarkEnd w:id="685"/>
      <w:bookmarkEnd w:id="686"/>
      <w:bookmarkEnd w:id="687"/>
      <w:bookmarkEnd w:id="688"/>
      <w:bookmarkEnd w:id="689"/>
    </w:p>
    <w:p w14:paraId="2ACF5DB0" w14:textId="010C953E" w:rsidR="00F928D2" w:rsidRDefault="00F928D2" w:rsidP="00F928D2">
      <w:pPr>
        <w:pStyle w:val="IEEEStdsParagraph"/>
        <w:rPr>
          <w:rFonts w:eastAsia="MS Mincho"/>
        </w:rPr>
      </w:pPr>
      <w:r w:rsidRPr="00106127">
        <w:rPr>
          <w:rFonts w:eastAsia="MS Mincho"/>
        </w:rPr>
        <w:t xml:space="preserve">This </w:t>
      </w:r>
      <w:r>
        <w:rPr>
          <w:rFonts w:eastAsia="MS Mincho"/>
        </w:rPr>
        <w:t xml:space="preserve">REQUIRED </w:t>
      </w:r>
      <w:r w:rsidRPr="004A200E">
        <w:rPr>
          <w:rFonts w:eastAsia="MS Mincho"/>
        </w:rPr>
        <w:t xml:space="preserve">Printer Description attribute </w:t>
      </w:r>
      <w:r w:rsidR="004A430E">
        <w:rPr>
          <w:rFonts w:eastAsia="MS Mincho"/>
        </w:rPr>
        <w:t>lists the</w:t>
      </w:r>
      <w:r w:rsidRPr="00240968">
        <w:rPr>
          <w:rFonts w:eastAsia="MS Mincho"/>
        </w:rPr>
        <w:t xml:space="preserve"> </w:t>
      </w:r>
      <w:r w:rsidR="008B76AB">
        <w:rPr>
          <w:rFonts w:eastAsia="MS Mincho"/>
        </w:rPr>
        <w:t xml:space="preserve">Printer's supported </w:t>
      </w:r>
      <w:r w:rsidRPr="00240968">
        <w:rPr>
          <w:rFonts w:eastAsia="MS Mincho"/>
        </w:rPr>
        <w:t>"print-color-mode</w:t>
      </w:r>
      <w:r>
        <w:rPr>
          <w:rFonts w:eastAsia="MS Mincho"/>
        </w:rPr>
        <w:t xml:space="preserve">" </w:t>
      </w:r>
      <w:r w:rsidR="00067F8D">
        <w:rPr>
          <w:rFonts w:eastAsia="MS Mincho"/>
        </w:rPr>
        <w:t>keywords</w:t>
      </w:r>
      <w:r w:rsidRPr="00240968">
        <w:rPr>
          <w:rFonts w:eastAsia="MS Mincho"/>
        </w:rPr>
        <w:t>.</w:t>
      </w:r>
      <w:r>
        <w:rPr>
          <w:rFonts w:eastAsia="MS Mincho"/>
        </w:rPr>
        <w:t xml:space="preserve"> </w:t>
      </w:r>
      <w:r w:rsidR="0057150C">
        <w:rPr>
          <w:rFonts w:eastAsia="MS Mincho"/>
        </w:rPr>
        <w:t>A</w:t>
      </w:r>
      <w:r>
        <w:rPr>
          <w:rFonts w:eastAsia="MS Mincho"/>
        </w:rPr>
        <w:t xml:space="preserve"> Printer MUST support this attribute if it supports the "print-color-mode" Job Template attribute (section </w:t>
      </w:r>
      <w:r w:rsidR="004A430E">
        <w:rPr>
          <w:rFonts w:eastAsia="MS Mincho"/>
        </w:rPr>
        <w:fldChar w:fldCharType="begin"/>
      </w:r>
      <w:r w:rsidR="004A430E">
        <w:rPr>
          <w:rFonts w:eastAsia="MS Mincho"/>
        </w:rPr>
        <w:instrText xml:space="preserve"> REF _Ref54206319 \n \h </w:instrText>
      </w:r>
      <w:r w:rsidR="004A430E">
        <w:rPr>
          <w:rFonts w:eastAsia="MS Mincho"/>
        </w:rPr>
      </w:r>
      <w:r w:rsidR="004A430E">
        <w:rPr>
          <w:rFonts w:eastAsia="MS Mincho"/>
        </w:rPr>
        <w:fldChar w:fldCharType="separate"/>
      </w:r>
      <w:r w:rsidR="00D6659E">
        <w:rPr>
          <w:rFonts w:eastAsia="MS Mincho"/>
        </w:rPr>
        <w:t>6.2.3</w:t>
      </w:r>
      <w:r w:rsidR="004A430E">
        <w:rPr>
          <w:rFonts w:eastAsia="MS Mincho"/>
        </w:rPr>
        <w:fldChar w:fldCharType="end"/>
      </w:r>
      <w:r>
        <w:rPr>
          <w:rFonts w:eastAsia="MS Mincho"/>
        </w:rPr>
        <w:t>).</w:t>
      </w:r>
    </w:p>
    <w:p w14:paraId="6B16D6D9" w14:textId="43CDB021" w:rsidR="00E53822" w:rsidRDefault="00F928D2" w:rsidP="00F928D2">
      <w:pPr>
        <w:pStyle w:val="IEEEStdsParagraph"/>
      </w:pPr>
      <w:r>
        <w:t xml:space="preserve">If </w:t>
      </w:r>
      <w:r w:rsidR="000957E8">
        <w:t>unregistered</w:t>
      </w:r>
      <w:r>
        <w:t xml:space="preserve"> keywords are among </w:t>
      </w:r>
      <w:r w:rsidR="000957E8">
        <w:t xml:space="preserve">those </w:t>
      </w:r>
      <w:r>
        <w:t xml:space="preserve">listed by this attribute, the </w:t>
      </w:r>
      <w:r w:rsidRPr="00355A22">
        <w:t xml:space="preserve">Printer </w:t>
      </w:r>
      <w:r>
        <w:t>SHOULD</w:t>
      </w:r>
      <w:r w:rsidR="00C82E8A">
        <w:t xml:space="preserve"> supply for all unregistered keywords:</w:t>
      </w:r>
    </w:p>
    <w:p w14:paraId="14CF8B4E" w14:textId="7BABEB2C" w:rsidR="00E53822" w:rsidRDefault="00C82E8A" w:rsidP="00AA09EF">
      <w:pPr>
        <w:pStyle w:val="IEEEStdsParagraph"/>
        <w:numPr>
          <w:ilvl w:val="0"/>
          <w:numId w:val="19"/>
        </w:numPr>
      </w:pPr>
      <w:r>
        <w:t>A</w:t>
      </w:r>
      <w:r w:rsidR="00973BE0">
        <w:t xml:space="preserve"> preview</w:t>
      </w:r>
      <w:r w:rsidR="00F928D2">
        <w:t xml:space="preserve"> </w:t>
      </w:r>
      <w:r w:rsidR="00F928D2" w:rsidRPr="00355A22">
        <w:t xml:space="preserve">ICC profile </w:t>
      </w:r>
      <w:r w:rsidR="00973BE0">
        <w:t xml:space="preserve">listed by </w:t>
      </w:r>
      <w:r w:rsidR="006F6CD0">
        <w:t>its "print-color-mode-icc-profiles"</w:t>
      </w:r>
      <w:r w:rsidR="00AB5B2B">
        <w:t xml:space="preserve"> Printer Description</w:t>
      </w:r>
      <w:r w:rsidR="006F6CD0">
        <w:t xml:space="preserve"> attribute (section </w:t>
      </w:r>
      <w:r w:rsidR="006F6CD0">
        <w:fldChar w:fldCharType="begin"/>
      </w:r>
      <w:r w:rsidR="006F6CD0">
        <w:instrText xml:space="preserve"> REF _Ref5362085 \r \h </w:instrText>
      </w:r>
      <w:r w:rsidR="006F6CD0">
        <w:fldChar w:fldCharType="separate"/>
      </w:r>
      <w:r w:rsidR="00D6659E">
        <w:t>6.5.23</w:t>
      </w:r>
      <w:r w:rsidR="006F6CD0">
        <w:fldChar w:fldCharType="end"/>
      </w:r>
      <w:r w:rsidR="006F6CD0">
        <w:t xml:space="preserve">); </w:t>
      </w:r>
    </w:p>
    <w:p w14:paraId="28249F3E" w14:textId="3AA51D4F" w:rsidR="00C51079" w:rsidRDefault="00973BE0" w:rsidP="00AA09EF">
      <w:pPr>
        <w:pStyle w:val="IEEEStdsParagraph"/>
        <w:numPr>
          <w:ilvl w:val="0"/>
          <w:numId w:val="19"/>
        </w:numPr>
      </w:pPr>
      <w:r>
        <w:t xml:space="preserve">A </w:t>
      </w:r>
      <w:r w:rsidR="00F928D2" w:rsidRPr="00D5272A">
        <w:t xml:space="preserve">localized </w:t>
      </w:r>
      <w:r w:rsidR="00F928D2">
        <w:t>user-presentable label</w:t>
      </w:r>
      <w:r w:rsidR="00CD609E">
        <w:t xml:space="preserve"> </w:t>
      </w:r>
      <w:r w:rsidR="00AB5B2B">
        <w:t xml:space="preserve">in the message catalogs </w:t>
      </w:r>
      <w:r w:rsidR="00DC25F3">
        <w:t xml:space="preserve">(section </w:t>
      </w:r>
      <w:r w:rsidR="00357261">
        <w:fldChar w:fldCharType="begin"/>
      </w:r>
      <w:r w:rsidR="00357261">
        <w:instrText xml:space="preserve"> REF _Ref180134168 \n \h </w:instrText>
      </w:r>
      <w:r w:rsidR="00357261">
        <w:fldChar w:fldCharType="separate"/>
      </w:r>
      <w:r w:rsidR="00D6659E">
        <w:t>11.1</w:t>
      </w:r>
      <w:r w:rsidR="00357261">
        <w:fldChar w:fldCharType="end"/>
      </w:r>
      <w:r w:rsidR="00357261">
        <w:t xml:space="preserve">) </w:t>
      </w:r>
      <w:r w:rsidR="00011910">
        <w:t xml:space="preserve">referenced by the Printer's "printer-strings-uri" Printer Description attribute (section </w:t>
      </w:r>
      <w:r w:rsidR="00011910">
        <w:fldChar w:fldCharType="begin"/>
      </w:r>
      <w:r w:rsidR="00011910">
        <w:instrText xml:space="preserve"> REF _Ref183959333 \n \h </w:instrText>
      </w:r>
      <w:r w:rsidR="00011910">
        <w:fldChar w:fldCharType="separate"/>
      </w:r>
      <w:r w:rsidR="00D6659E">
        <w:t>6.5.41</w:t>
      </w:r>
      <w:r w:rsidR="00011910">
        <w:fldChar w:fldCharType="end"/>
      </w:r>
      <w:r w:rsidR="00011910">
        <w:t>)</w:t>
      </w:r>
      <w:r w:rsidR="00C51079">
        <w:t>;</w:t>
      </w:r>
    </w:p>
    <w:p w14:paraId="7049E627" w14:textId="5190CDD4" w:rsidR="00F928D2" w:rsidRDefault="00C51079" w:rsidP="00AA09EF">
      <w:pPr>
        <w:pStyle w:val="IEEEStdsParagraph"/>
        <w:numPr>
          <w:ilvl w:val="0"/>
          <w:numId w:val="19"/>
        </w:numPr>
      </w:pPr>
      <w:r>
        <w:t xml:space="preserve">Supply </w:t>
      </w:r>
      <w:r w:rsidR="00F928D2">
        <w:t xml:space="preserve">localized "tooltip" contextual help </w:t>
      </w:r>
      <w:r w:rsidR="005F229D">
        <w:t xml:space="preserve">content </w:t>
      </w:r>
      <w:r w:rsidR="009C143E">
        <w:t xml:space="preserve">(section </w:t>
      </w:r>
      <w:r w:rsidR="009C143E">
        <w:fldChar w:fldCharType="begin"/>
      </w:r>
      <w:r w:rsidR="009C143E">
        <w:instrText xml:space="preserve"> REF _Ref54239445 \n \h </w:instrText>
      </w:r>
      <w:r w:rsidR="009C143E">
        <w:fldChar w:fldCharType="separate"/>
      </w:r>
      <w:r w:rsidR="00D6659E">
        <w:t>11.2</w:t>
      </w:r>
      <w:r w:rsidR="009C143E">
        <w:fldChar w:fldCharType="end"/>
      </w:r>
      <w:r w:rsidR="009C143E">
        <w:t xml:space="preserve">) in the message catalogs (section </w:t>
      </w:r>
      <w:r w:rsidR="009C143E">
        <w:fldChar w:fldCharType="begin"/>
      </w:r>
      <w:r w:rsidR="009C143E">
        <w:instrText xml:space="preserve"> REF _Ref180134168 \n \h </w:instrText>
      </w:r>
      <w:r w:rsidR="009C143E">
        <w:fldChar w:fldCharType="separate"/>
      </w:r>
      <w:r w:rsidR="00D6659E">
        <w:t>11.1</w:t>
      </w:r>
      <w:r w:rsidR="009C143E">
        <w:fldChar w:fldCharType="end"/>
      </w:r>
      <w:r w:rsidR="009C143E">
        <w:t xml:space="preserve">) referenced by the Printer's "printer-strings-uri" Printer Description attribute (section </w:t>
      </w:r>
      <w:r w:rsidR="009C143E">
        <w:fldChar w:fldCharType="begin"/>
      </w:r>
      <w:r w:rsidR="009C143E">
        <w:instrText xml:space="preserve"> REF _Ref183959333 \n \h </w:instrText>
      </w:r>
      <w:r w:rsidR="009C143E">
        <w:fldChar w:fldCharType="separate"/>
      </w:r>
      <w:r w:rsidR="00D6659E">
        <w:t>6.5.41</w:t>
      </w:r>
      <w:r w:rsidR="009C143E">
        <w:fldChar w:fldCharType="end"/>
      </w:r>
      <w:r w:rsidR="009C143E">
        <w:t>)</w:t>
      </w:r>
      <w:r w:rsidR="00F928D2">
        <w:t>.</w:t>
      </w:r>
    </w:p>
    <w:p w14:paraId="5E0F4F5E" w14:textId="77777777" w:rsidR="00F928D2" w:rsidRDefault="00F928D2" w:rsidP="00B9314B">
      <w:pPr>
        <w:pStyle w:val="IEEEStdsLevel3Header"/>
      </w:pPr>
      <w:bookmarkStart w:id="690" w:name="_Ref5362085"/>
      <w:bookmarkStart w:id="691" w:name="_Toc6836268"/>
      <w:bookmarkStart w:id="692" w:name="_Toc40961815"/>
      <w:bookmarkStart w:id="693" w:name="_Toc95162737"/>
      <w:bookmarkStart w:id="694" w:name="_Toc86755999"/>
      <w:r>
        <w:t>print-color-mode-icc-profiles (1setOf collection)</w:t>
      </w:r>
      <w:bookmarkEnd w:id="690"/>
      <w:bookmarkEnd w:id="691"/>
      <w:bookmarkEnd w:id="692"/>
      <w:bookmarkEnd w:id="693"/>
      <w:bookmarkEnd w:id="694"/>
    </w:p>
    <w:p w14:paraId="46B2A21C" w14:textId="5DB37A26" w:rsidR="00EF4330" w:rsidRDefault="00F928D2" w:rsidP="00081DC5">
      <w:pPr>
        <w:pStyle w:val="IEEEStdsParagraph"/>
      </w:pPr>
      <w:r>
        <w:t xml:space="preserve">This </w:t>
      </w:r>
      <w:r>
        <w:rPr>
          <w:rFonts w:eastAsia="MS Mincho"/>
        </w:rPr>
        <w:t xml:space="preserve">RECOMMENDED </w:t>
      </w:r>
      <w:r w:rsidRPr="004A200E">
        <w:t xml:space="preserve">Printer Description attribute </w:t>
      </w:r>
      <w:r>
        <w:t xml:space="preserve">lists </w:t>
      </w:r>
      <w:r w:rsidR="0047664D">
        <w:t>a</w:t>
      </w:r>
      <w:r>
        <w:t xml:space="preserve"> set of </w:t>
      </w:r>
      <w:r w:rsidR="0047664D">
        <w:t xml:space="preserve">collections </w:t>
      </w:r>
      <w:r w:rsidR="008604D8">
        <w:t xml:space="preserve">that </w:t>
      </w:r>
      <w:r w:rsidR="00F512D9">
        <w:t xml:space="preserve">each </w:t>
      </w:r>
      <w:r w:rsidR="000B1448">
        <w:t xml:space="preserve">supply a </w:t>
      </w:r>
      <w:r w:rsidR="00F512D9">
        <w:t xml:space="preserve">reference </w:t>
      </w:r>
      <w:r w:rsidR="000B1448">
        <w:t xml:space="preserve">to </w:t>
      </w:r>
      <w:r w:rsidR="00F512D9">
        <w:t xml:space="preserve">an </w:t>
      </w:r>
      <w:r w:rsidR="00B067EA">
        <w:t xml:space="preserve">ICC profile for previewing the color transformation </w:t>
      </w:r>
      <w:r w:rsidR="00F46613">
        <w:t xml:space="preserve">the Printer will perform </w:t>
      </w:r>
      <w:r w:rsidR="00B067EA">
        <w:t xml:space="preserve">when </w:t>
      </w:r>
      <w:r w:rsidR="00865376">
        <w:t xml:space="preserve">a Client supplies </w:t>
      </w:r>
      <w:r w:rsidR="00F46613">
        <w:t xml:space="preserve">the corresponding "print-color-mode" </w:t>
      </w:r>
      <w:r w:rsidR="00B067EA">
        <w:t xml:space="preserve">keyword in a </w:t>
      </w:r>
      <w:r w:rsidR="00902DF5">
        <w:t xml:space="preserve">Job Creation </w:t>
      </w:r>
      <w:del w:id="695" w:author="Smith Kennedy" w:date="2022-02-07T21:48:00Z">
        <w:r w:rsidR="00B067EA">
          <w:delText>Request</w:delText>
        </w:r>
      </w:del>
      <w:ins w:id="696" w:author="Smith Kennedy" w:date="2022-02-07T21:48:00Z">
        <w:r w:rsidR="00902DF5">
          <w:t>Operation</w:t>
        </w:r>
      </w:ins>
      <w:r w:rsidR="00B067EA">
        <w:t>.</w:t>
      </w:r>
      <w:r w:rsidR="00EF4330">
        <w:t xml:space="preserve"> The profiles listed by this attribute are for previewing color transformations</w:t>
      </w:r>
      <w:r w:rsidR="006329EE">
        <w:t>, not for color management, which are supplied by t</w:t>
      </w:r>
      <w:r w:rsidR="00EF4330">
        <w:t>he "printer-icc-profiles"</w:t>
      </w:r>
      <w:r w:rsidR="0090453E">
        <w:t xml:space="preserve"> Printer Description attribute (section </w:t>
      </w:r>
      <w:r w:rsidR="00081DC5">
        <w:fldChar w:fldCharType="begin"/>
      </w:r>
      <w:r w:rsidR="00081DC5">
        <w:instrText xml:space="preserve"> REF _Ref173687095 \n \h </w:instrText>
      </w:r>
      <w:r w:rsidR="00081DC5">
        <w:fldChar w:fldCharType="separate"/>
      </w:r>
      <w:r w:rsidR="00D6659E">
        <w:t>6.5.32</w:t>
      </w:r>
      <w:r w:rsidR="00081DC5">
        <w:fldChar w:fldCharType="end"/>
      </w:r>
      <w:r w:rsidR="0090453E">
        <w:t>)</w:t>
      </w:r>
      <w:r w:rsidR="00E068A3">
        <w:t xml:space="preserve">, as discussed in section </w:t>
      </w:r>
      <w:r w:rsidR="00E068A3">
        <w:fldChar w:fldCharType="begin"/>
      </w:r>
      <w:r w:rsidR="00E068A3">
        <w:instrText xml:space="preserve"> REF _Ref54362470 \n \h </w:instrText>
      </w:r>
      <w:r w:rsidR="00E068A3">
        <w:fldChar w:fldCharType="separate"/>
      </w:r>
      <w:r w:rsidR="00D6659E">
        <w:t>4.5</w:t>
      </w:r>
      <w:r w:rsidR="00E068A3">
        <w:fldChar w:fldCharType="end"/>
      </w:r>
      <w:r w:rsidR="00EF4330">
        <w:t>.</w:t>
      </w:r>
    </w:p>
    <w:p w14:paraId="66E04B98" w14:textId="6F2C7172" w:rsidR="007029FC" w:rsidRPr="00702C88" w:rsidRDefault="00D05EA5" w:rsidP="00303509">
      <w:pPr>
        <w:pStyle w:val="IEEEStdsParagraph"/>
      </w:pPr>
      <w:r>
        <w:lastRenderedPageBreak/>
        <w:t xml:space="preserve">A Printer SHOULD support this attribute if </w:t>
      </w:r>
      <w:r w:rsidR="006A48EA">
        <w:t xml:space="preserve">its </w:t>
      </w:r>
      <w:r w:rsidR="00316517">
        <w:t xml:space="preserve">"print-color-mode-supported" Printer Description attribute (section </w:t>
      </w:r>
      <w:r w:rsidR="00316517">
        <w:fldChar w:fldCharType="begin"/>
      </w:r>
      <w:r w:rsidR="00316517">
        <w:instrText xml:space="preserve"> REF _Ref54354594 \n \h </w:instrText>
      </w:r>
      <w:r w:rsidR="00316517">
        <w:fldChar w:fldCharType="separate"/>
      </w:r>
      <w:r w:rsidR="00D6659E">
        <w:t>6.5.22</w:t>
      </w:r>
      <w:r w:rsidR="00316517">
        <w:fldChar w:fldCharType="end"/>
      </w:r>
      <w:r w:rsidR="00316517">
        <w:t xml:space="preserve">) </w:t>
      </w:r>
      <w:r w:rsidR="00B30F3C">
        <w:t xml:space="preserve">lists unregistered keywords. </w:t>
      </w:r>
      <w:r w:rsidR="002C78E0">
        <w:t>Each collection in the set MUST have a unique "print-color-mode" value.</w:t>
      </w:r>
    </w:p>
    <w:p w14:paraId="143D4536" w14:textId="77777777" w:rsidR="00F928D2" w:rsidRDefault="00F928D2" w:rsidP="00B9314B">
      <w:pPr>
        <w:pStyle w:val="IEEEStdsLevel4Header"/>
      </w:pPr>
      <w:bookmarkStart w:id="697" w:name="_Ref54356449"/>
      <w:bookmarkStart w:id="698" w:name="_Toc6836270"/>
      <w:r>
        <w:t>print-color-mode (type2 keyword)</w:t>
      </w:r>
      <w:bookmarkEnd w:id="697"/>
    </w:p>
    <w:p w14:paraId="0D94D4FA" w14:textId="52F52AFE" w:rsidR="00F928D2" w:rsidRPr="00F84FAE" w:rsidRDefault="00F928D2" w:rsidP="00F928D2">
      <w:pPr>
        <w:pStyle w:val="IEEEStdsParagraph"/>
      </w:pPr>
      <w:r>
        <w:t xml:space="preserve">This REQUIRED member attribute </w:t>
      </w:r>
      <w:r w:rsidR="00303509">
        <w:t>names</w:t>
      </w:r>
      <w:r>
        <w:t xml:space="preserve"> the print color mode</w:t>
      </w:r>
      <w:r w:rsidR="00C02706">
        <w:t xml:space="preserve">. </w:t>
      </w:r>
      <w:r>
        <w:t xml:space="preserve">The </w:t>
      </w:r>
      <w:r w:rsidR="002A7487">
        <w:t xml:space="preserve">Printer MUST supply </w:t>
      </w:r>
      <w:r w:rsidR="000532A5">
        <w:t xml:space="preserve">a </w:t>
      </w:r>
      <w:r>
        <w:t xml:space="preserve">keyword </w:t>
      </w:r>
      <w:r w:rsidR="000532A5">
        <w:t xml:space="preserve">listed </w:t>
      </w:r>
      <w:r>
        <w:t xml:space="preserve">by the Printer's "print-color-mode-supported" attribute (section </w:t>
      </w:r>
      <w:r>
        <w:fldChar w:fldCharType="begin"/>
      </w:r>
      <w:r>
        <w:instrText xml:space="preserve"> REF _Ref20751080 \n \h </w:instrText>
      </w:r>
      <w:r>
        <w:fldChar w:fldCharType="separate"/>
      </w:r>
      <w:r w:rsidR="00D6659E">
        <w:t>6.5.22</w:t>
      </w:r>
      <w:r>
        <w:fldChar w:fldCharType="end"/>
      </w:r>
      <w:r>
        <w:t>).</w:t>
      </w:r>
    </w:p>
    <w:p w14:paraId="21BB42AE" w14:textId="77777777" w:rsidR="00F928D2" w:rsidRDefault="00F928D2" w:rsidP="00B9314B">
      <w:pPr>
        <w:pStyle w:val="IEEEStdsLevel4Header"/>
      </w:pPr>
      <w:bookmarkStart w:id="699" w:name="_Ref54356470"/>
      <w:r>
        <w:t>profile-uri</w:t>
      </w:r>
      <w:r w:rsidRPr="000E5BB1">
        <w:t xml:space="preserve"> (uri)</w:t>
      </w:r>
      <w:bookmarkEnd w:id="698"/>
      <w:bookmarkEnd w:id="699"/>
    </w:p>
    <w:p w14:paraId="27F9C81B" w14:textId="0B21CF90" w:rsidR="00F928D2" w:rsidRDefault="00F928D2" w:rsidP="00F928D2">
      <w:pPr>
        <w:pStyle w:val="IEEEStdsParagraph"/>
        <w:rPr>
          <w:rFonts w:eastAsia="MS Mincho"/>
        </w:rPr>
      </w:pPr>
      <w:r>
        <w:t xml:space="preserve">This REQUIRED member attribute </w:t>
      </w:r>
      <w:r w:rsidR="00524F7C">
        <w:t>references</w:t>
      </w:r>
      <w:r>
        <w:t xml:space="preserve"> a Printer Resident or Site Local </w:t>
      </w:r>
      <w:r w:rsidRPr="00E57B8D">
        <w:t>ICC color profile</w:t>
      </w:r>
      <w:r w:rsidR="001E29D6">
        <w:t xml:space="preserve"> for previewing the color mode named by the collection's </w:t>
      </w:r>
      <w:r w:rsidR="009E5530">
        <w:t>"print-color-mode"  member attribute</w:t>
      </w:r>
      <w:r w:rsidR="00927397">
        <w:t xml:space="preserve"> (section </w:t>
      </w:r>
      <w:r w:rsidR="00927397">
        <w:fldChar w:fldCharType="begin"/>
      </w:r>
      <w:r w:rsidR="00927397">
        <w:instrText xml:space="preserve"> REF _Ref54356449 \n \h </w:instrText>
      </w:r>
      <w:r w:rsidR="00927397">
        <w:fldChar w:fldCharType="separate"/>
      </w:r>
      <w:r w:rsidR="00D6659E">
        <w:t>6.5.23.1</w:t>
      </w:r>
      <w:r w:rsidR="00927397">
        <w:fldChar w:fldCharType="end"/>
      </w:r>
      <w:r w:rsidR="00927397">
        <w:t>)</w:t>
      </w:r>
      <w:r>
        <w:t xml:space="preserve">. The </w:t>
      </w:r>
      <w:r w:rsidR="006F36F3">
        <w:t xml:space="preserve">Printer </w:t>
      </w:r>
      <w:r>
        <w:t xml:space="preserve">MUST </w:t>
      </w:r>
      <w:r w:rsidR="00C4539A">
        <w:t xml:space="preserve">supply </w:t>
      </w:r>
      <w:r w:rsidR="00CC0904">
        <w:t>a</w:t>
      </w:r>
      <w:r w:rsidR="003E03E3">
        <w:t xml:space="preserve">n </w:t>
      </w:r>
      <w:r w:rsidRPr="00E57B8D">
        <w:t>"http</w:t>
      </w:r>
      <w:r>
        <w:t>s</w:t>
      </w:r>
      <w:r w:rsidRPr="00E57B8D">
        <w:t xml:space="preserve">" or "http" </w:t>
      </w:r>
      <w:r>
        <w:t xml:space="preserve">scheme </w:t>
      </w:r>
      <w:r w:rsidRPr="00E57B8D">
        <w:t>URI</w:t>
      </w:r>
      <w:r w:rsidR="00524F7C">
        <w:t xml:space="preserve"> for this member attribute</w:t>
      </w:r>
      <w:r w:rsidR="00C4539A">
        <w:t xml:space="preserve">. </w:t>
      </w:r>
      <w:r w:rsidR="00E149BD">
        <w:t xml:space="preserve">The Printer </w:t>
      </w:r>
      <w:r w:rsidR="00E149BD">
        <w:rPr>
          <w:rFonts w:eastAsia="MS Mincho"/>
        </w:rPr>
        <w:t>SHOULD supply a URI that follows the Printer resources</w:t>
      </w:r>
      <w:r w:rsidR="00E149BD" w:rsidRPr="00CE0936">
        <w:rPr>
          <w:rFonts w:eastAsia="MS Mincho"/>
        </w:rPr>
        <w:t xml:space="preserve"> </w:t>
      </w:r>
      <w:r w:rsidR="00E149BD" w:rsidRPr="005868E3">
        <w:rPr>
          <w:rFonts w:eastAsia="MS Mincho"/>
        </w:rPr>
        <w:t xml:space="preserve">best practices in section </w:t>
      </w:r>
      <w:r w:rsidR="00E149BD">
        <w:rPr>
          <w:rFonts w:eastAsia="MS Mincho"/>
        </w:rPr>
        <w:fldChar w:fldCharType="begin"/>
      </w:r>
      <w:r w:rsidR="00E149BD">
        <w:rPr>
          <w:rFonts w:eastAsia="MS Mincho"/>
        </w:rPr>
        <w:instrText xml:space="preserve"> REF _Ref31699129 \n \h </w:instrText>
      </w:r>
      <w:r w:rsidR="00E149BD">
        <w:rPr>
          <w:rFonts w:eastAsia="MS Mincho"/>
        </w:rPr>
      </w:r>
      <w:r w:rsidR="00E149BD">
        <w:rPr>
          <w:rFonts w:eastAsia="MS Mincho"/>
        </w:rPr>
        <w:fldChar w:fldCharType="separate"/>
      </w:r>
      <w:r w:rsidR="00D6659E">
        <w:rPr>
          <w:rFonts w:eastAsia="MS Mincho"/>
        </w:rPr>
        <w:t>12.2</w:t>
      </w:r>
      <w:r w:rsidR="00E149BD">
        <w:rPr>
          <w:rFonts w:eastAsia="MS Mincho"/>
        </w:rPr>
        <w:fldChar w:fldCharType="end"/>
      </w:r>
      <w:r w:rsidR="00E149BD">
        <w:rPr>
          <w:rFonts w:eastAsia="MS Mincho"/>
        </w:rPr>
        <w:t>.</w:t>
      </w:r>
    </w:p>
    <w:p w14:paraId="2D4C96A2" w14:textId="19564B45" w:rsidR="001D2D52" w:rsidRDefault="001D2D52" w:rsidP="00B9314B">
      <w:pPr>
        <w:pStyle w:val="IEEEStdsLevel3Header"/>
        <w:rPr>
          <w:rFonts w:eastAsia="MS Mincho"/>
        </w:rPr>
      </w:pPr>
      <w:bookmarkStart w:id="700" w:name="_Ref70687401"/>
      <w:bookmarkStart w:id="701" w:name="_Toc95162738"/>
      <w:bookmarkStart w:id="702" w:name="_Toc86756000"/>
      <w:r w:rsidRPr="001D2D52">
        <w:rPr>
          <w:rFonts w:eastAsia="MS Mincho"/>
        </w:rPr>
        <w:t>print-processing-attributes-supported (1setOf keyword)</w:t>
      </w:r>
      <w:bookmarkEnd w:id="700"/>
      <w:bookmarkEnd w:id="701"/>
      <w:bookmarkEnd w:id="702"/>
    </w:p>
    <w:p w14:paraId="00679B90" w14:textId="41542ADD" w:rsidR="00077957" w:rsidRDefault="001D2D52" w:rsidP="00077957">
      <w:pPr>
        <w:pStyle w:val="IEEEStdsParagraph"/>
        <w:rPr>
          <w:rFonts w:eastAsia="MS Mincho"/>
        </w:rPr>
      </w:pPr>
      <w:r w:rsidRPr="001D2D52">
        <w:rPr>
          <w:rFonts w:eastAsia="MS Mincho"/>
        </w:rPr>
        <w:t>This REQUIRED attribute lists the Job and Document Template attributes that specify processing variables such as algorithms, rendering behaviors, and resource limits</w:t>
      </w:r>
      <w:r w:rsidR="00365D8C">
        <w:rPr>
          <w:rFonts w:eastAsia="MS Mincho"/>
        </w:rPr>
        <w:t xml:space="preserve">, to enable </w:t>
      </w:r>
      <w:r w:rsidR="00CD78F9">
        <w:rPr>
          <w:rFonts w:eastAsia="MS Mincho"/>
        </w:rPr>
        <w:t>a Client to present these in a group to the End Use</w:t>
      </w:r>
      <w:r w:rsidR="00562433">
        <w:rPr>
          <w:rFonts w:eastAsia="MS Mincho"/>
        </w:rPr>
        <w:t xml:space="preserve">r. </w:t>
      </w:r>
      <w:r w:rsidRPr="001D2D52">
        <w:rPr>
          <w:rFonts w:eastAsia="MS Mincho"/>
        </w:rPr>
        <w:t xml:space="preserve">Printers that support the "media-overprint" (section </w:t>
      </w:r>
      <w:r w:rsidR="00D80EB3">
        <w:rPr>
          <w:rFonts w:eastAsia="MS Mincho"/>
        </w:rPr>
        <w:fldChar w:fldCharType="begin"/>
      </w:r>
      <w:r w:rsidR="00D80EB3">
        <w:rPr>
          <w:rFonts w:eastAsia="MS Mincho"/>
        </w:rPr>
        <w:instrText xml:space="preserve"> REF _Ref70686067 \n \h </w:instrText>
      </w:r>
      <w:r w:rsidR="00077957">
        <w:rPr>
          <w:rFonts w:eastAsia="MS Mincho"/>
        </w:rPr>
        <w:instrText xml:space="preserve"> \* MERGEFORMAT </w:instrText>
      </w:r>
      <w:r w:rsidR="00D80EB3">
        <w:rPr>
          <w:rFonts w:eastAsia="MS Mincho"/>
        </w:rPr>
      </w:r>
      <w:r w:rsidR="00D80EB3">
        <w:rPr>
          <w:rFonts w:eastAsia="MS Mincho"/>
        </w:rPr>
        <w:fldChar w:fldCharType="separate"/>
      </w:r>
      <w:r w:rsidR="00D6659E">
        <w:rPr>
          <w:rFonts w:eastAsia="MS Mincho"/>
        </w:rPr>
        <w:t>6.2.2</w:t>
      </w:r>
      <w:r w:rsidR="00D80EB3">
        <w:rPr>
          <w:rFonts w:eastAsia="MS Mincho"/>
        </w:rPr>
        <w:fldChar w:fldCharType="end"/>
      </w:r>
      <w:r w:rsidR="00D80EB3">
        <w:rPr>
          <w:rFonts w:eastAsia="MS Mincho"/>
        </w:rPr>
        <w:t>)</w:t>
      </w:r>
      <w:r w:rsidRPr="001D2D52">
        <w:rPr>
          <w:rFonts w:eastAsia="MS Mincho"/>
        </w:rPr>
        <w:t>, "print-color-mode" (</w:t>
      </w:r>
      <w:r w:rsidR="00D80EB3">
        <w:rPr>
          <w:rFonts w:eastAsia="MS Mincho"/>
        </w:rPr>
        <w:t xml:space="preserve">section </w:t>
      </w:r>
      <w:r w:rsidR="00E216E7">
        <w:rPr>
          <w:rFonts w:eastAsia="MS Mincho"/>
        </w:rPr>
        <w:fldChar w:fldCharType="begin"/>
      </w:r>
      <w:r w:rsidR="00E216E7">
        <w:rPr>
          <w:rFonts w:eastAsia="MS Mincho"/>
        </w:rPr>
        <w:instrText xml:space="preserve"> REF _Ref54206319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Pr>
          <w:rFonts w:eastAsia="MS Mincho"/>
        </w:rPr>
        <w:t>6.2.3</w:t>
      </w:r>
      <w:r w:rsidR="00E216E7">
        <w:rPr>
          <w:rFonts w:eastAsia="MS Mincho"/>
        </w:rPr>
        <w:fldChar w:fldCharType="end"/>
      </w:r>
      <w:r w:rsidRPr="001D2D52">
        <w:rPr>
          <w:rFonts w:eastAsia="MS Mincho"/>
        </w:rPr>
        <w:t xml:space="preserve">), “print-content-optimize” </w:t>
      </w:r>
      <w:r w:rsidR="00E216E7">
        <w:rPr>
          <w:rFonts w:eastAsia="MS Mincho"/>
        </w:rPr>
        <w:fldChar w:fldCharType="begin"/>
      </w:r>
      <w:r w:rsidR="00E216E7">
        <w:rPr>
          <w:rFonts w:eastAsia="MS Mincho"/>
        </w:rPr>
        <w:instrText xml:space="preserve"> REF PWG5100_7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t>[PWG5100.7]</w:t>
      </w:r>
      <w:r w:rsidR="00E216E7">
        <w:rPr>
          <w:rFonts w:eastAsia="MS Mincho"/>
        </w:rPr>
        <w:fldChar w:fldCharType="end"/>
      </w:r>
      <w:r w:rsidRPr="001D2D52">
        <w:rPr>
          <w:rFonts w:eastAsia="MS Mincho"/>
        </w:rPr>
        <w:t xml:space="preserve">, "print-darkness"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D6659E">
        <w:t>[IPPLABEL]</w:t>
      </w:r>
      <w:r w:rsidR="00B56CB8">
        <w:rPr>
          <w:rFonts w:eastAsia="MS Mincho"/>
        </w:rPr>
        <w:fldChar w:fldCharType="end"/>
      </w:r>
      <w:r w:rsidRPr="001D2D52">
        <w:rPr>
          <w:rFonts w:eastAsia="MS Mincho"/>
        </w:rPr>
        <w:t xml:space="preserve">, “print-rendering-intent” (section </w:t>
      </w:r>
      <w:r w:rsidR="00E216E7">
        <w:rPr>
          <w:rFonts w:eastAsia="MS Mincho"/>
        </w:rPr>
        <w:fldChar w:fldCharType="begin"/>
      </w:r>
      <w:r w:rsidR="00E216E7">
        <w:rPr>
          <w:rFonts w:eastAsia="MS Mincho"/>
        </w:rPr>
        <w:instrText xml:space="preserve"> REF _Ref54241114 \n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Pr>
          <w:rFonts w:eastAsia="MS Mincho"/>
        </w:rPr>
        <w:t>6.2.4</w:t>
      </w:r>
      <w:r w:rsidR="00E216E7">
        <w:rPr>
          <w:rFonts w:eastAsia="MS Mincho"/>
        </w:rPr>
        <w:fldChar w:fldCharType="end"/>
      </w:r>
      <w:r w:rsidRPr="001D2D52">
        <w:rPr>
          <w:rFonts w:eastAsia="MS Mincho"/>
        </w:rPr>
        <w:t xml:space="preserve">), "print-speed" </w:t>
      </w:r>
      <w:r w:rsidR="00B56CB8">
        <w:rPr>
          <w:rFonts w:eastAsia="MS Mincho"/>
        </w:rPr>
        <w:fldChar w:fldCharType="begin"/>
      </w:r>
      <w:r w:rsidR="00B56CB8">
        <w:rPr>
          <w:rFonts w:eastAsia="MS Mincho"/>
        </w:rPr>
        <w:instrText xml:space="preserve"> REF IPPLABEL \h </w:instrText>
      </w:r>
      <w:r w:rsidR="00077957">
        <w:rPr>
          <w:rFonts w:eastAsia="MS Mincho"/>
        </w:rPr>
        <w:instrText xml:space="preserve"> \* MERGEFORMAT </w:instrText>
      </w:r>
      <w:r w:rsidR="00B56CB8">
        <w:rPr>
          <w:rFonts w:eastAsia="MS Mincho"/>
        </w:rPr>
      </w:r>
      <w:r w:rsidR="00B56CB8">
        <w:rPr>
          <w:rFonts w:eastAsia="MS Mincho"/>
        </w:rPr>
        <w:fldChar w:fldCharType="separate"/>
      </w:r>
      <w:r w:rsidR="00D6659E">
        <w:t>[IPPLABEL]</w:t>
      </w:r>
      <w:r w:rsidR="00B56CB8">
        <w:rPr>
          <w:rFonts w:eastAsia="MS Mincho"/>
        </w:rPr>
        <w:fldChar w:fldCharType="end"/>
      </w:r>
      <w:r w:rsidRPr="001D2D52">
        <w:rPr>
          <w:rFonts w:eastAsia="MS Mincho"/>
        </w:rPr>
        <w:t xml:space="preserve">, and/or “printer-resolution” </w:t>
      </w:r>
      <w:r w:rsidR="00E216E7">
        <w:rPr>
          <w:rFonts w:eastAsia="MS Mincho"/>
        </w:rPr>
        <w:fldChar w:fldCharType="begin"/>
      </w:r>
      <w:r w:rsidR="00E216E7">
        <w:rPr>
          <w:rFonts w:eastAsia="MS Mincho"/>
        </w:rPr>
        <w:instrText xml:space="preserve"> REF STD92 \h </w:instrText>
      </w:r>
      <w:r w:rsidR="00077957">
        <w:rPr>
          <w:rFonts w:eastAsia="MS Mincho"/>
        </w:rPr>
        <w:instrText xml:space="preserve"> \* MERGEFORMAT </w:instrText>
      </w:r>
      <w:r w:rsidR="00E216E7">
        <w:rPr>
          <w:rFonts w:eastAsia="MS Mincho"/>
        </w:rPr>
      </w:r>
      <w:r w:rsidR="00E216E7">
        <w:rPr>
          <w:rFonts w:eastAsia="MS Mincho"/>
        </w:rPr>
        <w:fldChar w:fldCharType="separate"/>
      </w:r>
      <w:r w:rsidR="00D6659E" w:rsidRPr="003A6A5B">
        <w:t>[</w:t>
      </w:r>
      <w:r w:rsidR="00D6659E">
        <w:t>STD92</w:t>
      </w:r>
      <w:r w:rsidR="00D6659E" w:rsidRPr="003A6A5B">
        <w:t>]</w:t>
      </w:r>
      <w:r w:rsidR="00E216E7">
        <w:rPr>
          <w:rFonts w:eastAsia="MS Mincho"/>
        </w:rPr>
        <w:fldChar w:fldCharType="end"/>
      </w:r>
      <w:r w:rsidRPr="001D2D52">
        <w:rPr>
          <w:rFonts w:eastAsia="MS Mincho"/>
        </w:rPr>
        <w:t xml:space="preserve"> Job Template attributes MUST list the </w:t>
      </w:r>
      <w:r w:rsidR="000801A4">
        <w:rPr>
          <w:rFonts w:eastAsia="MS Mincho"/>
        </w:rPr>
        <w:t>supported attribute names</w:t>
      </w:r>
      <w:r w:rsidRPr="001D2D52">
        <w:rPr>
          <w:rFonts w:eastAsia="MS Mincho"/>
        </w:rPr>
        <w:t xml:space="preserve"> in the "print-processing-attributes-supported" attribute.</w:t>
      </w:r>
      <w:r w:rsidR="000C40BA">
        <w:rPr>
          <w:rFonts w:eastAsia="MS Mincho"/>
        </w:rPr>
        <w:t xml:space="preserve"> </w:t>
      </w:r>
      <w:r w:rsidR="0065794A">
        <w:rPr>
          <w:rFonts w:eastAsia="MS Mincho"/>
        </w:rPr>
        <w:t xml:space="preserve">Other attribues, such as </w:t>
      </w:r>
      <w:r w:rsidR="008F309D">
        <w:rPr>
          <w:rFonts w:eastAsia="MS Mincho"/>
        </w:rPr>
        <w:t>"media", "copies", "sides", "finishings" etc. that do not direc</w:t>
      </w:r>
      <w:r w:rsidR="004B5206">
        <w:rPr>
          <w:rFonts w:eastAsia="MS Mincho"/>
        </w:rPr>
        <w:t>tly pertain to</w:t>
      </w:r>
      <w:r w:rsidR="00077957">
        <w:rPr>
          <w:rFonts w:eastAsia="MS Mincho"/>
        </w:rPr>
        <w:t>this domain MUST NOT be listed.</w:t>
      </w:r>
    </w:p>
    <w:p w14:paraId="1E925FE0" w14:textId="5D1EC48F" w:rsidR="001D2D52" w:rsidRPr="001D2D52" w:rsidRDefault="00D038F7" w:rsidP="00077957">
      <w:pPr>
        <w:pStyle w:val="IEEEStdsParagraph"/>
        <w:rPr>
          <w:rFonts w:eastAsia="MS Mincho"/>
        </w:rPr>
      </w:pPr>
      <w:r>
        <w:rPr>
          <w:rFonts w:eastAsia="MS Mincho"/>
        </w:rPr>
        <w:t xml:space="preserve">Vendor-defined </w:t>
      </w:r>
      <w:r w:rsidR="004D7B38">
        <w:rPr>
          <w:rFonts w:eastAsia="MS Mincho"/>
        </w:rPr>
        <w:t>Job</w:t>
      </w:r>
      <w:r>
        <w:rPr>
          <w:rFonts w:eastAsia="MS Mincho"/>
        </w:rPr>
        <w:t xml:space="preserve"> </w:t>
      </w:r>
      <w:r w:rsidR="00643E9A">
        <w:rPr>
          <w:rFonts w:eastAsia="MS Mincho"/>
        </w:rPr>
        <w:t xml:space="preserve">or Document </w:t>
      </w:r>
      <w:r>
        <w:rPr>
          <w:rFonts w:eastAsia="MS Mincho"/>
        </w:rPr>
        <w:t xml:space="preserve">Template attributes </w:t>
      </w:r>
      <w:r w:rsidR="00643E9A">
        <w:rPr>
          <w:rFonts w:eastAsia="MS Mincho"/>
        </w:rPr>
        <w:t xml:space="preserve">can be listed </w:t>
      </w:r>
      <w:r>
        <w:rPr>
          <w:rFonts w:eastAsia="MS Mincho"/>
        </w:rPr>
        <w:t>as well</w:t>
      </w:r>
      <w:r w:rsidR="00643E9A">
        <w:rPr>
          <w:rFonts w:eastAsia="MS Mincho"/>
        </w:rPr>
        <w:t xml:space="preserve">. All attributes </w:t>
      </w:r>
      <w:r w:rsidR="00C81CCB">
        <w:rPr>
          <w:rFonts w:eastAsia="MS Mincho"/>
        </w:rPr>
        <w:t xml:space="preserve">listed by this attribute MUST use the </w:t>
      </w:r>
      <w:r w:rsidR="00BE57B9">
        <w:rPr>
          <w:rFonts w:eastAsia="MS Mincho"/>
        </w:rPr>
        <w:t>'</w:t>
      </w:r>
      <w:r w:rsidR="00C81CCB">
        <w:rPr>
          <w:rFonts w:eastAsia="MS Mincho"/>
        </w:rPr>
        <w:t>boolean</w:t>
      </w:r>
      <w:r w:rsidR="00BE57B9">
        <w:rPr>
          <w:rFonts w:eastAsia="MS Mincho"/>
        </w:rPr>
        <w:t>'</w:t>
      </w:r>
      <w:r w:rsidR="00C81CCB">
        <w:rPr>
          <w:rFonts w:eastAsia="MS Mincho"/>
        </w:rPr>
        <w:t xml:space="preserve">, </w:t>
      </w:r>
      <w:r w:rsidR="00BE57B9">
        <w:rPr>
          <w:rFonts w:eastAsia="MS Mincho"/>
        </w:rPr>
        <w:t>'</w:t>
      </w:r>
      <w:r w:rsidR="00C81CCB">
        <w:rPr>
          <w:rFonts w:eastAsia="MS Mincho"/>
        </w:rPr>
        <w:t>enum</w:t>
      </w:r>
      <w:r w:rsidR="00BE57B9">
        <w:rPr>
          <w:rFonts w:eastAsia="MS Mincho"/>
        </w:rPr>
        <w:t>'</w:t>
      </w:r>
      <w:r w:rsidR="00C81CCB">
        <w:rPr>
          <w:rFonts w:eastAsia="MS Mincho"/>
        </w:rPr>
        <w:t xml:space="preserve">, </w:t>
      </w:r>
      <w:r w:rsidR="00BE57B9">
        <w:rPr>
          <w:rFonts w:eastAsia="MS Mincho"/>
        </w:rPr>
        <w:t>'</w:t>
      </w:r>
      <w:r w:rsidR="00C81CCB">
        <w:rPr>
          <w:rFonts w:eastAsia="MS Mincho"/>
        </w:rPr>
        <w:t>integer</w:t>
      </w:r>
      <w:r w:rsidR="00BE57B9">
        <w:rPr>
          <w:rFonts w:eastAsia="MS Mincho"/>
        </w:rPr>
        <w:t>'</w:t>
      </w:r>
      <w:r w:rsidR="00C81CCB">
        <w:rPr>
          <w:rFonts w:eastAsia="MS Mincho"/>
        </w:rPr>
        <w:t xml:space="preserve">, </w:t>
      </w:r>
      <w:r w:rsidR="00BE57B9">
        <w:rPr>
          <w:rFonts w:eastAsia="MS Mincho"/>
        </w:rPr>
        <w:t>'</w:t>
      </w:r>
      <w:r w:rsidR="00C81CCB">
        <w:rPr>
          <w:rFonts w:eastAsia="MS Mincho"/>
        </w:rPr>
        <w:t>keyword</w:t>
      </w:r>
      <w:r w:rsidR="00BE57B9">
        <w:rPr>
          <w:rFonts w:eastAsia="MS Mincho"/>
        </w:rPr>
        <w:t>'</w:t>
      </w:r>
      <w:r w:rsidR="00C81CCB">
        <w:rPr>
          <w:rFonts w:eastAsia="MS Mincho"/>
        </w:rPr>
        <w:t xml:space="preserve"> or </w:t>
      </w:r>
      <w:r w:rsidR="00BE57B9">
        <w:rPr>
          <w:rFonts w:eastAsia="MS Mincho"/>
        </w:rPr>
        <w:t>'</w:t>
      </w:r>
      <w:r w:rsidR="00C81CCB">
        <w:rPr>
          <w:rFonts w:eastAsia="MS Mincho"/>
        </w:rPr>
        <w:t>resolution' syntax types.</w:t>
      </w:r>
      <w:r w:rsidR="00BE57B9">
        <w:rPr>
          <w:rFonts w:eastAsia="MS Mincho"/>
        </w:rPr>
        <w:t xml:space="preserve"> Vendor-defined Printer Description attributes </w:t>
      </w:r>
      <w:r w:rsidR="00C84258">
        <w:rPr>
          <w:rFonts w:eastAsia="MS Mincho"/>
        </w:rPr>
        <w:t>MUST use the '</w:t>
      </w:r>
      <w:r w:rsidR="00C84258" w:rsidRPr="00C84258">
        <w:rPr>
          <w:rFonts w:eastAsia="MS Mincho"/>
        </w:rPr>
        <w:t>boolean</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enum</w:t>
      </w:r>
      <w:r w:rsidR="00C84258">
        <w:rPr>
          <w:rFonts w:eastAsia="MS Mincho"/>
        </w:rPr>
        <w:t>'</w:t>
      </w:r>
      <w:r w:rsidR="00C84258" w:rsidRPr="00C84258">
        <w:rPr>
          <w:rFonts w:eastAsia="MS Mincho"/>
        </w:rPr>
        <w:t xml:space="preserve">, </w:t>
      </w:r>
      <w:r w:rsidR="00C84258">
        <w:rPr>
          <w:rFonts w:eastAsia="MS Mincho"/>
        </w:rPr>
        <w:t>'</w:t>
      </w:r>
      <w:r w:rsidR="00C84258" w:rsidRPr="00C84258">
        <w:rPr>
          <w:rFonts w:eastAsia="MS Mincho"/>
        </w:rPr>
        <w:t>1setOf integer | rangeOfInteger</w:t>
      </w:r>
      <w:r w:rsidR="0065794A">
        <w:rPr>
          <w:rFonts w:eastAsia="MS Mincho"/>
        </w:rPr>
        <w:t>'</w:t>
      </w:r>
      <w:r w:rsidR="00C84258" w:rsidRPr="00C84258">
        <w:rPr>
          <w:rFonts w:eastAsia="MS Mincho"/>
        </w:rPr>
        <w:t xml:space="preserve">, </w:t>
      </w:r>
      <w:r w:rsidR="0065794A">
        <w:rPr>
          <w:rFonts w:eastAsia="MS Mincho"/>
        </w:rPr>
        <w:t>'</w:t>
      </w:r>
      <w:r w:rsidR="00C84258" w:rsidRPr="00C84258">
        <w:rPr>
          <w:rFonts w:eastAsia="MS Mincho"/>
        </w:rPr>
        <w:t>1setOf keyword</w:t>
      </w:r>
      <w:r w:rsidR="0065794A">
        <w:rPr>
          <w:rFonts w:eastAsia="MS Mincho"/>
        </w:rPr>
        <w:t>'</w:t>
      </w:r>
      <w:r w:rsidR="00C84258" w:rsidRPr="00C84258">
        <w:rPr>
          <w:rFonts w:eastAsia="MS Mincho"/>
        </w:rPr>
        <w:t xml:space="preserve">, </w:t>
      </w:r>
      <w:r w:rsidR="0065794A">
        <w:rPr>
          <w:rFonts w:eastAsia="MS Mincho"/>
        </w:rPr>
        <w:t>or '</w:t>
      </w:r>
      <w:r w:rsidR="00C84258" w:rsidRPr="00C84258">
        <w:rPr>
          <w:rFonts w:eastAsia="MS Mincho"/>
        </w:rPr>
        <w:t>1setOf resolution</w:t>
      </w:r>
      <w:r w:rsidR="0065794A">
        <w:rPr>
          <w:rFonts w:eastAsia="MS Mincho"/>
        </w:rPr>
        <w:t>' types.</w:t>
      </w:r>
    </w:p>
    <w:p w14:paraId="73F66194" w14:textId="77777777" w:rsidR="00F928D2" w:rsidRPr="0080065F" w:rsidRDefault="00F928D2" w:rsidP="00B9314B">
      <w:pPr>
        <w:pStyle w:val="IEEEStdsLevel3Header"/>
      </w:pPr>
      <w:bookmarkStart w:id="703" w:name="_Ref195610005"/>
      <w:bookmarkStart w:id="704" w:name="_Toc204693699"/>
      <w:bookmarkStart w:id="705" w:name="_Toc14878408"/>
      <w:bookmarkStart w:id="706" w:name="_Toc40961818"/>
      <w:bookmarkStart w:id="707" w:name="_Toc95162739"/>
      <w:bookmarkStart w:id="708" w:name="_Toc86756001"/>
      <w:r w:rsidRPr="0080065F">
        <w:t>print-rendering-intent-default (type2 keyword)</w:t>
      </w:r>
      <w:bookmarkEnd w:id="703"/>
      <w:bookmarkEnd w:id="704"/>
      <w:bookmarkEnd w:id="705"/>
      <w:bookmarkEnd w:id="706"/>
      <w:bookmarkEnd w:id="707"/>
      <w:bookmarkEnd w:id="708"/>
    </w:p>
    <w:p w14:paraId="4E0A4EB8" w14:textId="4961E343" w:rsidR="00F928D2" w:rsidRPr="0080065F"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003157E8">
        <w:rPr>
          <w:rFonts w:eastAsia="MS Mincho"/>
        </w:rPr>
        <w:t xml:space="preserve">indicates </w:t>
      </w:r>
      <w:r w:rsidR="00C1660A">
        <w:rPr>
          <w:rFonts w:eastAsia="MS Mincho"/>
        </w:rPr>
        <w:t xml:space="preserve">the </w:t>
      </w:r>
      <w:r w:rsidR="003157E8" w:rsidRPr="00CC473A">
        <w:rPr>
          <w:rFonts w:eastAsia="MS Mincho"/>
        </w:rPr>
        <w:t xml:space="preserve">value </w:t>
      </w:r>
      <w:r w:rsidR="003157E8">
        <w:rPr>
          <w:rFonts w:eastAsia="MS Mincho"/>
        </w:rPr>
        <w:t xml:space="preserve">the </w:t>
      </w:r>
      <w:r w:rsidR="003157E8" w:rsidRPr="00CC473A">
        <w:rPr>
          <w:rFonts w:eastAsia="MS Mincho"/>
        </w:rPr>
        <w:t xml:space="preserve">Printer </w:t>
      </w:r>
      <w:r w:rsidR="003157E8">
        <w:rPr>
          <w:rFonts w:eastAsia="MS Mincho"/>
        </w:rPr>
        <w:t xml:space="preserve">will use for </w:t>
      </w:r>
      <w:r w:rsidRPr="0080065F">
        <w:rPr>
          <w:rFonts w:eastAsia="MS Mincho"/>
        </w:rPr>
        <w:t>the "print-rendering-intent" Job Template attribute</w:t>
      </w:r>
      <w:r w:rsidR="003157E8">
        <w:rPr>
          <w:rFonts w:eastAsia="MS Mincho"/>
        </w:rPr>
        <w:t xml:space="preserve"> (section </w:t>
      </w:r>
      <w:r w:rsidR="00D02548">
        <w:rPr>
          <w:rFonts w:eastAsia="MS Mincho"/>
        </w:rPr>
        <w:fldChar w:fldCharType="begin"/>
      </w:r>
      <w:r w:rsidR="00D02548">
        <w:rPr>
          <w:rFonts w:eastAsia="MS Mincho"/>
        </w:rPr>
        <w:instrText xml:space="preserve"> REF _Ref54241114 \n \h </w:instrText>
      </w:r>
      <w:r w:rsidR="00D02548">
        <w:rPr>
          <w:rFonts w:eastAsia="MS Mincho"/>
        </w:rPr>
      </w:r>
      <w:r w:rsidR="00D02548">
        <w:rPr>
          <w:rFonts w:eastAsia="MS Mincho"/>
        </w:rPr>
        <w:fldChar w:fldCharType="separate"/>
      </w:r>
      <w:r w:rsidR="00D6659E">
        <w:rPr>
          <w:rFonts w:eastAsia="MS Mincho"/>
        </w:rPr>
        <w:t>6.2.4</w:t>
      </w:r>
      <w:r w:rsidR="00D02548">
        <w:rPr>
          <w:rFonts w:eastAsia="MS Mincho"/>
        </w:rPr>
        <w:fldChar w:fldCharType="end"/>
      </w:r>
      <w:r w:rsidR="003157E8">
        <w:rPr>
          <w:rFonts w:eastAsia="MS Mincho"/>
        </w:rPr>
        <w:t xml:space="preserve">) </w:t>
      </w:r>
      <w:r w:rsidR="003157E8" w:rsidRPr="00CC473A">
        <w:rPr>
          <w:rFonts w:eastAsia="MS Mincho"/>
        </w:rPr>
        <w:t xml:space="preserve">if the Client omits </w:t>
      </w:r>
      <w:r w:rsidR="003157E8">
        <w:rPr>
          <w:rFonts w:eastAsia="MS Mincho"/>
        </w:rPr>
        <w:t xml:space="preserve">it </w:t>
      </w:r>
      <w:r w:rsidR="003157E8" w:rsidRPr="00CC473A">
        <w:rPr>
          <w:rFonts w:eastAsia="MS Mincho"/>
        </w:rPr>
        <w:t xml:space="preserve">from a </w:t>
      </w:r>
      <w:r w:rsidR="00902DF5">
        <w:rPr>
          <w:rFonts w:eastAsia="MS Mincho"/>
        </w:rPr>
        <w:t xml:space="preserve">Job Creation </w:t>
      </w:r>
      <w:del w:id="709" w:author="Smith Kennedy" w:date="2022-02-07T21:48:00Z">
        <w:r w:rsidR="003157E8">
          <w:rPr>
            <w:rFonts w:eastAsia="MS Mincho"/>
          </w:rPr>
          <w:delText>Request</w:delText>
        </w:r>
      </w:del>
      <w:ins w:id="710" w:author="Smith Kennedy" w:date="2022-02-07T21:48:00Z">
        <w:r w:rsidR="00902DF5">
          <w:rPr>
            <w:rFonts w:eastAsia="MS Mincho"/>
          </w:rPr>
          <w:t>Operation</w:t>
        </w:r>
      </w:ins>
      <w:r w:rsidRPr="0080065F">
        <w:rPr>
          <w:rFonts w:eastAsia="MS Mincho"/>
        </w:rPr>
        <w:t>.</w:t>
      </w:r>
    </w:p>
    <w:p w14:paraId="7C7ACEAB" w14:textId="77777777" w:rsidR="00F928D2" w:rsidRPr="0080065F" w:rsidRDefault="00F928D2" w:rsidP="00B9314B">
      <w:pPr>
        <w:pStyle w:val="IEEEStdsLevel3Header"/>
      </w:pPr>
      <w:bookmarkStart w:id="711" w:name="_Ref195609992"/>
      <w:bookmarkStart w:id="712" w:name="_Toc204693700"/>
      <w:bookmarkStart w:id="713" w:name="_Toc14878409"/>
      <w:bookmarkStart w:id="714" w:name="_Toc40961819"/>
      <w:bookmarkStart w:id="715" w:name="_Toc95162740"/>
      <w:bookmarkStart w:id="716" w:name="_Toc86756002"/>
      <w:r w:rsidRPr="0080065F">
        <w:t>print-rendering-intent-supported (1setOf type2 keyword)</w:t>
      </w:r>
      <w:bookmarkEnd w:id="711"/>
      <w:bookmarkEnd w:id="712"/>
      <w:bookmarkEnd w:id="713"/>
      <w:bookmarkEnd w:id="714"/>
      <w:bookmarkEnd w:id="715"/>
      <w:bookmarkEnd w:id="716"/>
    </w:p>
    <w:p w14:paraId="0E57708F" w14:textId="143F64A4" w:rsidR="00F928D2" w:rsidRDefault="00F928D2" w:rsidP="00F928D2">
      <w:pPr>
        <w:pStyle w:val="IEEEStdsParagraph"/>
        <w:rPr>
          <w:rFonts w:eastAsia="MS Mincho"/>
        </w:rPr>
      </w:pPr>
      <w:r>
        <w:rPr>
          <w:rFonts w:eastAsia="MS Mincho"/>
        </w:rPr>
        <w:t xml:space="preserve">This </w:t>
      </w:r>
      <w:r w:rsidRPr="00347634">
        <w:rPr>
          <w:rFonts w:eastAsia="MS Mincho"/>
        </w:rPr>
        <w:t>O</w:t>
      </w:r>
      <w:r>
        <w:rPr>
          <w:rFonts w:eastAsia="MS Mincho"/>
        </w:rPr>
        <w:t xml:space="preserve">PTIONAL Printer Description attribute </w:t>
      </w:r>
      <w:r w:rsidRPr="0080065F">
        <w:rPr>
          <w:rFonts w:eastAsia="MS Mincho"/>
        </w:rPr>
        <w:t>list</w:t>
      </w:r>
      <w:r w:rsidR="00D02548">
        <w:rPr>
          <w:rFonts w:eastAsia="MS Mincho"/>
        </w:rPr>
        <w:t>s</w:t>
      </w:r>
      <w:r w:rsidR="00B31DC6">
        <w:rPr>
          <w:rFonts w:eastAsia="MS Mincho"/>
        </w:rPr>
        <w:t xml:space="preserve"> the keywords the Printer</w:t>
      </w:r>
      <w:r w:rsidRPr="0080065F">
        <w:rPr>
          <w:rFonts w:eastAsia="MS Mincho"/>
        </w:rPr>
        <w:t xml:space="preserve"> support</w:t>
      </w:r>
      <w:r w:rsidR="00B31DC6">
        <w:rPr>
          <w:rFonts w:eastAsia="MS Mincho"/>
        </w:rPr>
        <w:t xml:space="preserve">s for </w:t>
      </w:r>
      <w:r w:rsidR="00B31DC6" w:rsidRPr="0080065F">
        <w:rPr>
          <w:rFonts w:eastAsia="MS Mincho"/>
        </w:rPr>
        <w:t>"print-rendering-intent" Job Template attribute</w:t>
      </w:r>
      <w:r w:rsidR="00B31DC6">
        <w:rPr>
          <w:rFonts w:eastAsia="MS Mincho"/>
        </w:rPr>
        <w:t xml:space="preserve"> (section </w:t>
      </w:r>
      <w:r w:rsidR="00B31DC6">
        <w:rPr>
          <w:rFonts w:eastAsia="MS Mincho"/>
        </w:rPr>
        <w:fldChar w:fldCharType="begin"/>
      </w:r>
      <w:r w:rsidR="00B31DC6">
        <w:rPr>
          <w:rFonts w:eastAsia="MS Mincho"/>
        </w:rPr>
        <w:instrText xml:space="preserve"> REF _Ref54241114 \n \h </w:instrText>
      </w:r>
      <w:r w:rsidR="00B31DC6">
        <w:rPr>
          <w:rFonts w:eastAsia="MS Mincho"/>
        </w:rPr>
      </w:r>
      <w:r w:rsidR="00B31DC6">
        <w:rPr>
          <w:rFonts w:eastAsia="MS Mincho"/>
        </w:rPr>
        <w:fldChar w:fldCharType="separate"/>
      </w:r>
      <w:r w:rsidR="00D6659E">
        <w:rPr>
          <w:rFonts w:eastAsia="MS Mincho"/>
        </w:rPr>
        <w:t>6.2.4</w:t>
      </w:r>
      <w:r w:rsidR="00B31DC6">
        <w:rPr>
          <w:rFonts w:eastAsia="MS Mincho"/>
        </w:rPr>
        <w:fldChar w:fldCharType="end"/>
      </w:r>
      <w:r w:rsidR="00B31DC6">
        <w:rPr>
          <w:rFonts w:eastAsia="MS Mincho"/>
        </w:rPr>
        <w:t>)</w:t>
      </w:r>
      <w:r w:rsidRPr="0080065F">
        <w:rPr>
          <w:rFonts w:eastAsia="MS Mincho"/>
        </w:rPr>
        <w:t xml:space="preserve">. </w:t>
      </w:r>
      <w:r w:rsidR="00CA1F9A" w:rsidRPr="00964253">
        <w:rPr>
          <w:rFonts w:eastAsia="MS Mincho"/>
        </w:rPr>
        <w:t>T</w:t>
      </w:r>
      <w:r w:rsidRPr="00964253">
        <w:rPr>
          <w:rFonts w:eastAsia="MS Mincho"/>
        </w:rPr>
        <w:t>he</w:t>
      </w:r>
      <w:r w:rsidR="002405F6" w:rsidRPr="00964253">
        <w:rPr>
          <w:rFonts w:eastAsia="MS Mincho"/>
        </w:rPr>
        <w:t xml:space="preserve"> Printer MUST </w:t>
      </w:r>
      <w:r w:rsidR="003156E5" w:rsidRPr="00964253">
        <w:rPr>
          <w:rFonts w:eastAsia="MS Mincho"/>
        </w:rPr>
        <w:t xml:space="preserve">list </w:t>
      </w:r>
      <w:r w:rsidR="00BE769F" w:rsidRPr="00964253">
        <w:rPr>
          <w:rFonts w:eastAsia="MS Mincho"/>
        </w:rPr>
        <w:t>the</w:t>
      </w:r>
      <w:r w:rsidRPr="00964253">
        <w:rPr>
          <w:rFonts w:eastAsia="MS Mincho"/>
        </w:rPr>
        <w:t xml:space="preserve"> </w:t>
      </w:r>
      <w:r w:rsidR="00CA1F9A" w:rsidRPr="00964253">
        <w:rPr>
          <w:rFonts w:eastAsia="MS Mincho"/>
        </w:rPr>
        <w:t>'</w:t>
      </w:r>
      <w:r w:rsidRPr="00964253">
        <w:rPr>
          <w:rFonts w:eastAsia="MS Mincho"/>
        </w:rPr>
        <w:t>relative</w:t>
      </w:r>
      <w:r w:rsidR="00F93E5C" w:rsidRPr="00964253">
        <w:rPr>
          <w:rFonts w:eastAsia="MS Mincho"/>
        </w:rPr>
        <w:t>'</w:t>
      </w:r>
      <w:r w:rsidRPr="00964253">
        <w:rPr>
          <w:rFonts w:eastAsia="MS Mincho"/>
        </w:rPr>
        <w:t xml:space="preserve"> and </w:t>
      </w:r>
      <w:r w:rsidR="00F93E5C" w:rsidRPr="00964253">
        <w:rPr>
          <w:rFonts w:eastAsia="MS Mincho"/>
        </w:rPr>
        <w:t>'</w:t>
      </w:r>
      <w:r w:rsidRPr="00964253">
        <w:rPr>
          <w:rFonts w:eastAsia="MS Mincho"/>
        </w:rPr>
        <w:t>relative-bpc</w:t>
      </w:r>
      <w:r w:rsidR="00F93E5C" w:rsidRPr="00964253">
        <w:rPr>
          <w:rFonts w:eastAsia="MS Mincho"/>
        </w:rPr>
        <w:t>' keywords</w:t>
      </w:r>
      <w:r w:rsidRPr="0080065F">
        <w:rPr>
          <w:rFonts w:eastAsia="MS Mincho"/>
        </w:rPr>
        <w:t>.</w:t>
      </w:r>
    </w:p>
    <w:p w14:paraId="4B85C9EF" w14:textId="77777777" w:rsidR="00F928D2" w:rsidRPr="00CC473A" w:rsidRDefault="00F928D2" w:rsidP="00B9314B">
      <w:pPr>
        <w:pStyle w:val="IEEEStdsLevel3Header"/>
      </w:pPr>
      <w:bookmarkStart w:id="717" w:name="_Ref224190593"/>
      <w:bookmarkStart w:id="718" w:name="_Toc246740706"/>
      <w:bookmarkStart w:id="719" w:name="_Toc40961820"/>
      <w:bookmarkStart w:id="720" w:name="_Ref224191259"/>
      <w:bookmarkStart w:id="721" w:name="_Toc246740708"/>
      <w:bookmarkStart w:id="722" w:name="_Toc204693705"/>
      <w:bookmarkStart w:id="723" w:name="_Toc14878412"/>
      <w:bookmarkStart w:id="724" w:name="_Ref31601572"/>
      <w:bookmarkStart w:id="725" w:name="_Toc95162741"/>
      <w:bookmarkStart w:id="726" w:name="_Toc86756003"/>
      <w:bookmarkEnd w:id="659"/>
      <w:bookmarkEnd w:id="660"/>
      <w:r w:rsidRPr="00CC473A">
        <w:lastRenderedPageBreak/>
        <w:t>print-scaling-default (type2 keyword)</w:t>
      </w:r>
      <w:bookmarkEnd w:id="717"/>
      <w:bookmarkEnd w:id="718"/>
      <w:bookmarkEnd w:id="719"/>
      <w:bookmarkEnd w:id="725"/>
      <w:bookmarkEnd w:id="726"/>
    </w:p>
    <w:p w14:paraId="66A0A133" w14:textId="4B586AEA" w:rsidR="00F928D2" w:rsidRPr="00CC473A" w:rsidRDefault="00B21AE9" w:rsidP="00F928D2">
      <w:pPr>
        <w:pStyle w:val="IEEEStdsParagraph"/>
        <w:rPr>
          <w:rFonts w:eastAsia="MS Mincho"/>
        </w:rPr>
      </w:pPr>
      <w:r>
        <w:rPr>
          <w:rFonts w:eastAsia="MS Mincho"/>
        </w:rPr>
        <w:t>This</w:t>
      </w:r>
      <w:r w:rsidR="00F928D2" w:rsidRPr="00CC473A">
        <w:rPr>
          <w:rFonts w:eastAsia="MS Mincho"/>
        </w:rPr>
        <w:t xml:space="preserve"> REQUIRED Printer </w:t>
      </w:r>
      <w:r>
        <w:rPr>
          <w:rFonts w:eastAsia="MS Mincho"/>
        </w:rPr>
        <w:t xml:space="preserve">Description </w:t>
      </w:r>
      <w:r w:rsidR="00F928D2" w:rsidRPr="00CC473A">
        <w:rPr>
          <w:rFonts w:eastAsia="MS Mincho"/>
        </w:rPr>
        <w:t xml:space="preserve">attribute </w:t>
      </w:r>
      <w:r w:rsidR="00BA0604">
        <w:rPr>
          <w:rFonts w:eastAsia="MS Mincho"/>
        </w:rPr>
        <w:t xml:space="preserve">indicates </w:t>
      </w:r>
      <w:r w:rsidR="00C1660A">
        <w:rPr>
          <w:rFonts w:eastAsia="MS Mincho"/>
        </w:rPr>
        <w:t xml:space="preserve">the </w:t>
      </w:r>
      <w:r w:rsidR="00F928D2" w:rsidRPr="00CC473A">
        <w:rPr>
          <w:rFonts w:eastAsia="MS Mincho"/>
        </w:rPr>
        <w:t xml:space="preserve">value </w:t>
      </w:r>
      <w:r w:rsidR="00BA0604">
        <w:rPr>
          <w:rFonts w:eastAsia="MS Mincho"/>
        </w:rPr>
        <w:t xml:space="preserve">the </w:t>
      </w:r>
      <w:r w:rsidR="00F928D2" w:rsidRPr="00CC473A">
        <w:rPr>
          <w:rFonts w:eastAsia="MS Mincho"/>
        </w:rPr>
        <w:t xml:space="preserve">Printer </w:t>
      </w:r>
      <w:r w:rsidR="00BA0604">
        <w:rPr>
          <w:rFonts w:eastAsia="MS Mincho"/>
        </w:rPr>
        <w:t xml:space="preserve">will </w:t>
      </w:r>
      <w:r w:rsidR="00A769D5">
        <w:rPr>
          <w:rFonts w:eastAsia="MS Mincho"/>
        </w:rPr>
        <w:t xml:space="preserve">use </w:t>
      </w:r>
      <w:r w:rsidR="00892D97">
        <w:rPr>
          <w:rFonts w:eastAsia="MS Mincho"/>
        </w:rPr>
        <w:t xml:space="preserve">for </w:t>
      </w:r>
      <w:r w:rsidR="00F928D2" w:rsidRPr="00CC473A">
        <w:rPr>
          <w:rFonts w:eastAsia="MS Mincho"/>
        </w:rPr>
        <w:t xml:space="preserve">the "print-scaling" Job Template attribute </w:t>
      </w:r>
      <w:r w:rsidR="00F928D2">
        <w:rPr>
          <w:rFonts w:eastAsia="MS Mincho"/>
        </w:rPr>
        <w:t xml:space="preserve">(section </w:t>
      </w:r>
      <w:r w:rsidR="00F928D2">
        <w:rPr>
          <w:rFonts w:eastAsia="MS Mincho"/>
        </w:rPr>
        <w:fldChar w:fldCharType="begin"/>
      </w:r>
      <w:r w:rsidR="00F928D2">
        <w:rPr>
          <w:rFonts w:eastAsia="MS Mincho"/>
        </w:rPr>
        <w:instrText xml:space="preserve"> REF _Ref40964911 \n \h </w:instrText>
      </w:r>
      <w:r w:rsidR="00F928D2">
        <w:rPr>
          <w:rFonts w:eastAsia="MS Mincho"/>
        </w:rPr>
      </w:r>
      <w:r w:rsidR="00F928D2">
        <w:rPr>
          <w:rFonts w:eastAsia="MS Mincho"/>
        </w:rPr>
        <w:fldChar w:fldCharType="separate"/>
      </w:r>
      <w:r w:rsidR="00D6659E">
        <w:rPr>
          <w:rFonts w:eastAsia="MS Mincho"/>
        </w:rPr>
        <w:t>6.2.5</w:t>
      </w:r>
      <w:r w:rsidR="00F928D2">
        <w:rPr>
          <w:rFonts w:eastAsia="MS Mincho"/>
        </w:rPr>
        <w:fldChar w:fldCharType="end"/>
      </w:r>
      <w:r w:rsidR="00F928D2">
        <w:rPr>
          <w:rFonts w:eastAsia="MS Mincho"/>
        </w:rPr>
        <w:t xml:space="preserve">) </w:t>
      </w:r>
      <w:r w:rsidR="00892D97" w:rsidRPr="00CC473A">
        <w:rPr>
          <w:rFonts w:eastAsia="MS Mincho"/>
        </w:rPr>
        <w:t xml:space="preserve">if the Client omits </w:t>
      </w:r>
      <w:r w:rsidR="00892D97">
        <w:rPr>
          <w:rFonts w:eastAsia="MS Mincho"/>
        </w:rPr>
        <w:t xml:space="preserve">it </w:t>
      </w:r>
      <w:r w:rsidR="00F928D2" w:rsidRPr="00CC473A">
        <w:rPr>
          <w:rFonts w:eastAsia="MS Mincho"/>
        </w:rPr>
        <w:t xml:space="preserve">from a </w:t>
      </w:r>
      <w:r w:rsidR="00902DF5">
        <w:rPr>
          <w:rFonts w:eastAsia="MS Mincho"/>
        </w:rPr>
        <w:t xml:space="preserve">Job Creation </w:t>
      </w:r>
      <w:del w:id="727" w:author="Smith Kennedy" w:date="2022-02-07T21:48:00Z">
        <w:r w:rsidR="006748E6">
          <w:rPr>
            <w:rFonts w:eastAsia="MS Mincho"/>
          </w:rPr>
          <w:delText>Request</w:delText>
        </w:r>
      </w:del>
      <w:ins w:id="728" w:author="Smith Kennedy" w:date="2022-02-07T21:48:00Z">
        <w:r w:rsidR="00902DF5">
          <w:rPr>
            <w:rFonts w:eastAsia="MS Mincho"/>
          </w:rPr>
          <w:t>Operation</w:t>
        </w:r>
      </w:ins>
      <w:r w:rsidR="00F928D2" w:rsidRPr="00CC473A">
        <w:rPr>
          <w:rFonts w:eastAsia="MS Mincho"/>
        </w:rPr>
        <w:t>.</w:t>
      </w:r>
    </w:p>
    <w:p w14:paraId="3B551764" w14:textId="77777777" w:rsidR="00F928D2" w:rsidRPr="00CC473A" w:rsidRDefault="00F928D2" w:rsidP="00B9314B">
      <w:pPr>
        <w:pStyle w:val="IEEEStdsLevel3Header"/>
      </w:pPr>
      <w:bookmarkStart w:id="729" w:name="_Ref224190604"/>
      <w:bookmarkStart w:id="730" w:name="_Toc246740707"/>
      <w:bookmarkStart w:id="731" w:name="_Toc40961821"/>
      <w:bookmarkStart w:id="732" w:name="_Toc95162742"/>
      <w:bookmarkStart w:id="733" w:name="_Toc86756004"/>
      <w:r w:rsidRPr="00CC473A">
        <w:t>print-scaling-supported (1setOf type2 keyword)</w:t>
      </w:r>
      <w:bookmarkEnd w:id="729"/>
      <w:bookmarkEnd w:id="730"/>
      <w:bookmarkEnd w:id="731"/>
      <w:bookmarkEnd w:id="732"/>
      <w:bookmarkEnd w:id="733"/>
    </w:p>
    <w:p w14:paraId="4A6F2674" w14:textId="150B146A" w:rsidR="00F928D2" w:rsidRPr="005C39E8" w:rsidRDefault="00F928D2" w:rsidP="00F928D2">
      <w:pPr>
        <w:pStyle w:val="IEEEStdsParagraph"/>
        <w:rPr>
          <w:rFonts w:eastAsia="MS Mincho"/>
        </w:rPr>
      </w:pPr>
      <w:r>
        <w:rPr>
          <w:rFonts w:eastAsia="MS Mincho"/>
        </w:rPr>
        <w:t>Th</w:t>
      </w:r>
      <w:r w:rsidR="00864513">
        <w:rPr>
          <w:rFonts w:eastAsia="MS Mincho"/>
        </w:rPr>
        <w:t>is</w:t>
      </w:r>
      <w:r w:rsidRPr="00CC473A">
        <w:rPr>
          <w:rFonts w:eastAsia="MS Mincho"/>
        </w:rPr>
        <w:t xml:space="preserve"> REQUIRED Printer </w:t>
      </w:r>
      <w:r w:rsidR="00864513">
        <w:rPr>
          <w:rFonts w:eastAsia="MS Mincho"/>
        </w:rPr>
        <w:t xml:space="preserve">Description </w:t>
      </w:r>
      <w:r w:rsidRPr="00CC473A">
        <w:rPr>
          <w:rFonts w:eastAsia="MS Mincho"/>
        </w:rPr>
        <w:t xml:space="preserve">attribute lists the values </w:t>
      </w:r>
      <w:r w:rsidR="00F8644F">
        <w:rPr>
          <w:rFonts w:eastAsia="MS Mincho"/>
        </w:rPr>
        <w:t xml:space="preserve">the Printer will accept </w:t>
      </w:r>
      <w:r w:rsidRPr="00CC473A">
        <w:rPr>
          <w:rFonts w:eastAsia="MS Mincho"/>
        </w:rPr>
        <w:t xml:space="preserve">for the "print-scaling" Job Template attribute </w:t>
      </w:r>
      <w:r>
        <w:rPr>
          <w:rFonts w:eastAsia="MS Mincho"/>
        </w:rPr>
        <w:t xml:space="preserve">(section </w:t>
      </w:r>
      <w:r>
        <w:rPr>
          <w:rFonts w:eastAsia="MS Mincho"/>
        </w:rPr>
        <w:fldChar w:fldCharType="begin"/>
      </w:r>
      <w:r>
        <w:rPr>
          <w:rFonts w:eastAsia="MS Mincho"/>
        </w:rPr>
        <w:instrText xml:space="preserve"> REF _Ref40964911 \n \h </w:instrText>
      </w:r>
      <w:r>
        <w:rPr>
          <w:rFonts w:eastAsia="MS Mincho"/>
        </w:rPr>
      </w:r>
      <w:r>
        <w:rPr>
          <w:rFonts w:eastAsia="MS Mincho"/>
        </w:rPr>
        <w:fldChar w:fldCharType="separate"/>
      </w:r>
      <w:r w:rsidR="00D6659E">
        <w:rPr>
          <w:rFonts w:eastAsia="MS Mincho"/>
        </w:rPr>
        <w:t>6.2.5</w:t>
      </w:r>
      <w:r>
        <w:rPr>
          <w:rFonts w:eastAsia="MS Mincho"/>
        </w:rPr>
        <w:fldChar w:fldCharType="end"/>
      </w:r>
      <w:r>
        <w:rPr>
          <w:rFonts w:eastAsia="MS Mincho"/>
        </w:rPr>
        <w:t>)</w:t>
      </w:r>
      <w:r w:rsidRPr="00CC473A">
        <w:rPr>
          <w:rFonts w:eastAsia="MS Mincho"/>
        </w:rPr>
        <w:t>.</w:t>
      </w:r>
    </w:p>
    <w:p w14:paraId="252302CA" w14:textId="77777777" w:rsidR="00F928D2" w:rsidRPr="00CC473A" w:rsidRDefault="00F928D2" w:rsidP="00B9314B">
      <w:pPr>
        <w:pStyle w:val="IEEEStdsLevel3Header"/>
      </w:pPr>
      <w:bookmarkStart w:id="734" w:name="_Toc40961822"/>
      <w:bookmarkStart w:id="735" w:name="_Toc95162743"/>
      <w:bookmarkStart w:id="736" w:name="_Toc86756005"/>
      <w:r w:rsidRPr="00CC473A">
        <w:t>printer-dns-sd-name (name(</w:t>
      </w:r>
      <w:r>
        <w:t>63</w:t>
      </w:r>
      <w:r w:rsidRPr="00CC473A">
        <w:t>))</w:t>
      </w:r>
      <w:bookmarkEnd w:id="720"/>
      <w:bookmarkEnd w:id="721"/>
      <w:bookmarkEnd w:id="734"/>
      <w:bookmarkEnd w:id="735"/>
      <w:bookmarkEnd w:id="736"/>
    </w:p>
    <w:p w14:paraId="4B2EC045" w14:textId="165CC206" w:rsidR="00F928D2" w:rsidRDefault="00F928D2" w:rsidP="00F928D2">
      <w:pPr>
        <w:pStyle w:val="IEEEStdsParagraph"/>
        <w:rPr>
          <w:rFonts w:eastAsia="MS Mincho"/>
        </w:rPr>
      </w:pPr>
      <w:r>
        <w:rPr>
          <w:rFonts w:eastAsia="MS Mincho"/>
        </w:rPr>
        <w:t>Th</w:t>
      </w:r>
      <w:r w:rsidR="008C6029">
        <w:rPr>
          <w:rFonts w:eastAsia="MS Mincho"/>
        </w:rPr>
        <w:t>is</w:t>
      </w:r>
      <w:r w:rsidRPr="00CC473A">
        <w:rPr>
          <w:rFonts w:eastAsia="MS Mincho"/>
        </w:rPr>
        <w:t xml:space="preserve"> REQUIRED</w:t>
      </w:r>
      <w:r>
        <w:rPr>
          <w:rFonts w:eastAsia="MS Mincho"/>
        </w:rPr>
        <w:t xml:space="preserve"> </w:t>
      </w:r>
      <w:r w:rsidRPr="00CC473A">
        <w:rPr>
          <w:rFonts w:eastAsia="MS Mincho"/>
        </w:rPr>
        <w:t xml:space="preserve">Printer </w:t>
      </w:r>
      <w:r w:rsidR="008C6029">
        <w:rPr>
          <w:rFonts w:eastAsia="MS Mincho"/>
        </w:rPr>
        <w:t xml:space="preserve">Description </w:t>
      </w:r>
      <w:r w:rsidRPr="00CC473A">
        <w:rPr>
          <w:rFonts w:eastAsia="MS Mincho"/>
        </w:rPr>
        <w:t xml:space="preserve">attribute provides the </w:t>
      </w:r>
      <w:r w:rsidR="008C6029">
        <w:rPr>
          <w:rFonts w:eastAsia="MS Mincho"/>
        </w:rPr>
        <w:t xml:space="preserve">Printer's </w:t>
      </w:r>
      <w:r>
        <w:rPr>
          <w:rFonts w:eastAsia="MS Mincho"/>
        </w:rPr>
        <w:t>DNS-SD</w:t>
      </w:r>
      <w:r w:rsidRPr="00CC473A">
        <w:rPr>
          <w:rFonts w:eastAsia="MS Mincho"/>
        </w:rPr>
        <w:t xml:space="preserve"> </w:t>
      </w:r>
      <w:r>
        <w:rPr>
          <w:rFonts w:eastAsia="MS Mincho"/>
        </w:rPr>
        <w:t>Instance N</w:t>
      </w:r>
      <w:r w:rsidRPr="00CC473A">
        <w:rPr>
          <w:rFonts w:eastAsia="MS Mincho"/>
        </w:rPr>
        <w:t>ame</w:t>
      </w:r>
      <w:r>
        <w:rPr>
          <w:rFonts w:eastAsia="MS Mincho"/>
        </w:rPr>
        <w:t xml:space="preserve"> </w:t>
      </w:r>
      <w:r>
        <w:rPr>
          <w:rFonts w:eastAsia="MS Mincho"/>
        </w:rPr>
        <w:fldChar w:fldCharType="begin"/>
      </w:r>
      <w:r>
        <w:rPr>
          <w:rFonts w:eastAsia="MS Mincho"/>
        </w:rPr>
        <w:instrText xml:space="preserve"> REF RFC6763 \h </w:instrText>
      </w:r>
      <w:r>
        <w:rPr>
          <w:rFonts w:eastAsia="MS Mincho"/>
        </w:rPr>
      </w:r>
      <w:r>
        <w:rPr>
          <w:rFonts w:eastAsia="MS Mincho"/>
        </w:rPr>
        <w:fldChar w:fldCharType="separate"/>
      </w:r>
      <w:r w:rsidR="00D6659E">
        <w:t>[RFC6763]</w:t>
      </w:r>
      <w:r>
        <w:rPr>
          <w:rFonts w:eastAsia="MS Mincho"/>
        </w:rPr>
        <w:fldChar w:fldCharType="end"/>
      </w:r>
      <w:r w:rsidRPr="00CC473A">
        <w:rPr>
          <w:rFonts w:eastAsia="MS Mincho"/>
        </w:rPr>
        <w:t xml:space="preserve">. For example, if the Printer registers </w:t>
      </w:r>
      <w:r w:rsidR="00B92341">
        <w:rPr>
          <w:rFonts w:eastAsia="MS Mincho"/>
        </w:rPr>
        <w:t xml:space="preserve">its service instance </w:t>
      </w:r>
      <w:r w:rsidRPr="00CC473A">
        <w:rPr>
          <w:rFonts w:eastAsia="MS Mincho"/>
        </w:rPr>
        <w:t>“</w:t>
      </w:r>
      <w:r w:rsidR="00C14D1B">
        <w:rPr>
          <w:rFonts w:eastAsia="MS Mincho"/>
        </w:rPr>
        <w:t>My Specific Printer</w:t>
      </w:r>
      <w:r w:rsidRPr="00CC473A">
        <w:rPr>
          <w:rFonts w:eastAsia="MS Mincho"/>
        </w:rPr>
        <w:t xml:space="preserve">._ipp._tcp.local.”, this attribute would </w:t>
      </w:r>
      <w:r w:rsidR="002961B9">
        <w:rPr>
          <w:rFonts w:eastAsia="MS Mincho"/>
        </w:rPr>
        <w:t xml:space="preserve">supply </w:t>
      </w:r>
      <w:r w:rsidRPr="00CC473A">
        <w:rPr>
          <w:rFonts w:eastAsia="MS Mincho"/>
        </w:rPr>
        <w:t>“</w:t>
      </w:r>
      <w:r w:rsidR="00C14D1B">
        <w:rPr>
          <w:rFonts w:eastAsia="MS Mincho"/>
        </w:rPr>
        <w:t>My Specific Printer</w:t>
      </w:r>
      <w:r w:rsidRPr="00CC473A">
        <w:rPr>
          <w:rFonts w:eastAsia="MS Mincho"/>
        </w:rPr>
        <w:t>”.</w:t>
      </w:r>
    </w:p>
    <w:p w14:paraId="5B92FC71" w14:textId="49575BD7" w:rsidR="00F928D2" w:rsidRDefault="00F928D2" w:rsidP="00F928D2">
      <w:pPr>
        <w:pStyle w:val="IEEEStdsParagraph"/>
        <w:rPr>
          <w:rFonts w:eastAsia="MS Mincho"/>
        </w:rPr>
      </w:pPr>
      <w:r>
        <w:rPr>
          <w:rFonts w:eastAsia="MS Mincho"/>
        </w:rPr>
        <w:t xml:space="preserve">Printers that support changing the value using the Set-Printer-Attributes operation MUST list "printer-dns-sd-name"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Pr>
          <w:rFonts w:eastAsia="MS Mincho"/>
        </w:rPr>
        <w:t xml:space="preserve">. When a new name is set, the Printer MUST re-register all DNS-SD services associated with it. However, if the new name causes a collision with other network devices, the Printer MUST replace the value set with a non-conflicting name as required by </w:t>
      </w:r>
      <w:r w:rsidR="001A28FB">
        <w:rPr>
          <w:rFonts w:eastAsia="MS Mincho"/>
        </w:rPr>
        <w:t>M</w:t>
      </w:r>
      <w:r>
        <w:rPr>
          <w:rFonts w:eastAsia="MS Mincho"/>
        </w:rPr>
        <w:t>ulticast DNS</w:t>
      </w:r>
      <w:r w:rsidR="006D01A5">
        <w:rPr>
          <w:rFonts w:eastAsia="MS Mincho"/>
        </w:rPr>
        <w:t xml:space="preserve"> </w:t>
      </w:r>
      <w:r w:rsidR="001A28FB">
        <w:rPr>
          <w:rFonts w:eastAsia="MS Mincho"/>
        </w:rPr>
        <w:fldChar w:fldCharType="begin"/>
      </w:r>
      <w:r w:rsidR="001A28FB">
        <w:rPr>
          <w:rFonts w:eastAsia="MS Mincho"/>
        </w:rPr>
        <w:instrText xml:space="preserve"> REF RFC6762 \h </w:instrText>
      </w:r>
      <w:r w:rsidR="001A28FB">
        <w:rPr>
          <w:rFonts w:eastAsia="MS Mincho"/>
        </w:rPr>
      </w:r>
      <w:r w:rsidR="001A28FB">
        <w:rPr>
          <w:rFonts w:eastAsia="MS Mincho"/>
        </w:rPr>
        <w:fldChar w:fldCharType="separate"/>
      </w:r>
      <w:r w:rsidR="00D6659E">
        <w:t>[RFC6762]</w:t>
      </w:r>
      <w:r w:rsidR="001A28FB">
        <w:rPr>
          <w:rFonts w:eastAsia="MS Mincho"/>
        </w:rPr>
        <w:fldChar w:fldCharType="end"/>
      </w:r>
      <w:r>
        <w:rPr>
          <w:rFonts w:eastAsia="MS Mincho"/>
        </w:rPr>
        <w:t>.</w:t>
      </w:r>
    </w:p>
    <w:p w14:paraId="30EB720A" w14:textId="63E692E5" w:rsidR="00F928D2" w:rsidRPr="00A042CE" w:rsidRDefault="00F928D2" w:rsidP="00F928D2">
      <w:pPr>
        <w:pStyle w:val="IEEEStdsParagraph"/>
        <w:rPr>
          <w:rFonts w:eastAsia="MS Mincho"/>
        </w:rPr>
      </w:pPr>
      <w:r>
        <w:rPr>
          <w:rFonts w:eastAsia="MS Mincho"/>
        </w:rPr>
        <w:t xml:space="preserve">Note: Changing the DNS-SD </w:t>
      </w:r>
      <w:r w:rsidR="0084447C">
        <w:rPr>
          <w:rFonts w:eastAsia="MS Mincho"/>
        </w:rPr>
        <w:t>Instance N</w:t>
      </w:r>
      <w:r w:rsidR="0084447C" w:rsidRPr="00CC473A">
        <w:rPr>
          <w:rFonts w:eastAsia="MS Mincho"/>
        </w:rPr>
        <w:t>ame</w:t>
      </w:r>
      <w:r w:rsidR="0084447C">
        <w:rPr>
          <w:rFonts w:eastAsia="MS Mincho"/>
        </w:rPr>
        <w:t xml:space="preserve"> </w:t>
      </w:r>
      <w:r w:rsidR="00216787">
        <w:rPr>
          <w:rFonts w:eastAsia="MS Mincho"/>
        </w:rPr>
        <w:t xml:space="preserve">will </w:t>
      </w:r>
      <w:r>
        <w:rPr>
          <w:rFonts w:eastAsia="MS Mincho"/>
        </w:rPr>
        <w:t>cause Clients configured with DNS-SD print queues to suffer service outages due to</w:t>
      </w:r>
      <w:r w:rsidR="00216787">
        <w:rPr>
          <w:rFonts w:eastAsia="MS Mincho"/>
        </w:rPr>
        <w:t xml:space="preserve"> SRV record</w:t>
      </w:r>
      <w:r>
        <w:rPr>
          <w:rFonts w:eastAsia="MS Mincho"/>
        </w:rPr>
        <w:t xml:space="preserve"> resolution failures, and might prevent Users from recognizing the Printer during discovery / re-discovery.</w:t>
      </w:r>
    </w:p>
    <w:p w14:paraId="5382AE31" w14:textId="4C04C797" w:rsidR="00F928D2" w:rsidRPr="00381CAF" w:rsidRDefault="00F928D2" w:rsidP="00B9314B">
      <w:pPr>
        <w:pStyle w:val="IEEEStdsLevel3Header"/>
      </w:pPr>
      <w:bookmarkStart w:id="737" w:name="_Toc40961823"/>
      <w:bookmarkStart w:id="738" w:name="_Toc95162744"/>
      <w:bookmarkStart w:id="739" w:name="_Toc86756006"/>
      <w:r w:rsidRPr="00381CAF">
        <w:t>printer-geo-location (uri | unknown)</w:t>
      </w:r>
      <w:bookmarkEnd w:id="722"/>
      <w:bookmarkEnd w:id="723"/>
      <w:bookmarkEnd w:id="724"/>
      <w:bookmarkEnd w:id="737"/>
      <w:bookmarkEnd w:id="738"/>
      <w:bookmarkEnd w:id="739"/>
    </w:p>
    <w:p w14:paraId="64111831" w14:textId="25735B52" w:rsidR="007B718F" w:rsidRPr="007A3BF2" w:rsidRDefault="00F928D2" w:rsidP="006515E9">
      <w:pPr>
        <w:pStyle w:val="IEEEStdsParagraph"/>
        <w:rPr>
          <w:rFonts w:eastAsia="MS Mincho"/>
        </w:rPr>
      </w:pPr>
      <w:r>
        <w:rPr>
          <w:rFonts w:eastAsia="MS Mincho"/>
        </w:rPr>
        <w:t xml:space="preserve">This RECOMMENDED Printer Description attribute </w:t>
      </w:r>
      <w:r w:rsidR="000050DC">
        <w:rPr>
          <w:rFonts w:eastAsia="MS Mincho"/>
        </w:rPr>
        <w:t>supplies</w:t>
      </w:r>
      <w:r w:rsidRPr="007A3BF2">
        <w:rPr>
          <w:rFonts w:eastAsia="MS Mincho"/>
        </w:rPr>
        <w:t xml:space="preserve"> the location of the associated device using</w:t>
      </w:r>
      <w:r>
        <w:rPr>
          <w:rFonts w:eastAsia="MS Mincho"/>
        </w:rPr>
        <w:t xml:space="preserve"> a “geo:” URI scheme </w:t>
      </w:r>
      <w:r>
        <w:rPr>
          <w:rFonts w:eastAsia="MS Mincho"/>
        </w:rPr>
        <w:fldChar w:fldCharType="begin"/>
      </w:r>
      <w:r>
        <w:rPr>
          <w:rFonts w:eastAsia="MS Mincho"/>
        </w:rPr>
        <w:instrText xml:space="preserve"> REF RFC5870 \h </w:instrText>
      </w:r>
      <w:r>
        <w:rPr>
          <w:rFonts w:eastAsia="MS Mincho"/>
        </w:rPr>
      </w:r>
      <w:r>
        <w:rPr>
          <w:rFonts w:eastAsia="MS Mincho"/>
        </w:rPr>
        <w:fldChar w:fldCharType="separate"/>
      </w:r>
      <w:r w:rsidR="00D6659E">
        <w:t>[RFC5870]</w:t>
      </w:r>
      <w:r>
        <w:rPr>
          <w:rFonts w:eastAsia="MS Mincho"/>
        </w:rPr>
        <w:fldChar w:fldCharType="end"/>
      </w:r>
      <w:r w:rsidRPr="007A3BF2">
        <w:rPr>
          <w:rFonts w:eastAsia="MS Mincho"/>
        </w:rPr>
        <w:t>.</w:t>
      </w:r>
      <w:r>
        <w:rPr>
          <w:rFonts w:eastAsia="MS Mincho"/>
        </w:rPr>
        <w:t xml:space="preserve"> </w:t>
      </w:r>
      <w:r w:rsidR="008C4583">
        <w:rPr>
          <w:rFonts w:eastAsia="MS Mincho"/>
        </w:rPr>
        <w:t>A</w:t>
      </w:r>
      <w:r>
        <w:rPr>
          <w:rFonts w:eastAsia="MS Mincho"/>
        </w:rPr>
        <w:t xml:space="preserve"> Printer MUST </w:t>
      </w:r>
      <w:r w:rsidR="008C4583">
        <w:rPr>
          <w:rFonts w:eastAsia="MS Mincho"/>
        </w:rPr>
        <w:t xml:space="preserve">supply </w:t>
      </w:r>
      <w:r>
        <w:rPr>
          <w:rFonts w:eastAsia="MS Mincho"/>
        </w:rPr>
        <w:t xml:space="preserve">the </w:t>
      </w:r>
      <w:r w:rsidRPr="00D2272D">
        <w:rPr>
          <w:rFonts w:eastAsia="MS Mincho"/>
        </w:rPr>
        <w:t>’unknown’</w:t>
      </w:r>
      <w:r>
        <w:rPr>
          <w:rFonts w:eastAsia="MS Mincho"/>
        </w:rPr>
        <w:t xml:space="preserve"> out-of-band value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008C4583">
        <w:rPr>
          <w:rFonts w:eastAsia="MS Mincho"/>
        </w:rPr>
        <w:t xml:space="preserve"> when its location has not been set</w:t>
      </w:r>
      <w:r>
        <w:rPr>
          <w:rFonts w:eastAsia="MS Mincho"/>
        </w:rPr>
        <w:t xml:space="preserve">. </w:t>
      </w:r>
      <w:r w:rsidR="00610BF3">
        <w:rPr>
          <w:rFonts w:eastAsia="MS Mincho"/>
        </w:rPr>
        <w:t xml:space="preserve">A </w:t>
      </w:r>
      <w:r>
        <w:rPr>
          <w:rFonts w:eastAsia="MS Mincho"/>
        </w:rPr>
        <w:t>Printer that support</w:t>
      </w:r>
      <w:r w:rsidR="00610BF3">
        <w:rPr>
          <w:rFonts w:eastAsia="MS Mincho"/>
        </w:rPr>
        <w:t>s</w:t>
      </w:r>
      <w:r>
        <w:rPr>
          <w:rFonts w:eastAsia="MS Mincho"/>
        </w:rPr>
        <w:t xml:space="preserve"> this attribute MUST </w:t>
      </w:r>
      <w:r w:rsidR="000512E3">
        <w:rPr>
          <w:rFonts w:eastAsia="MS Mincho"/>
        </w:rPr>
        <w:t xml:space="preserve">provide a way </w:t>
      </w:r>
      <w:r>
        <w:rPr>
          <w:rFonts w:eastAsia="MS Mincho"/>
        </w:rPr>
        <w:t>to set the location manually.</w:t>
      </w:r>
      <w:r w:rsidR="006515E9">
        <w:rPr>
          <w:rFonts w:eastAsia="MS Mincho"/>
        </w:rPr>
        <w:t xml:space="preserve"> </w:t>
      </w:r>
      <w:r w:rsidR="007B718F">
        <w:rPr>
          <w:rFonts w:eastAsia="MS Mincho"/>
        </w:rPr>
        <w:t xml:space="preserve">If a </w:t>
      </w:r>
      <w:r w:rsidR="007B718F" w:rsidRPr="007B718F">
        <w:rPr>
          <w:rFonts w:eastAsia="MS Mincho"/>
        </w:rPr>
        <w:t>Printer support</w:t>
      </w:r>
      <w:r w:rsidR="007B718F">
        <w:rPr>
          <w:rFonts w:eastAsia="MS Mincho"/>
        </w:rPr>
        <w:t>s</w:t>
      </w:r>
      <w:r w:rsidR="007B718F" w:rsidRPr="007B718F">
        <w:rPr>
          <w:rFonts w:eastAsia="MS Mincho"/>
        </w:rPr>
        <w:t xml:space="preserve"> changing the value using the Set-Printer-Attributes operation</w:t>
      </w:r>
      <w:r w:rsidR="00787994">
        <w:rPr>
          <w:rFonts w:eastAsia="MS Mincho"/>
        </w:rPr>
        <w:t xml:space="preserve"> </w:t>
      </w:r>
      <w:r w:rsidR="00787994">
        <w:rPr>
          <w:rFonts w:eastAsia="MS Mincho"/>
        </w:rPr>
        <w:fldChar w:fldCharType="begin"/>
      </w:r>
      <w:r w:rsidR="00787994">
        <w:rPr>
          <w:rFonts w:eastAsia="MS Mincho"/>
        </w:rPr>
        <w:instrText xml:space="preserve"> REF RFC3380 \h </w:instrText>
      </w:r>
      <w:r w:rsidR="00787994">
        <w:rPr>
          <w:rFonts w:eastAsia="MS Mincho"/>
        </w:rPr>
      </w:r>
      <w:r w:rsidR="00787994">
        <w:rPr>
          <w:rFonts w:eastAsia="MS Mincho"/>
        </w:rPr>
        <w:fldChar w:fldCharType="separate"/>
      </w:r>
      <w:r w:rsidR="00D6659E">
        <w:t>[RFC3380]</w:t>
      </w:r>
      <w:r w:rsidR="00787994">
        <w:rPr>
          <w:rFonts w:eastAsia="MS Mincho"/>
        </w:rPr>
        <w:fldChar w:fldCharType="end"/>
      </w:r>
      <w:r w:rsidR="007B718F">
        <w:rPr>
          <w:rFonts w:eastAsia="MS Mincho"/>
        </w:rPr>
        <w:t>, it</w:t>
      </w:r>
      <w:r w:rsidR="007B718F" w:rsidRPr="007B718F">
        <w:rPr>
          <w:rFonts w:eastAsia="MS Mincho"/>
        </w:rPr>
        <w:t xml:space="preserve"> MUST list "</w:t>
      </w:r>
      <w:r w:rsidR="007B718F">
        <w:rPr>
          <w:rFonts w:eastAsia="MS Mincho"/>
        </w:rPr>
        <w:t>printer-geo-location</w:t>
      </w:r>
      <w:r w:rsidR="007B718F" w:rsidRPr="007B718F">
        <w:rPr>
          <w:rFonts w:eastAsia="MS Mincho"/>
        </w:rPr>
        <w:t xml:space="preserve">" in the "printer-settable-attributes-supported" Printer </w:t>
      </w:r>
      <w:r w:rsidR="007B718F">
        <w:rPr>
          <w:rFonts w:eastAsia="MS Mincho"/>
        </w:rPr>
        <w:t xml:space="preserve">Description </w:t>
      </w:r>
      <w:r w:rsidR="007B718F" w:rsidRPr="007B718F">
        <w:rPr>
          <w:rFonts w:eastAsia="MS Mincho"/>
        </w:rPr>
        <w:t xml:space="preserve">attribute </w:t>
      </w:r>
      <w:r w:rsidR="00B068C5">
        <w:rPr>
          <w:rFonts w:eastAsia="MS Mincho"/>
        </w:rPr>
        <w:fldChar w:fldCharType="begin"/>
      </w:r>
      <w:r w:rsidR="00B068C5">
        <w:rPr>
          <w:rFonts w:eastAsia="MS Mincho"/>
        </w:rPr>
        <w:instrText xml:space="preserve"> REF RFC3380 \h </w:instrText>
      </w:r>
      <w:r w:rsidR="00B068C5">
        <w:rPr>
          <w:rFonts w:eastAsia="MS Mincho"/>
        </w:rPr>
      </w:r>
      <w:r w:rsidR="00B068C5">
        <w:rPr>
          <w:rFonts w:eastAsia="MS Mincho"/>
        </w:rPr>
        <w:fldChar w:fldCharType="separate"/>
      </w:r>
      <w:r w:rsidR="00D6659E">
        <w:t>[RFC3380]</w:t>
      </w:r>
      <w:r w:rsidR="00B068C5">
        <w:rPr>
          <w:rFonts w:eastAsia="MS Mincho"/>
        </w:rPr>
        <w:fldChar w:fldCharType="end"/>
      </w:r>
      <w:r w:rsidR="007B718F" w:rsidRPr="007B718F">
        <w:rPr>
          <w:rFonts w:eastAsia="MS Mincho"/>
        </w:rPr>
        <w:t>.</w:t>
      </w:r>
    </w:p>
    <w:p w14:paraId="4FF9E2EE" w14:textId="77777777" w:rsidR="00F928D2" w:rsidRDefault="00F928D2" w:rsidP="00B9314B">
      <w:pPr>
        <w:pStyle w:val="IEEEStdsLevel3Header"/>
      </w:pPr>
      <w:bookmarkStart w:id="740" w:name="_Ref167274419"/>
      <w:bookmarkStart w:id="741" w:name="_Toc204693706"/>
      <w:bookmarkStart w:id="742" w:name="_Toc14878413"/>
      <w:bookmarkStart w:id="743" w:name="_Toc40961824"/>
      <w:bookmarkStart w:id="744" w:name="_Toc95162745"/>
      <w:bookmarkStart w:id="745" w:name="_Toc86756007"/>
      <w:r>
        <w:t>printer-get-attributes-supported (1setOf keyword)</w:t>
      </w:r>
      <w:bookmarkEnd w:id="740"/>
      <w:bookmarkEnd w:id="741"/>
      <w:bookmarkEnd w:id="742"/>
      <w:bookmarkEnd w:id="743"/>
      <w:bookmarkEnd w:id="744"/>
      <w:bookmarkEnd w:id="745"/>
    </w:p>
    <w:p w14:paraId="40839B61" w14:textId="4AD551B4" w:rsidR="00F928D2" w:rsidRPr="00A609C2" w:rsidRDefault="00F928D2" w:rsidP="00F928D2">
      <w:pPr>
        <w:pStyle w:val="IEEEStdsParagraph"/>
        <w:rPr>
          <w:rFonts w:eastAsia="MS Mincho"/>
        </w:rPr>
      </w:pPr>
      <w:r>
        <w:rPr>
          <w:rFonts w:eastAsia="MS Mincho"/>
        </w:rPr>
        <w:t xml:space="preserve">This REQUIRED Printer Description attribute lists the operation and Job Template attributes </w:t>
      </w:r>
      <w:r w:rsidR="007638DF">
        <w:rPr>
          <w:rFonts w:eastAsia="MS Mincho"/>
        </w:rPr>
        <w:t xml:space="preserve">the Printer will </w:t>
      </w:r>
      <w:r w:rsidR="009400D4">
        <w:rPr>
          <w:rFonts w:eastAsia="MS Mincho"/>
        </w:rPr>
        <w:t xml:space="preserve">use to filter the set of attributes it </w:t>
      </w:r>
      <w:r>
        <w:rPr>
          <w:rFonts w:eastAsia="MS Mincho"/>
        </w:rPr>
        <w:t>return</w:t>
      </w:r>
      <w:r w:rsidR="009400D4">
        <w:rPr>
          <w:rFonts w:eastAsia="MS Mincho"/>
        </w:rPr>
        <w:t>s</w:t>
      </w:r>
      <w:r>
        <w:rPr>
          <w:rFonts w:eastAsia="MS Mincho"/>
        </w:rPr>
        <w:t xml:space="preserve"> </w:t>
      </w:r>
      <w:r w:rsidR="009400D4">
        <w:rPr>
          <w:rFonts w:eastAsia="MS Mincho"/>
        </w:rPr>
        <w:t>in a</w:t>
      </w:r>
      <w:r>
        <w:rPr>
          <w:rFonts w:eastAsia="MS Mincho"/>
        </w:rPr>
        <w:t xml:space="preserve"> Get-Printer-Attributes operation</w:t>
      </w:r>
      <w:r w:rsidR="009400D4">
        <w:rPr>
          <w:rFonts w:eastAsia="MS Mincho"/>
        </w:rPr>
        <w:t xml:space="preserve"> response</w:t>
      </w:r>
      <w:r>
        <w:rPr>
          <w:rFonts w:eastAsia="MS Mincho"/>
        </w:rPr>
        <w:t xml:space="preserve">. The "document-format" value is REQUIRED for all Printers to conform to IPP/1.1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All other values are OPTIONAL.</w:t>
      </w:r>
    </w:p>
    <w:p w14:paraId="13ECA6B1" w14:textId="77777777" w:rsidR="00F928D2" w:rsidRDefault="00F928D2" w:rsidP="00B9314B">
      <w:pPr>
        <w:pStyle w:val="IEEEStdsLevel3Header"/>
      </w:pPr>
      <w:bookmarkStart w:id="746" w:name="_Ref173687095"/>
      <w:bookmarkStart w:id="747" w:name="_Toc204693707"/>
      <w:bookmarkStart w:id="748" w:name="_Toc14878414"/>
      <w:bookmarkStart w:id="749" w:name="_Toc40961825"/>
      <w:bookmarkStart w:id="750" w:name="_Toc95162746"/>
      <w:bookmarkStart w:id="751" w:name="_Toc86756008"/>
      <w:r>
        <w:t>printer-icc-profiles (1setOf collection)</w:t>
      </w:r>
      <w:bookmarkEnd w:id="746"/>
      <w:bookmarkEnd w:id="747"/>
      <w:bookmarkEnd w:id="748"/>
      <w:bookmarkEnd w:id="749"/>
      <w:bookmarkEnd w:id="750"/>
      <w:bookmarkEnd w:id="751"/>
    </w:p>
    <w:p w14:paraId="78C38E98" w14:textId="68A8D61E" w:rsidR="00F928D2" w:rsidRDefault="00F928D2" w:rsidP="00F928D2">
      <w:pPr>
        <w:pStyle w:val="IEEEStdsParagraph"/>
        <w:rPr>
          <w:rFonts w:eastAsia="MS Mincho"/>
        </w:rPr>
      </w:pPr>
      <w:r>
        <w:rPr>
          <w:rFonts w:eastAsia="MS Mincho"/>
        </w:rPr>
        <w:t xml:space="preserve">This RECOMMENDED Printer Description attribute lists </w:t>
      </w:r>
      <w:r w:rsidR="00693ACB">
        <w:rPr>
          <w:rFonts w:eastAsia="MS Mincho"/>
        </w:rPr>
        <w:t>the set of</w:t>
      </w:r>
      <w:r>
        <w:rPr>
          <w:rFonts w:eastAsia="MS Mincho"/>
        </w:rPr>
        <w:t xml:space="preserve"> ICC profiles that characterize the Printer</w:t>
      </w:r>
      <w:r w:rsidR="000907DD">
        <w:rPr>
          <w:rFonts w:eastAsia="MS Mincho"/>
        </w:rPr>
        <w:t xml:space="preserve">'s </w:t>
      </w:r>
      <w:r>
        <w:rPr>
          <w:rFonts w:eastAsia="MS Mincho"/>
        </w:rPr>
        <w:t>rendering</w:t>
      </w:r>
      <w:r w:rsidR="000907DD">
        <w:rPr>
          <w:rFonts w:eastAsia="MS Mincho"/>
        </w:rPr>
        <w:t xml:space="preserve"> capabilities</w:t>
      </w:r>
      <w:r>
        <w:rPr>
          <w:rFonts w:eastAsia="MS Mincho"/>
        </w:rPr>
        <w:t xml:space="preserve">. Each collection </w:t>
      </w:r>
      <w:r w:rsidR="007D345B">
        <w:rPr>
          <w:rFonts w:eastAsia="MS Mincho"/>
        </w:rPr>
        <w:t xml:space="preserve">supplies a </w:t>
      </w:r>
      <w:r>
        <w:rPr>
          <w:rFonts w:eastAsia="MS Mincho"/>
        </w:rPr>
        <w:t xml:space="preserve">"profile-name </w:t>
      </w:r>
      <w:r>
        <w:rPr>
          <w:rFonts w:eastAsia="MS Mincho"/>
        </w:rPr>
        <w:lastRenderedPageBreak/>
        <w:t xml:space="preserve">(name(MAX))" </w:t>
      </w:r>
      <w:r w:rsidR="007D345B">
        <w:rPr>
          <w:rFonts w:eastAsia="MS Mincho"/>
        </w:rPr>
        <w:t xml:space="preserve">member attribute </w:t>
      </w:r>
      <w:r>
        <w:rPr>
          <w:rFonts w:eastAsia="MS Mincho"/>
        </w:rPr>
        <w:t xml:space="preserve">and </w:t>
      </w:r>
      <w:r w:rsidR="007D345B">
        <w:rPr>
          <w:rFonts w:eastAsia="MS Mincho"/>
        </w:rPr>
        <w:t xml:space="preserve">a </w:t>
      </w:r>
      <w:r>
        <w:rPr>
          <w:rFonts w:eastAsia="MS Mincho"/>
        </w:rPr>
        <w:t>"profile-uri (uri)" member attribute</w:t>
      </w:r>
      <w:r w:rsidR="00801E9B">
        <w:rPr>
          <w:rFonts w:eastAsia="MS Mincho"/>
        </w:rPr>
        <w:t>. A collection MAY</w:t>
      </w:r>
      <w:r>
        <w:rPr>
          <w:rFonts w:eastAsia="MS Mincho"/>
        </w:rPr>
        <w:t xml:space="preserve"> </w:t>
      </w:r>
      <w:r w:rsidR="009D3B46">
        <w:rPr>
          <w:rFonts w:eastAsia="MS Mincho"/>
        </w:rPr>
        <w:t xml:space="preserve">also supply </w:t>
      </w:r>
      <w:r>
        <w:rPr>
          <w:rFonts w:eastAsia="MS Mincho"/>
        </w:rPr>
        <w:t xml:space="preserve">Job Template attributes </w:t>
      </w:r>
      <w:r w:rsidR="009D3B46">
        <w:rPr>
          <w:rFonts w:eastAsia="MS Mincho"/>
        </w:rPr>
        <w:t>and values</w:t>
      </w:r>
      <w:r>
        <w:rPr>
          <w:rFonts w:eastAsia="MS Mincho"/>
        </w:rPr>
        <w:t xml:space="preserve"> that contribute to the </w:t>
      </w:r>
      <w:r w:rsidR="00047A85">
        <w:rPr>
          <w:rFonts w:eastAsia="MS Mincho"/>
        </w:rPr>
        <w:t xml:space="preserve">Printer </w:t>
      </w:r>
      <w:r>
        <w:rPr>
          <w:rFonts w:eastAsia="MS Mincho"/>
        </w:rPr>
        <w:t>select</w:t>
      </w:r>
      <w:r w:rsidR="00047A85">
        <w:rPr>
          <w:rFonts w:eastAsia="MS Mincho"/>
        </w:rPr>
        <w:t>ing</w:t>
      </w:r>
      <w:r>
        <w:rPr>
          <w:rFonts w:eastAsia="MS Mincho"/>
        </w:rPr>
        <w:t xml:space="preserve"> </w:t>
      </w:r>
      <w:r w:rsidR="00047A85">
        <w:rPr>
          <w:rFonts w:eastAsia="MS Mincho"/>
        </w:rPr>
        <w:t xml:space="preserve">that </w:t>
      </w:r>
      <w:r>
        <w:rPr>
          <w:rFonts w:eastAsia="MS Mincho"/>
        </w:rPr>
        <w:t>profile</w:t>
      </w:r>
      <w:r w:rsidR="00047A85">
        <w:rPr>
          <w:rFonts w:eastAsia="MS Mincho"/>
        </w:rPr>
        <w:t xml:space="preserve"> when processing a Job</w:t>
      </w:r>
      <w:r>
        <w:rPr>
          <w:rFonts w:eastAsia="MS Mincho"/>
        </w:rPr>
        <w:t>.</w:t>
      </w:r>
    </w:p>
    <w:p w14:paraId="01424333" w14:textId="5E2C85A8" w:rsidR="00F928D2" w:rsidRDefault="003C50FC" w:rsidP="00F928D2">
      <w:pPr>
        <w:pStyle w:val="IEEEStdsParagraph"/>
        <w:rPr>
          <w:rFonts w:eastAsia="MS Mincho"/>
        </w:rPr>
      </w:pPr>
      <w:r w:rsidRPr="001432BB">
        <w:rPr>
          <w:rFonts w:eastAsia="MS Mincho"/>
        </w:rPr>
        <w:t xml:space="preserve">A Client uses these </w:t>
      </w:r>
      <w:r w:rsidR="00F928D2" w:rsidRPr="001432BB">
        <w:rPr>
          <w:rFonts w:eastAsia="MS Mincho"/>
        </w:rPr>
        <w:t>ICC profiles for Client-side color proofing and/or color management</w:t>
      </w:r>
      <w:r w:rsidR="00381CAF" w:rsidRPr="001432BB">
        <w:rPr>
          <w:rFonts w:eastAsia="MS Mincho"/>
        </w:rPr>
        <w:t xml:space="preserve">. The </w:t>
      </w:r>
      <w:r w:rsidR="00F36B54">
        <w:rPr>
          <w:rFonts w:eastAsia="MS Mincho"/>
        </w:rPr>
        <w:t xml:space="preserve">set of </w:t>
      </w:r>
      <w:r w:rsidR="00381CAF" w:rsidRPr="001432BB">
        <w:rPr>
          <w:rFonts w:eastAsia="MS Mincho"/>
        </w:rPr>
        <w:t xml:space="preserve">ICC profiles </w:t>
      </w:r>
      <w:r w:rsidR="00F928D2" w:rsidRPr="001432BB">
        <w:rPr>
          <w:rFonts w:eastAsia="MS Mincho"/>
        </w:rPr>
        <w:t>MAY be externally managed via IPP or other protocols.</w:t>
      </w:r>
    </w:p>
    <w:p w14:paraId="505458E7" w14:textId="77777777" w:rsidR="00D864E8" w:rsidRDefault="00D864E8" w:rsidP="00B9314B">
      <w:pPr>
        <w:pStyle w:val="IEEEStdsLevel4Header"/>
      </w:pPr>
      <w:r>
        <w:t>profile-name (name(MAX))</w:t>
      </w:r>
    </w:p>
    <w:p w14:paraId="4EE37022" w14:textId="77777777" w:rsidR="00D864E8" w:rsidRDefault="00D864E8" w:rsidP="00D864E8">
      <w:pPr>
        <w:pStyle w:val="IEEEStdsParagraph"/>
        <w:rPr>
          <w:rFonts w:eastAsia="MS Mincho"/>
        </w:rPr>
      </w:pPr>
      <w:r>
        <w:rPr>
          <w:rFonts w:eastAsia="MS Mincho"/>
        </w:rPr>
        <w:t>This REQUIRED member attribute provides a unique name for a given ICC profile. A given "profile-name" value MAY appear in multiple collection values but MUST always be paired with the same "profile-uri" value. That is, a "profile-name" of "Glossy Paper, High Quality" might be listed multiple times but will always refer to the same "profile-uri", for example "https://example.com/glossy-high.icc".</w:t>
      </w:r>
    </w:p>
    <w:p w14:paraId="06519681" w14:textId="77777777" w:rsidR="00D864E8" w:rsidRDefault="00D864E8" w:rsidP="00D864E8">
      <w:pPr>
        <w:pStyle w:val="IEEEStdsParagraph"/>
        <w:rPr>
          <w:rFonts w:eastAsia="MS Mincho"/>
        </w:rPr>
      </w:pPr>
      <w:r>
        <w:rPr>
          <w:rFonts w:eastAsia="MS Mincho"/>
        </w:rPr>
        <w:t>The "profile-name" value SHOULD be localized by the Printer based on the value of the "attributes-natural-language" operation attribute.</w:t>
      </w:r>
    </w:p>
    <w:p w14:paraId="030797A7" w14:textId="77777777" w:rsidR="00D864E8" w:rsidRDefault="00D864E8" w:rsidP="00B9314B">
      <w:pPr>
        <w:pStyle w:val="IEEEStdsLevel4Header"/>
      </w:pPr>
      <w:r>
        <w:t>profile-uri (uri)</w:t>
      </w:r>
    </w:p>
    <w:p w14:paraId="55518B67" w14:textId="0EC16DC4" w:rsidR="00D864E8" w:rsidRDefault="00D864E8" w:rsidP="00D864E8">
      <w:pPr>
        <w:pStyle w:val="IEEEStdsParagraph"/>
        <w:rPr>
          <w:rFonts w:eastAsia="MS Mincho"/>
        </w:rPr>
      </w:pPr>
      <w:r>
        <w:rPr>
          <w:rFonts w:eastAsia="MS Mincho"/>
        </w:rPr>
        <w:t xml:space="preserve">This REQUIRED member attribute references an ICC color profile as a "https:" or "http:" URI. Standard vendor-supplied profiles SHOULD be Printer Resident so that Client printing does not require access to hosts other than the one hosting the Printer.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D6659E">
        <w:rPr>
          <w:rFonts w:eastAsia="MS Mincho"/>
        </w:rPr>
        <w:t>12.2</w:t>
      </w:r>
      <w:r w:rsidR="005610C0">
        <w:rPr>
          <w:rFonts w:eastAsia="MS Mincho"/>
        </w:rPr>
        <w:fldChar w:fldCharType="end"/>
      </w:r>
      <w:r w:rsidR="005610C0">
        <w:rPr>
          <w:rFonts w:eastAsia="MS Mincho"/>
        </w:rPr>
        <w:t>.</w:t>
      </w:r>
    </w:p>
    <w:p w14:paraId="368BA91C" w14:textId="77777777" w:rsidR="00F928D2" w:rsidRDefault="00F928D2" w:rsidP="00B9314B">
      <w:pPr>
        <w:pStyle w:val="IEEEStdsLevel3Header"/>
      </w:pPr>
      <w:bookmarkStart w:id="752" w:name="_Ref167274432"/>
      <w:bookmarkStart w:id="753" w:name="_Toc204693708"/>
      <w:bookmarkStart w:id="754" w:name="_Toc14878415"/>
      <w:bookmarkStart w:id="755" w:name="_Toc40961827"/>
      <w:bookmarkStart w:id="756" w:name="_Toc95162747"/>
      <w:bookmarkStart w:id="757" w:name="_Toc86756009"/>
      <w:r>
        <w:t>printer-icons (1setOf uri)</w:t>
      </w:r>
      <w:bookmarkEnd w:id="752"/>
      <w:bookmarkEnd w:id="753"/>
      <w:bookmarkEnd w:id="754"/>
      <w:bookmarkEnd w:id="755"/>
      <w:bookmarkEnd w:id="756"/>
      <w:bookmarkEnd w:id="757"/>
    </w:p>
    <w:p w14:paraId="26E37668" w14:textId="6DA40D31" w:rsidR="00F928D2" w:rsidRDefault="00F928D2" w:rsidP="00F928D2">
      <w:pPr>
        <w:pStyle w:val="IEEEStdsParagraph"/>
        <w:rPr>
          <w:rFonts w:eastAsia="MS Mincho"/>
        </w:rPr>
      </w:pPr>
      <w:r>
        <w:rPr>
          <w:rFonts w:eastAsia="MS Mincho"/>
        </w:rPr>
        <w:t>This REQUIRED Printer Description attribute lists URIs for one or more Printer Resident</w:t>
      </w:r>
      <w:r w:rsidR="003F73EA">
        <w:rPr>
          <w:rFonts w:eastAsia="MS Mincho"/>
        </w:rPr>
        <w:t xml:space="preserve"> </w:t>
      </w:r>
      <w:r w:rsidR="001B65EB">
        <w:rPr>
          <w:rFonts w:eastAsia="MS Mincho"/>
        </w:rPr>
        <w:t>icon</w:t>
      </w:r>
      <w:r>
        <w:rPr>
          <w:rFonts w:eastAsia="MS Mincho"/>
        </w:rPr>
        <w:t xml:space="preserve"> images</w:t>
      </w:r>
      <w:r w:rsidR="001B65EB">
        <w:rPr>
          <w:rFonts w:eastAsia="MS Mincho"/>
        </w:rPr>
        <w:t>. The Printer MUST supply URIs</w:t>
      </w:r>
      <w:r>
        <w:rPr>
          <w:rFonts w:eastAsia="MS Mincho"/>
        </w:rPr>
        <w:t xml:space="preserve"> </w:t>
      </w:r>
      <w:r w:rsidR="001B65EB">
        <w:rPr>
          <w:rFonts w:eastAsia="MS Mincho"/>
        </w:rPr>
        <w:t xml:space="preserve">that </w:t>
      </w:r>
      <w:r>
        <w:rPr>
          <w:rFonts w:eastAsia="MS Mincho"/>
        </w:rPr>
        <w:t>us</w:t>
      </w:r>
      <w:r w:rsidR="001B65EB">
        <w:rPr>
          <w:rFonts w:eastAsia="MS Mincho"/>
        </w:rPr>
        <w:t>e the</w:t>
      </w:r>
      <w:r>
        <w:rPr>
          <w:rFonts w:eastAsia="MS Mincho"/>
        </w:rPr>
        <w:t xml:space="preserve"> "http</w:t>
      </w:r>
      <w:r w:rsidR="001B65EB">
        <w:rPr>
          <w:rFonts w:eastAsia="MS Mincho"/>
        </w:rPr>
        <w:t>s</w:t>
      </w:r>
      <w:r>
        <w:rPr>
          <w:rFonts w:eastAsia="MS Mincho"/>
        </w:rPr>
        <w:t xml:space="preserve">" or "http" </w:t>
      </w:r>
      <w:r w:rsidR="001B65EB">
        <w:rPr>
          <w:rFonts w:eastAsia="MS Mincho"/>
        </w:rPr>
        <w:t>scheme</w:t>
      </w:r>
      <w:r>
        <w:rPr>
          <w:rFonts w:eastAsia="MS Mincho"/>
        </w:rPr>
        <w:t xml:space="preserve">. </w:t>
      </w:r>
      <w:r>
        <w:t xml:space="preserve">The </w:t>
      </w:r>
      <w:r w:rsidR="00D33ED3">
        <w:t xml:space="preserve">Printer </w:t>
      </w:r>
      <w:r>
        <w:rPr>
          <w:rFonts w:eastAsia="MS Mincho"/>
        </w:rPr>
        <w:t xml:space="preserve">SHOULD </w:t>
      </w:r>
      <w:r w:rsidR="00D33ED3">
        <w:rPr>
          <w:rFonts w:eastAsia="MS Mincho"/>
        </w:rPr>
        <w:t xml:space="preserve">supply URIs that </w:t>
      </w:r>
      <w:r>
        <w:rPr>
          <w:rFonts w:eastAsia="MS Mincho"/>
        </w:rPr>
        <w:t>follow the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D6659E">
        <w:rPr>
          <w:rFonts w:eastAsia="MS Mincho"/>
        </w:rPr>
        <w:t>12.2</w:t>
      </w:r>
      <w:r>
        <w:rPr>
          <w:rFonts w:eastAsia="MS Mincho"/>
        </w:rPr>
        <w:fldChar w:fldCharType="end"/>
      </w:r>
      <w:r>
        <w:rPr>
          <w:rFonts w:eastAsia="MS Mincho"/>
        </w:rPr>
        <w:t>.</w:t>
      </w:r>
    </w:p>
    <w:p w14:paraId="7F424872" w14:textId="154245B8" w:rsidR="00F928D2" w:rsidRPr="00167E26" w:rsidRDefault="00F928D2" w:rsidP="00F928D2">
      <w:pPr>
        <w:pStyle w:val="IEEEStdsParagraph"/>
        <w:rPr>
          <w:rFonts w:eastAsia="MS Mincho"/>
        </w:rPr>
      </w:pPr>
      <w:r w:rsidRPr="00167E26">
        <w:rPr>
          <w:rFonts w:eastAsia="MS Mincho"/>
        </w:rPr>
        <w:t xml:space="preserve">The referenced images MUST be RGBA PNG </w:t>
      </w:r>
      <w:r>
        <w:rPr>
          <w:rFonts w:eastAsia="MS Mincho"/>
        </w:rPr>
        <w:fldChar w:fldCharType="begin"/>
      </w:r>
      <w:r>
        <w:rPr>
          <w:rFonts w:eastAsia="MS Mincho"/>
        </w:rPr>
        <w:instrText xml:space="preserve"> REF RFC2083 \h </w:instrText>
      </w:r>
      <w:r>
        <w:rPr>
          <w:rFonts w:eastAsia="MS Mincho"/>
        </w:rPr>
      </w:r>
      <w:r>
        <w:rPr>
          <w:rFonts w:eastAsia="MS Mincho"/>
        </w:rPr>
        <w:fldChar w:fldCharType="separate"/>
      </w:r>
      <w:r w:rsidR="00D6659E">
        <w:t>[RFC2083]</w:t>
      </w:r>
      <w:r>
        <w:rPr>
          <w:rFonts w:eastAsia="MS Mincho"/>
        </w:rPr>
        <w:fldChar w:fldCharType="end"/>
      </w:r>
      <w:r>
        <w:rPr>
          <w:rFonts w:eastAsia="MS Mincho"/>
        </w:rPr>
        <w:t xml:space="preserve"> </w:t>
      </w:r>
      <w:r w:rsidRPr="00167E26">
        <w:rPr>
          <w:rFonts w:eastAsia="MS Mincho"/>
        </w:rPr>
        <w:t>format</w:t>
      </w:r>
      <w:r>
        <w:rPr>
          <w:rFonts w:eastAsia="MS Mincho"/>
        </w:rPr>
        <w:t>,</w:t>
      </w:r>
      <w:r w:rsidRPr="00167E26">
        <w:rPr>
          <w:rFonts w:eastAsia="MS Mincho"/>
        </w:rPr>
        <w:t xml:space="preserve"> have square dimensions of 48x48, 128x128, or 512x512 pixels</w:t>
      </w:r>
      <w:r>
        <w:rPr>
          <w:rFonts w:eastAsia="MS Mincho"/>
        </w:rPr>
        <w:t xml:space="preserve">, represent the physical appearance of the Printer, </w:t>
      </w:r>
      <w:r w:rsidR="009C5AB3" w:rsidRPr="00167E26">
        <w:rPr>
          <w:rFonts w:eastAsia="MS Mincho"/>
        </w:rPr>
        <w:t xml:space="preserve">provide an alpha channel to mask the background surrounding the </w:t>
      </w:r>
      <w:r w:rsidR="009C5AB3">
        <w:rPr>
          <w:rFonts w:eastAsia="MS Mincho"/>
        </w:rPr>
        <w:t xml:space="preserve">Printer, </w:t>
      </w:r>
      <w:r>
        <w:rPr>
          <w:rFonts w:eastAsia="MS Mincho"/>
        </w:rPr>
        <w:t xml:space="preserve">and </w:t>
      </w:r>
      <w:r w:rsidR="00607B8E">
        <w:rPr>
          <w:rFonts w:eastAsia="MS Mincho"/>
        </w:rPr>
        <w:t xml:space="preserve">all </w:t>
      </w:r>
      <w:r>
        <w:rPr>
          <w:rFonts w:eastAsia="MS Mincho"/>
        </w:rPr>
        <w:t>show the same perspective/view of the Printer</w:t>
      </w:r>
      <w:r w:rsidRPr="00167E26">
        <w:rPr>
          <w:rFonts w:eastAsia="MS Mincho"/>
        </w:rPr>
        <w:t xml:space="preserve">. If </w:t>
      </w:r>
      <w:r w:rsidR="00494327">
        <w:rPr>
          <w:rFonts w:eastAsia="MS Mincho"/>
        </w:rPr>
        <w:t xml:space="preserve">the Printer only supplies a reference to </w:t>
      </w:r>
      <w:r w:rsidRPr="00167E26">
        <w:rPr>
          <w:rFonts w:eastAsia="MS Mincho"/>
        </w:rPr>
        <w:t xml:space="preserve">one image, </w:t>
      </w:r>
      <w:r w:rsidR="00494327">
        <w:rPr>
          <w:rFonts w:eastAsia="MS Mincho"/>
        </w:rPr>
        <w:t xml:space="preserve">that image </w:t>
      </w:r>
      <w:r w:rsidRPr="00167E26">
        <w:rPr>
          <w:rFonts w:eastAsia="MS Mincho"/>
        </w:rPr>
        <w:t xml:space="preserve">MUST have dimensions of 128x128 pixels. </w:t>
      </w:r>
      <w:r w:rsidR="00591C9F">
        <w:rPr>
          <w:rFonts w:eastAsia="MS Mincho"/>
        </w:rPr>
        <w:t xml:space="preserve">A Printer MUST list images </w:t>
      </w:r>
      <w:r>
        <w:rPr>
          <w:rFonts w:eastAsia="MS Mincho"/>
        </w:rPr>
        <w:t>from small</w:t>
      </w:r>
      <w:r w:rsidRPr="00167E26">
        <w:rPr>
          <w:rFonts w:eastAsia="MS Mincho"/>
        </w:rPr>
        <w:t>est to largest dimensions.</w:t>
      </w:r>
    </w:p>
    <w:p w14:paraId="2CE2475C" w14:textId="77777777" w:rsidR="00F928D2" w:rsidRPr="00532B58" w:rsidRDefault="00F928D2" w:rsidP="00B9314B">
      <w:pPr>
        <w:pStyle w:val="IEEEStdsLevel3Header"/>
      </w:pPr>
      <w:bookmarkStart w:id="758" w:name="_Ref190359765"/>
      <w:bookmarkStart w:id="759" w:name="_Toc204693709"/>
      <w:bookmarkStart w:id="760" w:name="_Toc14878416"/>
      <w:bookmarkStart w:id="761" w:name="_Toc40961828"/>
      <w:bookmarkStart w:id="762" w:name="_Toc95162748"/>
      <w:bookmarkStart w:id="763" w:name="_Toc86756010"/>
      <w:r w:rsidRPr="00532B58">
        <w:t>printer-input-tray (1setOf octetString(MAX))</w:t>
      </w:r>
      <w:bookmarkEnd w:id="758"/>
      <w:bookmarkEnd w:id="759"/>
      <w:bookmarkEnd w:id="760"/>
      <w:bookmarkEnd w:id="761"/>
      <w:bookmarkEnd w:id="762"/>
      <w:bookmarkEnd w:id="763"/>
    </w:p>
    <w:p w14:paraId="1B64099B" w14:textId="6D46F895" w:rsidR="001865CB" w:rsidRDefault="00F928D2" w:rsidP="001865C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5C2DCF">
        <w:rPr>
          <w:rFonts w:eastAsia="MS Mincho"/>
        </w:rPr>
        <w:t>lists</w:t>
      </w:r>
      <w:r w:rsidR="00235F69">
        <w:rPr>
          <w:rFonts w:eastAsia="MS Mincho"/>
        </w:rPr>
        <w:t xml:space="preserve"> a set of </w:t>
      </w:r>
      <w:r w:rsidR="004A3169">
        <w:rPr>
          <w:rFonts w:eastAsia="MS Mincho"/>
        </w:rPr>
        <w:t xml:space="preserve">text strings </w:t>
      </w:r>
      <w:r w:rsidR="000752E2">
        <w:rPr>
          <w:rFonts w:eastAsia="MS Mincho"/>
        </w:rPr>
        <w:t xml:space="preserve">that </w:t>
      </w:r>
      <w:r w:rsidR="004A3169">
        <w:rPr>
          <w:rFonts w:eastAsia="MS Mincho"/>
        </w:rPr>
        <w:t>describ</w:t>
      </w:r>
      <w:r w:rsidR="000752E2">
        <w:rPr>
          <w:rFonts w:eastAsia="MS Mincho"/>
        </w:rPr>
        <w:t>e</w:t>
      </w:r>
      <w:r w:rsidR="004E7FD4">
        <w:rPr>
          <w:rFonts w:eastAsia="MS Mincho"/>
        </w:rPr>
        <w:t xml:space="preserve"> </w:t>
      </w:r>
      <w:r w:rsidR="009B4D21">
        <w:rPr>
          <w:rFonts w:eastAsia="MS Mincho"/>
        </w:rPr>
        <w:t xml:space="preserve">the Printer's </w:t>
      </w:r>
      <w:r w:rsidRPr="00532B58">
        <w:rPr>
          <w:rFonts w:eastAsia="MS Mincho"/>
        </w:rPr>
        <w:t>current</w:t>
      </w:r>
      <w:r w:rsidR="00D355BB">
        <w:rPr>
          <w:rFonts w:eastAsia="MS Mincho"/>
        </w:rPr>
        <w:t xml:space="preserve">ly available input </w:t>
      </w:r>
      <w:r w:rsidR="005B0248">
        <w:rPr>
          <w:rFonts w:eastAsia="MS Mincho"/>
        </w:rPr>
        <w:t>sources</w:t>
      </w:r>
      <w:r w:rsidR="00D355BB">
        <w:rPr>
          <w:rFonts w:eastAsia="MS Mincho"/>
        </w:rPr>
        <w:t xml:space="preserve">. </w:t>
      </w:r>
      <w:r w:rsidR="005E0070">
        <w:rPr>
          <w:rFonts w:eastAsia="MS Mincho"/>
        </w:rPr>
        <w:t xml:space="preserve">Each string </w:t>
      </w:r>
      <w:r w:rsidR="009641A4">
        <w:rPr>
          <w:rFonts w:eastAsia="MS Mincho"/>
        </w:rPr>
        <w:t>contains an unordered sequence of key/value pairs</w:t>
      </w:r>
      <w:r w:rsidR="0033095A">
        <w:rPr>
          <w:rFonts w:eastAsia="MS Mincho"/>
        </w:rPr>
        <w:t xml:space="preserve">, </w:t>
      </w:r>
      <w:r w:rsidR="00DF5FAF">
        <w:rPr>
          <w:rFonts w:eastAsia="MS Mincho"/>
        </w:rPr>
        <w:t>structured</w:t>
      </w:r>
      <w:r w:rsidR="0033095A">
        <w:rPr>
          <w:rFonts w:eastAsia="MS Mincho"/>
        </w:rPr>
        <w:t xml:space="preserve"> according to the </w:t>
      </w:r>
      <w:r w:rsidR="007D2DAB" w:rsidRPr="00532B58">
        <w:rPr>
          <w:rFonts w:eastAsia="MS Mincho"/>
        </w:rPr>
        <w:t xml:space="preserve">ABNF </w:t>
      </w:r>
      <w:r w:rsidR="007D2DAB">
        <w:rPr>
          <w:rFonts w:eastAsia="MS Mincho"/>
        </w:rPr>
        <w:fldChar w:fldCharType="begin"/>
      </w:r>
      <w:r w:rsidR="007D2DAB">
        <w:rPr>
          <w:rFonts w:eastAsia="MS Mincho"/>
        </w:rPr>
        <w:instrText xml:space="preserve"> REF STD68 \h </w:instrText>
      </w:r>
      <w:r w:rsidR="007D2DAB">
        <w:rPr>
          <w:rFonts w:eastAsia="MS Mincho"/>
        </w:rPr>
      </w:r>
      <w:r w:rsidR="007D2DAB">
        <w:rPr>
          <w:rFonts w:eastAsia="MS Mincho"/>
        </w:rPr>
        <w:fldChar w:fldCharType="separate"/>
      </w:r>
      <w:r w:rsidR="00D6659E">
        <w:t>[STD68]</w:t>
      </w:r>
      <w:r w:rsidR="007D2DAB">
        <w:rPr>
          <w:rFonts w:eastAsia="MS Mincho"/>
        </w:rPr>
        <w:fldChar w:fldCharType="end"/>
      </w:r>
      <w:r w:rsidR="00D3189D">
        <w:rPr>
          <w:rFonts w:eastAsia="MS Mincho"/>
        </w:rPr>
        <w:t xml:space="preserve"> in</w:t>
      </w:r>
      <w:r w:rsidR="0033095A">
        <w:rPr>
          <w:rFonts w:eastAsia="MS Mincho"/>
        </w:rPr>
        <w:t xml:space="preserve"> </w:t>
      </w:r>
      <w:r w:rsidR="0033095A">
        <w:rPr>
          <w:rFonts w:eastAsia="MS Mincho"/>
        </w:rPr>
        <w:fldChar w:fldCharType="begin"/>
      </w:r>
      <w:r w:rsidR="0033095A">
        <w:rPr>
          <w:rFonts w:eastAsia="MS Mincho"/>
        </w:rPr>
        <w:instrText xml:space="preserve"> REF _Ref189583242 \h </w:instrText>
      </w:r>
      <w:r w:rsidR="0033095A">
        <w:rPr>
          <w:rFonts w:eastAsia="MS Mincho"/>
        </w:rPr>
      </w:r>
      <w:r w:rsidR="0033095A">
        <w:rPr>
          <w:rFonts w:eastAsia="MS Mincho"/>
        </w:rPr>
        <w:fldChar w:fldCharType="separate"/>
      </w:r>
      <w:r w:rsidR="00D6659E">
        <w:t xml:space="preserve">Figure </w:t>
      </w:r>
      <w:r w:rsidR="00D6659E">
        <w:rPr>
          <w:noProof/>
        </w:rPr>
        <w:t>7</w:t>
      </w:r>
      <w:r w:rsidR="0033095A">
        <w:rPr>
          <w:rFonts w:eastAsia="MS Mincho"/>
        </w:rPr>
        <w:fldChar w:fldCharType="end"/>
      </w:r>
      <w:r w:rsidR="0009068D">
        <w:rPr>
          <w:rFonts w:eastAsia="MS Mincho"/>
        </w:rPr>
        <w:t xml:space="preserve">. </w:t>
      </w:r>
      <w:r w:rsidR="00752DA4">
        <w:rPr>
          <w:rFonts w:eastAsia="MS Mincho"/>
        </w:rPr>
        <w:fldChar w:fldCharType="begin"/>
      </w:r>
      <w:r w:rsidR="00752DA4">
        <w:rPr>
          <w:rFonts w:eastAsia="MS Mincho"/>
        </w:rPr>
        <w:instrText xml:space="preserve"> REF _Ref189582160 \h </w:instrText>
      </w:r>
      <w:r w:rsidR="00752DA4">
        <w:rPr>
          <w:rFonts w:eastAsia="MS Mincho"/>
        </w:rPr>
      </w:r>
      <w:r w:rsidR="00752DA4">
        <w:rPr>
          <w:rFonts w:eastAsia="MS Mincho"/>
        </w:rPr>
        <w:fldChar w:fldCharType="separate"/>
      </w:r>
      <w:r w:rsidR="00D6659E">
        <w:t xml:space="preserve">Table </w:t>
      </w:r>
      <w:r w:rsidR="00D6659E">
        <w:rPr>
          <w:noProof/>
        </w:rPr>
        <w:t>18</w:t>
      </w:r>
      <w:r w:rsidR="00752DA4">
        <w:rPr>
          <w:rFonts w:eastAsia="MS Mincho"/>
        </w:rPr>
        <w:fldChar w:fldCharType="end"/>
      </w:r>
      <w:r w:rsidR="00752DA4" w:rsidRPr="00532B58">
        <w:rPr>
          <w:rFonts w:eastAsia="MS Mincho"/>
        </w:rPr>
        <w:t xml:space="preserve"> </w:t>
      </w:r>
      <w:r w:rsidR="0090679F">
        <w:rPr>
          <w:rFonts w:eastAsia="MS Mincho"/>
        </w:rPr>
        <w:t>lists</w:t>
      </w:r>
      <w:r w:rsidR="00752DA4" w:rsidRPr="00532B58">
        <w:rPr>
          <w:rFonts w:eastAsia="MS Mincho"/>
        </w:rPr>
        <w:t xml:space="preserve"> the keys </w:t>
      </w:r>
      <w:r w:rsidR="00DD0491">
        <w:rPr>
          <w:rFonts w:eastAsia="MS Mincho"/>
        </w:rPr>
        <w:t>defined in this specification, derived</w:t>
      </w:r>
      <w:r w:rsidR="00752DA4" w:rsidRPr="00532B58">
        <w:rPr>
          <w:rFonts w:eastAsia="MS Mincho"/>
        </w:rPr>
        <w:t xml:space="preserve"> from the </w:t>
      </w:r>
      <w:r w:rsidR="00752DA4">
        <w:rPr>
          <w:rFonts w:eastAsia="MS Mincho"/>
        </w:rPr>
        <w:t xml:space="preserve">relevant </w:t>
      </w:r>
      <w:r w:rsidR="00752DA4" w:rsidRPr="00532B58">
        <w:rPr>
          <w:rFonts w:eastAsia="MS Mincho"/>
        </w:rPr>
        <w:t xml:space="preserve">machine-readable (non-localized) columnar objects </w:t>
      </w:r>
      <w:r w:rsidR="00752DA4">
        <w:rPr>
          <w:rFonts w:eastAsia="MS Mincho"/>
        </w:rPr>
        <w:t>of each prtInputEntry from</w:t>
      </w:r>
      <w:r w:rsidR="00752DA4" w:rsidRPr="00532B58">
        <w:rPr>
          <w:rFonts w:eastAsia="MS Mincho"/>
        </w:rPr>
        <w:t xml:space="preserve"> </w:t>
      </w:r>
      <w:r w:rsidR="007651CF">
        <w:rPr>
          <w:rFonts w:eastAsia="MS Mincho"/>
        </w:rPr>
        <w:t xml:space="preserve">the </w:t>
      </w:r>
      <w:r w:rsidR="00752DA4">
        <w:rPr>
          <w:rFonts w:eastAsia="MS Mincho"/>
        </w:rPr>
        <w:t>prtInput</w:t>
      </w:r>
      <w:r w:rsidR="00752DA4" w:rsidRPr="00532B58">
        <w:rPr>
          <w:rFonts w:eastAsia="MS Mincho"/>
        </w:rPr>
        <w:t>Table</w:t>
      </w:r>
      <w:r w:rsidR="00752DA4">
        <w:rPr>
          <w:rFonts w:eastAsia="MS Mincho"/>
        </w:rPr>
        <w:t xml:space="preserve"> </w:t>
      </w:r>
      <w:r w:rsidR="007651CF">
        <w:rPr>
          <w:rFonts w:eastAsia="MS Mincho"/>
        </w:rPr>
        <w:t xml:space="preserve">object </w:t>
      </w:r>
      <w:r w:rsidR="00752DA4" w:rsidRPr="00532B58">
        <w:rPr>
          <w:rFonts w:eastAsia="MS Mincho"/>
        </w:rPr>
        <w:t xml:space="preserve">defined in IETF Printer MIB v2 </w:t>
      </w:r>
      <w:r w:rsidR="00752DA4">
        <w:rPr>
          <w:rFonts w:eastAsia="MS Mincho"/>
        </w:rPr>
        <w:fldChar w:fldCharType="begin"/>
      </w:r>
      <w:r w:rsidR="00752DA4">
        <w:rPr>
          <w:rFonts w:eastAsia="MS Mincho"/>
        </w:rPr>
        <w:instrText xml:space="preserve"> REF RFC3805 \h </w:instrText>
      </w:r>
      <w:r w:rsidR="00752DA4">
        <w:rPr>
          <w:rFonts w:eastAsia="MS Mincho"/>
        </w:rPr>
      </w:r>
      <w:r w:rsidR="00752DA4">
        <w:rPr>
          <w:rFonts w:eastAsia="MS Mincho"/>
        </w:rPr>
        <w:fldChar w:fldCharType="separate"/>
      </w:r>
      <w:r w:rsidR="00D6659E">
        <w:t>[RFC3805]</w:t>
      </w:r>
      <w:r w:rsidR="00752DA4">
        <w:rPr>
          <w:rFonts w:eastAsia="MS Mincho"/>
        </w:rPr>
        <w:fldChar w:fldCharType="end"/>
      </w:r>
      <w:r w:rsidR="00752DA4" w:rsidRPr="00532B58">
        <w:rPr>
          <w:rFonts w:eastAsia="MS Mincho"/>
        </w:rPr>
        <w:t>.</w:t>
      </w:r>
      <w:r w:rsidR="0010142C">
        <w:rPr>
          <w:rFonts w:eastAsia="MS Mincho"/>
        </w:rPr>
        <w:t xml:space="preserve"> A Printer MAY </w:t>
      </w:r>
      <w:r w:rsidR="00472DBB">
        <w:rPr>
          <w:rFonts w:eastAsia="MS Mincho"/>
        </w:rPr>
        <w:t>supply</w:t>
      </w:r>
      <w:r w:rsidR="0010142C">
        <w:rPr>
          <w:rFonts w:eastAsia="MS Mincho"/>
        </w:rPr>
        <w:t xml:space="preserve"> site-unique or vendor-unique </w:t>
      </w:r>
      <w:r w:rsidR="0010142C">
        <w:rPr>
          <w:rFonts w:eastAsia="MS Mincho"/>
        </w:rPr>
        <w:lastRenderedPageBreak/>
        <w:t xml:space="preserve">information using </w:t>
      </w:r>
      <w:r w:rsidR="00472DBB">
        <w:rPr>
          <w:rFonts w:eastAsia="MS Mincho"/>
        </w:rPr>
        <w:t>the "</w:t>
      </w:r>
      <w:r w:rsidR="00472DBB" w:rsidRPr="00472DBB">
        <w:rPr>
          <w:rFonts w:eastAsia="MS Mincho"/>
        </w:rPr>
        <w:t>input-ext</w:t>
      </w:r>
      <w:r w:rsidR="00472DBB">
        <w:rPr>
          <w:rFonts w:eastAsia="MS Mincho"/>
        </w:rPr>
        <w:t xml:space="preserve">" rule </w:t>
      </w:r>
      <w:r w:rsidR="00FD05EA">
        <w:rPr>
          <w:rFonts w:eastAsia="MS Mincho"/>
        </w:rPr>
        <w:t xml:space="preserve">defined </w:t>
      </w:r>
      <w:r w:rsidR="00472DBB">
        <w:rPr>
          <w:rFonts w:eastAsia="MS Mincho"/>
        </w:rPr>
        <w:t>in the ABNF</w:t>
      </w:r>
      <w:r w:rsidR="00FD05EA">
        <w:rPr>
          <w:rFonts w:eastAsia="MS Mincho"/>
        </w:rPr>
        <w:t>.</w:t>
      </w:r>
      <w:r w:rsidR="00235F1A">
        <w:rPr>
          <w:rFonts w:eastAsia="MS Mincho"/>
        </w:rPr>
        <w:t xml:space="preserve"> The ABNF is also available externally </w:t>
      </w:r>
      <w:r w:rsidR="00235F1A">
        <w:rPr>
          <w:rFonts w:eastAsia="MS Mincho"/>
        </w:rPr>
        <w:fldChar w:fldCharType="begin"/>
      </w:r>
      <w:r w:rsidR="00235F1A">
        <w:rPr>
          <w:rFonts w:eastAsia="MS Mincho"/>
        </w:rPr>
        <w:instrText xml:space="preserve"> REF ABNF \h </w:instrText>
      </w:r>
      <w:r w:rsidR="00235F1A">
        <w:rPr>
          <w:rFonts w:eastAsia="MS Mincho"/>
        </w:rPr>
      </w:r>
      <w:r w:rsidR="00235F1A">
        <w:rPr>
          <w:rFonts w:eastAsia="MS Mincho"/>
        </w:rPr>
        <w:fldChar w:fldCharType="separate"/>
      </w:r>
      <w:r w:rsidR="00D6659E">
        <w:t>[ABNF]</w:t>
      </w:r>
      <w:r w:rsidR="00235F1A">
        <w:rPr>
          <w:rFonts w:eastAsia="MS Mincho"/>
        </w:rPr>
        <w:fldChar w:fldCharType="end"/>
      </w:r>
      <w:r w:rsidR="00235F1A">
        <w:rPr>
          <w:rFonts w:eastAsia="MS Mincho"/>
        </w:rPr>
        <w:t>.</w:t>
      </w:r>
    </w:p>
    <w:p w14:paraId="16B742B3" w14:textId="0B0A8050" w:rsidR="00325D3B" w:rsidRPr="00532B58" w:rsidRDefault="00325D3B" w:rsidP="009370FE">
      <w:pPr>
        <w:pStyle w:val="Caption"/>
        <w:rPr>
          <w:rFonts w:eastAsia="MS Mincho"/>
        </w:rPr>
      </w:pPr>
      <w:bookmarkStart w:id="764" w:name="_Ref189582160"/>
      <w:bookmarkStart w:id="765" w:name="_Toc204693792"/>
      <w:bookmarkStart w:id="766" w:name="_Toc14878514"/>
      <w:bookmarkStart w:id="767" w:name="_Toc40961946"/>
      <w:bookmarkStart w:id="768" w:name="_Toc95162873"/>
      <w:bookmarkStart w:id="769" w:name="_Toc86756133"/>
      <w:r>
        <w:t xml:space="preserve">Table </w:t>
      </w:r>
      <w:r w:rsidR="00E477F6">
        <w:fldChar w:fldCharType="begin"/>
      </w:r>
      <w:r w:rsidR="00E477F6">
        <w:instrText xml:space="preserve"> SEQ Table \* ARABIC </w:instrText>
      </w:r>
      <w:r w:rsidR="00E477F6">
        <w:fldChar w:fldCharType="separate"/>
      </w:r>
      <w:r w:rsidR="00D6659E">
        <w:rPr>
          <w:noProof/>
        </w:rPr>
        <w:t>18</w:t>
      </w:r>
      <w:r w:rsidR="00E477F6">
        <w:rPr>
          <w:noProof/>
        </w:rPr>
        <w:fldChar w:fldCharType="end"/>
      </w:r>
      <w:bookmarkEnd w:id="764"/>
      <w:r>
        <w:t xml:space="preserve"> - "printer-input-tray"</w:t>
      </w:r>
      <w:bookmarkEnd w:id="765"/>
      <w:bookmarkEnd w:id="766"/>
      <w:bookmarkEnd w:id="767"/>
      <w:r>
        <w:t xml:space="preserve"> Keys</w:t>
      </w:r>
      <w:bookmarkEnd w:id="768"/>
      <w:bookmarkEnd w:id="769"/>
    </w:p>
    <w:tbl>
      <w:tblPr>
        <w:tblStyle w:val="MediumList1-Accent1"/>
        <w:tblW w:w="9630" w:type="dxa"/>
        <w:tblLayout w:type="fixed"/>
        <w:tblLook w:val="0420" w:firstRow="1" w:lastRow="0" w:firstColumn="0" w:lastColumn="0" w:noHBand="0" w:noVBand="1"/>
      </w:tblPr>
      <w:tblGrid>
        <w:gridCol w:w="1890"/>
        <w:gridCol w:w="1620"/>
        <w:gridCol w:w="3780"/>
        <w:gridCol w:w="2340"/>
      </w:tblGrid>
      <w:tr w:rsidR="00310B17" w:rsidRPr="00532B58" w14:paraId="4577CE91" w14:textId="77777777" w:rsidTr="003F1F44">
        <w:trPr>
          <w:cnfStyle w:val="100000000000" w:firstRow="1" w:lastRow="0" w:firstColumn="0" w:lastColumn="0" w:oddVBand="0" w:evenVBand="0" w:oddHBand="0" w:evenHBand="0" w:firstRowFirstColumn="0" w:firstRowLastColumn="0" w:lastRowFirstColumn="0" w:lastRowLastColumn="0"/>
          <w:tblHeader/>
        </w:trPr>
        <w:tc>
          <w:tcPr>
            <w:tcW w:w="1890" w:type="dxa"/>
            <w:vAlign w:val="bottom"/>
          </w:tcPr>
          <w:p w14:paraId="7F16B046" w14:textId="25D0CD9D" w:rsidR="00310B17" w:rsidRPr="00532B58" w:rsidRDefault="00310B17" w:rsidP="00310B17">
            <w:pPr>
              <w:rPr>
                <w:b/>
                <w:sz w:val="22"/>
                <w:szCs w:val="22"/>
              </w:rPr>
            </w:pPr>
            <w:r w:rsidRPr="00532B58">
              <w:rPr>
                <w:b/>
                <w:sz w:val="22"/>
                <w:szCs w:val="22"/>
              </w:rPr>
              <w:t>Key</w:t>
            </w:r>
          </w:p>
        </w:tc>
        <w:tc>
          <w:tcPr>
            <w:tcW w:w="1620" w:type="dxa"/>
            <w:vAlign w:val="bottom"/>
          </w:tcPr>
          <w:p w14:paraId="7CCAF74E" w14:textId="2CCB40C1" w:rsidR="00310B17" w:rsidRPr="00532B58" w:rsidRDefault="003F1F44" w:rsidP="00310B17">
            <w:pPr>
              <w:rPr>
                <w:b/>
                <w:sz w:val="22"/>
                <w:szCs w:val="22"/>
              </w:rPr>
            </w:pPr>
            <w:r>
              <w:rPr>
                <w:b/>
                <w:sz w:val="22"/>
                <w:szCs w:val="22"/>
              </w:rPr>
              <w:t xml:space="preserve">IPP </w:t>
            </w:r>
            <w:r w:rsidR="00310B17" w:rsidRPr="00532B58">
              <w:rPr>
                <w:b/>
                <w:sz w:val="22"/>
                <w:szCs w:val="22"/>
              </w:rPr>
              <w:t>Datatype</w:t>
            </w:r>
          </w:p>
        </w:tc>
        <w:tc>
          <w:tcPr>
            <w:tcW w:w="3780" w:type="dxa"/>
            <w:vAlign w:val="bottom"/>
          </w:tcPr>
          <w:p w14:paraId="69910E09" w14:textId="477F6177" w:rsidR="00310B17" w:rsidRPr="00532B58" w:rsidRDefault="00310B17" w:rsidP="00310B17">
            <w:pPr>
              <w:rPr>
                <w:b/>
                <w:sz w:val="22"/>
                <w:szCs w:val="22"/>
              </w:rPr>
            </w:pPr>
            <w:r w:rsidRPr="00532B58">
              <w:rPr>
                <w:b/>
                <w:sz w:val="22"/>
                <w:szCs w:val="22"/>
              </w:rPr>
              <w:t>Printer MIB Object</w:t>
            </w:r>
          </w:p>
        </w:tc>
        <w:tc>
          <w:tcPr>
            <w:tcW w:w="2340" w:type="dxa"/>
            <w:vAlign w:val="bottom"/>
          </w:tcPr>
          <w:p w14:paraId="24755CDA" w14:textId="7AE9447A" w:rsidR="00310B17" w:rsidRPr="00532B58" w:rsidRDefault="00310B17" w:rsidP="00310B17">
            <w:pPr>
              <w:rPr>
                <w:sz w:val="22"/>
                <w:szCs w:val="22"/>
              </w:rPr>
            </w:pPr>
            <w:r w:rsidRPr="00532B58">
              <w:rPr>
                <w:b/>
                <w:sz w:val="22"/>
                <w:szCs w:val="22"/>
              </w:rPr>
              <w:t>Conformance</w:t>
            </w:r>
          </w:p>
        </w:tc>
      </w:tr>
      <w:tr w:rsidR="00310B17" w:rsidRPr="00532B58" w14:paraId="47C67D6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0F1EDB82" w14:textId="77777777" w:rsidR="00310B17" w:rsidRPr="00256FAD" w:rsidRDefault="00310B17" w:rsidP="00310B17">
            <w:pPr>
              <w:rPr>
                <w:rFonts w:eastAsia="MS Mincho"/>
                <w:sz w:val="22"/>
                <w:szCs w:val="22"/>
              </w:rPr>
            </w:pPr>
            <w:r w:rsidRPr="00256FAD">
              <w:rPr>
                <w:rFonts w:eastAsia="MS Mincho"/>
                <w:sz w:val="22"/>
                <w:szCs w:val="22"/>
              </w:rPr>
              <w:t>level</w:t>
            </w:r>
          </w:p>
        </w:tc>
        <w:tc>
          <w:tcPr>
            <w:tcW w:w="1620" w:type="dxa"/>
          </w:tcPr>
          <w:p w14:paraId="447878BE" w14:textId="3AD31328" w:rsidR="00310B17" w:rsidRDefault="00310B17" w:rsidP="00310B17">
            <w:pPr>
              <w:rPr>
                <w:rFonts w:eastAsia="MS Mincho"/>
                <w:sz w:val="22"/>
                <w:szCs w:val="22"/>
              </w:rPr>
            </w:pPr>
            <w:r w:rsidRPr="00256FAD">
              <w:rPr>
                <w:rFonts w:eastAsia="MS Mincho"/>
                <w:sz w:val="22"/>
                <w:szCs w:val="22"/>
              </w:rPr>
              <w:t>Integer</w:t>
            </w:r>
          </w:p>
        </w:tc>
        <w:tc>
          <w:tcPr>
            <w:tcW w:w="3780" w:type="dxa"/>
          </w:tcPr>
          <w:p w14:paraId="3C8190DB" w14:textId="281EE65E"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CurrentLevel</w:t>
            </w:r>
          </w:p>
        </w:tc>
        <w:tc>
          <w:tcPr>
            <w:tcW w:w="2340" w:type="dxa"/>
          </w:tcPr>
          <w:p w14:paraId="2DD7B84F" w14:textId="675F4960"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50B4C3DA" w14:textId="77777777" w:rsidTr="003F1F44">
        <w:tc>
          <w:tcPr>
            <w:tcW w:w="1890" w:type="dxa"/>
          </w:tcPr>
          <w:p w14:paraId="6E0D0815" w14:textId="77777777" w:rsidR="00310B17" w:rsidRPr="00256FAD" w:rsidRDefault="00310B17" w:rsidP="00310B17">
            <w:pPr>
              <w:rPr>
                <w:rFonts w:eastAsia="MS Mincho"/>
                <w:sz w:val="22"/>
                <w:szCs w:val="22"/>
              </w:rPr>
            </w:pPr>
            <w:r w:rsidRPr="00256FAD">
              <w:rPr>
                <w:rFonts w:eastAsia="MS Mincho"/>
                <w:sz w:val="22"/>
                <w:szCs w:val="22"/>
              </w:rPr>
              <w:t>maxcapacity</w:t>
            </w:r>
          </w:p>
        </w:tc>
        <w:tc>
          <w:tcPr>
            <w:tcW w:w="1620" w:type="dxa"/>
          </w:tcPr>
          <w:p w14:paraId="2789116C" w14:textId="4E92BC99" w:rsidR="00310B17" w:rsidRDefault="00310B17" w:rsidP="00310B17">
            <w:pPr>
              <w:rPr>
                <w:rFonts w:eastAsia="MS Mincho"/>
                <w:sz w:val="22"/>
                <w:szCs w:val="22"/>
              </w:rPr>
            </w:pPr>
            <w:r w:rsidRPr="00256FAD">
              <w:rPr>
                <w:rFonts w:eastAsia="MS Mincho"/>
                <w:sz w:val="22"/>
                <w:szCs w:val="22"/>
              </w:rPr>
              <w:t>Integer</w:t>
            </w:r>
          </w:p>
        </w:tc>
        <w:tc>
          <w:tcPr>
            <w:tcW w:w="3780" w:type="dxa"/>
          </w:tcPr>
          <w:p w14:paraId="14C7ACD6" w14:textId="1B9E6B5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MaxCapacity</w:t>
            </w:r>
          </w:p>
        </w:tc>
        <w:tc>
          <w:tcPr>
            <w:tcW w:w="2340" w:type="dxa"/>
          </w:tcPr>
          <w:p w14:paraId="04FBF363" w14:textId="2D94ACE1"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3886015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1B9BF3BF" w14:textId="77777777" w:rsidR="00310B17" w:rsidRPr="00532B58" w:rsidRDefault="00310B17" w:rsidP="00310B17">
            <w:pPr>
              <w:rPr>
                <w:rFonts w:eastAsia="MS Mincho"/>
                <w:sz w:val="22"/>
                <w:szCs w:val="22"/>
              </w:rPr>
            </w:pPr>
            <w:r w:rsidRPr="00532B58">
              <w:rPr>
                <w:rFonts w:eastAsia="MS Mincho"/>
                <w:sz w:val="22"/>
                <w:szCs w:val="22"/>
              </w:rPr>
              <w:t>mediafeed</w:t>
            </w:r>
          </w:p>
        </w:tc>
        <w:tc>
          <w:tcPr>
            <w:tcW w:w="1620" w:type="dxa"/>
          </w:tcPr>
          <w:p w14:paraId="6EADA2B0" w14:textId="6E5A15F7" w:rsidR="00310B17" w:rsidRDefault="00310B17" w:rsidP="00310B17">
            <w:pPr>
              <w:rPr>
                <w:rFonts w:eastAsia="MS Mincho"/>
                <w:sz w:val="22"/>
                <w:szCs w:val="22"/>
              </w:rPr>
            </w:pPr>
            <w:r w:rsidRPr="00532B58">
              <w:rPr>
                <w:rFonts w:eastAsia="MS Mincho"/>
                <w:sz w:val="22"/>
                <w:szCs w:val="22"/>
              </w:rPr>
              <w:t>Integer</w:t>
            </w:r>
          </w:p>
        </w:tc>
        <w:tc>
          <w:tcPr>
            <w:tcW w:w="3780" w:type="dxa"/>
          </w:tcPr>
          <w:p w14:paraId="02B884EC" w14:textId="23EA4D8B"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MediaDimFeedDirDeclared</w:t>
            </w:r>
          </w:p>
        </w:tc>
        <w:tc>
          <w:tcPr>
            <w:tcW w:w="2340" w:type="dxa"/>
          </w:tcPr>
          <w:p w14:paraId="48E29BF6" w14:textId="0093C57C"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90DA326" w14:textId="77777777" w:rsidTr="003F1F44">
        <w:tc>
          <w:tcPr>
            <w:tcW w:w="1890" w:type="dxa"/>
          </w:tcPr>
          <w:p w14:paraId="68F36574" w14:textId="77777777" w:rsidR="00310B17" w:rsidRPr="00532B58" w:rsidRDefault="00310B17" w:rsidP="00310B17">
            <w:pPr>
              <w:rPr>
                <w:rFonts w:eastAsia="MS Mincho"/>
                <w:sz w:val="22"/>
                <w:szCs w:val="22"/>
              </w:rPr>
            </w:pPr>
            <w:r w:rsidRPr="00532B58">
              <w:rPr>
                <w:rFonts w:eastAsia="MS Mincho"/>
                <w:sz w:val="22"/>
                <w:szCs w:val="22"/>
              </w:rPr>
              <w:t>mediaxfeed</w:t>
            </w:r>
          </w:p>
        </w:tc>
        <w:tc>
          <w:tcPr>
            <w:tcW w:w="1620" w:type="dxa"/>
          </w:tcPr>
          <w:p w14:paraId="65395D07" w14:textId="1109A383" w:rsidR="00310B17" w:rsidRDefault="00310B17" w:rsidP="00310B17">
            <w:pPr>
              <w:rPr>
                <w:rFonts w:eastAsia="MS Mincho"/>
                <w:sz w:val="22"/>
                <w:szCs w:val="22"/>
              </w:rPr>
            </w:pPr>
            <w:r w:rsidRPr="00532B58">
              <w:rPr>
                <w:rFonts w:eastAsia="MS Mincho"/>
                <w:sz w:val="22"/>
                <w:szCs w:val="22"/>
              </w:rPr>
              <w:t>Integer</w:t>
            </w:r>
          </w:p>
        </w:tc>
        <w:tc>
          <w:tcPr>
            <w:tcW w:w="3780" w:type="dxa"/>
          </w:tcPr>
          <w:p w14:paraId="5E11E94A" w14:textId="51B343B5"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MediaDimXFeedDirDeclared</w:t>
            </w:r>
          </w:p>
        </w:tc>
        <w:tc>
          <w:tcPr>
            <w:tcW w:w="2340" w:type="dxa"/>
          </w:tcPr>
          <w:p w14:paraId="5C8803FB" w14:textId="55AD35D3"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1EE8C40"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680AE5" w14:textId="77777777" w:rsidR="00310B17" w:rsidRPr="00256FAD" w:rsidRDefault="00310B17" w:rsidP="00310B17">
            <w:pPr>
              <w:rPr>
                <w:rFonts w:eastAsia="MS Mincho"/>
                <w:sz w:val="22"/>
                <w:szCs w:val="22"/>
              </w:rPr>
            </w:pPr>
            <w:r w:rsidRPr="00044297">
              <w:rPr>
                <w:rFonts w:eastAsia="MS Mincho"/>
                <w:sz w:val="22"/>
              </w:rPr>
              <w:t>name</w:t>
            </w:r>
          </w:p>
        </w:tc>
        <w:tc>
          <w:tcPr>
            <w:tcW w:w="1620" w:type="dxa"/>
          </w:tcPr>
          <w:p w14:paraId="3ED7EA0C" w14:textId="39D298F4" w:rsidR="00310B17" w:rsidRDefault="00310B17" w:rsidP="00310B17">
            <w:pPr>
              <w:rPr>
                <w:rFonts w:eastAsia="MS Mincho"/>
                <w:sz w:val="22"/>
                <w:szCs w:val="22"/>
              </w:rPr>
            </w:pPr>
            <w:r w:rsidRPr="00256FAD">
              <w:rPr>
                <w:rFonts w:eastAsia="MS Mincho"/>
                <w:sz w:val="22"/>
                <w:szCs w:val="22"/>
              </w:rPr>
              <w:t>String</w:t>
            </w:r>
          </w:p>
        </w:tc>
        <w:tc>
          <w:tcPr>
            <w:tcW w:w="3780" w:type="dxa"/>
          </w:tcPr>
          <w:p w14:paraId="556308E1" w14:textId="4806903A"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Name</w:t>
            </w:r>
          </w:p>
        </w:tc>
        <w:tc>
          <w:tcPr>
            <w:tcW w:w="2340" w:type="dxa"/>
          </w:tcPr>
          <w:p w14:paraId="7976E9A6" w14:textId="1286115E"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6C29634D" w14:textId="77777777" w:rsidTr="003F1F44">
        <w:tc>
          <w:tcPr>
            <w:tcW w:w="1890" w:type="dxa"/>
          </w:tcPr>
          <w:p w14:paraId="51640347" w14:textId="77777777" w:rsidR="00310B17" w:rsidRPr="00256FAD" w:rsidRDefault="00310B17" w:rsidP="00310B17">
            <w:pPr>
              <w:rPr>
                <w:rFonts w:eastAsia="MS Mincho"/>
                <w:sz w:val="22"/>
                <w:szCs w:val="22"/>
              </w:rPr>
            </w:pPr>
            <w:r w:rsidRPr="00044297">
              <w:rPr>
                <w:rFonts w:eastAsia="MS Mincho"/>
                <w:sz w:val="22"/>
              </w:rPr>
              <w:t>status</w:t>
            </w:r>
          </w:p>
        </w:tc>
        <w:tc>
          <w:tcPr>
            <w:tcW w:w="1620" w:type="dxa"/>
          </w:tcPr>
          <w:p w14:paraId="2C2E9668" w14:textId="5F42A39A" w:rsidR="00310B17" w:rsidRDefault="00310B17" w:rsidP="00310B17">
            <w:pPr>
              <w:rPr>
                <w:rFonts w:eastAsia="MS Mincho"/>
                <w:sz w:val="22"/>
                <w:szCs w:val="22"/>
              </w:rPr>
            </w:pPr>
            <w:r w:rsidRPr="00256FAD">
              <w:rPr>
                <w:rFonts w:eastAsia="MS Mincho"/>
                <w:sz w:val="22"/>
                <w:szCs w:val="22"/>
              </w:rPr>
              <w:t>Integer</w:t>
            </w:r>
          </w:p>
        </w:tc>
        <w:tc>
          <w:tcPr>
            <w:tcW w:w="3780" w:type="dxa"/>
          </w:tcPr>
          <w:p w14:paraId="2534B28E" w14:textId="27ACD330"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Status</w:t>
            </w:r>
          </w:p>
        </w:tc>
        <w:tc>
          <w:tcPr>
            <w:tcW w:w="2340" w:type="dxa"/>
          </w:tcPr>
          <w:p w14:paraId="04DEA33F" w14:textId="4F1F7E33" w:rsidR="00310B17" w:rsidRPr="00256FAD" w:rsidRDefault="00310B17" w:rsidP="00310B17">
            <w:pPr>
              <w:rPr>
                <w:rFonts w:eastAsia="MS Mincho"/>
                <w:sz w:val="22"/>
                <w:szCs w:val="22"/>
              </w:rPr>
            </w:pPr>
            <w:r w:rsidRPr="00256FAD">
              <w:rPr>
                <w:rFonts w:eastAsia="MS Mincho"/>
                <w:sz w:val="22"/>
                <w:szCs w:val="22"/>
              </w:rPr>
              <w:t>REQUIRED</w:t>
            </w:r>
          </w:p>
        </w:tc>
      </w:tr>
      <w:tr w:rsidR="00310B17" w:rsidRPr="00532B58" w14:paraId="0F5149EE"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499CE1E9" w14:textId="77777777" w:rsidR="00310B17" w:rsidRPr="00532B58" w:rsidRDefault="00310B17" w:rsidP="00310B17">
            <w:pPr>
              <w:rPr>
                <w:rFonts w:eastAsia="MS Mincho"/>
                <w:sz w:val="22"/>
                <w:szCs w:val="22"/>
              </w:rPr>
            </w:pPr>
            <w:r w:rsidRPr="00532B58">
              <w:rPr>
                <w:rFonts w:eastAsia="MS Mincho"/>
                <w:sz w:val="22"/>
                <w:szCs w:val="22"/>
              </w:rPr>
              <w:t>type</w:t>
            </w:r>
          </w:p>
        </w:tc>
        <w:tc>
          <w:tcPr>
            <w:tcW w:w="1620" w:type="dxa"/>
          </w:tcPr>
          <w:p w14:paraId="6ED57665" w14:textId="1A8B386B" w:rsidR="00310B17" w:rsidRDefault="00310B17" w:rsidP="00310B17">
            <w:pPr>
              <w:rPr>
                <w:rFonts w:eastAsia="MS Mincho"/>
                <w:sz w:val="22"/>
                <w:szCs w:val="22"/>
              </w:rPr>
            </w:pPr>
            <w:r w:rsidRPr="00532B58">
              <w:rPr>
                <w:rFonts w:eastAsia="MS Mincho"/>
                <w:sz w:val="22"/>
                <w:szCs w:val="22"/>
              </w:rPr>
              <w:t>String</w:t>
            </w:r>
          </w:p>
        </w:tc>
        <w:tc>
          <w:tcPr>
            <w:tcW w:w="3780" w:type="dxa"/>
          </w:tcPr>
          <w:p w14:paraId="5FB8AB12" w14:textId="27FEA38F"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Type</w:t>
            </w:r>
          </w:p>
        </w:tc>
        <w:tc>
          <w:tcPr>
            <w:tcW w:w="2340" w:type="dxa"/>
          </w:tcPr>
          <w:p w14:paraId="22937DE4" w14:textId="7FF499C4" w:rsidR="00310B17" w:rsidRPr="00532B58" w:rsidRDefault="00310B17" w:rsidP="00310B17">
            <w:pPr>
              <w:rPr>
                <w:rFonts w:eastAsia="MS Mincho"/>
                <w:sz w:val="22"/>
                <w:szCs w:val="22"/>
              </w:rPr>
            </w:pPr>
            <w:r w:rsidRPr="00532B58">
              <w:rPr>
                <w:rFonts w:eastAsia="MS Mincho"/>
                <w:sz w:val="22"/>
                <w:szCs w:val="22"/>
              </w:rPr>
              <w:t>REQUIRED</w:t>
            </w:r>
          </w:p>
        </w:tc>
      </w:tr>
      <w:tr w:rsidR="00310B17" w:rsidRPr="00532B58" w14:paraId="66F765F1" w14:textId="77777777" w:rsidTr="003F1F44">
        <w:tc>
          <w:tcPr>
            <w:tcW w:w="1890" w:type="dxa"/>
          </w:tcPr>
          <w:p w14:paraId="03318739" w14:textId="77777777" w:rsidR="00310B17" w:rsidRPr="00256FAD" w:rsidRDefault="00310B17" w:rsidP="00310B17">
            <w:pPr>
              <w:rPr>
                <w:rFonts w:eastAsia="MS Mincho"/>
                <w:sz w:val="22"/>
                <w:szCs w:val="22"/>
              </w:rPr>
            </w:pPr>
            <w:r w:rsidRPr="00256FAD">
              <w:rPr>
                <w:rFonts w:eastAsia="MS Mincho"/>
                <w:sz w:val="22"/>
                <w:szCs w:val="22"/>
              </w:rPr>
              <w:t>unit</w:t>
            </w:r>
          </w:p>
        </w:tc>
        <w:tc>
          <w:tcPr>
            <w:tcW w:w="1620" w:type="dxa"/>
          </w:tcPr>
          <w:p w14:paraId="2712B211" w14:textId="6A0022CE" w:rsidR="00310B17" w:rsidRDefault="00310B17" w:rsidP="00310B17">
            <w:pPr>
              <w:rPr>
                <w:rFonts w:eastAsia="MS Mincho"/>
                <w:sz w:val="22"/>
                <w:szCs w:val="22"/>
              </w:rPr>
            </w:pPr>
            <w:r w:rsidRPr="00256FAD">
              <w:rPr>
                <w:rFonts w:eastAsia="MS Mincho"/>
                <w:sz w:val="22"/>
                <w:szCs w:val="22"/>
              </w:rPr>
              <w:t>String</w:t>
            </w:r>
          </w:p>
        </w:tc>
        <w:tc>
          <w:tcPr>
            <w:tcW w:w="3780" w:type="dxa"/>
          </w:tcPr>
          <w:p w14:paraId="125E0C4C" w14:textId="52872E9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CapacityUnit</w:t>
            </w:r>
          </w:p>
        </w:tc>
        <w:tc>
          <w:tcPr>
            <w:tcW w:w="2340" w:type="dxa"/>
          </w:tcPr>
          <w:p w14:paraId="1E1D594B" w14:textId="635B43EE" w:rsidR="00310B17" w:rsidRPr="00256FAD" w:rsidRDefault="00310B17" w:rsidP="00310B17">
            <w:pPr>
              <w:rPr>
                <w:rFonts w:eastAsia="MS Mincho"/>
                <w:sz w:val="22"/>
                <w:szCs w:val="22"/>
              </w:rPr>
            </w:pPr>
            <w:r w:rsidRPr="00256FAD">
              <w:rPr>
                <w:rFonts w:eastAsia="MS Mincho"/>
                <w:sz w:val="22"/>
                <w:szCs w:val="22"/>
              </w:rPr>
              <w:t>RECOMMENDED</w:t>
            </w:r>
          </w:p>
        </w:tc>
      </w:tr>
      <w:tr w:rsidR="00310B17" w:rsidRPr="00532B58" w14:paraId="32E00554"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7394D3D5" w14:textId="77777777" w:rsidR="00310B17" w:rsidRPr="00532B58" w:rsidRDefault="00310B17" w:rsidP="00310B17">
            <w:pPr>
              <w:rPr>
                <w:rFonts w:eastAsia="MS Mincho"/>
                <w:sz w:val="22"/>
                <w:szCs w:val="22"/>
              </w:rPr>
            </w:pPr>
            <w:r w:rsidRPr="00532B58">
              <w:rPr>
                <w:rFonts w:eastAsia="MS Mincho"/>
                <w:sz w:val="22"/>
                <w:szCs w:val="22"/>
              </w:rPr>
              <w:t>dimunit</w:t>
            </w:r>
          </w:p>
        </w:tc>
        <w:tc>
          <w:tcPr>
            <w:tcW w:w="1620" w:type="dxa"/>
          </w:tcPr>
          <w:p w14:paraId="1D08E86B" w14:textId="2244330C" w:rsidR="00310B17" w:rsidRDefault="00310B17" w:rsidP="00310B17">
            <w:pPr>
              <w:rPr>
                <w:rFonts w:eastAsia="MS Mincho"/>
                <w:sz w:val="22"/>
                <w:szCs w:val="22"/>
              </w:rPr>
            </w:pPr>
            <w:r w:rsidRPr="00532B58">
              <w:rPr>
                <w:rFonts w:eastAsia="MS Mincho"/>
                <w:sz w:val="22"/>
                <w:szCs w:val="22"/>
              </w:rPr>
              <w:t>String</w:t>
            </w:r>
          </w:p>
        </w:tc>
        <w:tc>
          <w:tcPr>
            <w:tcW w:w="3780" w:type="dxa"/>
          </w:tcPr>
          <w:p w14:paraId="43647E71" w14:textId="4C84C867" w:rsidR="00310B17" w:rsidRPr="00532B58" w:rsidRDefault="00310B17" w:rsidP="00310B17">
            <w:pPr>
              <w:rPr>
                <w:rFonts w:eastAsia="MS Mincho"/>
                <w:sz w:val="22"/>
                <w:szCs w:val="22"/>
              </w:rPr>
            </w:pPr>
            <w:r>
              <w:rPr>
                <w:rFonts w:eastAsia="MS Mincho"/>
                <w:sz w:val="22"/>
                <w:szCs w:val="22"/>
              </w:rPr>
              <w:t>prtInput</w:t>
            </w:r>
            <w:r w:rsidRPr="00532B58">
              <w:rPr>
                <w:rFonts w:eastAsia="MS Mincho"/>
                <w:sz w:val="22"/>
                <w:szCs w:val="22"/>
              </w:rPr>
              <w:t>DimUnit</w:t>
            </w:r>
          </w:p>
        </w:tc>
        <w:tc>
          <w:tcPr>
            <w:tcW w:w="2340" w:type="dxa"/>
          </w:tcPr>
          <w:p w14:paraId="2F8F98A7" w14:textId="2269AC1B" w:rsidR="00310B17" w:rsidRPr="00532B58" w:rsidRDefault="00310B17" w:rsidP="00310B17">
            <w:pPr>
              <w:rPr>
                <w:rFonts w:eastAsia="MS Mincho"/>
                <w:sz w:val="22"/>
                <w:szCs w:val="22"/>
              </w:rPr>
            </w:pPr>
            <w:r w:rsidRPr="00532B58">
              <w:rPr>
                <w:rFonts w:eastAsia="MS Mincho"/>
                <w:sz w:val="22"/>
                <w:szCs w:val="22"/>
              </w:rPr>
              <w:t>RECOMMENDED</w:t>
            </w:r>
          </w:p>
        </w:tc>
      </w:tr>
      <w:tr w:rsidR="00310B17" w:rsidRPr="00532B58" w14:paraId="4CEB354F" w14:textId="77777777" w:rsidTr="003F1F44">
        <w:tc>
          <w:tcPr>
            <w:tcW w:w="1890" w:type="dxa"/>
          </w:tcPr>
          <w:p w14:paraId="6689123B" w14:textId="77777777" w:rsidR="00310B17" w:rsidRPr="00256FAD" w:rsidRDefault="00310B17" w:rsidP="00310B17">
            <w:pPr>
              <w:rPr>
                <w:rFonts w:eastAsia="MS Mincho"/>
                <w:sz w:val="22"/>
                <w:szCs w:val="22"/>
              </w:rPr>
            </w:pPr>
            <w:r w:rsidRPr="00256FAD">
              <w:rPr>
                <w:rFonts w:eastAsia="MS Mincho"/>
                <w:sz w:val="22"/>
                <w:szCs w:val="22"/>
              </w:rPr>
              <w:t>mediacolor</w:t>
            </w:r>
          </w:p>
        </w:tc>
        <w:tc>
          <w:tcPr>
            <w:tcW w:w="1620" w:type="dxa"/>
          </w:tcPr>
          <w:p w14:paraId="516B7D10" w14:textId="2D6710A7" w:rsidR="00310B17" w:rsidRDefault="00310B17" w:rsidP="00310B17">
            <w:pPr>
              <w:rPr>
                <w:rFonts w:eastAsia="MS Mincho"/>
                <w:sz w:val="22"/>
                <w:szCs w:val="22"/>
              </w:rPr>
            </w:pPr>
            <w:r w:rsidRPr="00256FAD">
              <w:rPr>
                <w:rFonts w:eastAsia="MS Mincho"/>
                <w:sz w:val="22"/>
                <w:szCs w:val="22"/>
              </w:rPr>
              <w:t>String</w:t>
            </w:r>
          </w:p>
        </w:tc>
        <w:tc>
          <w:tcPr>
            <w:tcW w:w="3780" w:type="dxa"/>
          </w:tcPr>
          <w:p w14:paraId="4EAD3597" w14:textId="6E3F42E3"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MediaColor</w:t>
            </w:r>
          </w:p>
        </w:tc>
        <w:tc>
          <w:tcPr>
            <w:tcW w:w="2340" w:type="dxa"/>
          </w:tcPr>
          <w:p w14:paraId="338D405E" w14:textId="5E6905A3"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39A7BC96"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67F411F0" w14:textId="77777777" w:rsidR="00310B17" w:rsidRPr="00256FAD" w:rsidRDefault="00310B17" w:rsidP="00310B17">
            <w:pPr>
              <w:rPr>
                <w:rFonts w:eastAsia="MS Mincho"/>
                <w:sz w:val="22"/>
                <w:szCs w:val="22"/>
              </w:rPr>
            </w:pPr>
            <w:r w:rsidRPr="00256FAD">
              <w:rPr>
                <w:rFonts w:eastAsia="MS Mincho"/>
                <w:sz w:val="22"/>
                <w:szCs w:val="22"/>
              </w:rPr>
              <w:t>medianame</w:t>
            </w:r>
          </w:p>
        </w:tc>
        <w:tc>
          <w:tcPr>
            <w:tcW w:w="1620" w:type="dxa"/>
          </w:tcPr>
          <w:p w14:paraId="3BB89C06" w14:textId="65F6A078" w:rsidR="00310B17" w:rsidRDefault="00310B17" w:rsidP="00310B17">
            <w:pPr>
              <w:rPr>
                <w:rFonts w:eastAsia="MS Mincho"/>
                <w:sz w:val="22"/>
                <w:szCs w:val="22"/>
              </w:rPr>
            </w:pPr>
            <w:r w:rsidRPr="00256FAD">
              <w:rPr>
                <w:rFonts w:eastAsia="MS Mincho"/>
                <w:sz w:val="22"/>
                <w:szCs w:val="22"/>
              </w:rPr>
              <w:t>String</w:t>
            </w:r>
          </w:p>
        </w:tc>
        <w:tc>
          <w:tcPr>
            <w:tcW w:w="3780" w:type="dxa"/>
          </w:tcPr>
          <w:p w14:paraId="115B3CC6" w14:textId="1A4BEFE7"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MediaName</w:t>
            </w:r>
          </w:p>
        </w:tc>
        <w:tc>
          <w:tcPr>
            <w:tcW w:w="2340" w:type="dxa"/>
          </w:tcPr>
          <w:p w14:paraId="19610273" w14:textId="66D34587"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4E6339EF" w14:textId="77777777" w:rsidTr="003F1F44">
        <w:tc>
          <w:tcPr>
            <w:tcW w:w="1890" w:type="dxa"/>
          </w:tcPr>
          <w:p w14:paraId="522A2642" w14:textId="77777777" w:rsidR="00310B17" w:rsidRPr="00256FAD" w:rsidRDefault="00310B17" w:rsidP="00310B17">
            <w:pPr>
              <w:rPr>
                <w:rFonts w:eastAsia="MS Mincho"/>
                <w:sz w:val="22"/>
                <w:szCs w:val="22"/>
              </w:rPr>
            </w:pPr>
            <w:r w:rsidRPr="00256FAD">
              <w:rPr>
                <w:rFonts w:eastAsia="MS Mincho"/>
                <w:sz w:val="22"/>
                <w:szCs w:val="22"/>
              </w:rPr>
              <w:t>mediatype</w:t>
            </w:r>
          </w:p>
        </w:tc>
        <w:tc>
          <w:tcPr>
            <w:tcW w:w="1620" w:type="dxa"/>
          </w:tcPr>
          <w:p w14:paraId="198B172F" w14:textId="41771893" w:rsidR="00310B17" w:rsidRDefault="00310B17" w:rsidP="00310B17">
            <w:pPr>
              <w:rPr>
                <w:rFonts w:eastAsia="MS Mincho"/>
                <w:sz w:val="22"/>
                <w:szCs w:val="22"/>
              </w:rPr>
            </w:pPr>
            <w:r w:rsidRPr="00256FAD">
              <w:rPr>
                <w:rFonts w:eastAsia="MS Mincho"/>
                <w:sz w:val="22"/>
                <w:szCs w:val="22"/>
              </w:rPr>
              <w:t>String</w:t>
            </w:r>
          </w:p>
        </w:tc>
        <w:tc>
          <w:tcPr>
            <w:tcW w:w="3780" w:type="dxa"/>
          </w:tcPr>
          <w:p w14:paraId="5B19C3EE" w14:textId="5E23B10C"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MediaType</w:t>
            </w:r>
          </w:p>
        </w:tc>
        <w:tc>
          <w:tcPr>
            <w:tcW w:w="2340" w:type="dxa"/>
          </w:tcPr>
          <w:p w14:paraId="360A90D6" w14:textId="141371B4" w:rsidR="00310B17" w:rsidRPr="00256FAD" w:rsidRDefault="00310B17" w:rsidP="00310B17">
            <w:pPr>
              <w:rPr>
                <w:rFonts w:eastAsia="MS Mincho"/>
                <w:sz w:val="22"/>
                <w:szCs w:val="22"/>
              </w:rPr>
            </w:pPr>
            <w:r w:rsidRPr="00256FAD">
              <w:rPr>
                <w:rFonts w:eastAsia="MS Mincho"/>
                <w:sz w:val="22"/>
                <w:szCs w:val="22"/>
              </w:rPr>
              <w:t>RECOMMENDED</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1</w:t>
            </w:r>
            <w:r w:rsidR="00B41AC7" w:rsidRPr="00256FAD">
              <w:rPr>
                <w:rFonts w:eastAsia="MS Mincho"/>
                <w:sz w:val="22"/>
                <w:szCs w:val="22"/>
              </w:rPr>
              <w:t>)</w:t>
            </w:r>
          </w:p>
        </w:tc>
      </w:tr>
      <w:tr w:rsidR="00310B17" w:rsidRPr="00532B58" w14:paraId="6A77CA01" w14:textId="77777777" w:rsidTr="003F1F44">
        <w:trPr>
          <w:cnfStyle w:val="000000100000" w:firstRow="0" w:lastRow="0" w:firstColumn="0" w:lastColumn="0" w:oddVBand="0" w:evenVBand="0" w:oddHBand="1" w:evenHBand="0" w:firstRowFirstColumn="0" w:firstRowLastColumn="0" w:lastRowFirstColumn="0" w:lastRowLastColumn="0"/>
        </w:trPr>
        <w:tc>
          <w:tcPr>
            <w:tcW w:w="1890" w:type="dxa"/>
          </w:tcPr>
          <w:p w14:paraId="33E9E90D" w14:textId="77777777" w:rsidR="00310B17" w:rsidRPr="00256FAD" w:rsidRDefault="00310B17" w:rsidP="00310B17">
            <w:pPr>
              <w:rPr>
                <w:rFonts w:eastAsia="MS Mincho"/>
                <w:sz w:val="22"/>
                <w:szCs w:val="22"/>
              </w:rPr>
            </w:pPr>
            <w:r w:rsidRPr="00256FAD">
              <w:rPr>
                <w:rFonts w:eastAsia="MS Mincho"/>
                <w:sz w:val="22"/>
                <w:szCs w:val="22"/>
              </w:rPr>
              <w:t>mediaweight</w:t>
            </w:r>
          </w:p>
        </w:tc>
        <w:tc>
          <w:tcPr>
            <w:tcW w:w="1620" w:type="dxa"/>
          </w:tcPr>
          <w:p w14:paraId="6492D673" w14:textId="10F69858" w:rsidR="00310B17" w:rsidRDefault="00310B17" w:rsidP="00310B17">
            <w:pPr>
              <w:rPr>
                <w:rFonts w:eastAsia="MS Mincho"/>
                <w:sz w:val="22"/>
                <w:szCs w:val="22"/>
              </w:rPr>
            </w:pPr>
            <w:r w:rsidRPr="00256FAD">
              <w:rPr>
                <w:rFonts w:eastAsia="MS Mincho"/>
                <w:sz w:val="22"/>
                <w:szCs w:val="22"/>
              </w:rPr>
              <w:t>Integer</w:t>
            </w:r>
          </w:p>
        </w:tc>
        <w:tc>
          <w:tcPr>
            <w:tcW w:w="3780" w:type="dxa"/>
          </w:tcPr>
          <w:p w14:paraId="7FBFCAEC" w14:textId="35A265E5" w:rsidR="00310B17" w:rsidRPr="00256FAD" w:rsidRDefault="00310B17" w:rsidP="00310B17">
            <w:pPr>
              <w:rPr>
                <w:rFonts w:eastAsia="MS Mincho"/>
                <w:sz w:val="22"/>
                <w:szCs w:val="22"/>
              </w:rPr>
            </w:pPr>
            <w:r>
              <w:rPr>
                <w:rFonts w:eastAsia="MS Mincho"/>
                <w:sz w:val="22"/>
                <w:szCs w:val="22"/>
              </w:rPr>
              <w:t>prtInput</w:t>
            </w:r>
            <w:r w:rsidRPr="00256FAD">
              <w:rPr>
                <w:rFonts w:eastAsia="MS Mincho"/>
                <w:sz w:val="22"/>
                <w:szCs w:val="22"/>
              </w:rPr>
              <w:t>MediaWeight</w:t>
            </w:r>
          </w:p>
        </w:tc>
        <w:tc>
          <w:tcPr>
            <w:tcW w:w="2340" w:type="dxa"/>
          </w:tcPr>
          <w:p w14:paraId="2F9E643A" w14:textId="5707212D" w:rsidR="00310B17" w:rsidRPr="00256FAD" w:rsidRDefault="00310B17" w:rsidP="00310B17">
            <w:pPr>
              <w:rPr>
                <w:rFonts w:eastAsia="MS Mincho"/>
                <w:sz w:val="22"/>
                <w:szCs w:val="22"/>
              </w:rPr>
            </w:pPr>
            <w:r w:rsidRPr="00256FAD">
              <w:rPr>
                <w:rFonts w:eastAsia="MS Mincho"/>
                <w:sz w:val="22"/>
                <w:szCs w:val="22"/>
              </w:rPr>
              <w:t>OPTIONAL</w:t>
            </w:r>
            <w:r w:rsidR="00B41AC7">
              <w:rPr>
                <w:rFonts w:eastAsia="MS Mincho"/>
                <w:sz w:val="22"/>
                <w:szCs w:val="22"/>
              </w:rPr>
              <w:t xml:space="preserve"> </w:t>
            </w:r>
            <w:r w:rsidR="00B41AC7" w:rsidRPr="00256FAD">
              <w:rPr>
                <w:rFonts w:eastAsia="MS Mincho"/>
                <w:sz w:val="22"/>
                <w:szCs w:val="22"/>
              </w:rPr>
              <w:t>(</w:t>
            </w:r>
            <w:r w:rsidR="00B41AC7">
              <w:rPr>
                <w:rFonts w:eastAsia="MS Mincho"/>
                <w:sz w:val="22"/>
                <w:szCs w:val="22"/>
              </w:rPr>
              <w:t>2</w:t>
            </w:r>
            <w:r w:rsidR="00B41AC7" w:rsidRPr="00256FAD">
              <w:rPr>
                <w:rFonts w:eastAsia="MS Mincho"/>
                <w:sz w:val="22"/>
                <w:szCs w:val="22"/>
              </w:rPr>
              <w:t>)</w:t>
            </w:r>
          </w:p>
        </w:tc>
      </w:tr>
      <w:tr w:rsidR="00310B17" w:rsidRPr="00532B58" w14:paraId="39F383D1" w14:textId="77777777" w:rsidTr="003F1F44">
        <w:tc>
          <w:tcPr>
            <w:tcW w:w="1890" w:type="dxa"/>
          </w:tcPr>
          <w:p w14:paraId="1E8A3595" w14:textId="77777777" w:rsidR="00310B17" w:rsidRPr="00256FAD" w:rsidRDefault="00310B17" w:rsidP="00310B17">
            <w:pPr>
              <w:rPr>
                <w:rFonts w:eastAsia="MS Mincho"/>
                <w:sz w:val="22"/>
                <w:szCs w:val="22"/>
              </w:rPr>
            </w:pPr>
            <w:r>
              <w:rPr>
                <w:rFonts w:eastAsia="MS Mincho"/>
                <w:sz w:val="22"/>
                <w:szCs w:val="22"/>
              </w:rPr>
              <w:t>index</w:t>
            </w:r>
          </w:p>
        </w:tc>
        <w:tc>
          <w:tcPr>
            <w:tcW w:w="1620" w:type="dxa"/>
          </w:tcPr>
          <w:p w14:paraId="5431C169" w14:textId="5F3F32BF" w:rsidR="00310B17" w:rsidRDefault="00310B17" w:rsidP="00310B17">
            <w:pPr>
              <w:rPr>
                <w:rFonts w:eastAsia="MS Mincho"/>
                <w:sz w:val="22"/>
                <w:szCs w:val="22"/>
              </w:rPr>
            </w:pPr>
            <w:r>
              <w:rPr>
                <w:rFonts w:eastAsia="MS Mincho"/>
                <w:sz w:val="22"/>
                <w:szCs w:val="22"/>
              </w:rPr>
              <w:t>Integer</w:t>
            </w:r>
          </w:p>
        </w:tc>
        <w:tc>
          <w:tcPr>
            <w:tcW w:w="3780" w:type="dxa"/>
          </w:tcPr>
          <w:p w14:paraId="5B9263CB" w14:textId="6C2B69B5" w:rsidR="00310B17" w:rsidRDefault="00310B17" w:rsidP="00310B17">
            <w:pPr>
              <w:rPr>
                <w:rFonts w:eastAsia="MS Mincho"/>
                <w:sz w:val="22"/>
                <w:szCs w:val="22"/>
              </w:rPr>
            </w:pPr>
            <w:r>
              <w:rPr>
                <w:rFonts w:eastAsia="MS Mincho"/>
                <w:sz w:val="22"/>
                <w:szCs w:val="22"/>
              </w:rPr>
              <w:t>prtInputIndex</w:t>
            </w:r>
          </w:p>
        </w:tc>
        <w:tc>
          <w:tcPr>
            <w:tcW w:w="2340" w:type="dxa"/>
          </w:tcPr>
          <w:p w14:paraId="373651F9" w14:textId="51060C6B" w:rsidR="00310B17" w:rsidRPr="00256FAD" w:rsidRDefault="00310B17" w:rsidP="00310B17">
            <w:pPr>
              <w:rPr>
                <w:rFonts w:eastAsia="MS Mincho"/>
                <w:sz w:val="22"/>
                <w:szCs w:val="22"/>
              </w:rPr>
            </w:pPr>
            <w:r>
              <w:rPr>
                <w:rFonts w:eastAsia="MS Mincho"/>
                <w:sz w:val="22"/>
                <w:szCs w:val="22"/>
              </w:rPr>
              <w:t>DEPRECATED</w:t>
            </w:r>
            <w:r w:rsidR="00B41AC7">
              <w:rPr>
                <w:rFonts w:eastAsia="MS Mincho"/>
                <w:sz w:val="22"/>
                <w:szCs w:val="22"/>
              </w:rPr>
              <w:t xml:space="preserve"> </w:t>
            </w:r>
            <w:r w:rsidR="00C36DC9" w:rsidRPr="00256FAD">
              <w:rPr>
                <w:rFonts w:eastAsia="MS Mincho"/>
                <w:sz w:val="22"/>
                <w:szCs w:val="22"/>
              </w:rPr>
              <w:t>(</w:t>
            </w:r>
            <w:r w:rsidR="00C36DC9">
              <w:rPr>
                <w:rFonts w:eastAsia="MS Mincho"/>
                <w:sz w:val="22"/>
                <w:szCs w:val="22"/>
              </w:rPr>
              <w:t>3</w:t>
            </w:r>
            <w:r w:rsidR="00C36DC9" w:rsidRPr="00256FAD">
              <w:rPr>
                <w:rFonts w:eastAsia="MS Mincho"/>
                <w:sz w:val="22"/>
                <w:szCs w:val="22"/>
              </w:rPr>
              <w:t>)</w:t>
            </w:r>
          </w:p>
        </w:tc>
      </w:tr>
    </w:tbl>
    <w:p w14:paraId="4E14B1E8" w14:textId="77777777" w:rsidR="00325D3B" w:rsidRPr="001A1CC1" w:rsidRDefault="00325D3B" w:rsidP="005673FE">
      <w:pPr>
        <w:pStyle w:val="NoteHeading"/>
        <w:rPr>
          <w:rFonts w:eastAsia="MS Mincho"/>
        </w:rPr>
      </w:pPr>
      <w:r w:rsidRPr="001A1CC1">
        <w:rPr>
          <w:rFonts w:eastAsia="MS Mincho"/>
        </w:rPr>
        <w:t>Notes:</w:t>
      </w:r>
    </w:p>
    <w:p w14:paraId="0AF9E7FA" w14:textId="1C02E30F" w:rsidR="00325D3B" w:rsidRPr="00391874" w:rsidRDefault="00AF34B2" w:rsidP="00AA09EF">
      <w:pPr>
        <w:pStyle w:val="NoSpacing"/>
        <w:numPr>
          <w:ilvl w:val="0"/>
          <w:numId w:val="20"/>
        </w:numPr>
        <w:rPr>
          <w:rFonts w:eastAsia="MS Mincho"/>
        </w:rPr>
      </w:pPr>
      <w:r>
        <w:rPr>
          <w:rFonts w:eastAsia="MS Mincho"/>
        </w:rPr>
        <w:t xml:space="preserve">RECOMMENDED because </w:t>
      </w:r>
      <w:r w:rsidR="00325D3B" w:rsidRPr="00391874">
        <w:rPr>
          <w:rFonts w:eastAsia="MS Mincho"/>
        </w:rPr>
        <w:t xml:space="preserve">often unknown to the </w:t>
      </w:r>
      <w:r w:rsidR="00046E40">
        <w:rPr>
          <w:rFonts w:eastAsia="MS Mincho"/>
        </w:rPr>
        <w:t>P</w:t>
      </w:r>
      <w:r w:rsidR="00325D3B" w:rsidRPr="00391874">
        <w:rPr>
          <w:rFonts w:eastAsia="MS Mincho"/>
        </w:rPr>
        <w:t>rinter.</w:t>
      </w:r>
    </w:p>
    <w:p w14:paraId="30451B5E" w14:textId="66F4C706" w:rsidR="00325D3B" w:rsidRDefault="00046E40" w:rsidP="00AA09EF">
      <w:pPr>
        <w:pStyle w:val="NoSpacing"/>
        <w:numPr>
          <w:ilvl w:val="0"/>
          <w:numId w:val="20"/>
        </w:numPr>
        <w:rPr>
          <w:rFonts w:eastAsia="MS Mincho"/>
        </w:rPr>
      </w:pPr>
      <w:r>
        <w:rPr>
          <w:rFonts w:eastAsia="MS Mincho"/>
        </w:rPr>
        <w:t>OPTIONAL because m</w:t>
      </w:r>
      <w:r w:rsidR="00325D3B" w:rsidRPr="00532B58">
        <w:rPr>
          <w:rFonts w:eastAsia="MS Mincho"/>
        </w:rPr>
        <w:t>ost Printers can't sense loaded media weight.</w:t>
      </w:r>
    </w:p>
    <w:p w14:paraId="6637ABCE" w14:textId="092F93EB" w:rsidR="00325D3B" w:rsidRPr="00391874" w:rsidRDefault="00325D3B" w:rsidP="00AA09EF">
      <w:pPr>
        <w:pStyle w:val="NoSpacing"/>
        <w:numPr>
          <w:ilvl w:val="0"/>
          <w:numId w:val="20"/>
        </w:numPr>
        <w:rPr>
          <w:rFonts w:eastAsia="MS Mincho"/>
        </w:rPr>
      </w:pPr>
      <w:r w:rsidRPr="00391874">
        <w:rPr>
          <w:rFonts w:eastAsia="MS Mincho"/>
        </w:rPr>
        <w:t>DEPRECATED because correlation with the original MIB order is unimportant.</w:t>
      </w:r>
    </w:p>
    <w:p w14:paraId="299B3996" w14:textId="1FBCB386" w:rsidR="00F928D2" w:rsidRPr="00592505" w:rsidRDefault="00DE2C04" w:rsidP="005178BF">
      <w:pPr>
        <w:pStyle w:val="IEEEStdsParagraph"/>
        <w:rPr>
          <w:rFonts w:eastAsia="MS Mincho"/>
        </w:rPr>
      </w:pPr>
      <w:r>
        <w:rPr>
          <w:rFonts w:eastAsia="MS Mincho"/>
        </w:rPr>
        <w:t>A</w:t>
      </w:r>
      <w:r w:rsidR="005D3F70">
        <w:rPr>
          <w:rFonts w:eastAsia="MS Mincho"/>
        </w:rPr>
        <w:t xml:space="preserve"> Printer MUST support this</w:t>
      </w:r>
      <w:r w:rsidR="00F928D2">
        <w:rPr>
          <w:rFonts w:eastAsia="MS Mincho"/>
        </w:rPr>
        <w:t xml:space="preserve"> attribute if </w:t>
      </w:r>
      <w:r w:rsidR="005D3F70">
        <w:rPr>
          <w:rFonts w:eastAsia="MS Mincho"/>
        </w:rPr>
        <w:t xml:space="preserve">it supports </w:t>
      </w:r>
      <w:r w:rsidR="00F928D2">
        <w:rPr>
          <w:rFonts w:eastAsia="MS Mincho"/>
        </w:rPr>
        <w:t>the "media-source" member attribute</w:t>
      </w:r>
      <w:r w:rsidR="006453BE">
        <w:rPr>
          <w:rFonts w:eastAsia="MS Mincho"/>
        </w:rPr>
        <w:t xml:space="preserve"> or </w:t>
      </w:r>
      <w:r w:rsidR="00055611">
        <w:rPr>
          <w:rFonts w:eastAsia="MS Mincho"/>
        </w:rPr>
        <w:t xml:space="preserve">the </w:t>
      </w:r>
      <w:r w:rsidR="00F928D2">
        <w:rPr>
          <w:rFonts w:eastAsia="MS Mincho"/>
        </w:rPr>
        <w:t xml:space="preserve">"media-source-properties" member </w:t>
      </w:r>
      <w:r w:rsidR="007A1FC5">
        <w:rPr>
          <w:rFonts w:eastAsia="MS Mincho"/>
        </w:rPr>
        <w:t xml:space="preserve">attribute </w:t>
      </w:r>
      <w:r w:rsidR="001B16C0">
        <w:rPr>
          <w:rFonts w:eastAsia="MS Mincho"/>
        </w:rPr>
        <w:t>for</w:t>
      </w:r>
      <w:r w:rsidR="007A1FC5">
        <w:rPr>
          <w:rFonts w:eastAsia="MS Mincho"/>
        </w:rPr>
        <w:t xml:space="preserve"> </w:t>
      </w:r>
      <w:r w:rsidR="00B16FDD">
        <w:rPr>
          <w:rFonts w:eastAsia="MS Mincho"/>
        </w:rPr>
        <w:t>the "media-col</w:t>
      </w:r>
      <w:r w:rsidR="005C74CF">
        <w:rPr>
          <w:rFonts w:eastAsia="MS Mincho"/>
        </w:rPr>
        <w:t>-ready" and "media-col-database" Printer Description attributes</w:t>
      </w:r>
      <w:r w:rsidR="00F928D2">
        <w:rPr>
          <w:rFonts w:eastAsia="MS Mincho"/>
        </w:rPr>
        <w:t xml:space="preserve"> </w:t>
      </w:r>
      <w:r w:rsidR="00F928D2">
        <w:rPr>
          <w:rFonts w:eastAsia="MS Mincho"/>
        </w:rPr>
        <w:fldChar w:fldCharType="begin"/>
      </w:r>
      <w:r w:rsidR="00F928D2">
        <w:rPr>
          <w:rFonts w:eastAsia="MS Mincho"/>
        </w:rPr>
        <w:instrText xml:space="preserve"> REF PWG5100_7 \h </w:instrText>
      </w:r>
      <w:r w:rsidR="00F928D2">
        <w:rPr>
          <w:rFonts w:eastAsia="MS Mincho"/>
        </w:rPr>
      </w:r>
      <w:r w:rsidR="00F928D2">
        <w:rPr>
          <w:rFonts w:eastAsia="MS Mincho"/>
        </w:rPr>
        <w:fldChar w:fldCharType="separate"/>
      </w:r>
      <w:r w:rsidR="00D6659E">
        <w:t>[PWG5100.7]</w:t>
      </w:r>
      <w:r w:rsidR="00F928D2">
        <w:rPr>
          <w:rFonts w:eastAsia="MS Mincho"/>
        </w:rPr>
        <w:fldChar w:fldCharType="end"/>
      </w:r>
      <w:r w:rsidR="00F928D2">
        <w:rPr>
          <w:rFonts w:eastAsia="MS Mincho"/>
        </w:rPr>
        <w:t>.</w:t>
      </w:r>
      <w:r w:rsidR="005178BF">
        <w:rPr>
          <w:rFonts w:eastAsia="MS Mincho"/>
        </w:rPr>
        <w:t xml:space="preserve"> </w:t>
      </w:r>
      <w:r w:rsidR="00F928D2">
        <w:rPr>
          <w:rFonts w:eastAsia="MS Mincho"/>
        </w:rPr>
        <w:t xml:space="preserve">If supported, this attribute MUST have the same cardinality (contain the same number of values) as the "media-source-supported" </w:t>
      </w:r>
      <w:r w:rsidR="00276EDF">
        <w:rPr>
          <w:rFonts w:eastAsia="MS Mincho"/>
        </w:rPr>
        <w:t xml:space="preserve">Printer Description </w:t>
      </w:r>
      <w:r w:rsidR="00F928D2">
        <w:rPr>
          <w:rFonts w:eastAsia="MS Mincho"/>
        </w:rPr>
        <w:t>attribute</w:t>
      </w:r>
      <w:r w:rsidR="00276EDF">
        <w:rPr>
          <w:rFonts w:eastAsia="MS Mincho"/>
        </w:rPr>
        <w:t xml:space="preserve"> </w:t>
      </w:r>
      <w:r w:rsidR="00276EDF">
        <w:rPr>
          <w:rFonts w:eastAsia="MS Mincho"/>
        </w:rPr>
        <w:fldChar w:fldCharType="begin"/>
      </w:r>
      <w:r w:rsidR="00276EDF">
        <w:rPr>
          <w:rFonts w:eastAsia="MS Mincho"/>
        </w:rPr>
        <w:instrText xml:space="preserve"> REF PWG5100_7 \h </w:instrText>
      </w:r>
      <w:r w:rsidR="00276EDF">
        <w:rPr>
          <w:rFonts w:eastAsia="MS Mincho"/>
        </w:rPr>
      </w:r>
      <w:r w:rsidR="00276EDF">
        <w:rPr>
          <w:rFonts w:eastAsia="MS Mincho"/>
        </w:rPr>
        <w:fldChar w:fldCharType="separate"/>
      </w:r>
      <w:r w:rsidR="00D6659E">
        <w:t>[PWG5100.7]</w:t>
      </w:r>
      <w:r w:rsidR="00276EDF">
        <w:rPr>
          <w:rFonts w:eastAsia="MS Mincho"/>
        </w:rPr>
        <w:fldChar w:fldCharType="end"/>
      </w:r>
      <w:r w:rsidR="00F928D2">
        <w:rPr>
          <w:rFonts w:eastAsia="MS Mincho"/>
        </w:rPr>
        <w:t>. The i</w:t>
      </w:r>
      <w:r w:rsidR="00F928D2" w:rsidRPr="00262CAE">
        <w:rPr>
          <w:rFonts w:eastAsia="MS Mincho"/>
          <w:vertAlign w:val="superscript"/>
        </w:rPr>
        <w:t>th</w:t>
      </w:r>
      <w:r w:rsidR="00F928D2">
        <w:rPr>
          <w:rFonts w:eastAsia="MS Mincho"/>
        </w:rPr>
        <w:t xml:space="preserve"> value in the "printer-input-tray" attribute corresponds to the i</w:t>
      </w:r>
      <w:r w:rsidR="00F928D2" w:rsidRPr="00262CAE">
        <w:rPr>
          <w:rFonts w:eastAsia="MS Mincho"/>
          <w:vertAlign w:val="superscript"/>
        </w:rPr>
        <w:t>th</w:t>
      </w:r>
      <w:r w:rsidR="00F928D2">
        <w:rPr>
          <w:rFonts w:eastAsia="MS Mincho"/>
        </w:rPr>
        <w:t xml:space="preserve"> value in the "media-source-supported" attribute.</w:t>
      </w:r>
    </w:p>
    <w:p w14:paraId="46ABAB80" w14:textId="39140284" w:rsidR="00F928D2" w:rsidRDefault="0085078E" w:rsidP="00F928D2">
      <w:pPr>
        <w:pStyle w:val="IEEEStdsParagraph"/>
        <w:rPr>
          <w:rFonts w:eastAsia="MS Mincho"/>
        </w:rPr>
      </w:pPr>
      <w:bookmarkStart w:id="770" w:name="_Ref167274988"/>
      <w:r>
        <w:rPr>
          <w:rFonts w:eastAsia="MS Mincho"/>
        </w:rPr>
        <w:t>A Printer MUST encode the v</w:t>
      </w:r>
      <w:r w:rsidR="00F928D2" w:rsidRPr="00532B58">
        <w:rPr>
          <w:rFonts w:eastAsia="MS Mincho"/>
        </w:rPr>
        <w:t xml:space="preserve">alues of "printer-input-tray" using </w:t>
      </w:r>
      <w:r w:rsidR="007B3CBF">
        <w:rPr>
          <w:rFonts w:eastAsia="MS Mincho"/>
        </w:rPr>
        <w:t>printable characters from the</w:t>
      </w:r>
      <w:r w:rsidR="00F928D2">
        <w:rPr>
          <w:rFonts w:eastAsia="MS Mincho"/>
        </w:rPr>
        <w:t xml:space="preserve"> Net-ASCII</w:t>
      </w:r>
      <w:r w:rsidR="00F928D2" w:rsidRPr="00532B58">
        <w:rPr>
          <w:rFonts w:eastAsia="MS Mincho"/>
        </w:rPr>
        <w:t xml:space="preserve"> subset of the US-ASCII char</w:t>
      </w:r>
      <w:r w:rsidR="00F928D2">
        <w:rPr>
          <w:rFonts w:eastAsia="MS Mincho"/>
        </w:rPr>
        <w:t xml:space="preserve">acter </w:t>
      </w:r>
      <w:r w:rsidR="00F928D2" w:rsidRPr="00532B58">
        <w:rPr>
          <w:rFonts w:eastAsia="MS Mincho"/>
        </w:rPr>
        <w:t>set</w:t>
      </w:r>
      <w:r w:rsidR="00F928D2">
        <w:rPr>
          <w:rFonts w:eastAsia="MS Mincho"/>
        </w:rPr>
        <w:t xml:space="preserve"> </w:t>
      </w:r>
      <w:r w:rsidR="000A109B">
        <w:rPr>
          <w:rFonts w:eastAsia="MS Mincho"/>
        </w:rPr>
        <w:fldChar w:fldCharType="begin"/>
      </w:r>
      <w:r w:rsidR="000A109B">
        <w:rPr>
          <w:rFonts w:eastAsia="MS Mincho"/>
        </w:rPr>
        <w:instrText xml:space="preserve"> REF RFC5198 \h </w:instrText>
      </w:r>
      <w:r w:rsidR="000A109B">
        <w:rPr>
          <w:rFonts w:eastAsia="MS Mincho"/>
        </w:rPr>
      </w:r>
      <w:r w:rsidR="000A109B">
        <w:rPr>
          <w:rFonts w:eastAsia="MS Mincho"/>
        </w:rPr>
        <w:fldChar w:fldCharType="separate"/>
      </w:r>
      <w:r w:rsidR="00D6659E">
        <w:t>[RFC5198]</w:t>
      </w:r>
      <w:r w:rsidR="000A109B">
        <w:rPr>
          <w:rFonts w:eastAsia="MS Mincho"/>
        </w:rPr>
        <w:fldChar w:fldCharType="end"/>
      </w:r>
      <w:r w:rsidR="00F928D2" w:rsidRPr="00532B58">
        <w:rPr>
          <w:rFonts w:eastAsia="MS Mincho"/>
        </w:rPr>
        <w:t xml:space="preserve">. </w:t>
      </w:r>
      <w:r w:rsidR="00D33515">
        <w:rPr>
          <w:rFonts w:eastAsia="MS Mincho"/>
        </w:rPr>
        <w:t xml:space="preserve">A Printer MUST NOT supply </w:t>
      </w:r>
      <w:r w:rsidR="008933C5">
        <w:rPr>
          <w:rFonts w:eastAsia="MS Mincho"/>
        </w:rPr>
        <w:t xml:space="preserve">values that contain </w:t>
      </w:r>
      <w:r w:rsidR="00235F1A">
        <w:rPr>
          <w:rFonts w:eastAsia="MS Mincho"/>
        </w:rPr>
        <w:t>character</w:t>
      </w:r>
      <w:r w:rsidR="00B9038F">
        <w:rPr>
          <w:rFonts w:eastAsia="MS Mincho"/>
        </w:rPr>
        <w:t xml:space="preserve">s in the range </w:t>
      </w:r>
      <w:r w:rsidR="00F928D2" w:rsidRPr="00532B58">
        <w:rPr>
          <w:rFonts w:eastAsia="MS Mincho"/>
        </w:rPr>
        <w:t xml:space="preserve">0x00 </w:t>
      </w:r>
      <w:r w:rsidR="001A339D">
        <w:rPr>
          <w:rFonts w:eastAsia="MS Mincho"/>
        </w:rPr>
        <w:t>-</w:t>
      </w:r>
      <w:r w:rsidR="00F928D2" w:rsidRPr="00532B58">
        <w:rPr>
          <w:rFonts w:eastAsia="MS Mincho"/>
        </w:rPr>
        <w:t xml:space="preserve"> 0x1F </w:t>
      </w:r>
      <w:r w:rsidR="00B9038F">
        <w:rPr>
          <w:rFonts w:eastAsia="MS Mincho"/>
        </w:rPr>
        <w:t xml:space="preserve">or </w:t>
      </w:r>
      <w:r w:rsidR="00F928D2" w:rsidRPr="00532B58">
        <w:rPr>
          <w:rFonts w:eastAsia="MS Mincho"/>
        </w:rPr>
        <w:t>0x7F.</w:t>
      </w:r>
    </w:p>
    <w:p w14:paraId="42DF2997" w14:textId="546259A7" w:rsidR="00F928D2" w:rsidRPr="00532B58" w:rsidRDefault="00F928D2" w:rsidP="009370FE">
      <w:pPr>
        <w:pStyle w:val="Caption"/>
        <w:rPr>
          <w:rFonts w:eastAsia="MS Mincho"/>
        </w:rPr>
      </w:pPr>
      <w:bookmarkStart w:id="771" w:name="_Ref189583242"/>
      <w:bookmarkStart w:id="772" w:name="_Toc204693781"/>
      <w:bookmarkStart w:id="773" w:name="_Toc14878500"/>
      <w:bookmarkStart w:id="774" w:name="_Toc40961922"/>
      <w:bookmarkStart w:id="775" w:name="_Toc95162848"/>
      <w:bookmarkStart w:id="776" w:name="_Toc86756108"/>
      <w:r>
        <w:t xml:space="preserve">Figure </w:t>
      </w:r>
      <w:r w:rsidR="00E477F6">
        <w:fldChar w:fldCharType="begin"/>
      </w:r>
      <w:r w:rsidR="00E477F6">
        <w:instrText xml:space="preserve"> SEQ Figure \* ARABIC </w:instrText>
      </w:r>
      <w:r w:rsidR="00E477F6">
        <w:fldChar w:fldCharType="separate"/>
      </w:r>
      <w:r w:rsidR="00D6659E">
        <w:rPr>
          <w:noProof/>
        </w:rPr>
        <w:t>7</w:t>
      </w:r>
      <w:r w:rsidR="00E477F6">
        <w:rPr>
          <w:noProof/>
        </w:rPr>
        <w:fldChar w:fldCharType="end"/>
      </w:r>
      <w:bookmarkEnd w:id="771"/>
      <w:r>
        <w:t xml:space="preserve"> - ABNF for "printer-input-tray" Values</w:t>
      </w:r>
      <w:bookmarkEnd w:id="772"/>
      <w:bookmarkEnd w:id="773"/>
      <w:bookmarkEnd w:id="774"/>
      <w:bookmarkEnd w:id="775"/>
      <w:bookmarkEnd w:id="776"/>
    </w:p>
    <w:p w14:paraId="064B5968" w14:textId="77777777" w:rsidR="00F928D2" w:rsidRPr="00532B58" w:rsidRDefault="00F928D2" w:rsidP="00F928D2">
      <w:pPr>
        <w:pStyle w:val="Example"/>
      </w:pPr>
      <w:r w:rsidRPr="00532B58">
        <w:t>printer-input-tray  = *input-required *[input-optional]</w:t>
      </w:r>
    </w:p>
    <w:p w14:paraId="13B18C34" w14:textId="77777777" w:rsidR="00F928D2" w:rsidRPr="00532B58" w:rsidRDefault="00F928D2" w:rsidP="00F928D2">
      <w:pPr>
        <w:pStyle w:val="Example"/>
      </w:pPr>
      <w:r w:rsidRPr="00532B58">
        <w:t xml:space="preserve">    ; set of input elements encoded into one value</w:t>
      </w:r>
    </w:p>
    <w:p w14:paraId="1D5C5AD2" w14:textId="77777777" w:rsidR="00F928D2" w:rsidRPr="00532B58" w:rsidRDefault="00F928D2" w:rsidP="00F928D2">
      <w:pPr>
        <w:pStyle w:val="Example"/>
      </w:pPr>
      <w:r w:rsidRPr="00532B58">
        <w:t> </w:t>
      </w:r>
    </w:p>
    <w:p w14:paraId="7B14D90B" w14:textId="77777777" w:rsidR="00F928D2" w:rsidRPr="00532B58" w:rsidRDefault="00F928D2" w:rsidP="00F928D2">
      <w:pPr>
        <w:pStyle w:val="Example"/>
      </w:pPr>
      <w:r w:rsidRPr="00532B58">
        <w:t>input-required      = input-req ";"</w:t>
      </w:r>
    </w:p>
    <w:p w14:paraId="69D76205" w14:textId="77777777" w:rsidR="00F928D2" w:rsidRPr="00532B58" w:rsidRDefault="00F928D2" w:rsidP="00F928D2">
      <w:pPr>
        <w:pStyle w:val="Example"/>
      </w:pPr>
      <w:r w:rsidRPr="00532B58">
        <w:t>input-req           = input-type /</w:t>
      </w:r>
    </w:p>
    <w:p w14:paraId="06D850BB" w14:textId="77777777" w:rsidR="00F928D2" w:rsidRPr="00532B58" w:rsidRDefault="00F928D2" w:rsidP="00F928D2">
      <w:pPr>
        <w:pStyle w:val="Example"/>
      </w:pPr>
      <w:r w:rsidRPr="00532B58">
        <w:t xml:space="preserve">                      input-media-feed /</w:t>
      </w:r>
    </w:p>
    <w:p w14:paraId="339DD387" w14:textId="77777777" w:rsidR="00F928D2" w:rsidRPr="00532B58" w:rsidRDefault="00F928D2" w:rsidP="00F928D2">
      <w:pPr>
        <w:pStyle w:val="Example"/>
      </w:pPr>
      <w:r w:rsidRPr="00532B58">
        <w:t xml:space="preserve">                      input-media-xfeed /</w:t>
      </w:r>
    </w:p>
    <w:p w14:paraId="48C8A15B" w14:textId="77777777" w:rsidR="00F928D2" w:rsidRPr="00532B58" w:rsidRDefault="00F928D2" w:rsidP="00F928D2">
      <w:pPr>
        <w:pStyle w:val="Example"/>
      </w:pPr>
      <w:r w:rsidRPr="00532B58">
        <w:t xml:space="preserve">                      input-max-capacity /</w:t>
      </w:r>
    </w:p>
    <w:p w14:paraId="53E30C8E" w14:textId="77777777" w:rsidR="00F928D2" w:rsidRPr="00532B58" w:rsidRDefault="00F928D2" w:rsidP="00F928D2">
      <w:pPr>
        <w:pStyle w:val="Example"/>
      </w:pPr>
      <w:r w:rsidRPr="00532B58">
        <w:t xml:space="preserve">                      input-level /</w:t>
      </w:r>
    </w:p>
    <w:p w14:paraId="48657E06" w14:textId="77777777" w:rsidR="00F928D2" w:rsidRPr="00532B58" w:rsidRDefault="00F928D2" w:rsidP="00F928D2">
      <w:pPr>
        <w:pStyle w:val="Example"/>
      </w:pPr>
      <w:r w:rsidRPr="00532B58">
        <w:t xml:space="preserve">                      input-status /</w:t>
      </w:r>
    </w:p>
    <w:p w14:paraId="78A08F3B" w14:textId="77777777" w:rsidR="00F928D2" w:rsidRPr="00532B58" w:rsidRDefault="00F928D2" w:rsidP="00F928D2">
      <w:pPr>
        <w:pStyle w:val="Example"/>
      </w:pPr>
      <w:r w:rsidRPr="00532B58">
        <w:t xml:space="preserve">                      input-name</w:t>
      </w:r>
    </w:p>
    <w:p w14:paraId="42A3CF95" w14:textId="77777777" w:rsidR="00F928D2" w:rsidRPr="00532B58" w:rsidRDefault="00F928D2" w:rsidP="00F928D2">
      <w:pPr>
        <w:pStyle w:val="Example"/>
      </w:pPr>
      <w:r w:rsidRPr="00532B58">
        <w:lastRenderedPageBreak/>
        <w:t> </w:t>
      </w:r>
    </w:p>
    <w:p w14:paraId="215F586E" w14:textId="77777777" w:rsidR="00F928D2" w:rsidRPr="00532B58" w:rsidRDefault="00F928D2" w:rsidP="00F928D2">
      <w:pPr>
        <w:pStyle w:val="Example"/>
      </w:pPr>
      <w:r w:rsidRPr="00532B58">
        <w:t>input-optional      = input-opt ";"</w:t>
      </w:r>
    </w:p>
    <w:p w14:paraId="61D02A82" w14:textId="77777777" w:rsidR="00F928D2" w:rsidRPr="00532B58" w:rsidRDefault="00F928D2" w:rsidP="00F928D2">
      <w:pPr>
        <w:pStyle w:val="Example"/>
      </w:pPr>
      <w:r w:rsidRPr="00532B58">
        <w:t>input-opt           = input-index /</w:t>
      </w:r>
    </w:p>
    <w:p w14:paraId="09FBA010" w14:textId="77777777" w:rsidR="00F928D2" w:rsidRPr="00532B58" w:rsidRDefault="00F928D2" w:rsidP="00F928D2">
      <w:pPr>
        <w:pStyle w:val="Example"/>
      </w:pPr>
      <w:r w:rsidRPr="00532B58">
        <w:t xml:space="preserve">                      input-dim-unit /</w:t>
      </w:r>
    </w:p>
    <w:p w14:paraId="15382955" w14:textId="77777777" w:rsidR="00F928D2" w:rsidRPr="00532B58" w:rsidRDefault="00F928D2" w:rsidP="00F928D2">
      <w:pPr>
        <w:pStyle w:val="Example"/>
      </w:pPr>
      <w:r w:rsidRPr="00532B58">
        <w:t xml:space="preserve">                      input-unit /</w:t>
      </w:r>
    </w:p>
    <w:p w14:paraId="2696591A" w14:textId="77777777" w:rsidR="00F928D2" w:rsidRPr="00532B58" w:rsidRDefault="00F928D2" w:rsidP="00F928D2">
      <w:pPr>
        <w:pStyle w:val="Example"/>
      </w:pPr>
      <w:r w:rsidRPr="00532B58">
        <w:t xml:space="preserve">                      input-media-name /</w:t>
      </w:r>
    </w:p>
    <w:p w14:paraId="70E50F43" w14:textId="77777777" w:rsidR="00F928D2" w:rsidRPr="00532B58" w:rsidRDefault="00F928D2" w:rsidP="00F928D2">
      <w:pPr>
        <w:pStyle w:val="Example"/>
      </w:pPr>
      <w:r w:rsidRPr="00532B58">
        <w:t xml:space="preserve">                      input-media-weight /</w:t>
      </w:r>
    </w:p>
    <w:p w14:paraId="1E876EDC" w14:textId="77777777" w:rsidR="00F928D2" w:rsidRPr="00532B58" w:rsidRDefault="00F928D2" w:rsidP="00F928D2">
      <w:pPr>
        <w:pStyle w:val="Example"/>
      </w:pPr>
      <w:r w:rsidRPr="00532B58">
        <w:t xml:space="preserve">                      input-media-type /</w:t>
      </w:r>
    </w:p>
    <w:p w14:paraId="4CB4A897" w14:textId="77777777" w:rsidR="00F928D2" w:rsidRPr="00532B58" w:rsidRDefault="00F928D2" w:rsidP="00F928D2">
      <w:pPr>
        <w:pStyle w:val="Example"/>
      </w:pPr>
      <w:r w:rsidRPr="00532B58">
        <w:t xml:space="preserve">                      input-media-color</w:t>
      </w:r>
      <w:r>
        <w:t xml:space="preserve"> /</w:t>
      </w:r>
    </w:p>
    <w:p w14:paraId="49B48B50" w14:textId="77777777" w:rsidR="00F928D2" w:rsidRPr="00532B58" w:rsidRDefault="00F928D2" w:rsidP="00F928D2">
      <w:pPr>
        <w:pStyle w:val="Example"/>
      </w:pPr>
      <w:r w:rsidRPr="00532B58">
        <w:t xml:space="preserve">                      input-</w:t>
      </w:r>
      <w:r>
        <w:t>ext</w:t>
      </w:r>
    </w:p>
    <w:p w14:paraId="2E514977" w14:textId="77777777" w:rsidR="00F928D2" w:rsidRDefault="00F928D2" w:rsidP="00F928D2">
      <w:pPr>
        <w:pStyle w:val="Example"/>
      </w:pPr>
    </w:p>
    <w:p w14:paraId="7F7C260E" w14:textId="77777777" w:rsidR="00F928D2" w:rsidRPr="00532B58" w:rsidRDefault="00F928D2" w:rsidP="00F928D2">
      <w:pPr>
        <w:pStyle w:val="Example"/>
      </w:pPr>
      <w:r w:rsidRPr="00532B58">
        <w:t>input-type          = "type" "=" 1*ALPHA</w:t>
      </w:r>
    </w:p>
    <w:p w14:paraId="58CCE065" w14:textId="77777777" w:rsidR="00F928D2" w:rsidRDefault="00F928D2" w:rsidP="00F928D2">
      <w:pPr>
        <w:pStyle w:val="Example"/>
      </w:pPr>
      <w:r w:rsidRPr="00532B58">
        <w:t xml:space="preserve">    ; enumerated value as an alpha string</w:t>
      </w:r>
      <w:r>
        <w:t xml:space="preserve"> </w:t>
      </w:r>
      <w:r w:rsidRPr="00532B58">
        <w:t>(e.g.,</w:t>
      </w:r>
    </w:p>
    <w:p w14:paraId="46C95F87" w14:textId="77777777" w:rsidR="00F928D2" w:rsidRDefault="00F928D2" w:rsidP="00F928D2">
      <w:pPr>
        <w:pStyle w:val="Example"/>
      </w:pPr>
      <w:r>
        <w:t xml:space="preserve">    ;</w:t>
      </w:r>
      <w:r w:rsidRPr="00532B58">
        <w:t xml:space="preserve"> 'sheetFeedAutoRemovableTray') of prtInputType in [RFC3805] mapped</w:t>
      </w:r>
    </w:p>
    <w:p w14:paraId="366299E8" w14:textId="77777777" w:rsidR="00F928D2" w:rsidRDefault="00F928D2" w:rsidP="00F928D2">
      <w:pPr>
        <w:pStyle w:val="Example"/>
      </w:pPr>
      <w:r>
        <w:t xml:space="preserve">    ;</w:t>
      </w:r>
      <w:r w:rsidRPr="00532B58">
        <w:t xml:space="preserve"> indirectly from</w:t>
      </w:r>
      <w:r>
        <w:t xml:space="preserve"> </w:t>
      </w:r>
      <w:r w:rsidRPr="00532B58">
        <w:t>the *label* in PrtInputTypeTC in [IANAPRT]</w:t>
      </w:r>
    </w:p>
    <w:p w14:paraId="7FB72747" w14:textId="77777777" w:rsidR="00F928D2" w:rsidRPr="00532B58" w:rsidRDefault="00F928D2" w:rsidP="00F928D2">
      <w:pPr>
        <w:pStyle w:val="Example"/>
      </w:pPr>
    </w:p>
    <w:p w14:paraId="306AD25E" w14:textId="54F1F08A" w:rsidR="00F928D2" w:rsidRPr="00532B58" w:rsidRDefault="00F928D2" w:rsidP="00F928D2">
      <w:pPr>
        <w:pStyle w:val="Example"/>
      </w:pPr>
      <w:r w:rsidRPr="00532B58">
        <w:t>input-media-feed    = "mediafeed" "=" 1*[DIGIT / "-"]</w:t>
      </w:r>
    </w:p>
    <w:p w14:paraId="0D15387E" w14:textId="77777777" w:rsidR="00F928D2" w:rsidRPr="00532B58" w:rsidRDefault="00F928D2" w:rsidP="00F928D2">
      <w:pPr>
        <w:pStyle w:val="Example"/>
      </w:pPr>
      <w:r w:rsidRPr="00532B58">
        <w:t xml:space="preserve">    ; integer value as a numeric string mapped directly from</w:t>
      </w:r>
    </w:p>
    <w:p w14:paraId="0224F32C" w14:textId="77777777" w:rsidR="00F928D2" w:rsidRPr="00532B58" w:rsidRDefault="00F928D2" w:rsidP="00F928D2">
      <w:pPr>
        <w:pStyle w:val="Example"/>
      </w:pPr>
      <w:r w:rsidRPr="00532B58">
        <w:t xml:space="preserve">    ; prtInputMediaDimFeedDirDeclared in [RFC3805]</w:t>
      </w:r>
    </w:p>
    <w:p w14:paraId="5E9197B4" w14:textId="77777777" w:rsidR="00F928D2" w:rsidRPr="00532B58" w:rsidRDefault="00F928D2" w:rsidP="00F928D2">
      <w:pPr>
        <w:pStyle w:val="Example"/>
      </w:pPr>
      <w:r w:rsidRPr="00532B58">
        <w:t> </w:t>
      </w:r>
    </w:p>
    <w:p w14:paraId="1275C17E" w14:textId="5B29E296" w:rsidR="00F928D2" w:rsidRPr="00532B58" w:rsidRDefault="00F928D2" w:rsidP="00F928D2">
      <w:pPr>
        <w:pStyle w:val="Example"/>
      </w:pPr>
      <w:r w:rsidRPr="00532B58">
        <w:t>input-media-xfeed   = "mediaxfeed" "=</w:t>
      </w:r>
      <w:r w:rsidR="002773ED" w:rsidRPr="00532B58">
        <w:t>" 1</w:t>
      </w:r>
      <w:r w:rsidRPr="00532B58">
        <w:t>*[DIGIT / "-"]</w:t>
      </w:r>
    </w:p>
    <w:p w14:paraId="4A8CB4DF" w14:textId="77777777" w:rsidR="00F928D2" w:rsidRPr="00532B58" w:rsidRDefault="00F928D2" w:rsidP="00F928D2">
      <w:pPr>
        <w:pStyle w:val="Example"/>
      </w:pPr>
      <w:r w:rsidRPr="00532B58">
        <w:t xml:space="preserve">    ; integer value as a numeric string mapped directly from</w:t>
      </w:r>
    </w:p>
    <w:p w14:paraId="1303AE66" w14:textId="77777777" w:rsidR="00F928D2" w:rsidRPr="00532B58" w:rsidRDefault="00F928D2" w:rsidP="00F928D2">
      <w:pPr>
        <w:pStyle w:val="Example"/>
      </w:pPr>
      <w:r w:rsidRPr="00532B58">
        <w:t xml:space="preserve">    ; prtInputMediaDimXFeedDirDeclared in [RFC3805]</w:t>
      </w:r>
    </w:p>
    <w:p w14:paraId="0F463B4D" w14:textId="77777777" w:rsidR="00F928D2" w:rsidRPr="00532B58" w:rsidRDefault="00F928D2" w:rsidP="00F928D2">
      <w:pPr>
        <w:pStyle w:val="Example"/>
      </w:pPr>
      <w:r w:rsidRPr="00532B58">
        <w:t> </w:t>
      </w:r>
    </w:p>
    <w:p w14:paraId="145DADF3" w14:textId="77777777" w:rsidR="00F928D2" w:rsidRPr="00532B58" w:rsidRDefault="00F928D2" w:rsidP="00F928D2">
      <w:pPr>
        <w:pStyle w:val="Example"/>
      </w:pPr>
      <w:r w:rsidRPr="00532B58">
        <w:t>input-max-capacity  = "maxcapacity" "=" 1*[DIGIT / "-"]</w:t>
      </w:r>
    </w:p>
    <w:p w14:paraId="68E706DC" w14:textId="77777777" w:rsidR="00F928D2" w:rsidRPr="00532B58" w:rsidRDefault="00F928D2" w:rsidP="00F928D2">
      <w:pPr>
        <w:pStyle w:val="Example"/>
      </w:pPr>
      <w:r w:rsidRPr="00532B58">
        <w:t xml:space="preserve">    ; integer value as a numeric string mapped directly from</w:t>
      </w:r>
    </w:p>
    <w:p w14:paraId="01FF1FFC" w14:textId="77777777" w:rsidR="00F928D2" w:rsidRPr="00532B58" w:rsidRDefault="00F928D2" w:rsidP="00F928D2">
      <w:pPr>
        <w:pStyle w:val="Example"/>
      </w:pPr>
      <w:r w:rsidRPr="00532B58">
        <w:t xml:space="preserve">    ; prtInputMaxCapacity in [RFC3805]</w:t>
      </w:r>
    </w:p>
    <w:p w14:paraId="337AB5E7" w14:textId="77777777" w:rsidR="00F928D2" w:rsidRDefault="00F928D2" w:rsidP="00F928D2">
      <w:pPr>
        <w:pStyle w:val="Example"/>
      </w:pPr>
    </w:p>
    <w:p w14:paraId="05A130F8" w14:textId="77777777" w:rsidR="00F928D2" w:rsidRPr="00532B58" w:rsidRDefault="00F928D2" w:rsidP="00F928D2">
      <w:pPr>
        <w:pStyle w:val="Example"/>
      </w:pPr>
      <w:r w:rsidRPr="00532B58">
        <w:t>input-level         = "level" "=" 1*[DIGIT / "-"]</w:t>
      </w:r>
    </w:p>
    <w:p w14:paraId="13E0609B" w14:textId="77777777" w:rsidR="00F928D2" w:rsidRPr="00532B58" w:rsidRDefault="00F928D2" w:rsidP="00F928D2">
      <w:pPr>
        <w:pStyle w:val="Example"/>
      </w:pPr>
      <w:r w:rsidRPr="00532B58">
        <w:t xml:space="preserve">    ; integer value as a numeric string mapped directly from</w:t>
      </w:r>
    </w:p>
    <w:p w14:paraId="21E6CADD" w14:textId="77777777" w:rsidR="00F928D2" w:rsidRPr="00532B58" w:rsidRDefault="00F928D2" w:rsidP="00F928D2">
      <w:pPr>
        <w:pStyle w:val="Example"/>
      </w:pPr>
      <w:r w:rsidRPr="00532B58">
        <w:t xml:space="preserve">    ; prtInputCurrentLevel in [RFC3805]</w:t>
      </w:r>
    </w:p>
    <w:p w14:paraId="2E014EBD" w14:textId="77777777" w:rsidR="00F928D2" w:rsidRPr="00532B58" w:rsidRDefault="00F928D2" w:rsidP="00F928D2">
      <w:pPr>
        <w:pStyle w:val="Example"/>
      </w:pPr>
      <w:r w:rsidRPr="00532B58">
        <w:t> </w:t>
      </w:r>
    </w:p>
    <w:p w14:paraId="033662F5" w14:textId="77777777" w:rsidR="00F928D2" w:rsidRPr="00532B58" w:rsidRDefault="00F928D2" w:rsidP="00F928D2">
      <w:pPr>
        <w:pStyle w:val="Example"/>
      </w:pPr>
      <w:r w:rsidRPr="00532B58">
        <w:t>input-status        = "status" "=" 1*DIGIT</w:t>
      </w:r>
    </w:p>
    <w:p w14:paraId="587F109E" w14:textId="77777777" w:rsidR="00F928D2" w:rsidRPr="00532B58" w:rsidRDefault="00F928D2" w:rsidP="00F928D2">
      <w:pPr>
        <w:pStyle w:val="Example"/>
      </w:pPr>
      <w:r w:rsidRPr="00532B58">
        <w:t xml:space="preserve">    ; integer value as a numeric string mapped directly from</w:t>
      </w:r>
    </w:p>
    <w:p w14:paraId="1DAD5F69" w14:textId="77777777" w:rsidR="00F928D2" w:rsidRPr="00532B58" w:rsidRDefault="00F928D2" w:rsidP="00F928D2">
      <w:pPr>
        <w:pStyle w:val="Example"/>
      </w:pPr>
      <w:r w:rsidRPr="00532B58">
        <w:t xml:space="preserve">    ; prtInputStatus in [RFC3805]</w:t>
      </w:r>
    </w:p>
    <w:p w14:paraId="1F31F9BE" w14:textId="77777777" w:rsidR="00F928D2" w:rsidRPr="00532B58" w:rsidRDefault="00F928D2" w:rsidP="00F928D2">
      <w:pPr>
        <w:pStyle w:val="Example"/>
      </w:pPr>
      <w:r w:rsidRPr="00532B58">
        <w:t> </w:t>
      </w:r>
    </w:p>
    <w:p w14:paraId="5B46A325" w14:textId="77777777" w:rsidR="00F928D2" w:rsidRPr="00532B58" w:rsidRDefault="00F928D2" w:rsidP="00F928D2">
      <w:pPr>
        <w:pStyle w:val="Example"/>
      </w:pPr>
      <w:r w:rsidRPr="00532B58">
        <w:t>input-name          = "name" "=" 1*ALPHA</w:t>
      </w:r>
    </w:p>
    <w:p w14:paraId="3FEDBA54" w14:textId="77777777" w:rsidR="00F928D2" w:rsidRPr="00532B58" w:rsidRDefault="00F928D2" w:rsidP="00F928D2">
      <w:pPr>
        <w:pStyle w:val="Example"/>
      </w:pPr>
      <w:r w:rsidRPr="00532B58">
        <w:t xml:space="preserve">    ; string value as an alpha string mapped directly from</w:t>
      </w:r>
    </w:p>
    <w:p w14:paraId="1E11F3F9" w14:textId="77777777" w:rsidR="00F928D2" w:rsidRPr="00532B58" w:rsidRDefault="00F928D2" w:rsidP="00F928D2">
      <w:pPr>
        <w:pStyle w:val="Example"/>
      </w:pPr>
      <w:r w:rsidRPr="00532B58">
        <w:t xml:space="preserve">    ; prtInputName in [RFC3805]</w:t>
      </w:r>
    </w:p>
    <w:p w14:paraId="31C94790" w14:textId="77777777" w:rsidR="00F928D2" w:rsidRPr="00532B58" w:rsidRDefault="00F928D2" w:rsidP="00F928D2">
      <w:pPr>
        <w:pStyle w:val="Example"/>
      </w:pPr>
    </w:p>
    <w:p w14:paraId="2B3615A1" w14:textId="77777777" w:rsidR="00F928D2" w:rsidRDefault="00F928D2" w:rsidP="00F928D2">
      <w:pPr>
        <w:pStyle w:val="Example"/>
      </w:pPr>
    </w:p>
    <w:p w14:paraId="54E88260" w14:textId="77777777" w:rsidR="00F928D2" w:rsidRPr="00532B58" w:rsidRDefault="00F928D2" w:rsidP="00F928D2">
      <w:pPr>
        <w:pStyle w:val="Example"/>
      </w:pPr>
      <w:r w:rsidRPr="00532B58">
        <w:t>input-dim-unit      = "dimunit" "=" 1*ALPHA</w:t>
      </w:r>
    </w:p>
    <w:p w14:paraId="76DE8240" w14:textId="77777777" w:rsidR="00F928D2" w:rsidRPr="00532B58" w:rsidRDefault="00F928D2" w:rsidP="00F928D2">
      <w:pPr>
        <w:pStyle w:val="Example"/>
      </w:pPr>
      <w:r w:rsidRPr="00532B58">
        <w:t xml:space="preserve">    ; enumerated value as an alpha string (e.g., 'other') of</w:t>
      </w:r>
    </w:p>
    <w:p w14:paraId="5137C83C" w14:textId="77777777" w:rsidR="00F928D2" w:rsidRPr="00532B58" w:rsidRDefault="00F928D2" w:rsidP="00F928D2">
      <w:pPr>
        <w:pStyle w:val="Example"/>
      </w:pPr>
      <w:r w:rsidRPr="00532B58">
        <w:t xml:space="preserve">    ; prtInputDimUnit in [RFC3805] mapped indirectly from</w:t>
      </w:r>
    </w:p>
    <w:p w14:paraId="640990B8" w14:textId="77777777" w:rsidR="00F928D2" w:rsidRPr="00532B58" w:rsidRDefault="00F928D2" w:rsidP="00F928D2">
      <w:pPr>
        <w:pStyle w:val="Example"/>
      </w:pPr>
      <w:r w:rsidRPr="00532B58">
        <w:t xml:space="preserve">    ; the *label* in PrtMediaUnitTC in [RFC3805]</w:t>
      </w:r>
    </w:p>
    <w:p w14:paraId="5E01C466" w14:textId="77777777" w:rsidR="00F928D2" w:rsidRPr="00532B58" w:rsidRDefault="00F928D2" w:rsidP="00F928D2">
      <w:pPr>
        <w:pStyle w:val="Example"/>
      </w:pPr>
      <w:r w:rsidRPr="00532B58">
        <w:t> </w:t>
      </w:r>
    </w:p>
    <w:p w14:paraId="04D869EE" w14:textId="77777777" w:rsidR="00F928D2" w:rsidRPr="00532B58" w:rsidRDefault="00F928D2" w:rsidP="00F928D2">
      <w:pPr>
        <w:pStyle w:val="Example"/>
      </w:pPr>
      <w:r w:rsidRPr="00532B58">
        <w:t>input-unit          = "unit" "=" 1*ALPHA</w:t>
      </w:r>
    </w:p>
    <w:p w14:paraId="7D648003" w14:textId="77777777" w:rsidR="00F928D2" w:rsidRPr="00532B58" w:rsidRDefault="00F928D2" w:rsidP="00F928D2">
      <w:pPr>
        <w:pStyle w:val="Example"/>
      </w:pPr>
      <w:r w:rsidRPr="00532B58">
        <w:t xml:space="preserve">    ; enumerated value as an alpha string (e.g., 'other') of</w:t>
      </w:r>
    </w:p>
    <w:p w14:paraId="138FE7E8" w14:textId="77777777" w:rsidR="00F928D2" w:rsidRPr="00532B58" w:rsidRDefault="00F928D2" w:rsidP="00F928D2">
      <w:pPr>
        <w:pStyle w:val="Example"/>
      </w:pPr>
      <w:r w:rsidRPr="00532B58">
        <w:t xml:space="preserve">    ; prtInputCapacityUnit in [RFC3805] mapped indirectly from</w:t>
      </w:r>
    </w:p>
    <w:p w14:paraId="12C069A7" w14:textId="77777777" w:rsidR="00F928D2" w:rsidRPr="00532B58" w:rsidRDefault="00F928D2" w:rsidP="00F928D2">
      <w:pPr>
        <w:pStyle w:val="Example"/>
      </w:pPr>
      <w:r w:rsidRPr="00532B58">
        <w:t xml:space="preserve">    ; the *label* in PrtCapacityUnitTC in [RFC3805]</w:t>
      </w:r>
    </w:p>
    <w:p w14:paraId="7AA1F23F" w14:textId="77777777" w:rsidR="00F928D2" w:rsidRPr="00532B58" w:rsidRDefault="00F928D2" w:rsidP="00F928D2">
      <w:pPr>
        <w:pStyle w:val="Example"/>
      </w:pPr>
      <w:r w:rsidRPr="00532B58">
        <w:t> </w:t>
      </w:r>
    </w:p>
    <w:p w14:paraId="31D75F23" w14:textId="77777777" w:rsidR="00F928D2" w:rsidRPr="00532B58" w:rsidRDefault="00F928D2" w:rsidP="00F928D2">
      <w:pPr>
        <w:pStyle w:val="Example"/>
      </w:pPr>
      <w:r w:rsidRPr="00532B58">
        <w:t>input-media-name    = "medianame" "=" 1*ALPHA</w:t>
      </w:r>
    </w:p>
    <w:p w14:paraId="2E698C1F" w14:textId="77777777" w:rsidR="00F928D2" w:rsidRPr="00532B58" w:rsidRDefault="00F928D2" w:rsidP="00F928D2">
      <w:pPr>
        <w:pStyle w:val="Example"/>
      </w:pPr>
      <w:r w:rsidRPr="00532B58">
        <w:t xml:space="preserve">    ; string value as an alpha string mapped directly from</w:t>
      </w:r>
    </w:p>
    <w:p w14:paraId="223142E7" w14:textId="77777777" w:rsidR="00F928D2" w:rsidRPr="00532B58" w:rsidRDefault="00F928D2" w:rsidP="00F928D2">
      <w:pPr>
        <w:pStyle w:val="Example"/>
      </w:pPr>
      <w:r w:rsidRPr="00532B58">
        <w:t xml:space="preserve">    ; prtInputMediaName in [RFC3805]</w:t>
      </w:r>
    </w:p>
    <w:p w14:paraId="56E04FE3" w14:textId="77777777" w:rsidR="00F928D2" w:rsidRPr="00532B58" w:rsidRDefault="00F928D2" w:rsidP="00F928D2">
      <w:pPr>
        <w:pStyle w:val="Example"/>
      </w:pPr>
      <w:r w:rsidRPr="00532B58">
        <w:t> </w:t>
      </w:r>
    </w:p>
    <w:p w14:paraId="7665AB9A" w14:textId="77777777" w:rsidR="00F928D2" w:rsidRPr="00532B58" w:rsidRDefault="00F928D2" w:rsidP="00F928D2">
      <w:pPr>
        <w:pStyle w:val="Example"/>
      </w:pPr>
      <w:r w:rsidRPr="00532B58">
        <w:t>input-media-weight  = "mediaweight" "=" 1*[DIGIT / "-"]</w:t>
      </w:r>
    </w:p>
    <w:p w14:paraId="3575219E" w14:textId="77777777" w:rsidR="00F928D2" w:rsidRPr="00532B58" w:rsidRDefault="00F928D2" w:rsidP="00F928D2">
      <w:pPr>
        <w:pStyle w:val="Example"/>
      </w:pPr>
      <w:r w:rsidRPr="00532B58">
        <w:lastRenderedPageBreak/>
        <w:t xml:space="preserve">    ; integer value as a numeric string mapped directly from</w:t>
      </w:r>
    </w:p>
    <w:p w14:paraId="699768D0" w14:textId="77777777" w:rsidR="00F928D2" w:rsidRPr="00532B58" w:rsidRDefault="00F928D2" w:rsidP="00F928D2">
      <w:pPr>
        <w:pStyle w:val="Example"/>
      </w:pPr>
      <w:r w:rsidRPr="00532B58">
        <w:t xml:space="preserve">    ; prtInputMediaWeight in [RFC3805]</w:t>
      </w:r>
    </w:p>
    <w:p w14:paraId="709CD92A" w14:textId="77777777" w:rsidR="00F928D2" w:rsidRDefault="00F928D2" w:rsidP="00F928D2">
      <w:pPr>
        <w:pStyle w:val="Example"/>
      </w:pPr>
    </w:p>
    <w:p w14:paraId="4C4405C9" w14:textId="77777777" w:rsidR="00F928D2" w:rsidRPr="00532B58" w:rsidRDefault="00F928D2" w:rsidP="00F928D2">
      <w:pPr>
        <w:pStyle w:val="Example"/>
      </w:pPr>
      <w:r w:rsidRPr="00532B58">
        <w:t>input-media-type    = "mediatype" "=" 1*ALPHA</w:t>
      </w:r>
    </w:p>
    <w:p w14:paraId="689ECEA7" w14:textId="77777777" w:rsidR="00F928D2" w:rsidRPr="00532B58" w:rsidRDefault="00F928D2" w:rsidP="00F928D2">
      <w:pPr>
        <w:pStyle w:val="Example"/>
      </w:pPr>
      <w:r w:rsidRPr="00532B58">
        <w:t xml:space="preserve">    ; string value as an alpha string mapped directly from</w:t>
      </w:r>
    </w:p>
    <w:p w14:paraId="2F6AC651" w14:textId="77777777" w:rsidR="00F928D2" w:rsidRPr="00532B58" w:rsidRDefault="00F928D2" w:rsidP="00F928D2">
      <w:pPr>
        <w:pStyle w:val="Example"/>
      </w:pPr>
      <w:r w:rsidRPr="00532B58">
        <w:t xml:space="preserve">    ; prtInputMediaType in [RFC3805]</w:t>
      </w:r>
    </w:p>
    <w:p w14:paraId="2E46EF9D" w14:textId="77777777" w:rsidR="00F928D2" w:rsidRPr="00532B58" w:rsidRDefault="00F928D2" w:rsidP="00F928D2">
      <w:pPr>
        <w:pStyle w:val="Example"/>
      </w:pPr>
      <w:r w:rsidRPr="00532B58">
        <w:t> </w:t>
      </w:r>
    </w:p>
    <w:p w14:paraId="726319DF" w14:textId="77777777" w:rsidR="00F928D2" w:rsidRPr="00532B58" w:rsidRDefault="00F928D2" w:rsidP="00F928D2">
      <w:pPr>
        <w:pStyle w:val="Example"/>
      </w:pPr>
      <w:r w:rsidRPr="00532B58">
        <w:t>input-media-color   = "mediacolor" "=" 1*ALPHA</w:t>
      </w:r>
    </w:p>
    <w:p w14:paraId="5EE476EC" w14:textId="77777777" w:rsidR="00F928D2" w:rsidRPr="00532B58" w:rsidRDefault="00F928D2" w:rsidP="00F928D2">
      <w:pPr>
        <w:pStyle w:val="Example"/>
      </w:pPr>
      <w:r w:rsidRPr="00532B58">
        <w:t xml:space="preserve">    ; string value as an alpha string mapped directly from</w:t>
      </w:r>
    </w:p>
    <w:p w14:paraId="7DB31FC3" w14:textId="77777777" w:rsidR="00F928D2" w:rsidRDefault="00F928D2" w:rsidP="00F928D2">
      <w:pPr>
        <w:pStyle w:val="Example"/>
      </w:pPr>
      <w:r w:rsidRPr="00532B58">
        <w:t xml:space="preserve">    ; prtInputMediaColor in [RFC3805]</w:t>
      </w:r>
    </w:p>
    <w:p w14:paraId="159F9A7E" w14:textId="77777777" w:rsidR="00AD6B39" w:rsidRDefault="00AD6B39" w:rsidP="00F928D2">
      <w:pPr>
        <w:pStyle w:val="Example"/>
      </w:pPr>
    </w:p>
    <w:p w14:paraId="4B734592" w14:textId="77777777" w:rsidR="00F928D2" w:rsidRDefault="00F928D2" w:rsidP="00F928D2">
      <w:pPr>
        <w:pStyle w:val="Example"/>
      </w:pPr>
      <w:r>
        <w:t>input-ext           = input-extname "=" input-extvalue</w:t>
      </w:r>
    </w:p>
    <w:p w14:paraId="2040DACB" w14:textId="77777777" w:rsidR="00F928D2" w:rsidRDefault="00F928D2" w:rsidP="00F928D2">
      <w:pPr>
        <w:pStyle w:val="Example"/>
      </w:pPr>
      <w:r>
        <w:t>input-extname       = 1*[ALPHA / DIGIT / "-"]</w:t>
      </w:r>
    </w:p>
    <w:p w14:paraId="73164EAC" w14:textId="77777777" w:rsidR="00F928D2" w:rsidRDefault="00F928D2" w:rsidP="00F928D2">
      <w:pPr>
        <w:pStyle w:val="Example"/>
      </w:pPr>
      <w:r>
        <w:t>input-extvalue      = 1*[ALPHA / DIGIT / "-" / "." / ","]</w:t>
      </w:r>
    </w:p>
    <w:p w14:paraId="39D50DC7" w14:textId="3C282187" w:rsidR="00F928D2" w:rsidRDefault="00F928D2" w:rsidP="00F928D2">
      <w:pPr>
        <w:pStyle w:val="Example"/>
      </w:pPr>
      <w:r>
        <w:t xml:space="preserve">    ; extension point for other MIB values not mapped</w:t>
      </w:r>
    </w:p>
    <w:p w14:paraId="6A9B1507" w14:textId="47671720" w:rsidR="001C0B6B" w:rsidRDefault="001C0B6B" w:rsidP="00F928D2">
      <w:pPr>
        <w:pStyle w:val="Example"/>
      </w:pPr>
    </w:p>
    <w:p w14:paraId="58EF0E79" w14:textId="77777777" w:rsidR="001C0B6B" w:rsidRDefault="001C0B6B" w:rsidP="00F928D2">
      <w:pPr>
        <w:pStyle w:val="Example"/>
      </w:pPr>
    </w:p>
    <w:p w14:paraId="5A3E36CC" w14:textId="77777777" w:rsidR="001C0B6B" w:rsidRDefault="001C0B6B" w:rsidP="001C0B6B">
      <w:pPr>
        <w:pStyle w:val="Example"/>
      </w:pPr>
      <w:r>
        <w:t>input-index        = "index" "=" 1*DIGIT</w:t>
      </w:r>
    </w:p>
    <w:p w14:paraId="1FC928AC" w14:textId="77777777" w:rsidR="001C0B6B" w:rsidRDefault="001C0B6B" w:rsidP="001C0B6B">
      <w:pPr>
        <w:pStyle w:val="Example"/>
      </w:pPr>
      <w:r>
        <w:t xml:space="preserve">    ; integer value as a numeric string mapped directly from</w:t>
      </w:r>
    </w:p>
    <w:p w14:paraId="6461B87B" w14:textId="3B134894" w:rsidR="001C0B6B" w:rsidRDefault="001C0B6B" w:rsidP="001C0B6B">
      <w:pPr>
        <w:pStyle w:val="Example"/>
      </w:pPr>
      <w:r>
        <w:t xml:space="preserve">    ; prtInputIndex in [RFC3805] (DEPRECATED) </w:t>
      </w:r>
    </w:p>
    <w:p w14:paraId="2FAC6011" w14:textId="77777777" w:rsidR="001C0B6B" w:rsidRPr="00532B58" w:rsidRDefault="001C0B6B" w:rsidP="00F928D2">
      <w:pPr>
        <w:pStyle w:val="Example"/>
      </w:pPr>
    </w:p>
    <w:p w14:paraId="32E9B2D2" w14:textId="5E50C625" w:rsidR="00F928D2" w:rsidRPr="00532B58" w:rsidRDefault="00F928D2" w:rsidP="00B9314B">
      <w:pPr>
        <w:pStyle w:val="IEEEStdsLevel4Header"/>
      </w:pPr>
      <w:r w:rsidRPr="00532B58">
        <w:t>Example of printer-input-tray</w:t>
      </w:r>
    </w:p>
    <w:p w14:paraId="5CD41FF4" w14:textId="6AD6D31C" w:rsidR="00F928D2" w:rsidRPr="00532B58" w:rsidRDefault="00C67D54" w:rsidP="007363CE">
      <w:pPr>
        <w:pStyle w:val="IEEEStdsParagraph"/>
        <w:rPr>
          <w:rFonts w:eastAsia="MS Mincho"/>
        </w:rPr>
      </w:pPr>
      <w:r>
        <w:rPr>
          <w:rFonts w:eastAsia="MS Mincho"/>
        </w:rPr>
        <w:fldChar w:fldCharType="begin"/>
      </w:r>
      <w:r>
        <w:rPr>
          <w:rFonts w:eastAsia="MS Mincho"/>
        </w:rPr>
        <w:instrText xml:space="preserve"> REF _Ref54598898 \h </w:instrText>
      </w:r>
      <w:r>
        <w:rPr>
          <w:rFonts w:eastAsia="MS Mincho"/>
        </w:rPr>
      </w:r>
      <w:r>
        <w:rPr>
          <w:rFonts w:eastAsia="MS Mincho"/>
        </w:rPr>
        <w:fldChar w:fldCharType="separate"/>
      </w:r>
      <w:r w:rsidR="00D6659E">
        <w:t xml:space="preserve">Figure </w:t>
      </w:r>
      <w:r w:rsidR="00D6659E">
        <w:rPr>
          <w:noProof/>
        </w:rPr>
        <w:t>8</w:t>
      </w:r>
      <w:r>
        <w:rPr>
          <w:rFonts w:eastAsia="MS Mincho"/>
        </w:rPr>
        <w:fldChar w:fldCharType="end"/>
      </w:r>
      <w:r w:rsidR="00130C25">
        <w:rPr>
          <w:rFonts w:eastAsia="MS Mincho"/>
        </w:rPr>
        <w:t xml:space="preserve"> </w:t>
      </w:r>
      <w:r w:rsidR="00130C25" w:rsidRPr="007A4637">
        <w:rPr>
          <w:rFonts w:eastAsia="MS Mincho"/>
        </w:rPr>
        <w:t>shows</w:t>
      </w:r>
      <w:r w:rsidR="00130C25">
        <w:rPr>
          <w:rFonts w:eastAsia="MS Mincho"/>
        </w:rPr>
        <w:t xml:space="preserve"> </w:t>
      </w:r>
      <w:r w:rsidR="00F928D2" w:rsidRPr="00532B58">
        <w:rPr>
          <w:rFonts w:eastAsia="MS Mincho"/>
        </w:rPr>
        <w:t xml:space="preserve">two rows of the machine-readable (non-localized) columnar objects from </w:t>
      </w:r>
      <w:r w:rsidR="00F928D2">
        <w:rPr>
          <w:rFonts w:eastAsia="MS Mincho"/>
        </w:rPr>
        <w:t>prtInput</w:t>
      </w:r>
      <w:r w:rsidR="00F928D2" w:rsidRPr="00532B58">
        <w:rPr>
          <w:rFonts w:eastAsia="MS Mincho"/>
        </w:rPr>
        <w:t>Table encoded into corresponding values of "printer-input-tray"</w:t>
      </w:r>
      <w:r w:rsidR="00EF14DF">
        <w:rPr>
          <w:rFonts w:eastAsia="MS Mincho"/>
        </w:rPr>
        <w:t xml:space="preserve">, presented using the "PAPI" textual syntax encoding </w:t>
      </w:r>
      <w:r w:rsidR="00DF1820">
        <w:rPr>
          <w:rFonts w:eastAsia="MS Mincho"/>
        </w:rPr>
        <w:fldChar w:fldCharType="begin"/>
      </w:r>
      <w:r w:rsidR="00DF1820">
        <w:rPr>
          <w:rFonts w:eastAsia="MS Mincho"/>
        </w:rPr>
        <w:instrText xml:space="preserve"> REF PAPI \h </w:instrText>
      </w:r>
      <w:r w:rsidR="00DF1820">
        <w:rPr>
          <w:rFonts w:eastAsia="MS Mincho"/>
        </w:rPr>
      </w:r>
      <w:r w:rsidR="00DF1820">
        <w:rPr>
          <w:rFonts w:eastAsia="MS Mincho"/>
        </w:rPr>
        <w:fldChar w:fldCharType="separate"/>
      </w:r>
      <w:r w:rsidR="00D6659E" w:rsidRPr="00B3025C">
        <w:t>[PAPI]</w:t>
      </w:r>
      <w:r w:rsidR="00DF1820">
        <w:rPr>
          <w:rFonts w:eastAsia="MS Mincho"/>
        </w:rPr>
        <w:fldChar w:fldCharType="end"/>
      </w:r>
      <w:r w:rsidR="00986B90">
        <w:rPr>
          <w:rFonts w:eastAsia="MS Mincho"/>
        </w:rPr>
        <w:t>.</w:t>
      </w:r>
      <w:r w:rsidR="007363CE">
        <w:rPr>
          <w:rFonts w:eastAsia="MS Mincho"/>
        </w:rPr>
        <w:t xml:space="preserve"> </w:t>
      </w:r>
      <w:r w:rsidR="005041F9">
        <w:rPr>
          <w:rFonts w:eastAsia="MS Mincho"/>
        </w:rPr>
        <w:t xml:space="preserve">For readability, </w:t>
      </w:r>
      <w:r w:rsidR="005041F9" w:rsidRPr="005041F9">
        <w:rPr>
          <w:rFonts w:eastAsia="MS Mincho"/>
        </w:rPr>
        <w:t>double-quotes (")</w:t>
      </w:r>
      <w:r w:rsidR="00425538">
        <w:rPr>
          <w:rFonts w:eastAsia="MS Mincho"/>
        </w:rPr>
        <w:t xml:space="preserve"> are added at the start and end of each string</w:t>
      </w:r>
      <w:r w:rsidR="005041F9">
        <w:rPr>
          <w:rFonts w:eastAsia="MS Mincho"/>
        </w:rPr>
        <w:t>, and l</w:t>
      </w:r>
      <w:r w:rsidR="00F928D2" w:rsidRPr="00532B58">
        <w:rPr>
          <w:rFonts w:eastAsia="MS Mincho"/>
        </w:rPr>
        <w:t xml:space="preserve">ine breaks are </w:t>
      </w:r>
      <w:r w:rsidR="005041F9">
        <w:rPr>
          <w:rFonts w:eastAsia="MS Mincho"/>
        </w:rPr>
        <w:t>added</w:t>
      </w:r>
      <w:r w:rsidR="00FF5BDF">
        <w:rPr>
          <w:rFonts w:eastAsia="MS Mincho"/>
        </w:rPr>
        <w:t xml:space="preserve"> after each semicolon</w:t>
      </w:r>
      <w:r w:rsidR="00F928D2" w:rsidRPr="00532B58">
        <w:rPr>
          <w:rFonts w:eastAsia="MS Mincho"/>
        </w:rPr>
        <w:t>.</w:t>
      </w:r>
      <w:r w:rsidR="00652AD6">
        <w:rPr>
          <w:rFonts w:eastAsia="MS Mincho"/>
        </w:rPr>
        <w:t xml:space="preserve"> These are not </w:t>
      </w:r>
      <w:r w:rsidR="00870CC6">
        <w:rPr>
          <w:rFonts w:eastAsia="MS Mincho"/>
        </w:rPr>
        <w:t>encoded in the values</w:t>
      </w:r>
      <w:r w:rsidR="00652AD6">
        <w:rPr>
          <w:rFonts w:eastAsia="MS Mincho"/>
        </w:rPr>
        <w:t>.</w:t>
      </w:r>
    </w:p>
    <w:p w14:paraId="1ACCEC02" w14:textId="0BA14D89" w:rsidR="00C67D54" w:rsidRDefault="00C67D54" w:rsidP="00C67D54">
      <w:pPr>
        <w:pStyle w:val="Caption"/>
      </w:pPr>
      <w:bookmarkStart w:id="777" w:name="_Ref54598898"/>
      <w:bookmarkStart w:id="778" w:name="_Toc95162849"/>
      <w:bookmarkStart w:id="779" w:name="_Toc86756109"/>
      <w:r>
        <w:t xml:space="preserve">Figure </w:t>
      </w:r>
      <w:r w:rsidR="00E477F6">
        <w:fldChar w:fldCharType="begin"/>
      </w:r>
      <w:r w:rsidR="00E477F6">
        <w:instrText xml:space="preserve"> SEQ Figure \* ARABIC </w:instrText>
      </w:r>
      <w:r w:rsidR="00E477F6">
        <w:fldChar w:fldCharType="separate"/>
      </w:r>
      <w:r w:rsidR="00D6659E">
        <w:rPr>
          <w:noProof/>
        </w:rPr>
        <w:t>8</w:t>
      </w:r>
      <w:r w:rsidR="00E477F6">
        <w:rPr>
          <w:noProof/>
        </w:rPr>
        <w:fldChar w:fldCharType="end"/>
      </w:r>
      <w:bookmarkEnd w:id="777"/>
      <w:r>
        <w:t xml:space="preserve"> - Example </w:t>
      </w:r>
      <w:r w:rsidR="00581829">
        <w:t xml:space="preserve">values for </w:t>
      </w:r>
      <w:r>
        <w:t>"printer-input-tray"</w:t>
      </w:r>
      <w:bookmarkEnd w:id="778"/>
      <w:bookmarkEnd w:id="779"/>
    </w:p>
    <w:p w14:paraId="734076B1" w14:textId="1160BDCD" w:rsidR="00F928D2" w:rsidRPr="00532B58" w:rsidRDefault="00F928D2" w:rsidP="00A64AC3">
      <w:pPr>
        <w:pStyle w:val="Example"/>
      </w:pPr>
      <w:r w:rsidRPr="00532B58">
        <w:t>printer-input-tray[1] =</w:t>
      </w:r>
      <w:r w:rsidR="00A64AC3">
        <w:t xml:space="preserve"> </w:t>
      </w:r>
      <w:r w:rsidR="00777976">
        <w:t>"</w:t>
      </w:r>
      <w:r w:rsidRPr="00532B58">
        <w:t>type=sheetFeedAutoRemovableTray;</w:t>
      </w:r>
    </w:p>
    <w:p w14:paraId="0B166C26" w14:textId="086D9F5E" w:rsidR="00F928D2" w:rsidRPr="00532B58" w:rsidRDefault="00777976" w:rsidP="00F928D2">
      <w:pPr>
        <w:pStyle w:val="Example"/>
      </w:pPr>
      <w:r>
        <w:t xml:space="preserve"> </w:t>
      </w:r>
      <w:r w:rsidR="00A64AC3" w:rsidRPr="00744E18">
        <w:t xml:space="preserve">    </w:t>
      </w:r>
      <w:r w:rsidR="00A64AC3">
        <w:t xml:space="preserve">                    </w:t>
      </w:r>
      <w:r w:rsidR="00F928D2" w:rsidRPr="00532B58">
        <w:t>mediafeed=110000;mediaxfeed=85000;</w:t>
      </w:r>
    </w:p>
    <w:p w14:paraId="126212C3" w14:textId="090CF8A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maxcapacity=500;</w:t>
      </w:r>
    </w:p>
    <w:p w14:paraId="6DB9BFB0" w14:textId="1B5F76FD"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level=100;</w:t>
      </w:r>
    </w:p>
    <w:p w14:paraId="75291587" w14:textId="3080CA5C"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status=8;</w:t>
      </w:r>
    </w:p>
    <w:p w14:paraId="763FAD6A" w14:textId="4C988226" w:rsidR="00F928D2" w:rsidRPr="00532B58" w:rsidRDefault="00A64AC3" w:rsidP="00F928D2">
      <w:pPr>
        <w:pStyle w:val="Example"/>
      </w:pPr>
      <w:r w:rsidRPr="00744E18">
        <w:t xml:space="preserve">    </w:t>
      </w:r>
      <w:r w:rsidR="00777976">
        <w:t xml:space="preserve"> </w:t>
      </w:r>
      <w:r>
        <w:t xml:space="preserve">                    </w:t>
      </w:r>
      <w:r w:rsidR="00F928D2" w:rsidRPr="00532B58">
        <w:t>name=Tray1;</w:t>
      </w:r>
    </w:p>
    <w:p w14:paraId="1914DA9E" w14:textId="127BBBD8" w:rsidR="00A64AC3" w:rsidRDefault="00A64AC3" w:rsidP="00F928D2">
      <w:pPr>
        <w:pStyle w:val="Example"/>
      </w:pPr>
      <w:r w:rsidRPr="00744E18">
        <w:t xml:space="preserve">    </w:t>
      </w:r>
      <w:r>
        <w:t xml:space="preserve"> </w:t>
      </w:r>
      <w:r w:rsidR="00777976">
        <w:t xml:space="preserve"> </w:t>
      </w:r>
      <w:r>
        <w:t xml:space="preserve">                   </w:t>
      </w:r>
      <w:r w:rsidR="00F928D2" w:rsidRPr="00532B58">
        <w:t>index=1;</w:t>
      </w:r>
    </w:p>
    <w:p w14:paraId="75D007A5" w14:textId="400EA3D9" w:rsidR="00A64AC3" w:rsidRDefault="00A64AC3" w:rsidP="00F928D2">
      <w:pPr>
        <w:pStyle w:val="Example"/>
      </w:pPr>
      <w:r w:rsidRPr="00744E18">
        <w:t xml:space="preserve">    </w:t>
      </w:r>
      <w:r>
        <w:t xml:space="preserve">  </w:t>
      </w:r>
      <w:r w:rsidR="00777976">
        <w:t xml:space="preserve"> </w:t>
      </w:r>
      <w:r>
        <w:t xml:space="preserve">                  </w:t>
      </w:r>
      <w:r w:rsidR="00F928D2" w:rsidRPr="00532B58">
        <w:t>dimunit=tenThousandthsOfInches;</w:t>
      </w:r>
    </w:p>
    <w:p w14:paraId="03ECC3E2" w14:textId="6428DEC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unit=sheets;</w:t>
      </w:r>
    </w:p>
    <w:p w14:paraId="0D81CAAB" w14:textId="7EE381B6" w:rsidR="00A64AC3" w:rsidRDefault="00A64AC3" w:rsidP="00F928D2">
      <w:pPr>
        <w:pStyle w:val="Example"/>
      </w:pPr>
      <w:r w:rsidRPr="00744E18">
        <w:t xml:space="preserve">    </w:t>
      </w:r>
      <w:r>
        <w:t xml:space="preserve">    </w:t>
      </w:r>
      <w:r w:rsidR="00777976">
        <w:t xml:space="preserve"> </w:t>
      </w:r>
      <w:r>
        <w:t xml:space="preserve">                </w:t>
      </w:r>
      <w:r w:rsidR="00F928D2" w:rsidRPr="00532B58">
        <w:t>medianame=na-letter;</w:t>
      </w:r>
    </w:p>
    <w:p w14:paraId="2D2358B2" w14:textId="0632B3EE"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mediaweight=-2;</w:t>
      </w:r>
    </w:p>
    <w:p w14:paraId="7EFC5A9C" w14:textId="2D7D03BD" w:rsidR="00A64AC3" w:rsidRDefault="00A64AC3" w:rsidP="00F928D2">
      <w:pPr>
        <w:pStyle w:val="Example"/>
      </w:pPr>
      <w:r w:rsidRPr="00744E18">
        <w:t xml:space="preserve">    </w:t>
      </w:r>
      <w:r>
        <w:t xml:space="preserve">      </w:t>
      </w:r>
      <w:r w:rsidR="00777976">
        <w:t xml:space="preserve"> </w:t>
      </w:r>
      <w:r>
        <w:t xml:space="preserve">              </w:t>
      </w:r>
      <w:r w:rsidR="00F928D2" w:rsidRPr="00532B58">
        <w:t>mediatype=stationery;</w:t>
      </w:r>
    </w:p>
    <w:p w14:paraId="400E62DB" w14:textId="18775CE7"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mediacolor=blue;</w:t>
      </w:r>
      <w:r w:rsidR="00777976">
        <w:t>"</w:t>
      </w:r>
    </w:p>
    <w:p w14:paraId="02F33C43" w14:textId="77777777" w:rsidR="00F928D2" w:rsidRPr="00532B58" w:rsidRDefault="00F928D2" w:rsidP="00F928D2">
      <w:pPr>
        <w:pStyle w:val="Example"/>
      </w:pPr>
      <w:r w:rsidRPr="00532B58">
        <w:t> </w:t>
      </w:r>
    </w:p>
    <w:p w14:paraId="789DE14C" w14:textId="6A340FFF" w:rsidR="00F928D2" w:rsidRPr="00532B58" w:rsidRDefault="00F928D2" w:rsidP="00A64AC3">
      <w:pPr>
        <w:pStyle w:val="Example"/>
      </w:pPr>
      <w:r w:rsidRPr="00532B58">
        <w:t>printer-input-tray[2] =</w:t>
      </w:r>
      <w:r w:rsidR="00A64AC3">
        <w:t xml:space="preserve"> </w:t>
      </w:r>
      <w:r w:rsidR="00777976">
        <w:t>"</w:t>
      </w:r>
      <w:r w:rsidRPr="00532B58">
        <w:t>type=sheetFeedAutoRemovableTray;</w:t>
      </w:r>
    </w:p>
    <w:p w14:paraId="097B151D" w14:textId="7C00666D" w:rsidR="00A64AC3" w:rsidRDefault="00777976" w:rsidP="00F928D2">
      <w:pPr>
        <w:pStyle w:val="Example"/>
      </w:pPr>
      <w:r>
        <w:t xml:space="preserve"> </w:t>
      </w:r>
      <w:r w:rsidR="00A64AC3" w:rsidRPr="00744E18">
        <w:t xml:space="preserve">    </w:t>
      </w:r>
      <w:r w:rsidR="00A64AC3">
        <w:t xml:space="preserve">                    </w:t>
      </w:r>
      <w:r w:rsidR="00F928D2" w:rsidRPr="00532B58">
        <w:t>mediafeed=110000;</w:t>
      </w:r>
    </w:p>
    <w:p w14:paraId="5BD924DB" w14:textId="4ABB486F" w:rsidR="00F928D2" w:rsidRPr="00532B58" w:rsidRDefault="00A64AC3" w:rsidP="00F928D2">
      <w:pPr>
        <w:pStyle w:val="Example"/>
      </w:pPr>
      <w:r w:rsidRPr="00744E18">
        <w:t xml:space="preserve"> </w:t>
      </w:r>
      <w:r w:rsidR="00777976">
        <w:t xml:space="preserve"> </w:t>
      </w:r>
      <w:r w:rsidRPr="00744E18">
        <w:t xml:space="preserve">   </w:t>
      </w:r>
      <w:r>
        <w:t xml:space="preserve">                    </w:t>
      </w:r>
      <w:r w:rsidR="00F928D2" w:rsidRPr="00532B58">
        <w:t>mediaxfeed=85000;</w:t>
      </w:r>
    </w:p>
    <w:p w14:paraId="21651B9C" w14:textId="770F4E3A"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maxcapacity=100;</w:t>
      </w:r>
    </w:p>
    <w:p w14:paraId="3CAB0A93" w14:textId="3FF6CF27" w:rsidR="00A64AC3" w:rsidRDefault="00A64AC3" w:rsidP="00F928D2">
      <w:pPr>
        <w:pStyle w:val="Example"/>
      </w:pPr>
      <w:r w:rsidRPr="00744E18">
        <w:t xml:space="preserve">   </w:t>
      </w:r>
      <w:r w:rsidR="00777976">
        <w:t xml:space="preserve"> </w:t>
      </w:r>
      <w:r w:rsidRPr="00744E18">
        <w:t xml:space="preserve"> </w:t>
      </w:r>
      <w:r>
        <w:t xml:space="preserve">                    </w:t>
      </w:r>
      <w:r w:rsidR="00F928D2" w:rsidRPr="00532B58">
        <w:t>level=20;</w:t>
      </w:r>
    </w:p>
    <w:p w14:paraId="3178F2B0" w14:textId="789D680A" w:rsidR="00A64AC3" w:rsidRDefault="00A64AC3" w:rsidP="00F928D2">
      <w:pPr>
        <w:pStyle w:val="Example"/>
      </w:pPr>
      <w:r w:rsidRPr="00744E18">
        <w:t xml:space="preserve">    </w:t>
      </w:r>
      <w:r w:rsidR="00777976">
        <w:t xml:space="preserve"> </w:t>
      </w:r>
      <w:r>
        <w:t xml:space="preserve">                    </w:t>
      </w:r>
      <w:r w:rsidR="00F928D2" w:rsidRPr="00532B58">
        <w:t>status=8;</w:t>
      </w:r>
    </w:p>
    <w:p w14:paraId="3467D654" w14:textId="32F76682"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name=Tray2;</w:t>
      </w:r>
    </w:p>
    <w:p w14:paraId="48174C03" w14:textId="07F8857F" w:rsidR="00A64AC3" w:rsidRDefault="00A64AC3" w:rsidP="00F928D2">
      <w:pPr>
        <w:pStyle w:val="Example"/>
      </w:pPr>
      <w:r w:rsidRPr="00744E18">
        <w:t xml:space="preserve">    </w:t>
      </w:r>
      <w:r>
        <w:t xml:space="preserve">  </w:t>
      </w:r>
      <w:r w:rsidR="00777976">
        <w:t xml:space="preserve"> </w:t>
      </w:r>
      <w:r>
        <w:t xml:space="preserve">                  </w:t>
      </w:r>
      <w:r w:rsidR="00F928D2" w:rsidRPr="00532B58">
        <w:t>index=2;</w:t>
      </w:r>
    </w:p>
    <w:p w14:paraId="08667146" w14:textId="3970E11A" w:rsidR="00A64AC3" w:rsidRDefault="00A64AC3" w:rsidP="00F928D2">
      <w:pPr>
        <w:pStyle w:val="Example"/>
      </w:pPr>
      <w:r w:rsidRPr="00744E18">
        <w:lastRenderedPageBreak/>
        <w:t xml:space="preserve">    </w:t>
      </w:r>
      <w:r>
        <w:t xml:space="preserve">   </w:t>
      </w:r>
      <w:r w:rsidR="00777976">
        <w:t xml:space="preserve"> </w:t>
      </w:r>
      <w:r>
        <w:t xml:space="preserve">                 </w:t>
      </w:r>
      <w:r w:rsidR="00F928D2" w:rsidRPr="00532B58">
        <w:t>dimunit=tenThousandthsOfInches;</w:t>
      </w:r>
    </w:p>
    <w:p w14:paraId="0E961628" w14:textId="677958AC"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unit=sheets;</w:t>
      </w:r>
    </w:p>
    <w:p w14:paraId="042894B3" w14:textId="507D7AB2" w:rsidR="00A64AC3" w:rsidRDefault="00A64AC3" w:rsidP="00F928D2">
      <w:pPr>
        <w:pStyle w:val="Example"/>
      </w:pPr>
      <w:r w:rsidRPr="00744E18">
        <w:t xml:space="preserve">    </w:t>
      </w:r>
      <w:r>
        <w:t xml:space="preserve">     </w:t>
      </w:r>
      <w:r w:rsidR="00777976">
        <w:t xml:space="preserve"> </w:t>
      </w:r>
      <w:r>
        <w:t xml:space="preserve">               </w:t>
      </w:r>
      <w:r w:rsidR="00F928D2" w:rsidRPr="00532B58">
        <w:t>medianame=na-letter;</w:t>
      </w:r>
    </w:p>
    <w:p w14:paraId="2EDCB481" w14:textId="2CE28EA3" w:rsidR="00F928D2" w:rsidRPr="00532B58" w:rsidRDefault="00A64AC3" w:rsidP="00F928D2">
      <w:pPr>
        <w:pStyle w:val="Example"/>
      </w:pPr>
      <w:r w:rsidRPr="00744E18">
        <w:t xml:space="preserve">    </w:t>
      </w:r>
      <w:r>
        <w:t xml:space="preserve">      </w:t>
      </w:r>
      <w:r w:rsidR="00777976">
        <w:t xml:space="preserve"> </w:t>
      </w:r>
      <w:r>
        <w:t xml:space="preserve">              </w:t>
      </w:r>
      <w:r w:rsidR="00F928D2" w:rsidRPr="00532B58">
        <w:t>mediaweight=-2;</w:t>
      </w:r>
    </w:p>
    <w:p w14:paraId="61B7B2A7" w14:textId="154BC298" w:rsidR="00A64AC3" w:rsidRDefault="00A64AC3" w:rsidP="00DF1820">
      <w:pPr>
        <w:pStyle w:val="Example"/>
        <w:keepNext/>
      </w:pPr>
      <w:r w:rsidRPr="00744E18">
        <w:t xml:space="preserve">    </w:t>
      </w:r>
      <w:r>
        <w:t xml:space="preserve">       </w:t>
      </w:r>
      <w:r w:rsidR="00777976">
        <w:t xml:space="preserve"> </w:t>
      </w:r>
      <w:r>
        <w:t xml:space="preserve">             </w:t>
      </w:r>
      <w:r w:rsidR="00F928D2" w:rsidRPr="00532B58">
        <w:t>mediatype=photographic;</w:t>
      </w:r>
    </w:p>
    <w:p w14:paraId="640586A3" w14:textId="54978339" w:rsidR="00F928D2" w:rsidRPr="00532B58" w:rsidRDefault="00A64AC3" w:rsidP="00DF1820">
      <w:pPr>
        <w:pStyle w:val="Example"/>
        <w:keepNext/>
      </w:pPr>
      <w:r w:rsidRPr="00744E18">
        <w:t xml:space="preserve">    </w:t>
      </w:r>
      <w:r>
        <w:t xml:space="preserve">        </w:t>
      </w:r>
      <w:r w:rsidR="00777976">
        <w:t xml:space="preserve"> </w:t>
      </w:r>
      <w:r>
        <w:t xml:space="preserve">            </w:t>
      </w:r>
      <w:r w:rsidR="00F928D2" w:rsidRPr="00532B58">
        <w:t>mediacolor=white;</w:t>
      </w:r>
      <w:r w:rsidR="00777976">
        <w:t>"</w:t>
      </w:r>
    </w:p>
    <w:p w14:paraId="058B7884" w14:textId="77777777" w:rsidR="00A07828" w:rsidRPr="00CC473A" w:rsidRDefault="00A07828" w:rsidP="00A07828">
      <w:pPr>
        <w:pStyle w:val="IEEEStdsLevel3Header"/>
      </w:pPr>
      <w:bookmarkStart w:id="780" w:name="_Ref224191268"/>
      <w:bookmarkStart w:id="781" w:name="_Toc246740709"/>
      <w:bookmarkStart w:id="782" w:name="_Toc40961826"/>
      <w:bookmarkStart w:id="783" w:name="_Toc204693710"/>
      <w:bookmarkStart w:id="784" w:name="_Toc14878417"/>
      <w:bookmarkStart w:id="785" w:name="_Toc40961829"/>
      <w:bookmarkStart w:id="786" w:name="_Toc95162749"/>
      <w:bookmarkStart w:id="787" w:name="_Toc86756011"/>
      <w:r w:rsidRPr="00CC473A">
        <w:t>printer-kind (1setOf type2 keyword</w:t>
      </w:r>
      <w:r>
        <w:t xml:space="preserve"> | name(MAX)</w:t>
      </w:r>
      <w:r w:rsidRPr="00CC473A">
        <w:t>)</w:t>
      </w:r>
      <w:bookmarkEnd w:id="780"/>
      <w:bookmarkEnd w:id="781"/>
      <w:bookmarkEnd w:id="782"/>
      <w:bookmarkEnd w:id="786"/>
      <w:bookmarkEnd w:id="787"/>
    </w:p>
    <w:p w14:paraId="529B06C4" w14:textId="2204CB7A" w:rsidR="00A07828" w:rsidRPr="0030155F" w:rsidRDefault="00A07828" w:rsidP="00A07828">
      <w:pPr>
        <w:pStyle w:val="IEEEStdsParagraph"/>
        <w:rPr>
          <w:rFonts w:eastAsia="MS Mincho"/>
        </w:rPr>
      </w:pPr>
      <w:r>
        <w:rPr>
          <w:rFonts w:eastAsia="MS Mincho"/>
        </w:rPr>
        <w:t>This</w:t>
      </w:r>
      <w:r w:rsidRPr="00CC473A">
        <w:rPr>
          <w:rFonts w:eastAsia="MS Mincho"/>
        </w:rPr>
        <w:t xml:space="preserve"> REQUIRED Printer </w:t>
      </w:r>
      <w:r>
        <w:rPr>
          <w:rFonts w:eastAsia="MS Mincho"/>
        </w:rPr>
        <w:t xml:space="preserve">Description </w:t>
      </w:r>
      <w:r w:rsidRPr="00CC473A">
        <w:rPr>
          <w:rFonts w:eastAsia="MS Mincho"/>
        </w:rPr>
        <w:t xml:space="preserve">attribute lists the </w:t>
      </w:r>
      <w:r>
        <w:rPr>
          <w:rFonts w:eastAsia="MS Mincho"/>
        </w:rPr>
        <w:t>categories</w:t>
      </w:r>
      <w:r w:rsidRPr="00CC473A">
        <w:rPr>
          <w:rFonts w:eastAsia="MS Mincho"/>
        </w:rPr>
        <w:t xml:space="preserve"> of printing that are supported by the Printer. </w:t>
      </w:r>
      <w:r>
        <w:rPr>
          <w:rFonts w:eastAsia="MS Mincho"/>
        </w:rPr>
        <w:t xml:space="preserve">This information is typically used to conveniently determine whether a Printer supports the kind of printing required by the Client software. Name values define site- or vendor-specific categories while keywords define standard categories. </w:t>
      </w:r>
      <w:r>
        <w:rPr>
          <w:rFonts w:eastAsia="MS Mincho"/>
        </w:rPr>
        <w:fldChar w:fldCharType="begin"/>
      </w:r>
      <w:r>
        <w:rPr>
          <w:rFonts w:eastAsia="MS Mincho"/>
        </w:rPr>
        <w:instrText xml:space="preserve"> REF _Ref189582160 \h </w:instrText>
      </w:r>
      <w:r>
        <w:rPr>
          <w:rFonts w:eastAsia="MS Mincho"/>
        </w:rPr>
      </w:r>
      <w:r>
        <w:rPr>
          <w:rFonts w:eastAsia="MS Mincho"/>
        </w:rPr>
        <w:fldChar w:fldCharType="separate"/>
      </w:r>
      <w:r w:rsidR="00D6659E">
        <w:t xml:space="preserve">Table </w:t>
      </w:r>
      <w:r w:rsidR="00D6659E">
        <w:rPr>
          <w:noProof/>
        </w:rPr>
        <w:t>18</w:t>
      </w:r>
      <w:r>
        <w:rPr>
          <w:rFonts w:eastAsia="MS Mincho"/>
        </w:rPr>
        <w:fldChar w:fldCharType="end"/>
      </w:r>
      <w:r>
        <w:rPr>
          <w:rFonts w:eastAsia="MS Mincho"/>
        </w:rPr>
        <w:t xml:space="preserve"> lists the keywords defined in this specification.</w:t>
      </w:r>
    </w:p>
    <w:p w14:paraId="205F6A7E" w14:textId="53A45AB5" w:rsidR="00A07828" w:rsidRDefault="00A07828" w:rsidP="00A07828">
      <w:pPr>
        <w:pStyle w:val="Caption"/>
      </w:pPr>
      <w:bookmarkStart w:id="788" w:name="_Toc95162874"/>
      <w:bookmarkStart w:id="789" w:name="_Toc86756134"/>
      <w:r>
        <w:t xml:space="preserve">Table </w:t>
      </w:r>
      <w:r w:rsidR="0020501B">
        <w:fldChar w:fldCharType="begin"/>
      </w:r>
      <w:r w:rsidR="0020501B">
        <w:instrText xml:space="preserve"> SEQ Table \* ARABIC </w:instrText>
      </w:r>
      <w:r w:rsidR="0020501B">
        <w:fldChar w:fldCharType="separate"/>
      </w:r>
      <w:r w:rsidR="00D6659E">
        <w:rPr>
          <w:noProof/>
        </w:rPr>
        <w:t>19</w:t>
      </w:r>
      <w:r w:rsidR="0020501B">
        <w:rPr>
          <w:noProof/>
        </w:rPr>
        <w:fldChar w:fldCharType="end"/>
      </w:r>
      <w:r>
        <w:t xml:space="preserve"> - "printer-kind" Keyword Values</w:t>
      </w:r>
      <w:bookmarkEnd w:id="788"/>
      <w:bookmarkEnd w:id="789"/>
    </w:p>
    <w:tbl>
      <w:tblPr>
        <w:tblStyle w:val="MediumList1-Accent1"/>
        <w:tblW w:w="9630" w:type="dxa"/>
        <w:tblLook w:val="04A0" w:firstRow="1" w:lastRow="0" w:firstColumn="1" w:lastColumn="0" w:noHBand="0" w:noVBand="1"/>
      </w:tblPr>
      <w:tblGrid>
        <w:gridCol w:w="1800"/>
        <w:gridCol w:w="7830"/>
      </w:tblGrid>
      <w:tr w:rsidR="00A07828" w14:paraId="0A524025"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7851CB9" w14:textId="77777777" w:rsidR="00A07828" w:rsidRDefault="00A07828" w:rsidP="0026520B">
            <w:pPr>
              <w:rPr>
                <w:rFonts w:eastAsia="MS Mincho"/>
              </w:rPr>
            </w:pPr>
            <w:r>
              <w:rPr>
                <w:rFonts w:eastAsia="MS Mincho"/>
              </w:rPr>
              <w:t>Keyword</w:t>
            </w:r>
          </w:p>
        </w:tc>
        <w:tc>
          <w:tcPr>
            <w:tcW w:w="7830" w:type="dxa"/>
          </w:tcPr>
          <w:p w14:paraId="18AB9A7C" w14:textId="77777777" w:rsidR="00A07828" w:rsidRDefault="00A07828" w:rsidP="0026520B">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A07828" w14:paraId="434E8F6D"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738EA8" w14:textId="77777777" w:rsidR="00A07828" w:rsidRDefault="00A07828" w:rsidP="0026520B">
            <w:pPr>
              <w:rPr>
                <w:rFonts w:eastAsia="MS Mincho"/>
              </w:rPr>
            </w:pPr>
            <w:r>
              <w:rPr>
                <w:rFonts w:eastAsia="MS Mincho"/>
              </w:rPr>
              <w:t>'disc'</w:t>
            </w:r>
          </w:p>
        </w:tc>
        <w:tc>
          <w:tcPr>
            <w:tcW w:w="7830" w:type="dxa"/>
          </w:tcPr>
          <w:p w14:paraId="3C3473E3" w14:textId="77777777" w:rsidR="00A07828" w:rsidRDefault="00A07828"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w:t>
            </w:r>
            <w:r w:rsidRPr="003D5B2C">
              <w:rPr>
                <w:rFonts w:eastAsia="MS Mincho"/>
              </w:rPr>
              <w:t>upports printing on optical discs such as printable CD-Rs and DVD-Rs</w:t>
            </w:r>
          </w:p>
        </w:tc>
      </w:tr>
      <w:tr w:rsidR="00A07828" w14:paraId="3C19EAEB"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37E118C6" w14:textId="77777777" w:rsidR="00A07828" w:rsidRDefault="00A07828" w:rsidP="0026520B">
            <w:pPr>
              <w:rPr>
                <w:rFonts w:eastAsia="MS Mincho"/>
              </w:rPr>
            </w:pPr>
            <w:r>
              <w:rPr>
                <w:rFonts w:eastAsia="MS Mincho"/>
              </w:rPr>
              <w:t>'document'</w:t>
            </w:r>
          </w:p>
        </w:tc>
        <w:tc>
          <w:tcPr>
            <w:tcW w:w="7830" w:type="dxa"/>
          </w:tcPr>
          <w:p w14:paraId="5180250B" w14:textId="77777777" w:rsidR="00A07828" w:rsidRDefault="00A07828"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w:t>
            </w:r>
            <w:r w:rsidRPr="003D5B2C">
              <w:rPr>
                <w:rFonts w:eastAsia="MS Mincho"/>
              </w:rPr>
              <w:t xml:space="preserve">upports printing </w:t>
            </w:r>
            <w:r>
              <w:rPr>
                <w:rFonts w:eastAsia="MS Mincho"/>
              </w:rPr>
              <w:t>regular</w:t>
            </w:r>
            <w:r w:rsidRPr="00CC473A">
              <w:rPr>
                <w:rFonts w:eastAsia="MS Mincho"/>
              </w:rPr>
              <w:t xml:space="preserve"> document printing on </w:t>
            </w:r>
            <w:r>
              <w:rPr>
                <w:rFonts w:eastAsia="MS Mincho"/>
              </w:rPr>
              <w:t xml:space="preserve">standard cut sheet media such as </w:t>
            </w:r>
            <w:r w:rsidRPr="00CC473A">
              <w:rPr>
                <w:rFonts w:eastAsia="MS Mincho"/>
              </w:rPr>
              <w:t>US Letter, US Legal, US Tabloid, ISO A4, and ISO A3 media</w:t>
            </w:r>
          </w:p>
        </w:tc>
      </w:tr>
      <w:tr w:rsidR="00A07828" w14:paraId="4AAB5FC3"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4955FDA1" w14:textId="77777777" w:rsidR="00A07828" w:rsidRDefault="00A07828" w:rsidP="0026520B">
            <w:pPr>
              <w:rPr>
                <w:rFonts w:eastAsia="MS Mincho"/>
              </w:rPr>
            </w:pPr>
            <w:r>
              <w:rPr>
                <w:rFonts w:eastAsia="MS Mincho"/>
              </w:rPr>
              <w:t>'envelope'</w:t>
            </w:r>
          </w:p>
        </w:tc>
        <w:tc>
          <w:tcPr>
            <w:tcW w:w="7830" w:type="dxa"/>
          </w:tcPr>
          <w:p w14:paraId="02EFF58A" w14:textId="1079F803"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envelopes</w:t>
            </w:r>
          </w:p>
        </w:tc>
      </w:tr>
      <w:tr w:rsidR="00A07828" w14:paraId="4D42993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B859143" w14:textId="77777777" w:rsidR="00A07828" w:rsidRDefault="00A07828" w:rsidP="0026520B">
            <w:pPr>
              <w:rPr>
                <w:rFonts w:eastAsia="MS Mincho"/>
              </w:rPr>
            </w:pPr>
            <w:r>
              <w:rPr>
                <w:rFonts w:eastAsia="MS Mincho"/>
              </w:rPr>
              <w:t>'label'</w:t>
            </w:r>
          </w:p>
        </w:tc>
        <w:tc>
          <w:tcPr>
            <w:tcW w:w="7830" w:type="dxa"/>
          </w:tcPr>
          <w:p w14:paraId="3E228484" w14:textId="64CB24F8"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on cut labels</w:t>
            </w:r>
          </w:p>
        </w:tc>
      </w:tr>
      <w:tr w:rsidR="00A07828" w14:paraId="6F8829E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EFD9879" w14:textId="77777777" w:rsidR="00A07828" w:rsidRDefault="00A07828" w:rsidP="0026520B">
            <w:pPr>
              <w:rPr>
                <w:rFonts w:eastAsia="MS Mincho"/>
              </w:rPr>
            </w:pPr>
            <w:r>
              <w:rPr>
                <w:rFonts w:eastAsia="MS Mincho"/>
              </w:rPr>
              <w:t>'large-format'</w:t>
            </w:r>
          </w:p>
        </w:tc>
        <w:tc>
          <w:tcPr>
            <w:tcW w:w="7830" w:type="dxa"/>
          </w:tcPr>
          <w:p w14:paraId="31CF0F3B" w14:textId="64819F3B"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cut sheet sizes and roll media larger than ISO A3</w:t>
            </w:r>
          </w:p>
        </w:tc>
      </w:tr>
      <w:tr w:rsidR="00A07828" w14:paraId="053D000D"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55BBF967" w14:textId="77777777" w:rsidR="00A07828" w:rsidRDefault="00A07828" w:rsidP="0026520B">
            <w:pPr>
              <w:rPr>
                <w:rFonts w:eastAsia="MS Mincho"/>
              </w:rPr>
            </w:pPr>
            <w:r>
              <w:rPr>
                <w:rFonts w:eastAsia="MS Mincho"/>
              </w:rPr>
              <w:t>'photo'</w:t>
            </w:r>
          </w:p>
        </w:tc>
        <w:tc>
          <w:tcPr>
            <w:tcW w:w="7830" w:type="dxa"/>
          </w:tcPr>
          <w:p w14:paraId="275BBBB6" w14:textId="6C4CBAB7"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with photographic print quality</w:t>
            </w:r>
          </w:p>
        </w:tc>
      </w:tr>
      <w:tr w:rsidR="00A07828" w14:paraId="63AA9608"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1037986A" w14:textId="77777777" w:rsidR="00A07828" w:rsidRDefault="00A07828" w:rsidP="0026520B">
            <w:pPr>
              <w:rPr>
                <w:rFonts w:eastAsia="MS Mincho"/>
              </w:rPr>
            </w:pPr>
            <w:r>
              <w:rPr>
                <w:rFonts w:eastAsia="MS Mincho"/>
              </w:rPr>
              <w:t>'postcard'</w:t>
            </w:r>
          </w:p>
        </w:tc>
        <w:tc>
          <w:tcPr>
            <w:tcW w:w="7830" w:type="dxa"/>
          </w:tcPr>
          <w:p w14:paraId="3FDEDBFF" w14:textId="678EC972"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Pr>
                <w:rFonts w:eastAsia="MS Mincho"/>
              </w:rPr>
              <w:t xml:space="preserve"> on postcards</w:t>
            </w:r>
          </w:p>
        </w:tc>
      </w:tr>
      <w:tr w:rsidR="00A07828" w14:paraId="1F182F70" w14:textId="77777777" w:rsidTr="0026520B">
        <w:tc>
          <w:tcPr>
            <w:cnfStyle w:val="001000000000" w:firstRow="0" w:lastRow="0" w:firstColumn="1" w:lastColumn="0" w:oddVBand="0" w:evenVBand="0" w:oddHBand="0" w:evenHBand="0" w:firstRowFirstColumn="0" w:firstRowLastColumn="0" w:lastRowFirstColumn="0" w:lastRowLastColumn="0"/>
            <w:tcW w:w="1800" w:type="dxa"/>
          </w:tcPr>
          <w:p w14:paraId="224AAD4A" w14:textId="77777777" w:rsidR="00A07828" w:rsidRDefault="00A07828" w:rsidP="0026520B">
            <w:pPr>
              <w:rPr>
                <w:rFonts w:eastAsia="MS Mincho"/>
              </w:rPr>
            </w:pPr>
            <w:r>
              <w:rPr>
                <w:rFonts w:eastAsia="MS Mincho"/>
              </w:rPr>
              <w:t>'receipt'</w:t>
            </w:r>
          </w:p>
        </w:tc>
        <w:tc>
          <w:tcPr>
            <w:tcW w:w="7830" w:type="dxa"/>
          </w:tcPr>
          <w:p w14:paraId="25E6B771" w14:textId="1B7D5EE9" w:rsidR="00A07828" w:rsidRDefault="008B648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receipts on continuous rolls</w:t>
            </w:r>
          </w:p>
        </w:tc>
      </w:tr>
      <w:tr w:rsidR="00A07828" w14:paraId="073B27B4"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7DE096CD" w14:textId="77777777" w:rsidR="00A07828" w:rsidRDefault="00A07828" w:rsidP="0026520B">
            <w:pPr>
              <w:rPr>
                <w:rFonts w:eastAsia="MS Mincho"/>
              </w:rPr>
            </w:pPr>
            <w:r>
              <w:rPr>
                <w:rFonts w:eastAsia="MS Mincho"/>
              </w:rPr>
              <w:t>'roll'</w:t>
            </w:r>
          </w:p>
        </w:tc>
        <w:tc>
          <w:tcPr>
            <w:tcW w:w="7830" w:type="dxa"/>
          </w:tcPr>
          <w:p w14:paraId="2C0642BD" w14:textId="556F8ADC" w:rsidR="00A07828" w:rsidRDefault="008B648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Supports printing</w:t>
            </w:r>
            <w:r w:rsidR="00A07828" w:rsidRPr="00CC473A">
              <w:rPr>
                <w:rFonts w:eastAsia="MS Mincho"/>
              </w:rPr>
              <w:t xml:space="preserve"> </w:t>
            </w:r>
            <w:r w:rsidR="00A07828">
              <w:rPr>
                <w:rFonts w:eastAsia="MS Mincho"/>
              </w:rPr>
              <w:t xml:space="preserve">Documents </w:t>
            </w:r>
            <w:r w:rsidR="00A07828" w:rsidRPr="00CC473A">
              <w:rPr>
                <w:rFonts w:eastAsia="MS Mincho"/>
              </w:rPr>
              <w:t>or photos on continuous rolls</w:t>
            </w:r>
            <w:r w:rsidR="00A07828">
              <w:rPr>
                <w:rFonts w:eastAsia="MS Mincho"/>
              </w:rPr>
              <w:t>, typically on large-format printers</w:t>
            </w:r>
          </w:p>
        </w:tc>
      </w:tr>
    </w:tbl>
    <w:p w14:paraId="1B7F096C" w14:textId="6D8829E1" w:rsidR="00A07828" w:rsidRPr="00A07828" w:rsidRDefault="00A07828" w:rsidP="00A07828">
      <w:pPr>
        <w:pStyle w:val="IEEEStdsParagraph"/>
        <w:rPr>
          <w:rFonts w:eastAsia="MS Mincho"/>
        </w:rPr>
      </w:pPr>
      <w:r>
        <w:rPr>
          <w:rFonts w:eastAsia="MS Mincho"/>
        </w:rPr>
        <w:t xml:space="preserve">Printers that support changing the value using the Set-Printer-Attributes operation MUST list "printer-kind" in the "printer-settable-attributes-supported" Printer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Pr>
          <w:rFonts w:eastAsia="MS Mincho"/>
        </w:rPr>
        <w:t>. The Get-Printer-Supported-Values operation returns the factory default category values for the Printer.</w:t>
      </w:r>
    </w:p>
    <w:p w14:paraId="430B09E2" w14:textId="58A3B5B7" w:rsidR="00F928D2" w:rsidRDefault="00F928D2" w:rsidP="00B9314B">
      <w:pPr>
        <w:pStyle w:val="IEEEStdsLevel3Header"/>
      </w:pPr>
      <w:bookmarkStart w:id="790" w:name="_Toc95162750"/>
      <w:bookmarkStart w:id="791" w:name="_Toc86756012"/>
      <w:r>
        <w:t>printer-mandatory-job-attributes (1setOf keyword)</w:t>
      </w:r>
      <w:bookmarkEnd w:id="770"/>
      <w:bookmarkEnd w:id="783"/>
      <w:bookmarkEnd w:id="784"/>
      <w:bookmarkEnd w:id="785"/>
      <w:bookmarkEnd w:id="790"/>
      <w:bookmarkEnd w:id="791"/>
    </w:p>
    <w:p w14:paraId="198707CF" w14:textId="1A0A6A3A" w:rsidR="00F928D2" w:rsidRDefault="00F928D2" w:rsidP="00F928D2">
      <w:pPr>
        <w:pStyle w:val="IEEEStdsParagraph"/>
        <w:rPr>
          <w:rFonts w:eastAsia="MS Mincho"/>
        </w:rPr>
      </w:pPr>
      <w:r>
        <w:rPr>
          <w:rFonts w:eastAsia="MS Mincho"/>
        </w:rPr>
        <w:t xml:space="preserve">This OPTIONAL Printer Description attribute lists the Job Template and operation </w:t>
      </w:r>
      <w:r w:rsidR="00873DDF">
        <w:rPr>
          <w:rFonts w:eastAsia="MS Mincho"/>
        </w:rPr>
        <w:t xml:space="preserve">attributes a Client MUST supply </w:t>
      </w:r>
      <w:r>
        <w:rPr>
          <w:rFonts w:eastAsia="MS Mincho"/>
        </w:rPr>
        <w:t xml:space="preserve">for a successful </w:t>
      </w:r>
      <w:r w:rsidR="006748E6">
        <w:rPr>
          <w:rFonts w:eastAsia="MS Mincho"/>
        </w:rPr>
        <w:t>Job Creation</w:t>
      </w:r>
      <w:r>
        <w:rPr>
          <w:rFonts w:eastAsia="MS Mincho"/>
        </w:rPr>
        <w:t xml:space="preserve"> operation. A Printer MAY reject the </w:t>
      </w:r>
      <w:r w:rsidR="00902DF5">
        <w:rPr>
          <w:rFonts w:eastAsia="MS Mincho"/>
        </w:rPr>
        <w:t xml:space="preserve">Job Creation </w:t>
      </w:r>
      <w:del w:id="792" w:author="Smith Kennedy" w:date="2022-02-07T21:48:00Z">
        <w:r w:rsidR="00797D76">
          <w:rPr>
            <w:rFonts w:eastAsia="MS Mincho"/>
          </w:rPr>
          <w:delText>Request</w:delText>
        </w:r>
      </w:del>
      <w:ins w:id="793" w:author="Smith Kennedy" w:date="2022-02-07T21:48:00Z">
        <w:r w:rsidR="00902DF5">
          <w:rPr>
            <w:rFonts w:eastAsia="MS Mincho"/>
          </w:rPr>
          <w:t>Operation</w:t>
        </w:r>
      </w:ins>
      <w:r>
        <w:rPr>
          <w:rFonts w:eastAsia="MS Mincho"/>
        </w:rPr>
        <w:t xml:space="preserve"> if the Client does not supply these attributes.</w:t>
      </w:r>
    </w:p>
    <w:p w14:paraId="6C434878" w14:textId="6C12CAC4" w:rsidR="00F928D2" w:rsidRDefault="00F928D2" w:rsidP="00B9314B">
      <w:pPr>
        <w:pStyle w:val="IEEEStdsLevel3Header"/>
      </w:pPr>
      <w:bookmarkStart w:id="794" w:name="_Ref167274452"/>
      <w:bookmarkStart w:id="795" w:name="_Toc204693711"/>
      <w:bookmarkStart w:id="796" w:name="_Toc14878418"/>
      <w:bookmarkStart w:id="797" w:name="_Toc31624831"/>
      <w:bookmarkStart w:id="798" w:name="_Toc31660542"/>
      <w:bookmarkStart w:id="799" w:name="_Toc40961830"/>
      <w:bookmarkStart w:id="800" w:name="_Toc95162751"/>
      <w:bookmarkStart w:id="801" w:name="_Toc86756013"/>
      <w:r>
        <w:t>printer-organization (text(MAX))</w:t>
      </w:r>
      <w:bookmarkEnd w:id="794"/>
      <w:bookmarkEnd w:id="795"/>
      <w:bookmarkEnd w:id="796"/>
      <w:bookmarkEnd w:id="797"/>
      <w:bookmarkEnd w:id="798"/>
      <w:bookmarkEnd w:id="799"/>
      <w:bookmarkEnd w:id="800"/>
      <w:bookmarkEnd w:id="801"/>
    </w:p>
    <w:p w14:paraId="6C400D3E" w14:textId="329CD8ED" w:rsidR="00F928D2" w:rsidRPr="007B50B8" w:rsidRDefault="00F928D2" w:rsidP="00F928D2">
      <w:pPr>
        <w:pStyle w:val="IEEEStdsParagraph"/>
      </w:pPr>
      <w:r>
        <w:t xml:space="preserve">This </w:t>
      </w:r>
      <w:r w:rsidR="00B20182">
        <w:t>REQUIRED</w:t>
      </w:r>
      <w:r w:rsidRPr="007B50B8">
        <w:t xml:space="preserve"> </w:t>
      </w:r>
      <w:r>
        <w:t xml:space="preserve">Printer Description attribute </w:t>
      </w:r>
      <w:r w:rsidRPr="007B50B8">
        <w:t>specifies the name of the organization</w:t>
      </w:r>
      <w:r>
        <w:t xml:space="preserve"> </w:t>
      </w:r>
      <w:r w:rsidRPr="007B50B8">
        <w:t>(e.g., company, university, social club, etc.) that is administratively</w:t>
      </w:r>
      <w:r>
        <w:t xml:space="preserve"> </w:t>
      </w:r>
      <w:r w:rsidRPr="007B50B8">
        <w:t>associated with this Printer.</w:t>
      </w:r>
      <w:r>
        <w:t xml:space="preserve"> </w:t>
      </w:r>
      <w:r w:rsidRPr="00FC78B5">
        <w:t>This attribute is semantically equivalent to the 'o' attribute type in the LDAP</w:t>
      </w:r>
      <w:r>
        <w:t xml:space="preserve"> </w:t>
      </w:r>
      <w:r w:rsidRPr="007B50B8">
        <w:t xml:space="preserve">User Schema </w:t>
      </w:r>
      <w:r>
        <w:fldChar w:fldCharType="begin"/>
      </w:r>
      <w:r>
        <w:instrText xml:space="preserve"> REF RFC4519 \h </w:instrText>
      </w:r>
      <w:r>
        <w:fldChar w:fldCharType="separate"/>
      </w:r>
      <w:r w:rsidR="00D6659E">
        <w:t>[RFC4519]</w:t>
      </w:r>
      <w:r>
        <w:fldChar w:fldCharType="end"/>
      </w:r>
      <w:r w:rsidRPr="007B50B8">
        <w:t>.</w:t>
      </w:r>
    </w:p>
    <w:p w14:paraId="7048E1DB" w14:textId="0E5C4688" w:rsidR="00F928D2" w:rsidRDefault="00F928D2" w:rsidP="00B9314B">
      <w:pPr>
        <w:pStyle w:val="IEEEStdsLevel3Header"/>
      </w:pPr>
      <w:bookmarkStart w:id="802" w:name="_Ref167274468"/>
      <w:bookmarkStart w:id="803" w:name="_Toc204693712"/>
      <w:bookmarkStart w:id="804" w:name="_Toc14878419"/>
      <w:bookmarkStart w:id="805" w:name="_Toc31624832"/>
      <w:bookmarkStart w:id="806" w:name="_Toc31660543"/>
      <w:bookmarkStart w:id="807" w:name="_Toc40961831"/>
      <w:bookmarkStart w:id="808" w:name="_Toc95162752"/>
      <w:bookmarkStart w:id="809" w:name="_Toc86756014"/>
      <w:r>
        <w:lastRenderedPageBreak/>
        <w:t>printer-organizational-unit (text(MAX))</w:t>
      </w:r>
      <w:bookmarkEnd w:id="802"/>
      <w:bookmarkEnd w:id="803"/>
      <w:bookmarkEnd w:id="804"/>
      <w:bookmarkEnd w:id="805"/>
      <w:bookmarkEnd w:id="806"/>
      <w:bookmarkEnd w:id="807"/>
      <w:bookmarkEnd w:id="808"/>
      <w:bookmarkEnd w:id="809"/>
    </w:p>
    <w:p w14:paraId="370D82C6" w14:textId="72BF9C54" w:rsidR="00F928D2" w:rsidRPr="00023EFE" w:rsidRDefault="00F928D2" w:rsidP="00F928D2">
      <w:pPr>
        <w:pStyle w:val="IEEEStdsParagraph"/>
      </w:pPr>
      <w:r>
        <w:t xml:space="preserve">This </w:t>
      </w:r>
      <w:r w:rsidR="00050CA4">
        <w:t>REQUIRED</w:t>
      </w:r>
      <w:r w:rsidR="00050CA4" w:rsidRPr="007B50B8">
        <w:t xml:space="preserve"> </w:t>
      </w:r>
      <w:r>
        <w:t xml:space="preserve">Printer Description attribute </w:t>
      </w:r>
      <w:r w:rsidRPr="007B50B8">
        <w:t>specifies the name of the organizational</w:t>
      </w:r>
      <w:r>
        <w:t xml:space="preserve"> </w:t>
      </w:r>
      <w:r w:rsidRPr="007B50B8">
        <w:t>unit (e.g., 'Human Resources', 'Finance', etc.) that is functionally</w:t>
      </w:r>
      <w:r>
        <w:t xml:space="preserve"> </w:t>
      </w:r>
      <w:r w:rsidRPr="007B50B8">
        <w:t>associated with this Printer.</w:t>
      </w:r>
      <w:r>
        <w:t xml:space="preserve"> </w:t>
      </w:r>
      <w:r w:rsidRPr="00FC78B5">
        <w:t>This attribute is semantically equivalent to the 'o</w:t>
      </w:r>
      <w:r>
        <w:t>u</w:t>
      </w:r>
      <w:r w:rsidRPr="00FC78B5">
        <w:t>' attribute type in the LDAP</w:t>
      </w:r>
      <w:r>
        <w:t xml:space="preserve"> </w:t>
      </w:r>
      <w:r w:rsidRPr="007B50B8">
        <w:t xml:space="preserve">User Schema </w:t>
      </w:r>
      <w:r>
        <w:fldChar w:fldCharType="begin"/>
      </w:r>
      <w:r>
        <w:instrText xml:space="preserve"> REF RFC4519 \h </w:instrText>
      </w:r>
      <w:r>
        <w:fldChar w:fldCharType="separate"/>
      </w:r>
      <w:r w:rsidR="00D6659E">
        <w:t>[RFC4519]</w:t>
      </w:r>
      <w:r>
        <w:fldChar w:fldCharType="end"/>
      </w:r>
      <w:r w:rsidRPr="007B50B8">
        <w:t>.</w:t>
      </w:r>
    </w:p>
    <w:p w14:paraId="1C5EB548" w14:textId="77777777" w:rsidR="00F928D2" w:rsidRPr="00744E18" w:rsidRDefault="00F928D2" w:rsidP="00B9314B">
      <w:pPr>
        <w:pStyle w:val="IEEEStdsLevel3Header"/>
      </w:pPr>
      <w:bookmarkStart w:id="810" w:name="_Toc204693713"/>
      <w:bookmarkStart w:id="811" w:name="_Toc14878420"/>
      <w:bookmarkStart w:id="812" w:name="_Ref31601975"/>
      <w:bookmarkStart w:id="813" w:name="_Ref31619300"/>
      <w:bookmarkStart w:id="814" w:name="_Toc40961832"/>
      <w:bookmarkStart w:id="815" w:name="_Toc95162753"/>
      <w:bookmarkStart w:id="816" w:name="_Toc86756015"/>
      <w:r w:rsidRPr="00744E18">
        <w:t>printer-output-tray (1setOf octetString(MAX))</w:t>
      </w:r>
      <w:bookmarkEnd w:id="810"/>
      <w:bookmarkEnd w:id="811"/>
      <w:bookmarkEnd w:id="812"/>
      <w:bookmarkEnd w:id="813"/>
      <w:bookmarkEnd w:id="814"/>
      <w:bookmarkEnd w:id="815"/>
      <w:bookmarkEnd w:id="816"/>
    </w:p>
    <w:p w14:paraId="1C8879A5" w14:textId="1037160C" w:rsidR="0090510B" w:rsidRDefault="0090510B" w:rsidP="0090510B">
      <w:pPr>
        <w:pStyle w:val="IEEEStdsParagraph"/>
        <w:rPr>
          <w:rFonts w:eastAsia="MS Mincho"/>
        </w:rPr>
      </w:pPr>
      <w:r w:rsidRPr="00532B58">
        <w:rPr>
          <w:rFonts w:eastAsia="MS Mincho"/>
        </w:rPr>
        <w:t>Th</w:t>
      </w:r>
      <w:r>
        <w:rPr>
          <w:rFonts w:eastAsia="MS Mincho"/>
        </w:rPr>
        <w:t>is</w:t>
      </w:r>
      <w:r w:rsidRPr="00532B58">
        <w:rPr>
          <w:rFonts w:eastAsia="MS Mincho"/>
        </w:rPr>
        <w:t xml:space="preserve"> </w:t>
      </w:r>
      <w:r>
        <w:rPr>
          <w:rFonts w:eastAsia="MS Mincho"/>
        </w:rPr>
        <w:t>CONDITIONALLY REQUIRED</w:t>
      </w:r>
      <w:r w:rsidRPr="00532B58">
        <w:rPr>
          <w:rFonts w:eastAsia="MS Mincho"/>
        </w:rPr>
        <w:t xml:space="preserve"> </w:t>
      </w:r>
      <w:r>
        <w:rPr>
          <w:rFonts w:eastAsia="MS Mincho"/>
        </w:rPr>
        <w:t xml:space="preserve">Printer Description attribute </w:t>
      </w:r>
      <w:r w:rsidR="008B614F">
        <w:rPr>
          <w:rFonts w:eastAsia="MS Mincho"/>
        </w:rPr>
        <w:t>lists</w:t>
      </w:r>
      <w:r>
        <w:rPr>
          <w:rFonts w:eastAsia="MS Mincho"/>
        </w:rPr>
        <w:t xml:space="preserve"> a set of text strings that describe the Printer's </w:t>
      </w:r>
      <w:r w:rsidRPr="00532B58">
        <w:rPr>
          <w:rFonts w:eastAsia="MS Mincho"/>
        </w:rPr>
        <w:t>current</w:t>
      </w:r>
      <w:r>
        <w:rPr>
          <w:rFonts w:eastAsia="MS Mincho"/>
        </w:rPr>
        <w:t xml:space="preserve">ly available </w:t>
      </w:r>
      <w:r w:rsidR="00EE5BCE">
        <w:rPr>
          <w:rFonts w:eastAsia="MS Mincho"/>
        </w:rPr>
        <w:t>out</w:t>
      </w:r>
      <w:r>
        <w:rPr>
          <w:rFonts w:eastAsia="MS Mincho"/>
        </w:rPr>
        <w:t xml:space="preserve">put </w:t>
      </w:r>
      <w:r w:rsidR="00737C80">
        <w:rPr>
          <w:rFonts w:eastAsia="MS Mincho"/>
        </w:rPr>
        <w:t>destinations</w:t>
      </w:r>
      <w:r>
        <w:rPr>
          <w:rFonts w:eastAsia="MS Mincho"/>
        </w:rPr>
        <w:t xml:space="preserve">. Each string contains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D6659E">
        <w:t>[STD68]</w:t>
      </w:r>
      <w:r>
        <w:rPr>
          <w:rFonts w:eastAsia="MS Mincho"/>
        </w:rPr>
        <w:fldChar w:fldCharType="end"/>
      </w:r>
      <w:r>
        <w:rPr>
          <w:rFonts w:eastAsia="MS Mincho"/>
        </w:rPr>
        <w:t xml:space="preserve"> in </w:t>
      </w:r>
      <w:r w:rsidR="0027108C">
        <w:rPr>
          <w:rFonts w:eastAsia="MS Mincho"/>
        </w:rPr>
        <w:fldChar w:fldCharType="begin"/>
      </w:r>
      <w:r w:rsidR="0027108C">
        <w:rPr>
          <w:rFonts w:eastAsia="MS Mincho"/>
        </w:rPr>
        <w:instrText xml:space="preserve"> REF _Ref199569881 \h </w:instrText>
      </w:r>
      <w:r w:rsidR="0027108C">
        <w:rPr>
          <w:rFonts w:eastAsia="MS Mincho"/>
        </w:rPr>
      </w:r>
      <w:r w:rsidR="0027108C">
        <w:rPr>
          <w:rFonts w:eastAsia="MS Mincho"/>
        </w:rPr>
        <w:fldChar w:fldCharType="separate"/>
      </w:r>
      <w:r w:rsidR="00D6659E">
        <w:t xml:space="preserve">Figure </w:t>
      </w:r>
      <w:r w:rsidR="00D6659E">
        <w:rPr>
          <w:noProof/>
        </w:rPr>
        <w:t>9</w:t>
      </w:r>
      <w:r w:rsidR="0027108C">
        <w:rPr>
          <w:rFonts w:eastAsia="MS Mincho"/>
        </w:rPr>
        <w:fldChar w:fldCharType="end"/>
      </w:r>
      <w:r>
        <w:rPr>
          <w:rFonts w:eastAsia="MS Mincho"/>
        </w:rPr>
        <w:t xml:space="preserve">. </w:t>
      </w:r>
      <w:r w:rsidR="0050152F">
        <w:rPr>
          <w:rFonts w:eastAsia="MS Mincho"/>
        </w:rPr>
        <w:fldChar w:fldCharType="begin"/>
      </w:r>
      <w:r w:rsidR="0050152F">
        <w:rPr>
          <w:rFonts w:eastAsia="MS Mincho"/>
        </w:rPr>
        <w:instrText xml:space="preserve"> REF _Ref189583657 \h </w:instrText>
      </w:r>
      <w:r w:rsidR="0050152F">
        <w:rPr>
          <w:rFonts w:eastAsia="MS Mincho"/>
        </w:rPr>
      </w:r>
      <w:r w:rsidR="0050152F">
        <w:rPr>
          <w:rFonts w:eastAsia="MS Mincho"/>
        </w:rPr>
        <w:fldChar w:fldCharType="separate"/>
      </w:r>
      <w:r w:rsidR="00D6659E">
        <w:t xml:space="preserve">Table </w:t>
      </w:r>
      <w:r w:rsidR="00D6659E">
        <w:rPr>
          <w:noProof/>
        </w:rPr>
        <w:t>20</w:t>
      </w:r>
      <w:r w:rsidR="0050152F">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defined in this specification, which are derived</w:t>
      </w:r>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of each </w:t>
      </w:r>
      <w:r w:rsidR="0050152F">
        <w:rPr>
          <w:rFonts w:eastAsia="MS Mincho"/>
        </w:rPr>
        <w:t xml:space="preserve">prtOutputEntry </w:t>
      </w:r>
      <w:r>
        <w:rPr>
          <w:rFonts w:eastAsia="MS Mincho"/>
        </w:rPr>
        <w:t>from</w:t>
      </w:r>
      <w:r w:rsidRPr="00532B58">
        <w:rPr>
          <w:rFonts w:eastAsia="MS Mincho"/>
        </w:rPr>
        <w:t xml:space="preserve"> </w:t>
      </w:r>
      <w:r>
        <w:rPr>
          <w:rFonts w:eastAsia="MS Mincho"/>
        </w:rPr>
        <w:t xml:space="preserve">the </w:t>
      </w:r>
      <w:r w:rsidR="0050152F" w:rsidRPr="00744E18">
        <w:rPr>
          <w:rFonts w:eastAsia="MS Mincho"/>
        </w:rPr>
        <w:t xml:space="preserve">prtOutputTable </w:t>
      </w:r>
      <w:r>
        <w:rPr>
          <w:rFonts w:eastAsia="MS Mincho"/>
        </w:rPr>
        <w:t xml:space="preserve">object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532B58">
        <w:rPr>
          <w:rFonts w:eastAsia="MS Mincho"/>
        </w:rPr>
        <w:t>.</w:t>
      </w:r>
      <w:r>
        <w:rPr>
          <w:rFonts w:eastAsia="MS Mincho"/>
        </w:rPr>
        <w:t xml:space="preserve"> A Printer MAY supply site-unique or vendor-unique information using the "</w:t>
      </w:r>
      <w:r w:rsidR="000614C2">
        <w:rPr>
          <w:rFonts w:eastAsia="MS Mincho"/>
        </w:rPr>
        <w:t>out</w:t>
      </w:r>
      <w:r w:rsidRPr="00472DBB">
        <w:rPr>
          <w:rFonts w:eastAsia="MS Mincho"/>
        </w:rPr>
        <w:t>put-ext</w:t>
      </w:r>
      <w:r>
        <w:rPr>
          <w:rFonts w:eastAsia="MS Mincho"/>
        </w:rPr>
        <w:t xml:space="preserve">" rule defined in the ABNF.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D6659E">
        <w:t>[ABNF]</w:t>
      </w:r>
      <w:r>
        <w:rPr>
          <w:rFonts w:eastAsia="MS Mincho"/>
        </w:rPr>
        <w:fldChar w:fldCharType="end"/>
      </w:r>
      <w:r>
        <w:rPr>
          <w:rFonts w:eastAsia="MS Mincho"/>
        </w:rPr>
        <w:t>.</w:t>
      </w:r>
    </w:p>
    <w:p w14:paraId="6927FD5F" w14:textId="4370C604" w:rsidR="00F928D2" w:rsidRPr="00744E18" w:rsidRDefault="00F928D2" w:rsidP="009370FE">
      <w:pPr>
        <w:pStyle w:val="Caption"/>
        <w:rPr>
          <w:rFonts w:eastAsia="MS Mincho"/>
        </w:rPr>
      </w:pPr>
      <w:bookmarkStart w:id="817" w:name="_Ref189583657"/>
      <w:bookmarkStart w:id="818" w:name="_Toc204693793"/>
      <w:bookmarkStart w:id="819" w:name="_Toc14878515"/>
      <w:bookmarkStart w:id="820" w:name="_Toc40961947"/>
      <w:bookmarkStart w:id="821" w:name="_Toc95162875"/>
      <w:bookmarkStart w:id="822" w:name="_Toc86756135"/>
      <w:r>
        <w:t xml:space="preserve">Table </w:t>
      </w:r>
      <w:r w:rsidR="00E477F6">
        <w:fldChar w:fldCharType="begin"/>
      </w:r>
      <w:r w:rsidR="00E477F6">
        <w:instrText xml:space="preserve"> SEQ Table \* ARABIC </w:instrText>
      </w:r>
      <w:r w:rsidR="00E477F6">
        <w:fldChar w:fldCharType="separate"/>
      </w:r>
      <w:r w:rsidR="00D6659E">
        <w:rPr>
          <w:noProof/>
        </w:rPr>
        <w:t>20</w:t>
      </w:r>
      <w:r w:rsidR="00E477F6">
        <w:rPr>
          <w:noProof/>
        </w:rPr>
        <w:fldChar w:fldCharType="end"/>
      </w:r>
      <w:bookmarkEnd w:id="817"/>
      <w:r>
        <w:t xml:space="preserve"> - "printer-output-tray"</w:t>
      </w:r>
      <w:bookmarkEnd w:id="818"/>
      <w:bookmarkEnd w:id="819"/>
      <w:bookmarkEnd w:id="820"/>
      <w:r w:rsidR="00F20125">
        <w:t xml:space="preserve"> Keys</w:t>
      </w:r>
      <w:bookmarkEnd w:id="821"/>
      <w:bookmarkEnd w:id="822"/>
    </w:p>
    <w:tbl>
      <w:tblPr>
        <w:tblStyle w:val="MediumList1-Accent1"/>
        <w:tblW w:w="9630" w:type="dxa"/>
        <w:tblLayout w:type="fixed"/>
        <w:tblLook w:val="0420" w:firstRow="1" w:lastRow="0" w:firstColumn="0" w:lastColumn="0" w:noHBand="0" w:noVBand="1"/>
      </w:tblPr>
      <w:tblGrid>
        <w:gridCol w:w="1620"/>
        <w:gridCol w:w="1620"/>
        <w:gridCol w:w="3690"/>
        <w:gridCol w:w="2700"/>
      </w:tblGrid>
      <w:tr w:rsidR="00E47338" w:rsidRPr="00744E18" w14:paraId="7A7AF1B3" w14:textId="77777777" w:rsidTr="00BC5119">
        <w:trPr>
          <w:cnfStyle w:val="100000000000" w:firstRow="1" w:lastRow="0" w:firstColumn="0" w:lastColumn="0" w:oddVBand="0" w:evenVBand="0" w:oddHBand="0" w:evenHBand="0" w:firstRowFirstColumn="0" w:firstRowLastColumn="0" w:lastRowFirstColumn="0" w:lastRowLastColumn="0"/>
          <w:tblHeader/>
        </w:trPr>
        <w:tc>
          <w:tcPr>
            <w:tcW w:w="1620" w:type="dxa"/>
            <w:vAlign w:val="bottom"/>
          </w:tcPr>
          <w:p w14:paraId="33852E88" w14:textId="44F6C3F9" w:rsidR="00E47338" w:rsidRPr="00744E18" w:rsidRDefault="00E47338" w:rsidP="00E47338">
            <w:pPr>
              <w:rPr>
                <w:b/>
                <w:sz w:val="22"/>
                <w:szCs w:val="22"/>
              </w:rPr>
            </w:pPr>
            <w:r w:rsidRPr="00744E18">
              <w:rPr>
                <w:b/>
                <w:sz w:val="22"/>
                <w:szCs w:val="22"/>
              </w:rPr>
              <w:t>Key</w:t>
            </w:r>
          </w:p>
        </w:tc>
        <w:tc>
          <w:tcPr>
            <w:tcW w:w="1620" w:type="dxa"/>
            <w:vAlign w:val="bottom"/>
          </w:tcPr>
          <w:p w14:paraId="4048EB98" w14:textId="52F7F5CC" w:rsidR="00E47338" w:rsidRPr="00744E18" w:rsidRDefault="00E47338" w:rsidP="00E47338">
            <w:pPr>
              <w:rPr>
                <w:b/>
                <w:sz w:val="22"/>
                <w:szCs w:val="22"/>
              </w:rPr>
            </w:pPr>
            <w:r w:rsidRPr="00744E18">
              <w:rPr>
                <w:b/>
                <w:sz w:val="22"/>
                <w:szCs w:val="22"/>
              </w:rPr>
              <w:t>IPP Data</w:t>
            </w:r>
            <w:r>
              <w:rPr>
                <w:b/>
                <w:sz w:val="22"/>
                <w:szCs w:val="22"/>
              </w:rPr>
              <w:t>type</w:t>
            </w:r>
          </w:p>
        </w:tc>
        <w:tc>
          <w:tcPr>
            <w:tcW w:w="3690" w:type="dxa"/>
            <w:vAlign w:val="bottom"/>
          </w:tcPr>
          <w:p w14:paraId="2ADC3DE8" w14:textId="602EA0C1" w:rsidR="00E47338" w:rsidRPr="00744E18" w:rsidRDefault="00E47338" w:rsidP="00E47338">
            <w:pPr>
              <w:rPr>
                <w:b/>
                <w:sz w:val="22"/>
                <w:szCs w:val="22"/>
              </w:rPr>
            </w:pPr>
            <w:r w:rsidRPr="00744E18">
              <w:rPr>
                <w:b/>
                <w:sz w:val="22"/>
                <w:szCs w:val="22"/>
              </w:rPr>
              <w:t>Printer MIB Object</w:t>
            </w:r>
          </w:p>
        </w:tc>
        <w:tc>
          <w:tcPr>
            <w:tcW w:w="2700" w:type="dxa"/>
            <w:vAlign w:val="bottom"/>
          </w:tcPr>
          <w:p w14:paraId="1756DD78" w14:textId="5A63345A" w:rsidR="00E47338" w:rsidRPr="00744E18" w:rsidRDefault="00E47338" w:rsidP="00E47338">
            <w:pPr>
              <w:rPr>
                <w:b/>
                <w:sz w:val="22"/>
                <w:szCs w:val="22"/>
              </w:rPr>
            </w:pPr>
            <w:r w:rsidRPr="00744E18">
              <w:rPr>
                <w:b/>
                <w:sz w:val="22"/>
                <w:szCs w:val="22"/>
              </w:rPr>
              <w:t>Conformance</w:t>
            </w:r>
          </w:p>
        </w:tc>
      </w:tr>
      <w:tr w:rsidR="00E47338" w:rsidRPr="00744E18" w14:paraId="36F4EED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02E46297" w14:textId="77777777" w:rsidR="00E47338" w:rsidRPr="00744E18" w:rsidRDefault="00E47338" w:rsidP="00E47338">
            <w:pPr>
              <w:rPr>
                <w:rFonts w:eastAsia="MS Mincho"/>
                <w:sz w:val="22"/>
                <w:szCs w:val="22"/>
              </w:rPr>
            </w:pPr>
            <w:r w:rsidRPr="00744E18">
              <w:rPr>
                <w:rFonts w:eastAsia="MS Mincho"/>
                <w:sz w:val="22"/>
                <w:szCs w:val="22"/>
              </w:rPr>
              <w:t>maxcapacity</w:t>
            </w:r>
          </w:p>
        </w:tc>
        <w:tc>
          <w:tcPr>
            <w:tcW w:w="1620" w:type="dxa"/>
          </w:tcPr>
          <w:p w14:paraId="0C7E4EA9" w14:textId="0D9D6B61"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51931326" w14:textId="77D9F430" w:rsidR="00E47338" w:rsidRPr="00744E18" w:rsidRDefault="00E47338" w:rsidP="00E47338">
            <w:pPr>
              <w:rPr>
                <w:rFonts w:eastAsia="MS Mincho"/>
                <w:sz w:val="22"/>
                <w:szCs w:val="22"/>
              </w:rPr>
            </w:pPr>
            <w:r w:rsidRPr="00744E18">
              <w:rPr>
                <w:rFonts w:eastAsia="MS Mincho"/>
                <w:sz w:val="22"/>
                <w:szCs w:val="22"/>
              </w:rPr>
              <w:t>prtOutputMaxCapacity</w:t>
            </w:r>
          </w:p>
        </w:tc>
        <w:tc>
          <w:tcPr>
            <w:tcW w:w="2700" w:type="dxa"/>
          </w:tcPr>
          <w:p w14:paraId="0EA6FAEC" w14:textId="798A8166"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0B528AA" w14:textId="77777777" w:rsidTr="00BC5119">
        <w:tc>
          <w:tcPr>
            <w:tcW w:w="1620" w:type="dxa"/>
          </w:tcPr>
          <w:p w14:paraId="459F6798" w14:textId="77777777" w:rsidR="00E47338" w:rsidRPr="00744E18" w:rsidRDefault="00E47338" w:rsidP="00E47338">
            <w:pPr>
              <w:rPr>
                <w:rFonts w:eastAsia="MS Mincho"/>
                <w:sz w:val="22"/>
                <w:szCs w:val="22"/>
              </w:rPr>
            </w:pPr>
            <w:r w:rsidRPr="00044297">
              <w:rPr>
                <w:rFonts w:eastAsia="MS Mincho"/>
                <w:sz w:val="22"/>
              </w:rPr>
              <w:t>name</w:t>
            </w:r>
          </w:p>
        </w:tc>
        <w:tc>
          <w:tcPr>
            <w:tcW w:w="1620" w:type="dxa"/>
          </w:tcPr>
          <w:p w14:paraId="5C48F97C" w14:textId="6B2D1AAA"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CE4917D" w14:textId="7F79BABD" w:rsidR="00E47338" w:rsidRPr="00744E18" w:rsidRDefault="00E47338" w:rsidP="00E47338">
            <w:pPr>
              <w:rPr>
                <w:rFonts w:eastAsia="MS Mincho"/>
                <w:sz w:val="22"/>
                <w:szCs w:val="22"/>
              </w:rPr>
            </w:pPr>
            <w:r w:rsidRPr="00744E18">
              <w:rPr>
                <w:rFonts w:eastAsia="MS Mincho"/>
                <w:sz w:val="22"/>
                <w:szCs w:val="22"/>
              </w:rPr>
              <w:t>prtOutputName</w:t>
            </w:r>
          </w:p>
        </w:tc>
        <w:tc>
          <w:tcPr>
            <w:tcW w:w="2700" w:type="dxa"/>
          </w:tcPr>
          <w:p w14:paraId="0F55FC1A" w14:textId="3B52A72F"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2D3EEB3"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31FAFE6D" w14:textId="77777777" w:rsidR="00E47338" w:rsidRPr="00744E18" w:rsidRDefault="00E47338" w:rsidP="00E47338">
            <w:pPr>
              <w:rPr>
                <w:rFonts w:eastAsia="MS Mincho"/>
                <w:sz w:val="22"/>
                <w:szCs w:val="22"/>
              </w:rPr>
            </w:pPr>
            <w:r w:rsidRPr="00744E18">
              <w:rPr>
                <w:rFonts w:eastAsia="MS Mincho"/>
                <w:sz w:val="22"/>
                <w:szCs w:val="22"/>
              </w:rPr>
              <w:t>pagedelivery</w:t>
            </w:r>
          </w:p>
        </w:tc>
        <w:tc>
          <w:tcPr>
            <w:tcW w:w="1620" w:type="dxa"/>
          </w:tcPr>
          <w:p w14:paraId="6A1CB023" w14:textId="3C64CEF7" w:rsidR="00E47338" w:rsidRDefault="00E47338" w:rsidP="00E47338">
            <w:pPr>
              <w:rPr>
                <w:rFonts w:eastAsia="MS Mincho"/>
                <w:sz w:val="22"/>
                <w:szCs w:val="22"/>
              </w:rPr>
            </w:pPr>
            <w:r w:rsidRPr="00744E18">
              <w:rPr>
                <w:rFonts w:eastAsia="MS Mincho"/>
                <w:sz w:val="22"/>
                <w:szCs w:val="22"/>
              </w:rPr>
              <w:t>String</w:t>
            </w:r>
          </w:p>
        </w:tc>
        <w:tc>
          <w:tcPr>
            <w:tcW w:w="3690" w:type="dxa"/>
          </w:tcPr>
          <w:p w14:paraId="3B579F84" w14:textId="7BFDD4AD" w:rsidR="00E47338" w:rsidRDefault="00E47338" w:rsidP="00E47338">
            <w:pPr>
              <w:rPr>
                <w:rFonts w:eastAsia="MS Mincho"/>
                <w:sz w:val="22"/>
                <w:szCs w:val="22"/>
              </w:rPr>
            </w:pPr>
            <w:r w:rsidRPr="00744E18">
              <w:rPr>
                <w:rFonts w:eastAsia="MS Mincho"/>
                <w:sz w:val="22"/>
                <w:szCs w:val="22"/>
              </w:rPr>
              <w:t>prtOutputPageDeliveryOrientation</w:t>
            </w:r>
          </w:p>
        </w:tc>
        <w:tc>
          <w:tcPr>
            <w:tcW w:w="2700" w:type="dxa"/>
          </w:tcPr>
          <w:p w14:paraId="04FF57B2" w14:textId="20AA2B9B" w:rsidR="00E47338" w:rsidRPr="00744E18" w:rsidRDefault="00E47338" w:rsidP="00E47338">
            <w:pPr>
              <w:rPr>
                <w:rFonts w:eastAsia="MS Mincho"/>
                <w:sz w:val="22"/>
                <w:szCs w:val="22"/>
              </w:rPr>
            </w:pPr>
            <w:r>
              <w:rPr>
                <w:rFonts w:eastAsia="MS Mincho"/>
                <w:sz w:val="22"/>
                <w:szCs w:val="22"/>
              </w:rPr>
              <w:t>REQUIRED (1)</w:t>
            </w:r>
          </w:p>
        </w:tc>
      </w:tr>
      <w:tr w:rsidR="00E47338" w:rsidRPr="00744E18" w14:paraId="1C38429C" w14:textId="77777777" w:rsidTr="00BC5119">
        <w:tc>
          <w:tcPr>
            <w:tcW w:w="1620" w:type="dxa"/>
          </w:tcPr>
          <w:p w14:paraId="1BB541A6" w14:textId="77777777" w:rsidR="00E47338" w:rsidRPr="00744E18" w:rsidRDefault="00E47338" w:rsidP="00E47338">
            <w:pPr>
              <w:rPr>
                <w:rFonts w:eastAsia="MS Mincho"/>
                <w:sz w:val="22"/>
                <w:szCs w:val="22"/>
              </w:rPr>
            </w:pPr>
            <w:r w:rsidRPr="00744E18">
              <w:rPr>
                <w:rFonts w:eastAsia="MS Mincho"/>
                <w:sz w:val="22"/>
                <w:szCs w:val="22"/>
              </w:rPr>
              <w:t>remaining</w:t>
            </w:r>
          </w:p>
        </w:tc>
        <w:tc>
          <w:tcPr>
            <w:tcW w:w="1620" w:type="dxa"/>
          </w:tcPr>
          <w:p w14:paraId="281BDEA3" w14:textId="0264A018"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B25700C" w14:textId="53D4DFF7" w:rsidR="00E47338" w:rsidRPr="00744E18" w:rsidRDefault="00E47338" w:rsidP="00E47338">
            <w:pPr>
              <w:rPr>
                <w:rFonts w:eastAsia="MS Mincho"/>
                <w:sz w:val="22"/>
                <w:szCs w:val="22"/>
              </w:rPr>
            </w:pPr>
            <w:r w:rsidRPr="00744E18">
              <w:rPr>
                <w:rFonts w:eastAsia="MS Mincho"/>
                <w:sz w:val="22"/>
                <w:szCs w:val="22"/>
              </w:rPr>
              <w:t>prtOutputRemainingCapacity</w:t>
            </w:r>
          </w:p>
        </w:tc>
        <w:tc>
          <w:tcPr>
            <w:tcW w:w="2700" w:type="dxa"/>
          </w:tcPr>
          <w:p w14:paraId="13A42BFD" w14:textId="1311563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713641E4"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4DCAC25D" w14:textId="77777777" w:rsidR="00E47338" w:rsidRPr="00744E18" w:rsidRDefault="00E47338" w:rsidP="00E47338">
            <w:pPr>
              <w:rPr>
                <w:rFonts w:eastAsia="MS Mincho"/>
                <w:sz w:val="22"/>
                <w:szCs w:val="22"/>
              </w:rPr>
            </w:pPr>
            <w:r w:rsidRPr="00744E18">
              <w:rPr>
                <w:rFonts w:eastAsia="MS Mincho"/>
                <w:sz w:val="22"/>
                <w:szCs w:val="22"/>
              </w:rPr>
              <w:t>stackingorder</w:t>
            </w:r>
          </w:p>
        </w:tc>
        <w:tc>
          <w:tcPr>
            <w:tcW w:w="1620" w:type="dxa"/>
          </w:tcPr>
          <w:p w14:paraId="39445340" w14:textId="695E5B55" w:rsidR="00E47338" w:rsidRDefault="00E47338" w:rsidP="00E47338">
            <w:pPr>
              <w:rPr>
                <w:rFonts w:eastAsia="MS Mincho"/>
                <w:sz w:val="22"/>
                <w:szCs w:val="22"/>
              </w:rPr>
            </w:pPr>
            <w:r w:rsidRPr="00744E18">
              <w:rPr>
                <w:rFonts w:eastAsia="MS Mincho"/>
                <w:sz w:val="22"/>
                <w:szCs w:val="22"/>
              </w:rPr>
              <w:t>String</w:t>
            </w:r>
          </w:p>
        </w:tc>
        <w:tc>
          <w:tcPr>
            <w:tcW w:w="3690" w:type="dxa"/>
          </w:tcPr>
          <w:p w14:paraId="327D504B" w14:textId="28A0EEF5" w:rsidR="00E47338" w:rsidRDefault="00E47338" w:rsidP="00E47338">
            <w:pPr>
              <w:rPr>
                <w:rFonts w:eastAsia="MS Mincho"/>
                <w:sz w:val="22"/>
                <w:szCs w:val="22"/>
              </w:rPr>
            </w:pPr>
            <w:r w:rsidRPr="00744E18">
              <w:rPr>
                <w:rFonts w:eastAsia="MS Mincho"/>
                <w:sz w:val="22"/>
                <w:szCs w:val="22"/>
              </w:rPr>
              <w:t>prtOutputStackingOrder</w:t>
            </w:r>
          </w:p>
        </w:tc>
        <w:tc>
          <w:tcPr>
            <w:tcW w:w="2700" w:type="dxa"/>
          </w:tcPr>
          <w:p w14:paraId="768F4425" w14:textId="1F5F9FAC" w:rsidR="00E47338" w:rsidRPr="00744E18" w:rsidRDefault="00E47338" w:rsidP="00E47338">
            <w:pPr>
              <w:rPr>
                <w:rFonts w:eastAsia="MS Mincho"/>
                <w:sz w:val="22"/>
                <w:szCs w:val="22"/>
              </w:rPr>
            </w:pPr>
            <w:r>
              <w:rPr>
                <w:rFonts w:eastAsia="MS Mincho"/>
                <w:sz w:val="22"/>
                <w:szCs w:val="22"/>
              </w:rPr>
              <w:t>REQUIRED (1)</w:t>
            </w:r>
          </w:p>
        </w:tc>
      </w:tr>
      <w:tr w:rsidR="00E47338" w:rsidRPr="00744E18" w14:paraId="30610B9A" w14:textId="77777777" w:rsidTr="00BC5119">
        <w:tc>
          <w:tcPr>
            <w:tcW w:w="1620" w:type="dxa"/>
          </w:tcPr>
          <w:p w14:paraId="702F11AA" w14:textId="77777777" w:rsidR="00E47338" w:rsidRPr="00744E18" w:rsidRDefault="00E47338" w:rsidP="00E47338">
            <w:pPr>
              <w:rPr>
                <w:rFonts w:eastAsia="MS Mincho"/>
                <w:sz w:val="22"/>
                <w:szCs w:val="22"/>
              </w:rPr>
            </w:pPr>
            <w:r w:rsidRPr="00744E18">
              <w:rPr>
                <w:rFonts w:eastAsia="MS Mincho"/>
                <w:sz w:val="22"/>
                <w:szCs w:val="22"/>
              </w:rPr>
              <w:t>status</w:t>
            </w:r>
          </w:p>
        </w:tc>
        <w:tc>
          <w:tcPr>
            <w:tcW w:w="1620" w:type="dxa"/>
          </w:tcPr>
          <w:p w14:paraId="2BB2618B" w14:textId="63E2C8EF" w:rsidR="00E47338" w:rsidRPr="00744E18" w:rsidRDefault="00E47338" w:rsidP="00E47338">
            <w:pPr>
              <w:rPr>
                <w:rFonts w:eastAsia="MS Mincho"/>
                <w:sz w:val="22"/>
                <w:szCs w:val="22"/>
              </w:rPr>
            </w:pPr>
            <w:r w:rsidRPr="00744E18">
              <w:rPr>
                <w:rFonts w:eastAsia="MS Mincho"/>
                <w:sz w:val="22"/>
                <w:szCs w:val="22"/>
              </w:rPr>
              <w:t>Integer</w:t>
            </w:r>
          </w:p>
        </w:tc>
        <w:tc>
          <w:tcPr>
            <w:tcW w:w="3690" w:type="dxa"/>
          </w:tcPr>
          <w:p w14:paraId="13F31ABD" w14:textId="40FBF9E1" w:rsidR="00E47338" w:rsidRPr="00744E18" w:rsidRDefault="00E47338" w:rsidP="00E47338">
            <w:pPr>
              <w:rPr>
                <w:rFonts w:eastAsia="MS Mincho"/>
                <w:sz w:val="22"/>
                <w:szCs w:val="22"/>
              </w:rPr>
            </w:pPr>
            <w:r w:rsidRPr="00744E18">
              <w:rPr>
                <w:rFonts w:eastAsia="MS Mincho"/>
                <w:sz w:val="22"/>
                <w:szCs w:val="22"/>
              </w:rPr>
              <w:t>prtOutputStatus</w:t>
            </w:r>
          </w:p>
        </w:tc>
        <w:tc>
          <w:tcPr>
            <w:tcW w:w="2700" w:type="dxa"/>
          </w:tcPr>
          <w:p w14:paraId="58C59E91" w14:textId="43EA70B8"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23E867E1"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268CAE69" w14:textId="77777777" w:rsidR="00E47338" w:rsidRPr="00744E18" w:rsidRDefault="00E47338" w:rsidP="00E47338">
            <w:pPr>
              <w:rPr>
                <w:rFonts w:eastAsia="MS Mincho"/>
                <w:sz w:val="22"/>
                <w:szCs w:val="22"/>
              </w:rPr>
            </w:pPr>
            <w:r w:rsidRPr="00744E18">
              <w:rPr>
                <w:rFonts w:eastAsia="MS Mincho"/>
                <w:sz w:val="22"/>
                <w:szCs w:val="22"/>
              </w:rPr>
              <w:t>type</w:t>
            </w:r>
          </w:p>
        </w:tc>
        <w:tc>
          <w:tcPr>
            <w:tcW w:w="1620" w:type="dxa"/>
          </w:tcPr>
          <w:p w14:paraId="53AB5A24" w14:textId="0E436FB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636622D8" w14:textId="1DAE1484" w:rsidR="00E47338" w:rsidRPr="00744E18" w:rsidRDefault="00E47338" w:rsidP="00E47338">
            <w:pPr>
              <w:rPr>
                <w:rFonts w:eastAsia="MS Mincho"/>
                <w:sz w:val="22"/>
                <w:szCs w:val="22"/>
              </w:rPr>
            </w:pPr>
            <w:r w:rsidRPr="00744E18">
              <w:rPr>
                <w:rFonts w:eastAsia="MS Mincho"/>
                <w:sz w:val="22"/>
                <w:szCs w:val="22"/>
              </w:rPr>
              <w:t>prtOutputType</w:t>
            </w:r>
          </w:p>
        </w:tc>
        <w:tc>
          <w:tcPr>
            <w:tcW w:w="2700" w:type="dxa"/>
          </w:tcPr>
          <w:p w14:paraId="7E0BC097" w14:textId="2AD25DD3" w:rsidR="00E47338" w:rsidRPr="00744E18" w:rsidRDefault="00E47338" w:rsidP="00E47338">
            <w:pPr>
              <w:rPr>
                <w:rFonts w:eastAsia="MS Mincho"/>
                <w:sz w:val="22"/>
                <w:szCs w:val="22"/>
              </w:rPr>
            </w:pPr>
            <w:r w:rsidRPr="00744E18">
              <w:rPr>
                <w:rFonts w:eastAsia="MS Mincho"/>
                <w:sz w:val="22"/>
                <w:szCs w:val="22"/>
              </w:rPr>
              <w:t>REQUIRED</w:t>
            </w:r>
          </w:p>
        </w:tc>
      </w:tr>
      <w:tr w:rsidR="00E47338" w:rsidRPr="00744E18" w14:paraId="53952AFC" w14:textId="77777777" w:rsidTr="00BC5119">
        <w:tc>
          <w:tcPr>
            <w:tcW w:w="1620" w:type="dxa"/>
          </w:tcPr>
          <w:p w14:paraId="51952F20" w14:textId="77777777" w:rsidR="00E47338" w:rsidRPr="00744E18" w:rsidRDefault="00E47338" w:rsidP="00E47338">
            <w:pPr>
              <w:rPr>
                <w:rFonts w:eastAsia="MS Mincho"/>
                <w:sz w:val="22"/>
                <w:szCs w:val="22"/>
              </w:rPr>
            </w:pPr>
            <w:r w:rsidRPr="00744E18">
              <w:rPr>
                <w:rFonts w:eastAsia="MS Mincho"/>
                <w:sz w:val="22"/>
                <w:szCs w:val="22"/>
              </w:rPr>
              <w:t>unit</w:t>
            </w:r>
          </w:p>
        </w:tc>
        <w:tc>
          <w:tcPr>
            <w:tcW w:w="1620" w:type="dxa"/>
          </w:tcPr>
          <w:p w14:paraId="76773F4E" w14:textId="4C226340"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12F162A6" w14:textId="3A55D562" w:rsidR="00E47338" w:rsidRPr="00744E18" w:rsidRDefault="00E47338" w:rsidP="00E47338">
            <w:pPr>
              <w:rPr>
                <w:rFonts w:eastAsia="MS Mincho"/>
                <w:sz w:val="22"/>
                <w:szCs w:val="22"/>
              </w:rPr>
            </w:pPr>
            <w:r w:rsidRPr="00744E18">
              <w:rPr>
                <w:rFonts w:eastAsia="MS Mincho"/>
                <w:sz w:val="22"/>
                <w:szCs w:val="22"/>
              </w:rPr>
              <w:t>prtOutputCapacityUnit</w:t>
            </w:r>
          </w:p>
        </w:tc>
        <w:tc>
          <w:tcPr>
            <w:tcW w:w="2700" w:type="dxa"/>
          </w:tcPr>
          <w:p w14:paraId="633DC400" w14:textId="4844D021" w:rsidR="00E47338" w:rsidRPr="00744E18" w:rsidRDefault="00E47338" w:rsidP="00E47338">
            <w:pPr>
              <w:rPr>
                <w:rFonts w:eastAsia="MS Mincho"/>
                <w:sz w:val="22"/>
                <w:szCs w:val="22"/>
              </w:rPr>
            </w:pPr>
            <w:r w:rsidRPr="00744E18">
              <w:rPr>
                <w:rFonts w:eastAsia="MS Mincho"/>
                <w:sz w:val="22"/>
                <w:szCs w:val="22"/>
              </w:rPr>
              <w:t>RECOMMENDED</w:t>
            </w:r>
          </w:p>
        </w:tc>
      </w:tr>
      <w:tr w:rsidR="00E47338" w:rsidRPr="00744E18" w14:paraId="370953A7" w14:textId="77777777" w:rsidTr="00BC5119">
        <w:trPr>
          <w:cnfStyle w:val="000000100000" w:firstRow="0" w:lastRow="0" w:firstColumn="0" w:lastColumn="0" w:oddVBand="0" w:evenVBand="0" w:oddHBand="1" w:evenHBand="0" w:firstRowFirstColumn="0" w:firstRowLastColumn="0" w:lastRowFirstColumn="0" w:lastRowLastColumn="0"/>
        </w:trPr>
        <w:tc>
          <w:tcPr>
            <w:tcW w:w="1620" w:type="dxa"/>
          </w:tcPr>
          <w:p w14:paraId="6A1157AC" w14:textId="77777777" w:rsidR="00E47338" w:rsidRPr="00744E18" w:rsidRDefault="00E47338" w:rsidP="00E47338">
            <w:pPr>
              <w:rPr>
                <w:rFonts w:eastAsia="MS Mincho"/>
                <w:sz w:val="22"/>
                <w:szCs w:val="22"/>
              </w:rPr>
            </w:pPr>
            <w:r w:rsidRPr="00744E18">
              <w:rPr>
                <w:rFonts w:eastAsia="MS Mincho"/>
                <w:sz w:val="22"/>
                <w:szCs w:val="22"/>
              </w:rPr>
              <w:t>offsetstacking</w:t>
            </w:r>
          </w:p>
        </w:tc>
        <w:tc>
          <w:tcPr>
            <w:tcW w:w="1620" w:type="dxa"/>
          </w:tcPr>
          <w:p w14:paraId="1D8B07BE" w14:textId="5E4673ED" w:rsidR="00E47338" w:rsidRPr="00744E18" w:rsidRDefault="00E47338" w:rsidP="00E47338">
            <w:pPr>
              <w:rPr>
                <w:rFonts w:eastAsia="MS Mincho"/>
                <w:sz w:val="22"/>
                <w:szCs w:val="22"/>
              </w:rPr>
            </w:pPr>
            <w:r w:rsidRPr="00744E18">
              <w:rPr>
                <w:rFonts w:eastAsia="MS Mincho"/>
                <w:sz w:val="22"/>
                <w:szCs w:val="22"/>
              </w:rPr>
              <w:t>String</w:t>
            </w:r>
          </w:p>
        </w:tc>
        <w:tc>
          <w:tcPr>
            <w:tcW w:w="3690" w:type="dxa"/>
          </w:tcPr>
          <w:p w14:paraId="52FF215B" w14:textId="09E7EABE" w:rsidR="00E47338" w:rsidRPr="00744E18" w:rsidRDefault="00E47338" w:rsidP="00E47338">
            <w:pPr>
              <w:rPr>
                <w:rFonts w:eastAsia="MS Mincho"/>
                <w:sz w:val="22"/>
                <w:szCs w:val="22"/>
              </w:rPr>
            </w:pPr>
            <w:r w:rsidRPr="00744E18">
              <w:rPr>
                <w:rFonts w:eastAsia="MS Mincho"/>
                <w:sz w:val="22"/>
                <w:szCs w:val="22"/>
              </w:rPr>
              <w:t>prtOutput</w:t>
            </w:r>
            <w:r>
              <w:rPr>
                <w:rFonts w:eastAsia="MS Mincho"/>
                <w:sz w:val="22"/>
                <w:szCs w:val="22"/>
              </w:rPr>
              <w:t>OffsetStacking</w:t>
            </w:r>
          </w:p>
        </w:tc>
        <w:tc>
          <w:tcPr>
            <w:tcW w:w="2700" w:type="dxa"/>
          </w:tcPr>
          <w:p w14:paraId="365D5EC4" w14:textId="0D274F08" w:rsidR="00E47338" w:rsidRPr="00744E18" w:rsidRDefault="00E3749B" w:rsidP="00E47338">
            <w:pPr>
              <w:rPr>
                <w:rFonts w:eastAsia="MS Mincho"/>
                <w:sz w:val="22"/>
                <w:szCs w:val="22"/>
              </w:rPr>
            </w:pPr>
            <w:r>
              <w:rPr>
                <w:rFonts w:eastAsia="MS Mincho"/>
                <w:sz w:val="22"/>
                <w:szCs w:val="22"/>
              </w:rPr>
              <w:t>CONDITIONALLY REQUIRED</w:t>
            </w:r>
            <w:r w:rsidR="00E47338">
              <w:rPr>
                <w:rFonts w:eastAsia="MS Mincho"/>
                <w:sz w:val="22"/>
                <w:szCs w:val="22"/>
              </w:rPr>
              <w:t xml:space="preserve"> (2)</w:t>
            </w:r>
          </w:p>
        </w:tc>
      </w:tr>
      <w:tr w:rsidR="00E47338" w:rsidRPr="00744E18" w14:paraId="08DDB64E" w14:textId="77777777" w:rsidTr="00BC5119">
        <w:tc>
          <w:tcPr>
            <w:tcW w:w="1620" w:type="dxa"/>
          </w:tcPr>
          <w:p w14:paraId="205E1012" w14:textId="77777777" w:rsidR="00E47338" w:rsidRPr="00744E18" w:rsidRDefault="00E47338" w:rsidP="00E47338">
            <w:pPr>
              <w:rPr>
                <w:rFonts w:eastAsia="MS Mincho"/>
                <w:sz w:val="22"/>
                <w:szCs w:val="22"/>
              </w:rPr>
            </w:pPr>
            <w:r>
              <w:rPr>
                <w:rFonts w:eastAsia="MS Mincho"/>
                <w:sz w:val="22"/>
                <w:szCs w:val="22"/>
              </w:rPr>
              <w:t>index</w:t>
            </w:r>
          </w:p>
        </w:tc>
        <w:tc>
          <w:tcPr>
            <w:tcW w:w="1620" w:type="dxa"/>
          </w:tcPr>
          <w:p w14:paraId="745B6DBE" w14:textId="4FDA3798" w:rsidR="00E47338" w:rsidRDefault="00E47338" w:rsidP="00E47338">
            <w:pPr>
              <w:rPr>
                <w:rFonts w:eastAsia="MS Mincho"/>
                <w:sz w:val="22"/>
                <w:szCs w:val="22"/>
              </w:rPr>
            </w:pPr>
            <w:r>
              <w:rPr>
                <w:rFonts w:eastAsia="MS Mincho"/>
                <w:sz w:val="22"/>
                <w:szCs w:val="22"/>
              </w:rPr>
              <w:t>Integer</w:t>
            </w:r>
          </w:p>
        </w:tc>
        <w:tc>
          <w:tcPr>
            <w:tcW w:w="3690" w:type="dxa"/>
          </w:tcPr>
          <w:p w14:paraId="3F0A145B" w14:textId="21254235" w:rsidR="00E47338" w:rsidRDefault="00E47338" w:rsidP="00E47338">
            <w:pPr>
              <w:rPr>
                <w:rFonts w:eastAsia="MS Mincho"/>
                <w:sz w:val="22"/>
                <w:szCs w:val="22"/>
              </w:rPr>
            </w:pPr>
            <w:r>
              <w:rPr>
                <w:rFonts w:eastAsia="MS Mincho"/>
                <w:sz w:val="22"/>
                <w:szCs w:val="22"/>
              </w:rPr>
              <w:t>prtOutputIndex</w:t>
            </w:r>
          </w:p>
        </w:tc>
        <w:tc>
          <w:tcPr>
            <w:tcW w:w="2700" w:type="dxa"/>
          </w:tcPr>
          <w:p w14:paraId="539B5376" w14:textId="6FA599CC" w:rsidR="00E47338" w:rsidRPr="00744E18" w:rsidRDefault="00E47338" w:rsidP="00E47338">
            <w:pPr>
              <w:rPr>
                <w:rFonts w:eastAsia="MS Mincho"/>
                <w:sz w:val="22"/>
                <w:szCs w:val="22"/>
              </w:rPr>
            </w:pPr>
            <w:r>
              <w:rPr>
                <w:rFonts w:eastAsia="MS Mincho"/>
                <w:sz w:val="22"/>
                <w:szCs w:val="22"/>
              </w:rPr>
              <w:t>DEPRECATED (3)</w:t>
            </w:r>
          </w:p>
        </w:tc>
      </w:tr>
    </w:tbl>
    <w:p w14:paraId="3CA7790C" w14:textId="77777777" w:rsidR="00F928D2" w:rsidRPr="00D13C13" w:rsidRDefault="00F928D2" w:rsidP="00D13C13">
      <w:pPr>
        <w:pStyle w:val="NoteHeading"/>
        <w:rPr>
          <w:rFonts w:eastAsia="MS Mincho"/>
        </w:rPr>
      </w:pPr>
      <w:r w:rsidRPr="00D13C13">
        <w:rPr>
          <w:rFonts w:eastAsia="MS Mincho"/>
        </w:rPr>
        <w:t>Notes:</w:t>
      </w:r>
    </w:p>
    <w:p w14:paraId="7FDB895D" w14:textId="06E5520D" w:rsidR="00F928D2" w:rsidRPr="00391874" w:rsidRDefault="00F928D2" w:rsidP="00AA09EF">
      <w:pPr>
        <w:pStyle w:val="NoSpacing"/>
        <w:numPr>
          <w:ilvl w:val="0"/>
          <w:numId w:val="21"/>
        </w:numPr>
        <w:rPr>
          <w:rFonts w:eastAsia="MS Mincho"/>
        </w:rPr>
      </w:pPr>
      <w:r w:rsidRPr="00391874">
        <w:rPr>
          <w:rFonts w:eastAsia="MS Mincho"/>
        </w:rPr>
        <w:t xml:space="preserve">REQUIRED to </w:t>
      </w:r>
      <w:r w:rsidR="00B03500">
        <w:rPr>
          <w:rFonts w:eastAsia="MS Mincho"/>
        </w:rPr>
        <w:t>support</w:t>
      </w:r>
      <w:r w:rsidRPr="00391874">
        <w:rPr>
          <w:rFonts w:eastAsia="MS Mincho"/>
        </w:rPr>
        <w:t xml:space="preserve"> Client provide</w:t>
      </w:r>
      <w:r w:rsidR="00B03500">
        <w:rPr>
          <w:rFonts w:eastAsia="MS Mincho"/>
        </w:rPr>
        <w:t>d</w:t>
      </w:r>
      <w:r w:rsidRPr="00391874">
        <w:rPr>
          <w:rFonts w:eastAsia="MS Mincho"/>
        </w:rPr>
        <w:t xml:space="preserve"> media load instructions for manual duplexing, envelope, and form printing.</w:t>
      </w:r>
    </w:p>
    <w:p w14:paraId="2431A3FB" w14:textId="76FCDA45" w:rsidR="00F928D2" w:rsidRDefault="00E3749B" w:rsidP="00AA09EF">
      <w:pPr>
        <w:pStyle w:val="NoSpacing"/>
        <w:numPr>
          <w:ilvl w:val="0"/>
          <w:numId w:val="21"/>
        </w:numPr>
        <w:rPr>
          <w:rFonts w:eastAsia="MS Mincho"/>
        </w:rPr>
      </w:pPr>
      <w:r w:rsidRPr="00E3749B">
        <w:rPr>
          <w:rFonts w:eastAsia="MS Mincho"/>
        </w:rPr>
        <w:t xml:space="preserve">CONDITIONALLY REQUIRED </w:t>
      </w:r>
      <w:r>
        <w:rPr>
          <w:rFonts w:eastAsia="MS Mincho"/>
        </w:rPr>
        <w:t>for output destinations that support jog offsets</w:t>
      </w:r>
      <w:r w:rsidR="00F928D2" w:rsidRPr="00744E18">
        <w:rPr>
          <w:rFonts w:eastAsia="MS Mincho"/>
        </w:rPr>
        <w:t>.</w:t>
      </w:r>
    </w:p>
    <w:p w14:paraId="1F6C9CF1" w14:textId="6E5B6F44" w:rsidR="00F928D2" w:rsidRPr="00391874" w:rsidRDefault="00F928D2" w:rsidP="00AA09EF">
      <w:pPr>
        <w:pStyle w:val="NoSpacing"/>
        <w:numPr>
          <w:ilvl w:val="0"/>
          <w:numId w:val="21"/>
        </w:numPr>
        <w:rPr>
          <w:rFonts w:eastAsia="MS Mincho"/>
        </w:rPr>
      </w:pPr>
      <w:r w:rsidRPr="00391874">
        <w:rPr>
          <w:rFonts w:eastAsia="MS Mincho"/>
        </w:rPr>
        <w:t>DEPRECATED because correlation with the original MIB order is unimportant.</w:t>
      </w:r>
    </w:p>
    <w:p w14:paraId="64D3210B" w14:textId="1D36446D" w:rsidR="00471F5D" w:rsidRDefault="0002416B" w:rsidP="00471F5D">
      <w:pPr>
        <w:pStyle w:val="IEEEStdsParagraph"/>
        <w:rPr>
          <w:rFonts w:eastAsia="MS Mincho"/>
        </w:rPr>
      </w:pPr>
      <w:r>
        <w:rPr>
          <w:rFonts w:eastAsia="MS Mincho"/>
        </w:rPr>
        <w:t>A Printer MUST support t</w:t>
      </w:r>
      <w:r w:rsidR="00471F5D" w:rsidRPr="00471F5D">
        <w:rPr>
          <w:rFonts w:eastAsia="MS Mincho"/>
        </w:rPr>
        <w:t xml:space="preserve">his attribute if </w:t>
      </w:r>
      <w:r>
        <w:rPr>
          <w:rFonts w:eastAsia="MS Mincho"/>
        </w:rPr>
        <w:t xml:space="preserve">it supports the </w:t>
      </w:r>
      <w:r w:rsidR="00471F5D" w:rsidRPr="00471F5D">
        <w:rPr>
          <w:rFonts w:eastAsia="MS Mincho"/>
        </w:rPr>
        <w:t xml:space="preserve">"output-bin" attribute </w:t>
      </w:r>
      <w:r w:rsidR="000E7F20">
        <w:rPr>
          <w:rFonts w:eastAsia="MS Mincho"/>
        </w:rPr>
        <w:fldChar w:fldCharType="begin"/>
      </w:r>
      <w:r w:rsidR="000E7F20">
        <w:rPr>
          <w:rFonts w:eastAsia="MS Mincho"/>
        </w:rPr>
        <w:instrText xml:space="preserve"> REF PWG5100_2 \h </w:instrText>
      </w:r>
      <w:r w:rsidR="000E7F20">
        <w:rPr>
          <w:rFonts w:eastAsia="MS Mincho"/>
        </w:rPr>
      </w:r>
      <w:r w:rsidR="000E7F20">
        <w:rPr>
          <w:rFonts w:eastAsia="MS Mincho"/>
        </w:rPr>
        <w:fldChar w:fldCharType="separate"/>
      </w:r>
      <w:r w:rsidR="00D6659E">
        <w:t>[PWG5100.2]</w:t>
      </w:r>
      <w:r w:rsidR="000E7F20">
        <w:rPr>
          <w:rFonts w:eastAsia="MS Mincho"/>
        </w:rPr>
        <w:fldChar w:fldCharType="end"/>
      </w:r>
      <w:r w:rsidR="00471F5D" w:rsidRPr="00471F5D">
        <w:rPr>
          <w:rFonts w:eastAsia="MS Mincho"/>
        </w:rPr>
        <w:t>.</w:t>
      </w:r>
      <w:r w:rsidR="00471F5D">
        <w:rPr>
          <w:rFonts w:eastAsia="MS Mincho"/>
        </w:rPr>
        <w:t xml:space="preserve"> </w:t>
      </w:r>
      <w:r w:rsidR="00471F5D" w:rsidRPr="00471F5D">
        <w:rPr>
          <w:rFonts w:eastAsia="MS Mincho"/>
        </w:rPr>
        <w:t>If supported, this attribute MUST have the same cardinality (contain the same number of</w:t>
      </w:r>
      <w:r w:rsidR="00471F5D">
        <w:rPr>
          <w:rFonts w:eastAsia="MS Mincho"/>
        </w:rPr>
        <w:t xml:space="preserve"> </w:t>
      </w:r>
      <w:r w:rsidR="00471F5D" w:rsidRPr="00471F5D">
        <w:rPr>
          <w:rFonts w:eastAsia="MS Mincho"/>
        </w:rPr>
        <w:t xml:space="preserve">values) as the "output-bin-supported" </w:t>
      </w:r>
      <w:r w:rsidR="000E7F20">
        <w:rPr>
          <w:rFonts w:eastAsia="MS Mincho"/>
        </w:rPr>
        <w:t xml:space="preserve">Printer Description </w:t>
      </w:r>
      <w:r w:rsidR="00471F5D" w:rsidRPr="00471F5D">
        <w:rPr>
          <w:rFonts w:eastAsia="MS Mincho"/>
        </w:rPr>
        <w:t>attribute</w:t>
      </w:r>
      <w:r w:rsidR="006D07FB">
        <w:rPr>
          <w:rFonts w:eastAsia="MS Mincho"/>
        </w:rPr>
        <w:t xml:space="preserve"> </w:t>
      </w:r>
      <w:r w:rsidR="006D07FB">
        <w:rPr>
          <w:rFonts w:eastAsia="MS Mincho"/>
        </w:rPr>
        <w:fldChar w:fldCharType="begin"/>
      </w:r>
      <w:r w:rsidR="006D07FB">
        <w:rPr>
          <w:rFonts w:eastAsia="MS Mincho"/>
        </w:rPr>
        <w:instrText xml:space="preserve"> REF PWG5100_2 \h </w:instrText>
      </w:r>
      <w:r w:rsidR="006D07FB">
        <w:rPr>
          <w:rFonts w:eastAsia="MS Mincho"/>
        </w:rPr>
      </w:r>
      <w:r w:rsidR="006D07FB">
        <w:rPr>
          <w:rFonts w:eastAsia="MS Mincho"/>
        </w:rPr>
        <w:fldChar w:fldCharType="separate"/>
      </w:r>
      <w:r w:rsidR="00D6659E">
        <w:t>[PWG5100.2]</w:t>
      </w:r>
      <w:r w:rsidR="006D07FB">
        <w:rPr>
          <w:rFonts w:eastAsia="MS Mincho"/>
        </w:rPr>
        <w:fldChar w:fldCharType="end"/>
      </w:r>
      <w:r w:rsidR="00471F5D" w:rsidRPr="00471F5D">
        <w:rPr>
          <w:rFonts w:eastAsia="MS Mincho"/>
        </w:rPr>
        <w:t>. The i</w:t>
      </w:r>
      <w:r w:rsidR="00471F5D" w:rsidRPr="00471F5D">
        <w:rPr>
          <w:rFonts w:eastAsia="MS Mincho"/>
          <w:vertAlign w:val="superscript"/>
        </w:rPr>
        <w:t>th</w:t>
      </w:r>
      <w:r w:rsidR="00471F5D" w:rsidRPr="00471F5D">
        <w:rPr>
          <w:rFonts w:eastAsia="MS Mincho"/>
        </w:rPr>
        <w:t xml:space="preserve"> value in </w:t>
      </w:r>
      <w:r w:rsidR="006D07FB">
        <w:rPr>
          <w:rFonts w:eastAsia="MS Mincho"/>
        </w:rPr>
        <w:t>this</w:t>
      </w:r>
      <w:r w:rsidR="00471F5D" w:rsidRPr="00471F5D">
        <w:rPr>
          <w:rFonts w:eastAsia="MS Mincho"/>
        </w:rPr>
        <w:t xml:space="preserve"> </w:t>
      </w:r>
      <w:r w:rsidR="006D07FB">
        <w:rPr>
          <w:rFonts w:eastAsia="MS Mincho"/>
        </w:rPr>
        <w:t xml:space="preserve">attribute </w:t>
      </w:r>
      <w:r w:rsidR="00471F5D" w:rsidRPr="00471F5D">
        <w:rPr>
          <w:rFonts w:eastAsia="MS Mincho"/>
        </w:rPr>
        <w:t xml:space="preserve">corresponds to the </w:t>
      </w:r>
      <w:r w:rsidR="000E7F20" w:rsidRPr="00471F5D">
        <w:rPr>
          <w:rFonts w:eastAsia="MS Mincho"/>
        </w:rPr>
        <w:t>i</w:t>
      </w:r>
      <w:r w:rsidR="000E7F20" w:rsidRPr="00471F5D">
        <w:rPr>
          <w:rFonts w:eastAsia="MS Mincho"/>
          <w:vertAlign w:val="superscript"/>
        </w:rPr>
        <w:t>th</w:t>
      </w:r>
      <w:r w:rsidR="000E7F20" w:rsidRPr="00471F5D">
        <w:rPr>
          <w:rFonts w:eastAsia="MS Mincho"/>
        </w:rPr>
        <w:t xml:space="preserve"> </w:t>
      </w:r>
      <w:r w:rsidR="00471F5D" w:rsidRPr="00471F5D">
        <w:rPr>
          <w:rFonts w:eastAsia="MS Mincho"/>
        </w:rPr>
        <w:t>value in the "output-bin-supported" attribute.</w:t>
      </w:r>
    </w:p>
    <w:p w14:paraId="24B516AD" w14:textId="352A7E81" w:rsidR="00BD028A" w:rsidRDefault="00BD028A" w:rsidP="00BD028A">
      <w:pPr>
        <w:pStyle w:val="IEEEStdsParagraph"/>
        <w:rPr>
          <w:rFonts w:eastAsia="MS Mincho"/>
        </w:rPr>
      </w:pPr>
      <w:r>
        <w:rPr>
          <w:rFonts w:eastAsia="MS Mincho"/>
        </w:rPr>
        <w:t>A Printer MUST encode the v</w:t>
      </w:r>
      <w:r w:rsidRPr="00532B58">
        <w:rPr>
          <w:rFonts w:eastAsia="MS Mincho"/>
        </w:rPr>
        <w:t>alues of "printer-</w:t>
      </w:r>
      <w:r w:rsidR="00556ADA">
        <w:rPr>
          <w:rFonts w:eastAsia="MS Mincho"/>
        </w:rPr>
        <w:t>output</w:t>
      </w:r>
      <w:r w:rsidRPr="00532B58">
        <w:rPr>
          <w:rFonts w:eastAsia="MS Mincho"/>
        </w:rPr>
        <w:t xml:space="preserve">-tray" using </w:t>
      </w:r>
      <w:r>
        <w:rPr>
          <w:rFonts w:eastAsia="MS Mincho"/>
        </w:rPr>
        <w:t>printable characters from the Net-ASCII</w:t>
      </w:r>
      <w:r w:rsidRPr="00532B58">
        <w:rPr>
          <w:rFonts w:eastAsia="MS Mincho"/>
        </w:rPr>
        <w:t xml:space="preserve"> subset of the US-ASCII char</w:t>
      </w:r>
      <w:r>
        <w:rPr>
          <w:rFonts w:eastAsia="MS Mincho"/>
        </w:rPr>
        <w:t xml:space="preserve">acter </w:t>
      </w:r>
      <w:r w:rsidRPr="00532B58">
        <w:rPr>
          <w:rFonts w:eastAsia="MS Mincho"/>
        </w:rPr>
        <w:t>set</w:t>
      </w:r>
      <w:r>
        <w:rPr>
          <w:rFonts w:eastAsia="MS Mincho"/>
        </w:rPr>
        <w:t xml:space="preserve"> </w:t>
      </w:r>
      <w:r>
        <w:rPr>
          <w:rFonts w:eastAsia="MS Mincho"/>
        </w:rPr>
        <w:fldChar w:fldCharType="begin"/>
      </w:r>
      <w:r>
        <w:rPr>
          <w:rFonts w:eastAsia="MS Mincho"/>
        </w:rPr>
        <w:instrText xml:space="preserve"> REF RFC5198 \h </w:instrText>
      </w:r>
      <w:r>
        <w:rPr>
          <w:rFonts w:eastAsia="MS Mincho"/>
        </w:rPr>
      </w:r>
      <w:r>
        <w:rPr>
          <w:rFonts w:eastAsia="MS Mincho"/>
        </w:rPr>
        <w:fldChar w:fldCharType="separate"/>
      </w:r>
      <w:r w:rsidR="00D6659E">
        <w:t>[RFC5198]</w:t>
      </w:r>
      <w:r>
        <w:rPr>
          <w:rFonts w:eastAsia="MS Mincho"/>
        </w:rPr>
        <w:fldChar w:fldCharType="end"/>
      </w:r>
      <w:r w:rsidRPr="00532B58">
        <w:rPr>
          <w:rFonts w:eastAsia="MS Mincho"/>
        </w:rPr>
        <w:t xml:space="preserve">. </w:t>
      </w:r>
      <w:r>
        <w:rPr>
          <w:rFonts w:eastAsia="MS Mincho"/>
        </w:rPr>
        <w:t xml:space="preserve">A Printer MUST NOT supply values </w:t>
      </w:r>
      <w:r w:rsidR="0011678C">
        <w:rPr>
          <w:rFonts w:eastAsia="MS Mincho"/>
        </w:rPr>
        <w:t>containing</w:t>
      </w:r>
      <w:r>
        <w:rPr>
          <w:rFonts w:eastAsia="MS Mincho"/>
        </w:rPr>
        <w:t xml:space="preserve"> c</w:t>
      </w:r>
      <w:r w:rsidRPr="00532B58">
        <w:rPr>
          <w:rFonts w:eastAsia="MS Mincho"/>
        </w:rPr>
        <w:t xml:space="preserve">ontrol </w:t>
      </w:r>
      <w:r>
        <w:rPr>
          <w:rFonts w:eastAsia="MS Mincho"/>
        </w:rPr>
        <w:t>characters</w:t>
      </w:r>
      <w:r w:rsidRPr="00532B58">
        <w:rPr>
          <w:rFonts w:eastAsia="MS Mincho"/>
        </w:rPr>
        <w:t xml:space="preserve"> (0x00 </w:t>
      </w:r>
      <w:r>
        <w:rPr>
          <w:rFonts w:eastAsia="MS Mincho"/>
        </w:rPr>
        <w:t>-</w:t>
      </w:r>
      <w:r w:rsidRPr="00532B58">
        <w:rPr>
          <w:rFonts w:eastAsia="MS Mincho"/>
        </w:rPr>
        <w:t xml:space="preserve"> 0x1F and 0x7F).</w:t>
      </w:r>
    </w:p>
    <w:p w14:paraId="223BE37D" w14:textId="10154D34" w:rsidR="00F928D2" w:rsidRPr="00744E18" w:rsidRDefault="00F928D2" w:rsidP="009370FE">
      <w:pPr>
        <w:pStyle w:val="Caption"/>
        <w:rPr>
          <w:rFonts w:eastAsia="MS Mincho"/>
        </w:rPr>
      </w:pPr>
      <w:bookmarkStart w:id="823" w:name="_Ref199569881"/>
      <w:bookmarkStart w:id="824" w:name="_Toc204693782"/>
      <w:bookmarkStart w:id="825" w:name="_Toc14878501"/>
      <w:bookmarkStart w:id="826" w:name="_Toc40961923"/>
      <w:bookmarkStart w:id="827" w:name="_Toc95162850"/>
      <w:bookmarkStart w:id="828" w:name="_Toc86756110"/>
      <w:r>
        <w:lastRenderedPageBreak/>
        <w:t xml:space="preserve">Figure </w:t>
      </w:r>
      <w:r w:rsidR="00E477F6">
        <w:fldChar w:fldCharType="begin"/>
      </w:r>
      <w:r w:rsidR="00E477F6">
        <w:instrText xml:space="preserve"> SEQ Figure \* ARABIC </w:instrText>
      </w:r>
      <w:r w:rsidR="00E477F6">
        <w:fldChar w:fldCharType="separate"/>
      </w:r>
      <w:r w:rsidR="00D6659E">
        <w:rPr>
          <w:noProof/>
        </w:rPr>
        <w:t>9</w:t>
      </w:r>
      <w:r w:rsidR="00E477F6">
        <w:rPr>
          <w:noProof/>
        </w:rPr>
        <w:fldChar w:fldCharType="end"/>
      </w:r>
      <w:bookmarkEnd w:id="823"/>
      <w:r>
        <w:t xml:space="preserve"> - ABNF for "printer-output-tray" Values</w:t>
      </w:r>
      <w:bookmarkEnd w:id="824"/>
      <w:bookmarkEnd w:id="825"/>
      <w:bookmarkEnd w:id="826"/>
      <w:bookmarkEnd w:id="827"/>
      <w:bookmarkEnd w:id="828"/>
    </w:p>
    <w:p w14:paraId="6E92FB76" w14:textId="77777777" w:rsidR="00F928D2" w:rsidRPr="00744E18" w:rsidRDefault="00F928D2" w:rsidP="00F928D2">
      <w:pPr>
        <w:pStyle w:val="Example"/>
      </w:pPr>
      <w:r w:rsidRPr="00744E18">
        <w:t>printer-output-tray = *output-required *[output-optional]</w:t>
      </w:r>
    </w:p>
    <w:p w14:paraId="17C5E1E5" w14:textId="77777777" w:rsidR="00F928D2" w:rsidRPr="00744E18" w:rsidRDefault="00F928D2" w:rsidP="00F928D2">
      <w:pPr>
        <w:pStyle w:val="Example"/>
      </w:pPr>
      <w:r w:rsidRPr="00744E18">
        <w:t xml:space="preserve">    ; set of output elements encoded into one value</w:t>
      </w:r>
    </w:p>
    <w:p w14:paraId="1D77C3C4" w14:textId="77777777" w:rsidR="00F928D2" w:rsidRPr="00744E18" w:rsidRDefault="00F928D2" w:rsidP="00F928D2">
      <w:pPr>
        <w:pStyle w:val="Example"/>
      </w:pPr>
      <w:r w:rsidRPr="00744E18">
        <w:t> </w:t>
      </w:r>
    </w:p>
    <w:p w14:paraId="169E0B2D" w14:textId="77777777" w:rsidR="00F928D2" w:rsidRPr="00744E18" w:rsidRDefault="00F928D2" w:rsidP="00F928D2">
      <w:pPr>
        <w:pStyle w:val="Example"/>
      </w:pPr>
      <w:r w:rsidRPr="00744E18">
        <w:t>output-required     = output-req ";"</w:t>
      </w:r>
    </w:p>
    <w:p w14:paraId="481F7013" w14:textId="77777777" w:rsidR="00F928D2" w:rsidRPr="00744E18" w:rsidRDefault="00F928D2" w:rsidP="00F928D2">
      <w:pPr>
        <w:pStyle w:val="Example"/>
      </w:pPr>
      <w:r w:rsidRPr="00744E18">
        <w:t>output-req          = output-type /</w:t>
      </w:r>
    </w:p>
    <w:p w14:paraId="791B619D" w14:textId="77777777" w:rsidR="00F928D2" w:rsidRPr="00744E18" w:rsidRDefault="00F928D2" w:rsidP="00F928D2">
      <w:pPr>
        <w:pStyle w:val="Example"/>
      </w:pPr>
      <w:r w:rsidRPr="00744E18">
        <w:t xml:space="preserve">                      output-max-capacity /</w:t>
      </w:r>
    </w:p>
    <w:p w14:paraId="2A7CC6A3" w14:textId="77777777" w:rsidR="00F928D2" w:rsidRPr="00744E18" w:rsidRDefault="00F928D2" w:rsidP="00F928D2">
      <w:pPr>
        <w:pStyle w:val="Example"/>
      </w:pPr>
      <w:r w:rsidRPr="00744E18">
        <w:t xml:space="preserve">                      output-page-delivery /</w:t>
      </w:r>
    </w:p>
    <w:p w14:paraId="0FDD25C6" w14:textId="77777777" w:rsidR="00F928D2" w:rsidRPr="00744E18" w:rsidRDefault="00F928D2" w:rsidP="00F928D2">
      <w:pPr>
        <w:pStyle w:val="Example"/>
      </w:pPr>
      <w:r w:rsidRPr="00744E18">
        <w:t xml:space="preserve">                      output-remaining /</w:t>
      </w:r>
    </w:p>
    <w:p w14:paraId="31FEC624" w14:textId="77777777" w:rsidR="00F928D2" w:rsidRPr="00744E18" w:rsidRDefault="00F928D2" w:rsidP="00F928D2">
      <w:pPr>
        <w:pStyle w:val="Example"/>
      </w:pPr>
      <w:r w:rsidRPr="00744E18">
        <w:t xml:space="preserve">                      output-stacking-order /</w:t>
      </w:r>
    </w:p>
    <w:p w14:paraId="1604292C" w14:textId="77777777" w:rsidR="00F928D2" w:rsidRPr="00744E18" w:rsidRDefault="00F928D2" w:rsidP="00F928D2">
      <w:pPr>
        <w:pStyle w:val="Example"/>
      </w:pPr>
      <w:r w:rsidRPr="00744E18">
        <w:t xml:space="preserve">                      output-status /</w:t>
      </w:r>
    </w:p>
    <w:p w14:paraId="38AC4B83" w14:textId="77777777" w:rsidR="00F928D2" w:rsidRDefault="00F928D2" w:rsidP="00F928D2">
      <w:pPr>
        <w:pStyle w:val="Example"/>
      </w:pPr>
      <w:r w:rsidRPr="00744E18">
        <w:t xml:space="preserve">                      output-name</w:t>
      </w:r>
    </w:p>
    <w:p w14:paraId="44D9A1DA" w14:textId="77777777" w:rsidR="00F928D2" w:rsidRPr="00744E18" w:rsidRDefault="00F928D2" w:rsidP="00F928D2">
      <w:pPr>
        <w:pStyle w:val="Example"/>
      </w:pPr>
    </w:p>
    <w:p w14:paraId="6C230A0D" w14:textId="77777777" w:rsidR="00F928D2" w:rsidRPr="00744E18" w:rsidRDefault="00F928D2" w:rsidP="00F928D2">
      <w:pPr>
        <w:pStyle w:val="Example"/>
      </w:pPr>
      <w:r w:rsidRPr="00744E18">
        <w:t>output-optional     = output-opt ";"</w:t>
      </w:r>
    </w:p>
    <w:p w14:paraId="1745771B" w14:textId="77777777" w:rsidR="00F928D2" w:rsidRDefault="00F928D2" w:rsidP="00F928D2">
      <w:pPr>
        <w:pStyle w:val="Example"/>
      </w:pPr>
    </w:p>
    <w:p w14:paraId="5EF70D51" w14:textId="77777777" w:rsidR="00F928D2" w:rsidRPr="00744E18" w:rsidRDefault="00F928D2" w:rsidP="00F928D2">
      <w:pPr>
        <w:pStyle w:val="Example"/>
      </w:pPr>
      <w:r w:rsidRPr="00744E18">
        <w:t>output-opt          = output-index /</w:t>
      </w:r>
    </w:p>
    <w:p w14:paraId="46C6B358" w14:textId="77777777" w:rsidR="00F928D2" w:rsidRPr="00744E18" w:rsidRDefault="00F928D2" w:rsidP="00F928D2">
      <w:pPr>
        <w:pStyle w:val="Example"/>
      </w:pPr>
      <w:r w:rsidRPr="00744E18">
        <w:t xml:space="preserve">                      output-unit /</w:t>
      </w:r>
    </w:p>
    <w:p w14:paraId="4FDB056B" w14:textId="77777777" w:rsidR="00F928D2" w:rsidRDefault="00F928D2" w:rsidP="00F928D2">
      <w:pPr>
        <w:pStyle w:val="Example"/>
      </w:pPr>
      <w:r w:rsidRPr="00744E18">
        <w:t xml:space="preserve">                      output-offset-stacking</w:t>
      </w:r>
      <w:r>
        <w:t xml:space="preserve"> /</w:t>
      </w:r>
    </w:p>
    <w:p w14:paraId="206BBA88" w14:textId="77777777" w:rsidR="00F928D2" w:rsidRPr="00744E18" w:rsidRDefault="00F928D2" w:rsidP="00F928D2">
      <w:pPr>
        <w:pStyle w:val="Example"/>
      </w:pPr>
      <w:r>
        <w:t xml:space="preserve">                      output-ext</w:t>
      </w:r>
    </w:p>
    <w:p w14:paraId="5FDFB305" w14:textId="77777777" w:rsidR="00F928D2" w:rsidRDefault="00F928D2" w:rsidP="00F928D2">
      <w:pPr>
        <w:pStyle w:val="Example"/>
      </w:pPr>
    </w:p>
    <w:p w14:paraId="23E3A8D3" w14:textId="77777777" w:rsidR="00F928D2" w:rsidRPr="00744E18" w:rsidRDefault="00F928D2" w:rsidP="00F928D2">
      <w:pPr>
        <w:pStyle w:val="Example"/>
      </w:pPr>
      <w:r w:rsidRPr="00744E18">
        <w:t>output-type         = "type" "=" 1*ALPHA</w:t>
      </w:r>
    </w:p>
    <w:p w14:paraId="6FD0709B" w14:textId="77777777" w:rsidR="00F928D2" w:rsidRPr="00744E18" w:rsidRDefault="00F928D2" w:rsidP="00F928D2">
      <w:pPr>
        <w:pStyle w:val="Example"/>
      </w:pPr>
      <w:r w:rsidRPr="00744E18">
        <w:t xml:space="preserve">    ; enumerated value as an alpha string</w:t>
      </w:r>
    </w:p>
    <w:p w14:paraId="2A7CCEDD" w14:textId="77777777" w:rsidR="00F928D2" w:rsidRPr="00744E18" w:rsidRDefault="00F928D2" w:rsidP="00F928D2">
      <w:pPr>
        <w:pStyle w:val="Example"/>
      </w:pPr>
      <w:r w:rsidRPr="00744E18">
        <w:t xml:space="preserve">    ; (e.g., 'removableBin') of prtOutputType</w:t>
      </w:r>
    </w:p>
    <w:p w14:paraId="1118C523" w14:textId="77777777" w:rsidR="00F928D2" w:rsidRPr="00744E18" w:rsidRDefault="00F928D2" w:rsidP="00F928D2">
      <w:pPr>
        <w:pStyle w:val="Example"/>
      </w:pPr>
      <w:r w:rsidRPr="00744E18">
        <w:t xml:space="preserve">    ; in [RFC3805] mapped indirectly from</w:t>
      </w:r>
    </w:p>
    <w:p w14:paraId="7E4F82D0" w14:textId="77777777" w:rsidR="00F928D2" w:rsidRPr="00744E18" w:rsidRDefault="00F928D2" w:rsidP="00F928D2">
      <w:pPr>
        <w:pStyle w:val="Example"/>
      </w:pPr>
      <w:r w:rsidRPr="00744E18">
        <w:t xml:space="preserve">    ; the *label* in PrtOutputTypeTC in [IANAPRT]</w:t>
      </w:r>
    </w:p>
    <w:p w14:paraId="4B5A611E" w14:textId="77777777" w:rsidR="00F928D2" w:rsidRPr="00744E18" w:rsidRDefault="00F928D2" w:rsidP="00F928D2">
      <w:pPr>
        <w:pStyle w:val="Example"/>
      </w:pPr>
      <w:r w:rsidRPr="00744E18">
        <w:t> </w:t>
      </w:r>
    </w:p>
    <w:p w14:paraId="654CA9F7" w14:textId="77777777" w:rsidR="00F928D2" w:rsidRPr="00744E18" w:rsidRDefault="00F928D2" w:rsidP="00F928D2">
      <w:pPr>
        <w:pStyle w:val="Example"/>
      </w:pPr>
      <w:r w:rsidRPr="00744E18">
        <w:t>output-max-capacity = "maxcapacity" "=" 1*[DIGIT / "-"]</w:t>
      </w:r>
    </w:p>
    <w:p w14:paraId="4921626A" w14:textId="77777777" w:rsidR="00F928D2" w:rsidRPr="00744E18" w:rsidRDefault="00F928D2" w:rsidP="00F928D2">
      <w:pPr>
        <w:pStyle w:val="Example"/>
      </w:pPr>
      <w:r w:rsidRPr="00744E18">
        <w:t xml:space="preserve">    ; integer value as a numeric string mapped directly from</w:t>
      </w:r>
    </w:p>
    <w:p w14:paraId="20C955C0" w14:textId="77777777" w:rsidR="00F928D2" w:rsidRPr="00744E18" w:rsidRDefault="00F928D2" w:rsidP="00F928D2">
      <w:pPr>
        <w:pStyle w:val="Example"/>
      </w:pPr>
      <w:r w:rsidRPr="00744E18">
        <w:t xml:space="preserve">    ; prtOutputMaxCapacity in [RFC3805]</w:t>
      </w:r>
    </w:p>
    <w:p w14:paraId="66EB6709" w14:textId="77777777" w:rsidR="00F928D2" w:rsidRPr="00744E18" w:rsidRDefault="00F928D2" w:rsidP="00F928D2">
      <w:pPr>
        <w:pStyle w:val="Example"/>
      </w:pPr>
      <w:r w:rsidRPr="00744E18">
        <w:t> </w:t>
      </w:r>
    </w:p>
    <w:p w14:paraId="6FDCBEA0" w14:textId="77777777" w:rsidR="00F928D2" w:rsidRPr="00744E18" w:rsidRDefault="00F928D2" w:rsidP="00F928D2">
      <w:pPr>
        <w:pStyle w:val="Example"/>
      </w:pPr>
      <w:r w:rsidRPr="00744E18">
        <w:t>output-remaining    = "remaining" "=" 1*[DIGIT / "-"]</w:t>
      </w:r>
    </w:p>
    <w:p w14:paraId="0289F1B8" w14:textId="77777777" w:rsidR="00F928D2" w:rsidRPr="00744E18" w:rsidRDefault="00F928D2" w:rsidP="00F928D2">
      <w:pPr>
        <w:pStyle w:val="Example"/>
      </w:pPr>
      <w:r w:rsidRPr="00744E18">
        <w:t xml:space="preserve">    ; integer value as a numeric string mapped directly from</w:t>
      </w:r>
    </w:p>
    <w:p w14:paraId="010AE169" w14:textId="77777777" w:rsidR="00F928D2" w:rsidRPr="00744E18" w:rsidRDefault="00F928D2" w:rsidP="00F928D2">
      <w:pPr>
        <w:pStyle w:val="Example"/>
      </w:pPr>
      <w:r w:rsidRPr="00744E18">
        <w:t xml:space="preserve">    ; prtOutputRemainingCapacity in [RFC3805]</w:t>
      </w:r>
    </w:p>
    <w:p w14:paraId="19762A27" w14:textId="77777777" w:rsidR="00F928D2" w:rsidRPr="00744E18" w:rsidRDefault="00F928D2" w:rsidP="00F928D2">
      <w:pPr>
        <w:pStyle w:val="Example"/>
      </w:pPr>
      <w:r w:rsidRPr="00744E18">
        <w:t> </w:t>
      </w:r>
    </w:p>
    <w:p w14:paraId="653BDCB2" w14:textId="77777777" w:rsidR="00F928D2" w:rsidRPr="00744E18" w:rsidRDefault="00F928D2" w:rsidP="00F928D2">
      <w:pPr>
        <w:pStyle w:val="Example"/>
      </w:pPr>
      <w:r w:rsidRPr="00744E18">
        <w:t>output-status       = "status" "=" 1*DIGIT</w:t>
      </w:r>
    </w:p>
    <w:p w14:paraId="448E9121" w14:textId="77777777" w:rsidR="00F928D2" w:rsidRPr="00744E18" w:rsidRDefault="00F928D2" w:rsidP="00F928D2">
      <w:pPr>
        <w:pStyle w:val="Example"/>
      </w:pPr>
      <w:r w:rsidRPr="00744E18">
        <w:t xml:space="preserve">    ; integer value as a numeric string mapped directly from</w:t>
      </w:r>
    </w:p>
    <w:p w14:paraId="2C6283B2" w14:textId="77777777" w:rsidR="00F928D2" w:rsidRPr="00744E18" w:rsidRDefault="00F928D2" w:rsidP="00F928D2">
      <w:pPr>
        <w:pStyle w:val="Example"/>
      </w:pPr>
      <w:r w:rsidRPr="00744E18">
        <w:t xml:space="preserve">    ; prtOutputStatus in [RFC3805]</w:t>
      </w:r>
    </w:p>
    <w:p w14:paraId="5A62FBEF" w14:textId="77777777" w:rsidR="00F928D2" w:rsidRDefault="00F928D2" w:rsidP="00F928D2">
      <w:pPr>
        <w:pStyle w:val="Example"/>
      </w:pPr>
    </w:p>
    <w:p w14:paraId="2267E97A" w14:textId="77777777" w:rsidR="00F928D2" w:rsidRPr="00744E18" w:rsidRDefault="00F928D2" w:rsidP="00F928D2">
      <w:pPr>
        <w:pStyle w:val="Example"/>
      </w:pPr>
      <w:r w:rsidRPr="00744E18">
        <w:t>output-name         = "name" "=" 1*ALPHA</w:t>
      </w:r>
    </w:p>
    <w:p w14:paraId="0774A525" w14:textId="77777777" w:rsidR="00F928D2" w:rsidRPr="00744E18" w:rsidRDefault="00F928D2" w:rsidP="00F928D2">
      <w:pPr>
        <w:pStyle w:val="Example"/>
      </w:pPr>
      <w:r w:rsidRPr="00744E18">
        <w:t xml:space="preserve">    ; string value as an alpha string mapped directly from</w:t>
      </w:r>
    </w:p>
    <w:p w14:paraId="20F03C48" w14:textId="77777777" w:rsidR="00F928D2" w:rsidRPr="00744E18" w:rsidRDefault="00F928D2" w:rsidP="00F928D2">
      <w:pPr>
        <w:pStyle w:val="Example"/>
      </w:pPr>
      <w:r w:rsidRPr="00744E18">
        <w:t xml:space="preserve">    ; prtOutputName in [RFC3805]</w:t>
      </w:r>
    </w:p>
    <w:p w14:paraId="3B4566B4" w14:textId="77777777" w:rsidR="00F928D2" w:rsidRPr="00744E18" w:rsidRDefault="00F928D2" w:rsidP="00F928D2">
      <w:pPr>
        <w:pStyle w:val="Example"/>
      </w:pPr>
      <w:r w:rsidRPr="00744E18">
        <w:t> </w:t>
      </w:r>
    </w:p>
    <w:p w14:paraId="7081EB58" w14:textId="77777777" w:rsidR="00F928D2" w:rsidRPr="00744E18" w:rsidRDefault="00F928D2" w:rsidP="00F928D2">
      <w:pPr>
        <w:pStyle w:val="Example"/>
      </w:pPr>
      <w:r w:rsidRPr="00744E18">
        <w:t>output-index        = "index" "=" 1*DIGIT</w:t>
      </w:r>
    </w:p>
    <w:p w14:paraId="432E74A6" w14:textId="77777777" w:rsidR="00F928D2" w:rsidRPr="00744E18" w:rsidRDefault="00F928D2" w:rsidP="00F928D2">
      <w:pPr>
        <w:pStyle w:val="Example"/>
      </w:pPr>
      <w:r w:rsidRPr="00744E18">
        <w:t xml:space="preserve">    ; integer value as a numeric string mapped directly from</w:t>
      </w:r>
    </w:p>
    <w:p w14:paraId="683DCA83" w14:textId="77777777" w:rsidR="00F928D2" w:rsidRPr="00744E18" w:rsidRDefault="00F928D2" w:rsidP="00F928D2">
      <w:pPr>
        <w:pStyle w:val="Example"/>
      </w:pPr>
      <w:r w:rsidRPr="00744E18">
        <w:t xml:space="preserve">    ; prtOutputIndex in [RFC3805]</w:t>
      </w:r>
    </w:p>
    <w:p w14:paraId="258EE500" w14:textId="77777777" w:rsidR="00F928D2" w:rsidRPr="00744E18" w:rsidRDefault="00F928D2" w:rsidP="00F928D2">
      <w:pPr>
        <w:pStyle w:val="Example"/>
      </w:pPr>
      <w:r w:rsidRPr="00744E18">
        <w:t> </w:t>
      </w:r>
    </w:p>
    <w:p w14:paraId="75F3E991" w14:textId="77777777" w:rsidR="00F928D2" w:rsidRPr="00744E18" w:rsidRDefault="00F928D2" w:rsidP="00F928D2">
      <w:pPr>
        <w:pStyle w:val="Example"/>
      </w:pPr>
      <w:r w:rsidRPr="00744E18">
        <w:t>output-unit         = "unit" "=" 1*ALPHA</w:t>
      </w:r>
    </w:p>
    <w:p w14:paraId="29546533" w14:textId="77777777" w:rsidR="00F928D2" w:rsidRPr="00744E18" w:rsidRDefault="00F928D2" w:rsidP="00F928D2">
      <w:pPr>
        <w:pStyle w:val="Example"/>
      </w:pPr>
      <w:r w:rsidRPr="00744E18">
        <w:t xml:space="preserve">    ; enumerated value as an alpha string (e.g., 'other') of</w:t>
      </w:r>
    </w:p>
    <w:p w14:paraId="25BB2361" w14:textId="77777777" w:rsidR="00F928D2" w:rsidRPr="00744E18" w:rsidRDefault="00F928D2" w:rsidP="00F928D2">
      <w:pPr>
        <w:pStyle w:val="Example"/>
      </w:pPr>
      <w:r w:rsidRPr="00744E18">
        <w:t xml:space="preserve">    ; prtOutputCapacityUnit in [RFC3805] mapped indirectly from</w:t>
      </w:r>
    </w:p>
    <w:p w14:paraId="17490F84" w14:textId="77777777" w:rsidR="00F928D2" w:rsidRPr="00744E18" w:rsidRDefault="00F928D2" w:rsidP="00F928D2">
      <w:pPr>
        <w:pStyle w:val="Example"/>
      </w:pPr>
      <w:r w:rsidRPr="00744E18">
        <w:t xml:space="preserve">    ; the *label* in PrtCapacityUnitTC in [RFC3805]</w:t>
      </w:r>
    </w:p>
    <w:p w14:paraId="68E4F52C" w14:textId="77777777" w:rsidR="00F928D2" w:rsidRPr="00744E18" w:rsidRDefault="00F928D2" w:rsidP="00F928D2">
      <w:pPr>
        <w:pStyle w:val="Example"/>
      </w:pPr>
      <w:r w:rsidRPr="00744E18">
        <w:t> </w:t>
      </w:r>
    </w:p>
    <w:p w14:paraId="329E77FF" w14:textId="77777777" w:rsidR="00F928D2" w:rsidRPr="00744E18" w:rsidRDefault="00F928D2" w:rsidP="00F928D2">
      <w:pPr>
        <w:pStyle w:val="Example"/>
      </w:pPr>
      <w:r w:rsidRPr="00744E18">
        <w:t>output-stacking-order = "stackingorder" "=" 1*ALPHA</w:t>
      </w:r>
    </w:p>
    <w:p w14:paraId="046E3168" w14:textId="77777777" w:rsidR="00F928D2" w:rsidRPr="00744E18" w:rsidRDefault="00F928D2" w:rsidP="00F928D2">
      <w:pPr>
        <w:pStyle w:val="Example"/>
      </w:pPr>
      <w:r w:rsidRPr="00744E18">
        <w:t xml:space="preserve">    ; enumerated value as an alpha string (e.g., 'firstToLast') of</w:t>
      </w:r>
    </w:p>
    <w:p w14:paraId="126A0600" w14:textId="77777777" w:rsidR="00F928D2" w:rsidRPr="00744E18" w:rsidRDefault="00F928D2" w:rsidP="00F928D2">
      <w:pPr>
        <w:pStyle w:val="Example"/>
      </w:pPr>
      <w:r w:rsidRPr="00744E18">
        <w:t xml:space="preserve">    ; prtOutputStackingOrder in [RFC3805] mapped indirectly from</w:t>
      </w:r>
    </w:p>
    <w:p w14:paraId="0874EFB7" w14:textId="77777777" w:rsidR="00F928D2" w:rsidRPr="00744E18" w:rsidRDefault="00F928D2" w:rsidP="00F928D2">
      <w:pPr>
        <w:pStyle w:val="Example"/>
      </w:pPr>
      <w:r w:rsidRPr="00744E18">
        <w:t xml:space="preserve">    ; the *label* in PrtOutputStackingOrderTC in [RFC3805]</w:t>
      </w:r>
    </w:p>
    <w:p w14:paraId="091CFE6D" w14:textId="77777777" w:rsidR="00F928D2" w:rsidRDefault="00F928D2" w:rsidP="00F928D2">
      <w:pPr>
        <w:pStyle w:val="Example"/>
      </w:pPr>
    </w:p>
    <w:p w14:paraId="38593EE4" w14:textId="77777777" w:rsidR="00F928D2" w:rsidRPr="00744E18" w:rsidRDefault="00F928D2" w:rsidP="00F928D2">
      <w:pPr>
        <w:pStyle w:val="Example"/>
      </w:pPr>
      <w:r w:rsidRPr="00744E18">
        <w:t>output-page-delivery = "pagedelivery" "=" 1*ALPHA</w:t>
      </w:r>
    </w:p>
    <w:p w14:paraId="52CE7982" w14:textId="77777777" w:rsidR="00F928D2" w:rsidRPr="00744E18" w:rsidRDefault="00F928D2" w:rsidP="00F928D2">
      <w:pPr>
        <w:pStyle w:val="Example"/>
      </w:pPr>
      <w:r w:rsidRPr="00744E18">
        <w:t xml:space="preserve">    ; enumerated value as an alpha string (e.g., 'faceUp') of</w:t>
      </w:r>
    </w:p>
    <w:p w14:paraId="56185168" w14:textId="77777777" w:rsidR="00F928D2" w:rsidRPr="00744E18" w:rsidRDefault="00F928D2" w:rsidP="00F928D2">
      <w:pPr>
        <w:pStyle w:val="Example"/>
      </w:pPr>
      <w:r w:rsidRPr="00744E18">
        <w:t xml:space="preserve">    ; prtOutputPageDeliveryOrientation in [RFC3805] mapped indirectly</w:t>
      </w:r>
    </w:p>
    <w:p w14:paraId="7DF7F32C" w14:textId="77777777" w:rsidR="00F928D2" w:rsidRPr="00744E18" w:rsidRDefault="00F928D2" w:rsidP="00F928D2">
      <w:pPr>
        <w:pStyle w:val="Example"/>
      </w:pPr>
      <w:r w:rsidRPr="00744E18">
        <w:t xml:space="preserve">    ; from the *label* in PrtOutputPageDeliveryOrientationTC in</w:t>
      </w:r>
    </w:p>
    <w:p w14:paraId="2C38CA82" w14:textId="77777777" w:rsidR="00F928D2" w:rsidRPr="00744E18" w:rsidRDefault="00F928D2" w:rsidP="00F928D2">
      <w:pPr>
        <w:pStyle w:val="Example"/>
      </w:pPr>
      <w:r w:rsidRPr="00744E18">
        <w:t xml:space="preserve">    ; [RFC3805]</w:t>
      </w:r>
    </w:p>
    <w:p w14:paraId="19BDA9E2" w14:textId="77777777" w:rsidR="00F928D2" w:rsidRPr="00744E18" w:rsidRDefault="00F928D2" w:rsidP="00F928D2">
      <w:pPr>
        <w:pStyle w:val="Example"/>
      </w:pPr>
      <w:r w:rsidRPr="00744E18">
        <w:t> </w:t>
      </w:r>
    </w:p>
    <w:p w14:paraId="1C2AEF9D" w14:textId="77777777" w:rsidR="00F928D2" w:rsidRPr="00744E18" w:rsidRDefault="00F928D2" w:rsidP="00F928D2">
      <w:pPr>
        <w:pStyle w:val="Example"/>
      </w:pPr>
      <w:r w:rsidRPr="00744E18">
        <w:t>output-offset-stacking = "offsetstacking" "=" 1*ALPHA</w:t>
      </w:r>
    </w:p>
    <w:p w14:paraId="36370977" w14:textId="77777777" w:rsidR="00F928D2" w:rsidRPr="00744E18" w:rsidRDefault="00F928D2" w:rsidP="00F928D2">
      <w:pPr>
        <w:pStyle w:val="Example"/>
      </w:pPr>
      <w:r w:rsidRPr="00744E18">
        <w:t xml:space="preserve">    ; enumerated value as an alpha string (e.g., 'notPresent') of</w:t>
      </w:r>
    </w:p>
    <w:p w14:paraId="7872F33E" w14:textId="77777777" w:rsidR="00F928D2" w:rsidRPr="00744E18" w:rsidRDefault="00F928D2" w:rsidP="00F928D2">
      <w:pPr>
        <w:pStyle w:val="Example"/>
      </w:pPr>
      <w:r w:rsidRPr="00744E18">
        <w:t xml:space="preserve">    ; prtOutputOffsetStacking in [RFC3805] mapped indirectly from</w:t>
      </w:r>
    </w:p>
    <w:p w14:paraId="6CEA89A2" w14:textId="77777777" w:rsidR="00F928D2" w:rsidRDefault="00F928D2" w:rsidP="00F928D2">
      <w:pPr>
        <w:pStyle w:val="Example"/>
      </w:pPr>
      <w:r w:rsidRPr="00744E18">
        <w:t xml:space="preserve">    ; the *label* in PresentOnOff in [RFC3805]</w:t>
      </w:r>
    </w:p>
    <w:p w14:paraId="7CAEEC48" w14:textId="77777777" w:rsidR="00F928D2" w:rsidRDefault="00F928D2" w:rsidP="00F928D2">
      <w:pPr>
        <w:pStyle w:val="Example"/>
      </w:pPr>
    </w:p>
    <w:p w14:paraId="5DAB7DAA" w14:textId="77777777" w:rsidR="00F928D2" w:rsidRDefault="00F928D2" w:rsidP="00F928D2">
      <w:pPr>
        <w:pStyle w:val="Example"/>
      </w:pPr>
      <w:r w:rsidRPr="00744E18">
        <w:t>output</w:t>
      </w:r>
      <w:r>
        <w:t xml:space="preserve">-ext           = </w:t>
      </w:r>
      <w:r w:rsidRPr="00744E18">
        <w:t>output</w:t>
      </w:r>
      <w:r>
        <w:t xml:space="preserve">-extname "=" </w:t>
      </w:r>
      <w:r w:rsidRPr="00744E18">
        <w:t>output</w:t>
      </w:r>
      <w:r>
        <w:t>-extvalue</w:t>
      </w:r>
    </w:p>
    <w:p w14:paraId="1700D82C" w14:textId="77777777" w:rsidR="00F928D2" w:rsidRDefault="00F928D2" w:rsidP="00F928D2">
      <w:pPr>
        <w:pStyle w:val="Example"/>
      </w:pPr>
      <w:r w:rsidRPr="00744E18">
        <w:t>output</w:t>
      </w:r>
      <w:r>
        <w:t>-extname       = 1*[ALPHA / DIGIT / "-"]</w:t>
      </w:r>
    </w:p>
    <w:p w14:paraId="1671DBAA" w14:textId="77777777" w:rsidR="00F928D2" w:rsidRDefault="00F928D2" w:rsidP="00F928D2">
      <w:pPr>
        <w:pStyle w:val="Example"/>
      </w:pPr>
      <w:r w:rsidRPr="00744E18">
        <w:t>output</w:t>
      </w:r>
      <w:r>
        <w:t>-extvalue      = 1*[ALPHA / DIGIT / "-" / "." / ","]</w:t>
      </w:r>
    </w:p>
    <w:p w14:paraId="2904CDC5" w14:textId="77777777" w:rsidR="00F928D2" w:rsidRPr="00744E18" w:rsidRDefault="00F928D2" w:rsidP="00F928D2">
      <w:pPr>
        <w:pStyle w:val="Example"/>
      </w:pPr>
      <w:r>
        <w:t xml:space="preserve">    ; extension point for other MIB values not mapped</w:t>
      </w:r>
    </w:p>
    <w:p w14:paraId="3856BD35" w14:textId="2E082276" w:rsidR="00F928D2" w:rsidRPr="00744E18" w:rsidRDefault="00F928D2" w:rsidP="00B9314B">
      <w:pPr>
        <w:pStyle w:val="IEEEStdsLevel4Header"/>
      </w:pPr>
      <w:r w:rsidRPr="00744E18">
        <w:t>Example of printer-output-tray</w:t>
      </w:r>
    </w:p>
    <w:p w14:paraId="47174911" w14:textId="687DB196" w:rsidR="00F16619" w:rsidRPr="00744E18" w:rsidRDefault="00C67D54" w:rsidP="00F16619">
      <w:pPr>
        <w:pStyle w:val="IEEEStdsParagraph"/>
        <w:rPr>
          <w:rFonts w:eastAsia="MS Mincho"/>
        </w:rPr>
      </w:pPr>
      <w:r>
        <w:rPr>
          <w:rFonts w:eastAsia="MS Mincho"/>
        </w:rPr>
        <w:fldChar w:fldCharType="begin"/>
      </w:r>
      <w:r>
        <w:rPr>
          <w:rFonts w:eastAsia="MS Mincho"/>
        </w:rPr>
        <w:instrText xml:space="preserve"> REF _Ref54598838 \h </w:instrText>
      </w:r>
      <w:r>
        <w:rPr>
          <w:rFonts w:eastAsia="MS Mincho"/>
        </w:rPr>
      </w:r>
      <w:r>
        <w:rPr>
          <w:rFonts w:eastAsia="MS Mincho"/>
        </w:rPr>
        <w:fldChar w:fldCharType="separate"/>
      </w:r>
      <w:r w:rsidR="00D6659E">
        <w:t xml:space="preserve">Figure </w:t>
      </w:r>
      <w:r w:rsidR="00D6659E">
        <w:rPr>
          <w:noProof/>
        </w:rPr>
        <w:t>10</w:t>
      </w:r>
      <w:r>
        <w:rPr>
          <w:rFonts w:eastAsia="MS Mincho"/>
        </w:rPr>
        <w:fldChar w:fldCharType="end"/>
      </w:r>
      <w:r w:rsidR="00F16619">
        <w:rPr>
          <w:rFonts w:eastAsia="MS Mincho"/>
        </w:rPr>
        <w:t xml:space="preserve"> </w:t>
      </w:r>
      <w:r w:rsidR="00F928D2" w:rsidRPr="00744E18">
        <w:rPr>
          <w:rFonts w:eastAsia="MS Mincho"/>
        </w:rPr>
        <w:t xml:space="preserve">shows two rows of the machine-readable (non-localized) columnar objects from </w:t>
      </w:r>
      <w:r w:rsidR="00F928D2">
        <w:rPr>
          <w:rFonts w:eastAsia="MS Mincho"/>
        </w:rPr>
        <w:t>prtOutput</w:t>
      </w:r>
      <w:r w:rsidR="00F928D2" w:rsidRPr="00744E18">
        <w:rPr>
          <w:rFonts w:eastAsia="MS Mincho"/>
        </w:rPr>
        <w:t>Table encoded into corresponding values of "printer-output-tray"</w:t>
      </w:r>
      <w:r w:rsidR="00EF14DF">
        <w:rPr>
          <w:rFonts w:eastAsia="MS Mincho"/>
        </w:rPr>
        <w:t>,</w:t>
      </w:r>
      <w:r w:rsidR="00F16619">
        <w:rPr>
          <w:rFonts w:eastAsia="MS Mincho"/>
        </w:rPr>
        <w:t xml:space="preserve"> </w:t>
      </w:r>
      <w:r w:rsidR="00EF14DF">
        <w:rPr>
          <w:rFonts w:eastAsia="MS Mincho"/>
        </w:rPr>
        <w:t xml:space="preserve">presented using the "PAPI" textual syntax encoding </w:t>
      </w:r>
      <w:r w:rsidR="00EF14DF">
        <w:rPr>
          <w:rFonts w:eastAsia="MS Mincho"/>
        </w:rPr>
        <w:fldChar w:fldCharType="begin"/>
      </w:r>
      <w:r w:rsidR="00EF14DF">
        <w:rPr>
          <w:rFonts w:eastAsia="MS Mincho"/>
        </w:rPr>
        <w:instrText xml:space="preserve"> REF PAPI \h </w:instrText>
      </w:r>
      <w:r w:rsidR="00EF14DF">
        <w:rPr>
          <w:rFonts w:eastAsia="MS Mincho"/>
        </w:rPr>
      </w:r>
      <w:r w:rsidR="00EF14DF">
        <w:rPr>
          <w:rFonts w:eastAsia="MS Mincho"/>
        </w:rPr>
        <w:fldChar w:fldCharType="separate"/>
      </w:r>
      <w:r w:rsidR="00D6659E" w:rsidRPr="00B3025C">
        <w:t>[PAPI]</w:t>
      </w:r>
      <w:r w:rsidR="00EF14DF">
        <w:rPr>
          <w:rFonts w:eastAsia="MS Mincho"/>
        </w:rPr>
        <w:fldChar w:fldCharType="end"/>
      </w:r>
      <w:r w:rsidR="00EF14DF">
        <w:rPr>
          <w:rFonts w:eastAsia="MS Mincho"/>
        </w:rPr>
        <w:t>.</w:t>
      </w:r>
    </w:p>
    <w:p w14:paraId="4F891838" w14:textId="76D74F81" w:rsidR="00F928D2" w:rsidRPr="00744E18" w:rsidRDefault="00F928D2" w:rsidP="00F928D2">
      <w:pPr>
        <w:pStyle w:val="IEEEStdsParagraph"/>
        <w:rPr>
          <w:rFonts w:eastAsia="MS Mincho"/>
        </w:rPr>
      </w:pPr>
      <w:r w:rsidRPr="00744E18">
        <w:rPr>
          <w:rFonts w:eastAsia="MS Mincho"/>
        </w:rPr>
        <w:t xml:space="preserve">Note: Line breaks are shown below for readability of this example. </w:t>
      </w:r>
      <w:r w:rsidR="00E525A1">
        <w:rPr>
          <w:rFonts w:eastAsia="MS Mincho"/>
        </w:rPr>
        <w:t xml:space="preserve">The 'nl' (0x0A) and 'lf' (0x0D) characters are among </w:t>
      </w:r>
      <w:r w:rsidR="005D1D1E">
        <w:rPr>
          <w:rFonts w:eastAsia="MS Mincho"/>
        </w:rPr>
        <w:t>those</w:t>
      </w:r>
      <w:r w:rsidR="00E525A1">
        <w:rPr>
          <w:rFonts w:eastAsia="MS Mincho"/>
        </w:rPr>
        <w:t xml:space="preserve"> disallowed for</w:t>
      </w:r>
      <w:r w:rsidR="00E525A1" w:rsidRPr="00532B58">
        <w:rPr>
          <w:rFonts w:eastAsia="MS Mincho"/>
        </w:rPr>
        <w:t xml:space="preserve"> "printer-</w:t>
      </w:r>
      <w:r w:rsidR="00E525A1">
        <w:rPr>
          <w:rFonts w:eastAsia="MS Mincho"/>
        </w:rPr>
        <w:t>out</w:t>
      </w:r>
      <w:r w:rsidR="00E525A1" w:rsidRPr="00532B58">
        <w:rPr>
          <w:rFonts w:eastAsia="MS Mincho"/>
        </w:rPr>
        <w:t>put-tray".</w:t>
      </w:r>
    </w:p>
    <w:p w14:paraId="59BC17E4" w14:textId="2E88C37C" w:rsidR="009370FE" w:rsidRDefault="009370FE" w:rsidP="009370FE">
      <w:pPr>
        <w:pStyle w:val="Caption"/>
      </w:pPr>
      <w:bookmarkStart w:id="829" w:name="_Ref54598838"/>
      <w:bookmarkStart w:id="830" w:name="_Toc95162851"/>
      <w:bookmarkStart w:id="831" w:name="_Toc86756111"/>
      <w:r>
        <w:t xml:space="preserve">Figure </w:t>
      </w:r>
      <w:r w:rsidR="00E477F6">
        <w:fldChar w:fldCharType="begin"/>
      </w:r>
      <w:r w:rsidR="00E477F6">
        <w:instrText xml:space="preserve"> SEQ Figure \* ARABIC </w:instrText>
      </w:r>
      <w:r w:rsidR="00E477F6">
        <w:fldChar w:fldCharType="separate"/>
      </w:r>
      <w:r w:rsidR="00D6659E">
        <w:rPr>
          <w:noProof/>
        </w:rPr>
        <w:t>10</w:t>
      </w:r>
      <w:r w:rsidR="00E477F6">
        <w:rPr>
          <w:noProof/>
        </w:rPr>
        <w:fldChar w:fldCharType="end"/>
      </w:r>
      <w:bookmarkEnd w:id="829"/>
      <w:r>
        <w:t xml:space="preserve"> - Example </w:t>
      </w:r>
      <w:r w:rsidR="00581829">
        <w:t>values for</w:t>
      </w:r>
      <w:r>
        <w:t xml:space="preserve"> "printer-output-tray"</w:t>
      </w:r>
      <w:bookmarkEnd w:id="830"/>
      <w:bookmarkEnd w:id="831"/>
    </w:p>
    <w:p w14:paraId="2B413067" w14:textId="2F07BBEE" w:rsidR="00F928D2" w:rsidRPr="00744E18" w:rsidRDefault="00F928D2" w:rsidP="0021637E">
      <w:pPr>
        <w:pStyle w:val="Example"/>
      </w:pPr>
      <w:r w:rsidRPr="00744E18">
        <w:t>printer-output-tray[1] =</w:t>
      </w:r>
      <w:r w:rsidR="0021637E">
        <w:t xml:space="preserve"> </w:t>
      </w:r>
      <w:r w:rsidRPr="00744E18">
        <w:t>type=removableBin;</w:t>
      </w:r>
    </w:p>
    <w:p w14:paraId="6B7C2DAD" w14:textId="77777777" w:rsidR="0021637E" w:rsidRDefault="00F928D2" w:rsidP="00F928D2">
      <w:pPr>
        <w:pStyle w:val="Example"/>
      </w:pPr>
      <w:r w:rsidRPr="00744E18">
        <w:t xml:space="preserve">    </w:t>
      </w:r>
      <w:r w:rsidR="0021637E">
        <w:t xml:space="preserve">                     </w:t>
      </w:r>
      <w:r w:rsidRPr="00744E18">
        <w:t>maxcapacity=500;</w:t>
      </w:r>
    </w:p>
    <w:p w14:paraId="323FD058" w14:textId="77777777" w:rsidR="0021637E" w:rsidRDefault="0021637E" w:rsidP="00F928D2">
      <w:pPr>
        <w:pStyle w:val="Example"/>
      </w:pPr>
      <w:r>
        <w:t xml:space="preserve">                         </w:t>
      </w:r>
      <w:r w:rsidR="00F928D2" w:rsidRPr="00744E18">
        <w:t>remaining=-3;</w:t>
      </w:r>
    </w:p>
    <w:p w14:paraId="044949B9" w14:textId="77777777" w:rsidR="0021637E" w:rsidRDefault="0021637E" w:rsidP="00F928D2">
      <w:pPr>
        <w:pStyle w:val="Example"/>
      </w:pPr>
      <w:r>
        <w:t xml:space="preserve">                         </w:t>
      </w:r>
      <w:r w:rsidR="00F928D2" w:rsidRPr="00744E18">
        <w:t>status=12;</w:t>
      </w:r>
    </w:p>
    <w:p w14:paraId="7EEAA207" w14:textId="39E03A0D" w:rsidR="00F928D2" w:rsidRPr="00744E18" w:rsidRDefault="0021637E" w:rsidP="00F928D2">
      <w:pPr>
        <w:pStyle w:val="Example"/>
      </w:pPr>
      <w:r>
        <w:t xml:space="preserve">                         </w:t>
      </w:r>
      <w:r w:rsidR="00F928D2" w:rsidRPr="00744E18">
        <w:t>name=LeftOutputBin;</w:t>
      </w:r>
    </w:p>
    <w:p w14:paraId="66FE27DE" w14:textId="77777777" w:rsidR="007911D5" w:rsidRDefault="00F928D2" w:rsidP="00F928D2">
      <w:pPr>
        <w:pStyle w:val="Example"/>
      </w:pPr>
      <w:r w:rsidRPr="00744E18">
        <w:t xml:space="preserve">    </w:t>
      </w:r>
      <w:r w:rsidR="007911D5">
        <w:t xml:space="preserve">                     </w:t>
      </w:r>
      <w:r w:rsidRPr="00744E18">
        <w:t>index=1;</w:t>
      </w:r>
    </w:p>
    <w:p w14:paraId="2403149C" w14:textId="77777777" w:rsidR="007911D5" w:rsidRDefault="007911D5" w:rsidP="00F928D2">
      <w:pPr>
        <w:pStyle w:val="Example"/>
      </w:pPr>
      <w:r>
        <w:t xml:space="preserve">                         </w:t>
      </w:r>
      <w:r w:rsidR="00F928D2" w:rsidRPr="00744E18">
        <w:t>unit=sheets;</w:t>
      </w:r>
    </w:p>
    <w:p w14:paraId="0A56D2BE" w14:textId="780109EE" w:rsidR="00F928D2" w:rsidRPr="00744E18" w:rsidRDefault="007911D5" w:rsidP="00F928D2">
      <w:pPr>
        <w:pStyle w:val="Example"/>
      </w:pPr>
      <w:r>
        <w:t xml:space="preserve">                         </w:t>
      </w:r>
      <w:r w:rsidR="00F928D2" w:rsidRPr="00744E18">
        <w:t>stackingorder=firstToLast;</w:t>
      </w:r>
    </w:p>
    <w:p w14:paraId="52971482" w14:textId="77777777" w:rsidR="007911D5" w:rsidRDefault="00F928D2" w:rsidP="00F928D2">
      <w:pPr>
        <w:pStyle w:val="Example"/>
      </w:pPr>
      <w:r w:rsidRPr="00744E18">
        <w:t xml:space="preserve">    </w:t>
      </w:r>
      <w:r w:rsidR="007911D5">
        <w:t xml:space="preserve">                     </w:t>
      </w:r>
      <w:r w:rsidRPr="00744E18">
        <w:t>pagedelivery=faceDown;</w:t>
      </w:r>
    </w:p>
    <w:p w14:paraId="3FDF8197" w14:textId="734F82E1" w:rsidR="00F928D2" w:rsidRPr="00744E18" w:rsidRDefault="00E53B08" w:rsidP="00F928D2">
      <w:pPr>
        <w:pStyle w:val="Example"/>
      </w:pPr>
      <w:r>
        <w:t xml:space="preserve">                         </w:t>
      </w:r>
      <w:r w:rsidR="00F928D2" w:rsidRPr="00744E18">
        <w:t>offsetstacking=notPresent;</w:t>
      </w:r>
    </w:p>
    <w:p w14:paraId="7C7B4B07" w14:textId="77777777" w:rsidR="00F928D2" w:rsidRPr="00744E18" w:rsidRDefault="00F928D2" w:rsidP="00F928D2">
      <w:pPr>
        <w:pStyle w:val="Example"/>
      </w:pPr>
      <w:r w:rsidRPr="00744E18">
        <w:t> </w:t>
      </w:r>
    </w:p>
    <w:p w14:paraId="3DBCEA2F" w14:textId="29D8272F" w:rsidR="00F928D2" w:rsidRPr="00744E18" w:rsidRDefault="00F928D2" w:rsidP="00E53B08">
      <w:pPr>
        <w:pStyle w:val="Example"/>
      </w:pPr>
      <w:r w:rsidRPr="00744E18">
        <w:t>printer-output-tray[2] =</w:t>
      </w:r>
      <w:r w:rsidR="00E53B08">
        <w:t xml:space="preserve"> </w:t>
      </w:r>
      <w:r w:rsidRPr="00744E18">
        <w:t>type=removableBin;</w:t>
      </w:r>
    </w:p>
    <w:p w14:paraId="38FC7C63" w14:textId="77777777" w:rsidR="00E53B08" w:rsidRDefault="00E53B08" w:rsidP="00F928D2">
      <w:pPr>
        <w:pStyle w:val="Example"/>
      </w:pPr>
      <w:r w:rsidRPr="00744E18">
        <w:t xml:space="preserve">    </w:t>
      </w:r>
      <w:r>
        <w:t xml:space="preserve">                     </w:t>
      </w:r>
      <w:r w:rsidR="00F928D2" w:rsidRPr="00744E18">
        <w:t>maxcapacity=300;</w:t>
      </w:r>
    </w:p>
    <w:p w14:paraId="11627CB3" w14:textId="77777777" w:rsidR="00E53B08" w:rsidRDefault="00E53B08" w:rsidP="00F928D2">
      <w:pPr>
        <w:pStyle w:val="Example"/>
      </w:pPr>
      <w:r w:rsidRPr="00744E18">
        <w:t xml:space="preserve">    </w:t>
      </w:r>
      <w:r>
        <w:t xml:space="preserve">                     </w:t>
      </w:r>
      <w:r w:rsidR="00F928D2" w:rsidRPr="00744E18">
        <w:t>remaining=-3;</w:t>
      </w:r>
    </w:p>
    <w:p w14:paraId="15A14067" w14:textId="77777777" w:rsidR="00E53B08" w:rsidRDefault="00E53B08" w:rsidP="00F928D2">
      <w:pPr>
        <w:pStyle w:val="Example"/>
      </w:pPr>
      <w:r w:rsidRPr="00744E18">
        <w:t xml:space="preserve">    </w:t>
      </w:r>
      <w:r>
        <w:t xml:space="preserve">                     </w:t>
      </w:r>
      <w:r w:rsidR="00F928D2" w:rsidRPr="00744E18">
        <w:t>status=0;</w:t>
      </w:r>
    </w:p>
    <w:p w14:paraId="1370EFAF" w14:textId="46AE6B48" w:rsidR="00F928D2" w:rsidRPr="00744E18" w:rsidRDefault="00E53B08" w:rsidP="00F928D2">
      <w:pPr>
        <w:pStyle w:val="Example"/>
      </w:pPr>
      <w:r w:rsidRPr="00744E18">
        <w:t xml:space="preserve">    </w:t>
      </w:r>
      <w:r>
        <w:t xml:space="preserve">                     </w:t>
      </w:r>
      <w:r w:rsidR="00F928D2" w:rsidRPr="00744E18">
        <w:t>name=RightOutputBin;</w:t>
      </w:r>
    </w:p>
    <w:p w14:paraId="36B60220" w14:textId="77777777" w:rsidR="00E53B08" w:rsidRDefault="00E53B08" w:rsidP="00F928D2">
      <w:pPr>
        <w:pStyle w:val="Example"/>
      </w:pPr>
      <w:r w:rsidRPr="00744E18">
        <w:t xml:space="preserve">    </w:t>
      </w:r>
      <w:r>
        <w:t xml:space="preserve">                     </w:t>
      </w:r>
      <w:r w:rsidR="00F928D2" w:rsidRPr="00744E18">
        <w:t>index=2;</w:t>
      </w:r>
    </w:p>
    <w:p w14:paraId="05FD01D7" w14:textId="77777777" w:rsidR="00E53B08" w:rsidRDefault="00E53B08" w:rsidP="00F928D2">
      <w:pPr>
        <w:pStyle w:val="Example"/>
      </w:pPr>
      <w:r w:rsidRPr="00744E18">
        <w:t xml:space="preserve">    </w:t>
      </w:r>
      <w:r>
        <w:t xml:space="preserve">                     </w:t>
      </w:r>
      <w:r w:rsidR="00F928D2" w:rsidRPr="00744E18">
        <w:t>unit=sheets;</w:t>
      </w:r>
    </w:p>
    <w:p w14:paraId="6EA7C18C" w14:textId="5F4FBAA4" w:rsidR="00F928D2" w:rsidRPr="00744E18" w:rsidRDefault="00E53B08" w:rsidP="00F928D2">
      <w:pPr>
        <w:pStyle w:val="Example"/>
      </w:pPr>
      <w:r w:rsidRPr="00744E18">
        <w:t xml:space="preserve">    </w:t>
      </w:r>
      <w:r>
        <w:t xml:space="preserve">                     </w:t>
      </w:r>
      <w:r w:rsidR="00F928D2" w:rsidRPr="00744E18">
        <w:t>stackingorder=firstToLast;</w:t>
      </w:r>
    </w:p>
    <w:p w14:paraId="6FBC222E" w14:textId="77777777" w:rsidR="00DB64EB" w:rsidRDefault="00DB64EB" w:rsidP="00F16619">
      <w:pPr>
        <w:pStyle w:val="Example"/>
        <w:keepNext/>
      </w:pPr>
      <w:r w:rsidRPr="00744E18">
        <w:lastRenderedPageBreak/>
        <w:t xml:space="preserve">    </w:t>
      </w:r>
      <w:r>
        <w:t xml:space="preserve">                     </w:t>
      </w:r>
      <w:r w:rsidR="00F928D2" w:rsidRPr="00744E18">
        <w:t>pagedelivery=faceDown;</w:t>
      </w:r>
    </w:p>
    <w:p w14:paraId="34B901CF" w14:textId="1441BC32" w:rsidR="00F928D2" w:rsidRDefault="00DB64EB" w:rsidP="00F16619">
      <w:pPr>
        <w:pStyle w:val="Example"/>
        <w:keepNext/>
      </w:pPr>
      <w:r w:rsidRPr="00744E18">
        <w:t xml:space="preserve">    </w:t>
      </w:r>
      <w:r>
        <w:t xml:space="preserve">                     </w:t>
      </w:r>
      <w:r w:rsidR="00F928D2" w:rsidRPr="00744E18">
        <w:t>offsetstacking=notPresent;</w:t>
      </w:r>
    </w:p>
    <w:p w14:paraId="3887360B" w14:textId="77777777" w:rsidR="00F928D2" w:rsidRDefault="00F928D2" w:rsidP="00B9314B">
      <w:pPr>
        <w:pStyle w:val="IEEEStdsLevel3Header"/>
      </w:pPr>
      <w:bookmarkStart w:id="832" w:name="_Ref183959426"/>
      <w:bookmarkStart w:id="833" w:name="_Toc204693714"/>
      <w:bookmarkStart w:id="834" w:name="_Toc14878421"/>
      <w:bookmarkStart w:id="835" w:name="_Toc40961833"/>
      <w:bookmarkStart w:id="836" w:name="_Toc95162754"/>
      <w:bookmarkStart w:id="837" w:name="_Toc86756016"/>
      <w:r>
        <w:t>printer-strings-languages-supported (1setOf naturalLanguage)</w:t>
      </w:r>
      <w:bookmarkEnd w:id="832"/>
      <w:bookmarkEnd w:id="833"/>
      <w:bookmarkEnd w:id="834"/>
      <w:bookmarkEnd w:id="835"/>
      <w:bookmarkEnd w:id="836"/>
      <w:bookmarkEnd w:id="837"/>
    </w:p>
    <w:p w14:paraId="16CAFB7A" w14:textId="1B39E640" w:rsidR="00F928D2" w:rsidRPr="00DA1014" w:rsidRDefault="00F928D2" w:rsidP="00CD3222">
      <w:pPr>
        <w:pStyle w:val="IEEEStdsParagraph"/>
        <w:rPr>
          <w:rFonts w:eastAsia="MS Mincho"/>
        </w:rPr>
      </w:pPr>
      <w:r>
        <w:rPr>
          <w:rFonts w:eastAsia="MS Mincho"/>
        </w:rPr>
        <w:t xml:space="preserve">This </w:t>
      </w:r>
      <w:r w:rsidR="004405BE" w:rsidRPr="004405BE">
        <w:rPr>
          <w:rFonts w:eastAsia="MS Mincho"/>
        </w:rPr>
        <w:t>CONDITIONALLY REQUIRED</w:t>
      </w:r>
      <w:r w:rsidR="004405BE">
        <w:rPr>
          <w:rFonts w:eastAsia="MS Mincho"/>
        </w:rPr>
        <w:t xml:space="preserve"> </w:t>
      </w:r>
      <w:r>
        <w:rPr>
          <w:rFonts w:eastAsia="MS Mincho"/>
        </w:rPr>
        <w:t xml:space="preserve">Printer Description attribute </w:t>
      </w:r>
      <w:r w:rsidR="004405BE">
        <w:rPr>
          <w:rFonts w:eastAsia="MS Mincho"/>
        </w:rPr>
        <w:t>lists</w:t>
      </w:r>
      <w:r>
        <w:rPr>
          <w:rFonts w:eastAsia="MS Mincho"/>
        </w:rPr>
        <w:t xml:space="preserve"> </w:t>
      </w:r>
      <w:r w:rsidR="004405BE">
        <w:rPr>
          <w:rFonts w:eastAsia="MS Mincho"/>
        </w:rPr>
        <w:t xml:space="preserve">the set of </w:t>
      </w:r>
      <w:r>
        <w:rPr>
          <w:rFonts w:eastAsia="MS Mincho"/>
        </w:rPr>
        <w:t xml:space="preserve">languages supported </w:t>
      </w:r>
      <w:r w:rsidR="00D62A8C">
        <w:rPr>
          <w:rFonts w:eastAsia="MS Mincho"/>
        </w:rPr>
        <w:t xml:space="preserve">by </w:t>
      </w: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w:t>
      </w:r>
      <w:r w:rsidR="00CD3222">
        <w:rPr>
          <w:rFonts w:eastAsia="MS Mincho"/>
        </w:rPr>
        <w:t xml:space="preserve"> </w:t>
      </w:r>
      <w:r>
        <w:rPr>
          <w:rFonts w:eastAsia="MS Mincho"/>
        </w:rPr>
        <w:t>Th</w:t>
      </w:r>
      <w:r w:rsidR="00FC3711">
        <w:rPr>
          <w:rFonts w:eastAsia="MS Mincho"/>
        </w:rPr>
        <w:t>e</w:t>
      </w:r>
      <w:r>
        <w:rPr>
          <w:rFonts w:eastAsia="MS Mincho"/>
        </w:rPr>
        <w:t xml:space="preserve"> </w:t>
      </w:r>
      <w:r w:rsidR="00FC3711">
        <w:rPr>
          <w:rFonts w:eastAsia="MS Mincho"/>
        </w:rPr>
        <w:t xml:space="preserve">Printer MUST support this </w:t>
      </w:r>
      <w:r>
        <w:rPr>
          <w:rFonts w:eastAsia="MS Mincho"/>
        </w:rPr>
        <w:t xml:space="preserve">attribute if </w:t>
      </w:r>
      <w:r w:rsidR="00FC3711">
        <w:rPr>
          <w:rFonts w:eastAsia="MS Mincho"/>
        </w:rPr>
        <w:t xml:space="preserve">it supports </w:t>
      </w:r>
      <w:r>
        <w:rPr>
          <w:rFonts w:eastAsia="MS Mincho"/>
        </w:rPr>
        <w:t>the "printer-strings-uri" attribute.</w:t>
      </w:r>
    </w:p>
    <w:p w14:paraId="041E2794" w14:textId="77777777" w:rsidR="00F928D2" w:rsidRDefault="00F928D2" w:rsidP="00B9314B">
      <w:pPr>
        <w:pStyle w:val="IEEEStdsLevel3Header"/>
      </w:pPr>
      <w:bookmarkStart w:id="838" w:name="_Ref183959333"/>
      <w:bookmarkStart w:id="839" w:name="_Toc204693715"/>
      <w:bookmarkStart w:id="840" w:name="_Toc14878422"/>
      <w:bookmarkStart w:id="841" w:name="_Toc40961834"/>
      <w:bookmarkStart w:id="842" w:name="_Toc95162755"/>
      <w:bookmarkStart w:id="843" w:name="_Toc86756017"/>
      <w:r>
        <w:t>printer-strings-uri (uri | no-value)</w:t>
      </w:r>
      <w:bookmarkEnd w:id="838"/>
      <w:bookmarkEnd w:id="839"/>
      <w:bookmarkEnd w:id="840"/>
      <w:bookmarkEnd w:id="841"/>
      <w:bookmarkEnd w:id="842"/>
      <w:bookmarkEnd w:id="843"/>
    </w:p>
    <w:p w14:paraId="1C67CF62" w14:textId="7DDCA292" w:rsidR="00315AE1" w:rsidRDefault="00F928D2" w:rsidP="004F1B7E">
      <w:pPr>
        <w:pStyle w:val="IEEEStdsParagraph"/>
        <w:rPr>
          <w:rFonts w:eastAsia="MS Mincho"/>
        </w:rPr>
      </w:pPr>
      <w:r>
        <w:rPr>
          <w:rFonts w:eastAsia="MS Mincho"/>
        </w:rPr>
        <w:t xml:space="preserve">This </w:t>
      </w:r>
      <w:r w:rsidR="00CD3222" w:rsidRPr="004405BE">
        <w:rPr>
          <w:rFonts w:eastAsia="MS Mincho"/>
        </w:rPr>
        <w:t xml:space="preserve">CONDITIONALLY </w:t>
      </w:r>
      <w:r>
        <w:rPr>
          <w:rFonts w:eastAsia="MS Mincho"/>
        </w:rPr>
        <w:t xml:space="preserve">REQUIRED Printer Description attribute </w:t>
      </w:r>
      <w:r w:rsidR="008D733B">
        <w:rPr>
          <w:rFonts w:eastAsia="MS Mincho"/>
        </w:rPr>
        <w:t>references</w:t>
      </w:r>
      <w:r>
        <w:rPr>
          <w:rFonts w:eastAsia="MS Mincho"/>
        </w:rPr>
        <w:t xml:space="preserve"> a</w:t>
      </w:r>
      <w:r w:rsidR="008D733B">
        <w:rPr>
          <w:rFonts w:eastAsia="MS Mincho"/>
        </w:rPr>
        <w:t xml:space="preserve"> </w:t>
      </w:r>
      <w:r>
        <w:rPr>
          <w:rFonts w:eastAsia="MS Mincho"/>
        </w:rPr>
        <w:t>message catalog file</w:t>
      </w:r>
      <w:r w:rsidR="004F1B7E">
        <w:rPr>
          <w:rFonts w:eastAsia="MS Mincho"/>
        </w:rPr>
        <w:t xml:space="preserve"> (</w:t>
      </w:r>
      <w:r>
        <w:rPr>
          <w:rFonts w:eastAsia="MS Mincho"/>
        </w:rPr>
        <w:t xml:space="preserve">section </w:t>
      </w:r>
      <w:r>
        <w:rPr>
          <w:rFonts w:eastAsia="MS Mincho"/>
        </w:rPr>
        <w:fldChar w:fldCharType="begin"/>
      </w:r>
      <w:r>
        <w:rPr>
          <w:rFonts w:eastAsia="MS Mincho"/>
        </w:rPr>
        <w:instrText xml:space="preserve"> REF _Ref180134168 \r \h </w:instrText>
      </w:r>
      <w:r>
        <w:rPr>
          <w:rFonts w:eastAsia="MS Mincho"/>
        </w:rPr>
      </w:r>
      <w:r>
        <w:rPr>
          <w:rFonts w:eastAsia="MS Mincho"/>
        </w:rPr>
        <w:fldChar w:fldCharType="separate"/>
      </w:r>
      <w:r w:rsidR="00D6659E">
        <w:rPr>
          <w:rFonts w:eastAsia="MS Mincho"/>
        </w:rPr>
        <w:t>11.1</w:t>
      </w:r>
      <w:r>
        <w:rPr>
          <w:rFonts w:eastAsia="MS Mincho"/>
        </w:rPr>
        <w:fldChar w:fldCharType="end"/>
      </w:r>
      <w:r w:rsidR="004F1B7E">
        <w:rPr>
          <w:rFonts w:eastAsia="MS Mincho"/>
        </w:rPr>
        <w:t>)</w:t>
      </w:r>
      <w:r w:rsidR="008D733B">
        <w:rPr>
          <w:rFonts w:eastAsia="MS Mincho"/>
        </w:rPr>
        <w:t xml:space="preserve"> that supplies </w:t>
      </w:r>
      <w:r w:rsidR="005610C0">
        <w:rPr>
          <w:rFonts w:eastAsia="MS Mincho"/>
        </w:rPr>
        <w:t xml:space="preserve">a Client with </w:t>
      </w:r>
      <w:r w:rsidR="002E0170">
        <w:rPr>
          <w:rFonts w:eastAsia="MS Mincho"/>
        </w:rPr>
        <w:t>localized string values for keywords, enums, and</w:t>
      </w:r>
      <w:r w:rsidR="00201D55">
        <w:rPr>
          <w:rFonts w:eastAsia="MS Mincho"/>
        </w:rPr>
        <w:t xml:space="preserve"> other data types</w:t>
      </w:r>
      <w:r>
        <w:rPr>
          <w:rFonts w:eastAsia="MS Mincho"/>
        </w:rPr>
        <w:t>.</w:t>
      </w:r>
      <w:r w:rsidR="004F1B7E">
        <w:rPr>
          <w:rFonts w:eastAsia="MS Mincho"/>
        </w:rPr>
        <w:t xml:space="preserve"> </w:t>
      </w:r>
      <w:r w:rsidR="00A20ADD">
        <w:rPr>
          <w:rFonts w:eastAsia="MS Mincho"/>
        </w:rPr>
        <w:t xml:space="preserve">A Printer MUST support this attribute if it </w:t>
      </w:r>
      <w:r w:rsidR="00751747">
        <w:rPr>
          <w:rFonts w:eastAsia="MS Mincho"/>
        </w:rPr>
        <w:t xml:space="preserve">supports </w:t>
      </w:r>
      <w:r w:rsidR="002B6FAF">
        <w:rPr>
          <w:rFonts w:eastAsia="MS Mincho"/>
        </w:rPr>
        <w:t xml:space="preserve">unregistered </w:t>
      </w:r>
      <w:r w:rsidR="00315AE1">
        <w:rPr>
          <w:rFonts w:eastAsia="MS Mincho"/>
        </w:rPr>
        <w:t xml:space="preserve">attributes </w:t>
      </w:r>
      <w:r w:rsidR="002B6FAF">
        <w:rPr>
          <w:rFonts w:eastAsia="MS Mincho"/>
        </w:rPr>
        <w:t xml:space="preserve">or unregistered </w:t>
      </w:r>
      <w:r w:rsidR="00315AE1">
        <w:rPr>
          <w:rFonts w:eastAsia="MS Mincho"/>
        </w:rPr>
        <w:t>values for standard attributes.</w:t>
      </w:r>
    </w:p>
    <w:p w14:paraId="4485F8DE" w14:textId="373C73DC" w:rsidR="00F928D2" w:rsidRDefault="00F928D2" w:rsidP="00315AE1">
      <w:pPr>
        <w:pStyle w:val="IEEEStdsParagraph"/>
        <w:rPr>
          <w:rFonts w:eastAsia="MS Mincho"/>
        </w:rPr>
      </w:pPr>
      <w:r>
        <w:rPr>
          <w:rFonts w:eastAsia="MS Mincho"/>
        </w:rPr>
        <w:t xml:space="preserve">If supported, the Printer MUST return a URI corresponding to the language specified by the "attributes-natural-language" operation attribute or the no-value out-of-band value if the Printer does not have a localization for the specified language but otherwise supports the attribute. The </w:t>
      </w:r>
      <w:r w:rsidR="00B71E60">
        <w:rPr>
          <w:rFonts w:eastAsia="MS Mincho"/>
        </w:rPr>
        <w:t>Printer MUST supply an</w:t>
      </w:r>
      <w:r>
        <w:rPr>
          <w:rFonts w:eastAsia="MS Mincho"/>
        </w:rPr>
        <w:t xml:space="preserve"> "https" or "http" scheme</w:t>
      </w:r>
      <w:r w:rsidR="00B71E60">
        <w:rPr>
          <w:rFonts w:eastAsia="MS Mincho"/>
        </w:rPr>
        <w:t xml:space="preserve"> URI</w:t>
      </w:r>
      <w:r>
        <w:rPr>
          <w:rFonts w:eastAsia="MS Mincho"/>
        </w:rPr>
        <w:t xml:space="preserve">. </w:t>
      </w:r>
      <w:r w:rsidR="005610C0">
        <w:t xml:space="preserve">The Printer </w:t>
      </w:r>
      <w:r w:rsidR="005610C0">
        <w:rPr>
          <w:rFonts w:eastAsia="MS Mincho"/>
        </w:rPr>
        <w:t>SHOULD supply a URI that follows the Printer resources</w:t>
      </w:r>
      <w:r w:rsidR="005610C0" w:rsidRPr="00CE0936">
        <w:rPr>
          <w:rFonts w:eastAsia="MS Mincho"/>
        </w:rPr>
        <w:t xml:space="preserve"> </w:t>
      </w:r>
      <w:r w:rsidR="005610C0" w:rsidRPr="005868E3">
        <w:rPr>
          <w:rFonts w:eastAsia="MS Mincho"/>
        </w:rPr>
        <w:t xml:space="preserve">best practices in section </w:t>
      </w:r>
      <w:r w:rsidR="005610C0">
        <w:rPr>
          <w:rFonts w:eastAsia="MS Mincho"/>
        </w:rPr>
        <w:fldChar w:fldCharType="begin"/>
      </w:r>
      <w:r w:rsidR="005610C0">
        <w:rPr>
          <w:rFonts w:eastAsia="MS Mincho"/>
        </w:rPr>
        <w:instrText xml:space="preserve"> REF _Ref31699129 \n \h </w:instrText>
      </w:r>
      <w:r w:rsidR="005610C0">
        <w:rPr>
          <w:rFonts w:eastAsia="MS Mincho"/>
        </w:rPr>
      </w:r>
      <w:r w:rsidR="005610C0">
        <w:rPr>
          <w:rFonts w:eastAsia="MS Mincho"/>
        </w:rPr>
        <w:fldChar w:fldCharType="separate"/>
      </w:r>
      <w:r w:rsidR="00D6659E">
        <w:rPr>
          <w:rFonts w:eastAsia="MS Mincho"/>
        </w:rPr>
        <w:t>12.2</w:t>
      </w:r>
      <w:r w:rsidR="005610C0">
        <w:rPr>
          <w:rFonts w:eastAsia="MS Mincho"/>
        </w:rPr>
        <w:fldChar w:fldCharType="end"/>
      </w:r>
      <w:r>
        <w:rPr>
          <w:rFonts w:eastAsia="MS Mincho"/>
        </w:rPr>
        <w:t>.</w:t>
      </w:r>
    </w:p>
    <w:p w14:paraId="62A92660" w14:textId="1A657189" w:rsidR="00F928D2" w:rsidRDefault="00F928D2" w:rsidP="00F928D2">
      <w:pPr>
        <w:pStyle w:val="IEEEStdsParagraph"/>
        <w:rPr>
          <w:rFonts w:eastAsia="MS Mincho"/>
        </w:rPr>
      </w:pPr>
      <w:r>
        <w:rPr>
          <w:rFonts w:eastAsia="MS Mincho"/>
        </w:rPr>
        <w:t xml:space="preserve">Printers SHOULD provide </w:t>
      </w:r>
      <w:r w:rsidR="00156A6F">
        <w:rPr>
          <w:rFonts w:eastAsia="MS Mincho"/>
        </w:rPr>
        <w:t xml:space="preserve">localized string values </w:t>
      </w:r>
      <w:r>
        <w:rPr>
          <w:rFonts w:eastAsia="MS Mincho"/>
        </w:rPr>
        <w:t xml:space="preserve">for all supported Job Template attributes, keywords, and enums as well as </w:t>
      </w:r>
      <w:r w:rsidR="00156A6F">
        <w:rPr>
          <w:rFonts w:eastAsia="MS Mincho"/>
        </w:rPr>
        <w:t xml:space="preserve">localized string values </w:t>
      </w:r>
      <w:r>
        <w:rPr>
          <w:rFonts w:eastAsia="MS Mincho"/>
        </w:rPr>
        <w:t xml:space="preserve">for "document-state-reasons", "job-state-reasons", "notify-event", and "printer-state-reasons" keywords </w:t>
      </w:r>
      <w:r w:rsidR="00156A6F">
        <w:rPr>
          <w:rFonts w:eastAsia="MS Mincho"/>
        </w:rPr>
        <w:t xml:space="preserve">to </w:t>
      </w:r>
      <w:r w:rsidR="00C63092">
        <w:rPr>
          <w:rFonts w:eastAsia="MS Mincho"/>
        </w:rPr>
        <w:t xml:space="preserve">help </w:t>
      </w:r>
      <w:r w:rsidR="00156A6F">
        <w:rPr>
          <w:rFonts w:eastAsia="MS Mincho"/>
        </w:rPr>
        <w:t xml:space="preserve">ensure </w:t>
      </w:r>
      <w:r w:rsidR="00C63092">
        <w:rPr>
          <w:rFonts w:eastAsia="MS Mincho"/>
        </w:rPr>
        <w:t>all localized string values use the same language</w:t>
      </w:r>
      <w:r>
        <w:rPr>
          <w:rFonts w:eastAsia="MS Mincho"/>
        </w:rPr>
        <w:t>.</w:t>
      </w:r>
    </w:p>
    <w:p w14:paraId="0E3226E4" w14:textId="1543563B" w:rsidR="00F928D2" w:rsidRPr="005D7469" w:rsidRDefault="005610C0" w:rsidP="00F928D2">
      <w:pPr>
        <w:pStyle w:val="IEEEStdsParagraph"/>
        <w:rPr>
          <w:rFonts w:eastAsia="MS Mincho"/>
        </w:rPr>
      </w:pPr>
      <w:bookmarkStart w:id="844" w:name="_Ref167274881"/>
      <w:r>
        <w:rPr>
          <w:rFonts w:eastAsia="MS Mincho"/>
        </w:rPr>
        <w:t>A Printer MUST support this</w:t>
      </w:r>
      <w:r w:rsidR="00F928D2">
        <w:rPr>
          <w:rFonts w:eastAsia="MS Mincho"/>
        </w:rPr>
        <w:t xml:space="preserve"> attribute if </w:t>
      </w:r>
      <w:r>
        <w:rPr>
          <w:rFonts w:eastAsia="MS Mincho"/>
        </w:rPr>
        <w:t xml:space="preserve">it supports </w:t>
      </w:r>
      <w:r w:rsidR="00F928D2">
        <w:rPr>
          <w:rFonts w:eastAsia="MS Mincho"/>
        </w:rPr>
        <w:t xml:space="preserve">the "printer-strings-languages-supported" (section </w:t>
      </w:r>
      <w:r w:rsidR="00F928D2">
        <w:rPr>
          <w:rFonts w:eastAsia="MS Mincho"/>
        </w:rPr>
        <w:fldChar w:fldCharType="begin"/>
      </w:r>
      <w:r w:rsidR="00F928D2">
        <w:rPr>
          <w:rFonts w:eastAsia="MS Mincho"/>
        </w:rPr>
        <w:instrText xml:space="preserve"> REF _Ref183959426 \r \h </w:instrText>
      </w:r>
      <w:r w:rsidR="00F928D2">
        <w:rPr>
          <w:rFonts w:eastAsia="MS Mincho"/>
        </w:rPr>
      </w:r>
      <w:r w:rsidR="00F928D2">
        <w:rPr>
          <w:rFonts w:eastAsia="MS Mincho"/>
        </w:rPr>
        <w:fldChar w:fldCharType="separate"/>
      </w:r>
      <w:r w:rsidR="00D6659E">
        <w:rPr>
          <w:rFonts w:eastAsia="MS Mincho"/>
        </w:rPr>
        <w:t>6.5.40</w:t>
      </w:r>
      <w:r w:rsidR="00F928D2">
        <w:rPr>
          <w:rFonts w:eastAsia="MS Mincho"/>
        </w:rPr>
        <w:fldChar w:fldCharType="end"/>
      </w:r>
      <w:r w:rsidR="00F928D2">
        <w:rPr>
          <w:rFonts w:eastAsia="MS Mincho"/>
        </w:rPr>
        <w:t>) attribute.</w:t>
      </w:r>
    </w:p>
    <w:p w14:paraId="350AAF87" w14:textId="77777777" w:rsidR="00F928D2" w:rsidRDefault="00F928D2" w:rsidP="00B9314B">
      <w:pPr>
        <w:pStyle w:val="IEEEStdsLevel3Header"/>
      </w:pPr>
      <w:bookmarkStart w:id="845" w:name="_Ref183955611"/>
      <w:bookmarkStart w:id="846" w:name="_Toc204693719"/>
      <w:bookmarkStart w:id="847" w:name="_Toc14878423"/>
      <w:bookmarkStart w:id="848" w:name="_Toc40961835"/>
      <w:bookmarkStart w:id="849" w:name="_Toc95162756"/>
      <w:bookmarkStart w:id="850" w:name="_Toc86756018"/>
      <w:bookmarkEnd w:id="844"/>
      <w:r>
        <w:t>requesting-user-uri-supported (boolean)</w:t>
      </w:r>
      <w:bookmarkEnd w:id="845"/>
      <w:bookmarkEnd w:id="846"/>
      <w:bookmarkEnd w:id="847"/>
      <w:bookmarkEnd w:id="848"/>
      <w:bookmarkEnd w:id="849"/>
      <w:bookmarkEnd w:id="850"/>
    </w:p>
    <w:p w14:paraId="75FC9872" w14:textId="68CB0E18" w:rsidR="00F928D2" w:rsidRDefault="00F928D2" w:rsidP="00F928D2">
      <w:pPr>
        <w:pStyle w:val="IEEEStdsParagraph"/>
        <w:rPr>
          <w:rFonts w:eastAsia="MS Mincho"/>
        </w:rPr>
      </w:pPr>
      <w:r>
        <w:rPr>
          <w:rFonts w:eastAsia="MS Mincho"/>
        </w:rPr>
        <w:t>Th</w:t>
      </w:r>
      <w:r w:rsidR="001E79DD">
        <w:rPr>
          <w:rFonts w:eastAsia="MS Mincho"/>
        </w:rPr>
        <w:t>is</w:t>
      </w:r>
      <w:r>
        <w:rPr>
          <w:rFonts w:eastAsia="MS Mincho"/>
        </w:rPr>
        <w:t xml:space="preserve"> </w:t>
      </w:r>
      <w:r w:rsidR="00506328" w:rsidRPr="004405BE">
        <w:rPr>
          <w:rFonts w:eastAsia="MS Mincho"/>
        </w:rPr>
        <w:t>REQUIRED</w:t>
      </w:r>
      <w:r w:rsidR="00506328">
        <w:rPr>
          <w:rFonts w:eastAsia="MS Mincho"/>
        </w:rPr>
        <w:t xml:space="preserve"> </w:t>
      </w:r>
      <w:r>
        <w:rPr>
          <w:rFonts w:eastAsia="MS Mincho"/>
        </w:rPr>
        <w:t xml:space="preserve">Printer Description attribute specifies whether the "requesting-user-uri"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D6659E">
        <w:rPr>
          <w:rFonts w:eastAsia="MS Mincho"/>
        </w:rPr>
        <w:t>6.1.7</w:t>
      </w:r>
      <w:r>
        <w:rPr>
          <w:rFonts w:eastAsia="MS Mincho"/>
        </w:rPr>
        <w:fldChar w:fldCharType="end"/>
      </w:r>
      <w:r>
        <w:rPr>
          <w:rFonts w:eastAsia="MS Mincho"/>
        </w:rPr>
        <w:t xml:space="preserve">) operation, "job-originating-user-uri"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D6659E">
        <w:rPr>
          <w:rFonts w:eastAsia="MS Mincho"/>
        </w:rPr>
        <w:t>6.4.1</w:t>
      </w:r>
      <w:r>
        <w:rPr>
          <w:rFonts w:eastAsia="MS Mincho"/>
        </w:rPr>
        <w:fldChar w:fldCharType="end"/>
      </w:r>
      <w:r>
        <w:rPr>
          <w:rFonts w:eastAsia="MS Mincho"/>
        </w:rPr>
        <w:t xml:space="preserve">) Job Description, and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D6659E">
        <w:rPr>
          <w:rFonts w:eastAsia="MS Mincho"/>
        </w:rPr>
        <w:t>6.7.2</w:t>
      </w:r>
      <w:r>
        <w:rPr>
          <w:rFonts w:eastAsia="MS Mincho"/>
        </w:rPr>
        <w:fldChar w:fldCharType="end"/>
      </w:r>
      <w:r>
        <w:rPr>
          <w:rFonts w:eastAsia="MS Mincho"/>
        </w:rPr>
        <w:t xml:space="preserve">) Subscription Description attributes are supported. Printers </w:t>
      </w:r>
      <w:r w:rsidR="00506328">
        <w:rPr>
          <w:rFonts w:eastAsia="MS Mincho"/>
        </w:rPr>
        <w:t>MUST</w:t>
      </w:r>
      <w:r>
        <w:rPr>
          <w:rFonts w:eastAsia="MS Mincho"/>
        </w:rPr>
        <w:t xml:space="preserve"> </w:t>
      </w:r>
      <w:r w:rsidR="004974ED">
        <w:rPr>
          <w:rFonts w:eastAsia="MS Mincho"/>
        </w:rPr>
        <w:t xml:space="preserve">supply </w:t>
      </w:r>
      <w:r>
        <w:rPr>
          <w:rFonts w:eastAsia="MS Mincho"/>
        </w:rPr>
        <w:t>a value of 'true'.</w:t>
      </w:r>
    </w:p>
    <w:p w14:paraId="02374865" w14:textId="364C5609" w:rsidR="000114EF" w:rsidRDefault="009A3D2A" w:rsidP="00B9314B">
      <w:pPr>
        <w:pStyle w:val="IEEEStdsLevel3Header"/>
        <w:rPr>
          <w:rFonts w:eastAsia="MS Mincho"/>
        </w:rPr>
      </w:pPr>
      <w:bookmarkStart w:id="851" w:name="_Ref54350956"/>
      <w:bookmarkStart w:id="852" w:name="_Toc95162757"/>
      <w:bookmarkStart w:id="853" w:name="_Toc86756019"/>
      <w:r>
        <w:rPr>
          <w:rFonts w:eastAsia="MS Mincho"/>
        </w:rPr>
        <w:t>requesting-user-uri-schemes-supported (</w:t>
      </w:r>
      <w:r w:rsidR="000114EF" w:rsidRPr="000114EF">
        <w:rPr>
          <w:rFonts w:eastAsia="MS Mincho"/>
        </w:rPr>
        <w:t>1setOf uriScheme</w:t>
      </w:r>
      <w:r w:rsidR="001E79DD">
        <w:rPr>
          <w:rFonts w:eastAsia="MS Mincho"/>
        </w:rPr>
        <w:t>)</w:t>
      </w:r>
      <w:bookmarkEnd w:id="851"/>
      <w:bookmarkEnd w:id="852"/>
      <w:bookmarkEnd w:id="853"/>
    </w:p>
    <w:p w14:paraId="7B6E3335" w14:textId="082F950F" w:rsidR="00B14588" w:rsidRDefault="001E79DD" w:rsidP="00F928D2">
      <w:pPr>
        <w:pStyle w:val="IEEEStdsParagraph"/>
        <w:rPr>
          <w:rFonts w:eastAsia="MS Mincho"/>
        </w:rPr>
      </w:pPr>
      <w:r>
        <w:rPr>
          <w:rFonts w:eastAsia="MS Mincho"/>
        </w:rPr>
        <w:t xml:space="preserve">This RECOMMENDED </w:t>
      </w:r>
      <w:r w:rsidR="009A5CAE">
        <w:rPr>
          <w:rFonts w:eastAsia="MS Mincho"/>
        </w:rPr>
        <w:t xml:space="preserve">Printer Description attribute lists the schemes </w:t>
      </w:r>
      <w:r w:rsidR="00CB0BA4">
        <w:rPr>
          <w:rFonts w:eastAsia="MS Mincho"/>
        </w:rPr>
        <w:t xml:space="preserve">the Printer supports for the "requesting-user-uri" operation attribute (section </w:t>
      </w:r>
      <w:r w:rsidR="00CB0BA4">
        <w:rPr>
          <w:rFonts w:eastAsia="MS Mincho"/>
        </w:rPr>
        <w:fldChar w:fldCharType="begin"/>
      </w:r>
      <w:r w:rsidR="00CB0BA4">
        <w:rPr>
          <w:rFonts w:eastAsia="MS Mincho"/>
        </w:rPr>
        <w:instrText xml:space="preserve"> REF _Ref189580507 \r \h </w:instrText>
      </w:r>
      <w:r w:rsidR="00CB0BA4">
        <w:rPr>
          <w:rFonts w:eastAsia="MS Mincho"/>
        </w:rPr>
      </w:r>
      <w:r w:rsidR="00CB0BA4">
        <w:rPr>
          <w:rFonts w:eastAsia="MS Mincho"/>
        </w:rPr>
        <w:fldChar w:fldCharType="separate"/>
      </w:r>
      <w:r w:rsidR="00D6659E">
        <w:rPr>
          <w:rFonts w:eastAsia="MS Mincho"/>
        </w:rPr>
        <w:t>6.1.7</w:t>
      </w:r>
      <w:r w:rsidR="00CB0BA4">
        <w:rPr>
          <w:rFonts w:eastAsia="MS Mincho"/>
        </w:rPr>
        <w:fldChar w:fldCharType="end"/>
      </w:r>
      <w:r w:rsidR="00CB0BA4">
        <w:rPr>
          <w:rFonts w:eastAsia="MS Mincho"/>
        </w:rPr>
        <w:t>).</w:t>
      </w:r>
      <w:r w:rsidR="00ED47B8">
        <w:rPr>
          <w:rFonts w:eastAsia="MS Mincho"/>
        </w:rPr>
        <w:t xml:space="preserve"> </w:t>
      </w:r>
    </w:p>
    <w:p w14:paraId="3E9CCE63" w14:textId="65856241" w:rsidR="001E79DD" w:rsidRDefault="00B14588" w:rsidP="00F928D2">
      <w:pPr>
        <w:pStyle w:val="IEEEStdsParagraph"/>
        <w:rPr>
          <w:rFonts w:eastAsia="MS Mincho"/>
        </w:rPr>
      </w:pPr>
      <w:r>
        <w:rPr>
          <w:rFonts w:eastAsia="MS Mincho"/>
        </w:rPr>
        <w:t>A Printer that supports this attribute SHOULD support the '</w:t>
      </w:r>
      <w:r w:rsidR="00753489">
        <w:rPr>
          <w:rFonts w:eastAsia="MS Mincho"/>
        </w:rPr>
        <w:t xml:space="preserve">mailto' </w:t>
      </w:r>
      <w:r w:rsidR="00925E85">
        <w:rPr>
          <w:rFonts w:eastAsia="MS Mincho"/>
        </w:rPr>
        <w:fldChar w:fldCharType="begin"/>
      </w:r>
      <w:r w:rsidR="00925E85">
        <w:rPr>
          <w:rFonts w:eastAsia="MS Mincho"/>
        </w:rPr>
        <w:instrText xml:space="preserve"> REF RFC6068 \h </w:instrText>
      </w:r>
      <w:r w:rsidR="00925E85">
        <w:rPr>
          <w:rFonts w:eastAsia="MS Mincho"/>
        </w:rPr>
      </w:r>
      <w:r w:rsidR="00925E85">
        <w:rPr>
          <w:rFonts w:eastAsia="MS Mincho"/>
        </w:rPr>
        <w:fldChar w:fldCharType="separate"/>
      </w:r>
      <w:r w:rsidR="00D6659E">
        <w:t>[RFC6068]</w:t>
      </w:r>
      <w:r w:rsidR="00925E85">
        <w:rPr>
          <w:rFonts w:eastAsia="MS Mincho"/>
        </w:rPr>
        <w:fldChar w:fldCharType="end"/>
      </w:r>
      <w:r w:rsidR="00925E85">
        <w:rPr>
          <w:rFonts w:eastAsia="MS Mincho"/>
        </w:rPr>
        <w:t xml:space="preserve"> </w:t>
      </w:r>
      <w:r w:rsidR="00753489">
        <w:rPr>
          <w:rFonts w:eastAsia="MS Mincho"/>
        </w:rPr>
        <w:t>and 'urn' schemes</w:t>
      </w:r>
      <w:r w:rsidR="00FA1B44">
        <w:rPr>
          <w:rFonts w:eastAsia="MS Mincho"/>
        </w:rPr>
        <w:t xml:space="preserve"> </w:t>
      </w:r>
      <w:r w:rsidR="00FA1B44">
        <w:rPr>
          <w:rFonts w:eastAsia="MS Mincho"/>
        </w:rPr>
        <w:fldChar w:fldCharType="begin"/>
      </w:r>
      <w:r w:rsidR="00FA1B44">
        <w:rPr>
          <w:rFonts w:eastAsia="MS Mincho"/>
        </w:rPr>
        <w:instrText xml:space="preserve"> REF RFC4122 \h </w:instrText>
      </w:r>
      <w:r w:rsidR="00FA1B44">
        <w:rPr>
          <w:rFonts w:eastAsia="MS Mincho"/>
        </w:rPr>
      </w:r>
      <w:r w:rsidR="00FA1B44">
        <w:rPr>
          <w:rFonts w:eastAsia="MS Mincho"/>
        </w:rPr>
        <w:fldChar w:fldCharType="separate"/>
      </w:r>
      <w:r w:rsidR="00D6659E">
        <w:t>[RFC4122]</w:t>
      </w:r>
      <w:r w:rsidR="00FA1B44">
        <w:rPr>
          <w:rFonts w:eastAsia="MS Mincho"/>
        </w:rPr>
        <w:fldChar w:fldCharType="end"/>
      </w:r>
      <w:r w:rsidR="00A01B03">
        <w:rPr>
          <w:rFonts w:eastAsia="MS Mincho"/>
        </w:rPr>
        <w:t xml:space="preserve"> </w:t>
      </w:r>
      <w:r w:rsidR="00A01B03">
        <w:fldChar w:fldCharType="begin"/>
      </w:r>
      <w:r w:rsidR="00A01B03">
        <w:instrText xml:space="preserve"> REF STD92 \h </w:instrText>
      </w:r>
      <w:r w:rsidR="00A01B03">
        <w:fldChar w:fldCharType="separate"/>
      </w:r>
      <w:r w:rsidR="00D6659E" w:rsidRPr="003A6A5B">
        <w:t>[</w:t>
      </w:r>
      <w:r w:rsidR="00D6659E">
        <w:t>STD92</w:t>
      </w:r>
      <w:r w:rsidR="00D6659E" w:rsidRPr="003A6A5B">
        <w:t>]</w:t>
      </w:r>
      <w:r w:rsidR="00A01B03">
        <w:fldChar w:fldCharType="end"/>
      </w:r>
      <w:r w:rsidR="00A01B03">
        <w:t>.</w:t>
      </w:r>
      <w:r w:rsidR="00753489">
        <w:rPr>
          <w:rFonts w:eastAsia="MS Mincho"/>
        </w:rPr>
        <w:t xml:space="preserve"> </w:t>
      </w:r>
    </w:p>
    <w:p w14:paraId="76713569" w14:textId="77777777" w:rsidR="00F928D2" w:rsidRDefault="00F928D2" w:rsidP="00B9314B">
      <w:pPr>
        <w:pStyle w:val="IEEEStdsLevel2Header"/>
        <w:rPr>
          <w:rFonts w:eastAsia="MS Mincho"/>
        </w:rPr>
      </w:pPr>
      <w:bookmarkStart w:id="854" w:name="_Toc40961836"/>
      <w:bookmarkStart w:id="855" w:name="_Toc95162758"/>
      <w:bookmarkStart w:id="856" w:name="_Toc86756020"/>
      <w:r>
        <w:rPr>
          <w:rFonts w:eastAsia="MS Mincho"/>
        </w:rPr>
        <w:lastRenderedPageBreak/>
        <w:t>Printer Status Attributes</w:t>
      </w:r>
      <w:bookmarkEnd w:id="854"/>
      <w:bookmarkEnd w:id="855"/>
      <w:bookmarkEnd w:id="856"/>
    </w:p>
    <w:p w14:paraId="701B01D7" w14:textId="5E05DFDE" w:rsidR="00F928D2" w:rsidRDefault="00F928D2" w:rsidP="00F928D2">
      <w:pPr>
        <w:pStyle w:val="IEEEStdsParagraph"/>
        <w:rPr>
          <w:rFonts w:eastAsia="MS Mincho"/>
        </w:rPr>
      </w:pPr>
      <w:r>
        <w:rPr>
          <w:rFonts w:eastAsia="MS Mincho"/>
        </w:rPr>
        <w:fldChar w:fldCharType="begin"/>
      </w:r>
      <w:r>
        <w:rPr>
          <w:rFonts w:eastAsia="MS Mincho"/>
        </w:rPr>
        <w:instrText xml:space="preserve"> REF _Ref20902574 \h </w:instrText>
      </w:r>
      <w:r>
        <w:rPr>
          <w:rFonts w:eastAsia="MS Mincho"/>
        </w:rPr>
      </w:r>
      <w:r>
        <w:rPr>
          <w:rFonts w:eastAsia="MS Mincho"/>
        </w:rPr>
        <w:fldChar w:fldCharType="separate"/>
      </w:r>
      <w:r w:rsidR="00D6659E">
        <w:t xml:space="preserve">Table </w:t>
      </w:r>
      <w:r w:rsidR="00D6659E">
        <w:rPr>
          <w:noProof/>
        </w:rPr>
        <w:t>21</w:t>
      </w:r>
      <w:r>
        <w:rPr>
          <w:rFonts w:eastAsia="MS Mincho"/>
        </w:rPr>
        <w:fldChar w:fldCharType="end"/>
      </w:r>
      <w:r>
        <w:rPr>
          <w:rFonts w:eastAsia="MS Mincho"/>
        </w:rPr>
        <w:t xml:space="preserve"> lists the </w:t>
      </w:r>
      <w:r w:rsidRPr="00F42AD3">
        <w:rPr>
          <w:rFonts w:eastAsia="MS Mincho"/>
        </w:rPr>
        <w:t xml:space="preserve">Printer Status </w:t>
      </w:r>
      <w:r>
        <w:rPr>
          <w:rFonts w:eastAsia="MS Mincho"/>
        </w:rPr>
        <w:t>attributes defined in this specification, each with its corresponding conformance requirements.</w:t>
      </w:r>
    </w:p>
    <w:p w14:paraId="57228951" w14:textId="615B3F70" w:rsidR="00F928D2" w:rsidRDefault="00F928D2" w:rsidP="009370FE">
      <w:pPr>
        <w:pStyle w:val="Caption"/>
      </w:pPr>
      <w:bookmarkStart w:id="857" w:name="_Ref20902574"/>
      <w:bookmarkStart w:id="858" w:name="_Toc40961948"/>
      <w:bookmarkStart w:id="859" w:name="_Toc95162876"/>
      <w:bookmarkStart w:id="860" w:name="_Toc86756136"/>
      <w:r>
        <w:t xml:space="preserve">Table </w:t>
      </w:r>
      <w:r w:rsidR="00E477F6">
        <w:fldChar w:fldCharType="begin"/>
      </w:r>
      <w:r w:rsidR="00E477F6">
        <w:instrText xml:space="preserve"> SEQ Table \* ARABIC </w:instrText>
      </w:r>
      <w:r w:rsidR="00E477F6">
        <w:fldChar w:fldCharType="separate"/>
      </w:r>
      <w:r w:rsidR="00D6659E">
        <w:rPr>
          <w:noProof/>
        </w:rPr>
        <w:t>21</w:t>
      </w:r>
      <w:r w:rsidR="00E477F6">
        <w:rPr>
          <w:noProof/>
        </w:rPr>
        <w:fldChar w:fldCharType="end"/>
      </w:r>
      <w:bookmarkEnd w:id="857"/>
      <w:r>
        <w:t xml:space="preserve"> - New Printer Status Attributes</w:t>
      </w:r>
      <w:bookmarkEnd w:id="858"/>
      <w:bookmarkEnd w:id="859"/>
      <w:bookmarkEnd w:id="860"/>
    </w:p>
    <w:tbl>
      <w:tblPr>
        <w:tblStyle w:val="MediumList1-Accent1"/>
        <w:tblW w:w="7650" w:type="dxa"/>
        <w:tblInd w:w="810" w:type="dxa"/>
        <w:tblLayout w:type="fixed"/>
        <w:tblLook w:val="04A0" w:firstRow="1" w:lastRow="0" w:firstColumn="1" w:lastColumn="0" w:noHBand="0" w:noVBand="1"/>
      </w:tblPr>
      <w:tblGrid>
        <w:gridCol w:w="3780"/>
        <w:gridCol w:w="3870"/>
      </w:tblGrid>
      <w:tr w:rsidR="00F928D2" w14:paraId="31312798"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FADE23" w14:textId="77777777" w:rsidR="00F928D2" w:rsidRDefault="00F928D2" w:rsidP="00C15DA6">
            <w:pPr>
              <w:rPr>
                <w:rFonts w:eastAsia="MS Mincho"/>
              </w:rPr>
            </w:pPr>
            <w:r>
              <w:rPr>
                <w:rFonts w:eastAsia="MS Mincho"/>
              </w:rPr>
              <w:t>Attribute</w:t>
            </w:r>
          </w:p>
        </w:tc>
        <w:tc>
          <w:tcPr>
            <w:tcW w:w="3870" w:type="dxa"/>
          </w:tcPr>
          <w:p w14:paraId="4D28CC44" w14:textId="77777777" w:rsidR="00F928D2" w:rsidRPr="00BB3B0F" w:rsidRDefault="00F928D2" w:rsidP="00C15DA6">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Conformance</w:t>
            </w:r>
          </w:p>
        </w:tc>
      </w:tr>
      <w:tr w:rsidR="00F928D2" w14:paraId="28FCF72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5C8B25B" w14:textId="77777777" w:rsidR="00F928D2" w:rsidRPr="00E50C0D" w:rsidRDefault="00F928D2" w:rsidP="00C15DA6">
            <w:pPr>
              <w:rPr>
                <w:rFonts w:eastAsia="MS Mincho"/>
                <w:b w:val="0"/>
              </w:rPr>
            </w:pPr>
            <w:r>
              <w:rPr>
                <w:rFonts w:eastAsia="MS Mincho"/>
                <w:b w:val="0"/>
              </w:rPr>
              <w:t>device-service-count</w:t>
            </w:r>
          </w:p>
        </w:tc>
        <w:tc>
          <w:tcPr>
            <w:tcW w:w="3870" w:type="dxa"/>
          </w:tcPr>
          <w:p w14:paraId="3F6F397B" w14:textId="77777777" w:rsidR="00F928D2" w:rsidRPr="0072277D" w:rsidRDefault="00F928D2"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DEPRECATED</w:t>
            </w:r>
          </w:p>
        </w:tc>
      </w:tr>
      <w:tr w:rsidR="00F928D2" w14:paraId="6E4A3DFB"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BA27A59" w14:textId="77777777" w:rsidR="00F928D2" w:rsidRPr="00E50C0D" w:rsidRDefault="00F928D2" w:rsidP="00C15DA6">
            <w:pPr>
              <w:rPr>
                <w:rFonts w:eastAsia="MS Mincho"/>
                <w:b w:val="0"/>
              </w:rPr>
            </w:pPr>
            <w:r>
              <w:rPr>
                <w:rFonts w:eastAsia="MS Mincho"/>
                <w:b w:val="0"/>
              </w:rPr>
              <w:t>device-uuid</w:t>
            </w:r>
          </w:p>
        </w:tc>
        <w:tc>
          <w:tcPr>
            <w:tcW w:w="3870" w:type="dxa"/>
          </w:tcPr>
          <w:p w14:paraId="733C6060" w14:textId="77777777" w:rsidR="00F928D2" w:rsidRPr="0072277D" w:rsidRDefault="00F928D2"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498826F7"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3138B0CF" w14:textId="77777777" w:rsidR="00F928D2" w:rsidRPr="00E50C0D" w:rsidRDefault="00F928D2" w:rsidP="00C15DA6">
            <w:pPr>
              <w:rPr>
                <w:rFonts w:eastAsia="MS Mincho"/>
                <w:b w:val="0"/>
              </w:rPr>
            </w:pPr>
            <w:r>
              <w:rPr>
                <w:rFonts w:eastAsia="MS Mincho"/>
                <w:b w:val="0"/>
              </w:rPr>
              <w:t>printer-config-change-date-time</w:t>
            </w:r>
          </w:p>
        </w:tc>
        <w:tc>
          <w:tcPr>
            <w:tcW w:w="3870" w:type="dxa"/>
          </w:tcPr>
          <w:p w14:paraId="66E3BAF5" w14:textId="6EEE2F40" w:rsidR="00F928D2" w:rsidRPr="0072277D" w:rsidRDefault="00B62AD3"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REQUIRED</w:t>
            </w:r>
          </w:p>
        </w:tc>
      </w:tr>
      <w:tr w:rsidR="00C5660F" w14:paraId="7C8A7211"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149028A7" w14:textId="77777777" w:rsidR="00C5660F" w:rsidRPr="00E50C0D" w:rsidRDefault="00C5660F" w:rsidP="00E26EAA">
            <w:pPr>
              <w:rPr>
                <w:rFonts w:eastAsia="MS Mincho"/>
                <w:b w:val="0"/>
              </w:rPr>
            </w:pPr>
            <w:r>
              <w:rPr>
                <w:rFonts w:eastAsia="MS Mincho"/>
                <w:b w:val="0"/>
              </w:rPr>
              <w:t>printer-config-change-time</w:t>
            </w:r>
          </w:p>
        </w:tc>
        <w:tc>
          <w:tcPr>
            <w:tcW w:w="3870" w:type="dxa"/>
          </w:tcPr>
          <w:p w14:paraId="79744510"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REQUIRED</w:t>
            </w:r>
          </w:p>
        </w:tc>
      </w:tr>
      <w:tr w:rsidR="00F928D2" w14:paraId="2E7BE4F9"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74BA308" w14:textId="5F099CF7" w:rsidR="00F928D2" w:rsidRPr="00E50C0D" w:rsidRDefault="00F928D2" w:rsidP="00C15DA6">
            <w:pPr>
              <w:rPr>
                <w:rFonts w:eastAsia="MS Mincho"/>
                <w:b w:val="0"/>
              </w:rPr>
            </w:pPr>
            <w:r>
              <w:rPr>
                <w:rFonts w:eastAsia="MS Mincho"/>
                <w:b w:val="0"/>
              </w:rPr>
              <w:t>printer-</w:t>
            </w:r>
            <w:r w:rsidR="00C5660F">
              <w:rPr>
                <w:rFonts w:eastAsia="MS Mincho"/>
                <w:b w:val="0"/>
              </w:rPr>
              <w:t>firmware-name</w:t>
            </w:r>
          </w:p>
        </w:tc>
        <w:tc>
          <w:tcPr>
            <w:tcW w:w="3870" w:type="dxa"/>
          </w:tcPr>
          <w:p w14:paraId="7BBA2073" w14:textId="0FA6A4EA" w:rsidR="00F928D2" w:rsidRPr="0072277D" w:rsidRDefault="00C5660F" w:rsidP="00C15DA6">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RECOMMENDED</w:t>
            </w:r>
          </w:p>
        </w:tc>
      </w:tr>
      <w:tr w:rsidR="00C5660F" w14:paraId="2840C203"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5BA1A007" w14:textId="77777777" w:rsidR="00C5660F" w:rsidRPr="00E50C0D" w:rsidRDefault="00C5660F" w:rsidP="00E26EAA">
            <w:pPr>
              <w:rPr>
                <w:rFonts w:eastAsia="MS Mincho"/>
                <w:b w:val="0"/>
              </w:rPr>
            </w:pPr>
            <w:r>
              <w:rPr>
                <w:rFonts w:eastAsia="MS Mincho"/>
                <w:b w:val="0"/>
              </w:rPr>
              <w:t>printer-firmware-patches</w:t>
            </w:r>
          </w:p>
        </w:tc>
        <w:tc>
          <w:tcPr>
            <w:tcW w:w="3870" w:type="dxa"/>
          </w:tcPr>
          <w:p w14:paraId="6285209B"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4D8681A" w14:textId="77777777" w:rsidTr="00E26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5FFA35EF" w14:textId="0E12310F" w:rsidR="00C5660F" w:rsidRPr="00E50C0D" w:rsidRDefault="00C5660F" w:rsidP="00E26EAA">
            <w:pPr>
              <w:rPr>
                <w:rFonts w:eastAsia="MS Mincho"/>
                <w:b w:val="0"/>
              </w:rPr>
            </w:pPr>
            <w:r>
              <w:rPr>
                <w:rFonts w:eastAsia="MS Mincho"/>
                <w:b w:val="0"/>
              </w:rPr>
              <w:t>printer-firmware-string-version</w:t>
            </w:r>
          </w:p>
        </w:tc>
        <w:tc>
          <w:tcPr>
            <w:tcW w:w="3870" w:type="dxa"/>
          </w:tcPr>
          <w:p w14:paraId="1CF3ED04" w14:textId="77777777" w:rsidR="00C5660F" w:rsidRPr="0072277D" w:rsidRDefault="00C5660F" w:rsidP="00E26EAA">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C5660F" w14:paraId="5337EF22" w14:textId="77777777" w:rsidTr="00E26EAA">
        <w:tc>
          <w:tcPr>
            <w:cnfStyle w:val="001000000000" w:firstRow="0" w:lastRow="0" w:firstColumn="1" w:lastColumn="0" w:oddVBand="0" w:evenVBand="0" w:oddHBand="0" w:evenHBand="0" w:firstRowFirstColumn="0" w:firstRowLastColumn="0" w:lastRowFirstColumn="0" w:lastRowLastColumn="0"/>
            <w:tcW w:w="3780" w:type="dxa"/>
          </w:tcPr>
          <w:p w14:paraId="40C11540" w14:textId="30FA274B" w:rsidR="00C5660F" w:rsidRPr="00E50C0D" w:rsidRDefault="00C5660F" w:rsidP="00E26EAA">
            <w:pPr>
              <w:rPr>
                <w:rFonts w:eastAsia="MS Mincho"/>
                <w:b w:val="0"/>
              </w:rPr>
            </w:pPr>
            <w:r>
              <w:rPr>
                <w:rFonts w:eastAsia="MS Mincho"/>
                <w:b w:val="0"/>
              </w:rPr>
              <w:t>printer-firmware-version</w:t>
            </w:r>
          </w:p>
        </w:tc>
        <w:tc>
          <w:tcPr>
            <w:tcW w:w="3870" w:type="dxa"/>
          </w:tcPr>
          <w:p w14:paraId="4A58FEE8" w14:textId="77777777" w:rsidR="00C5660F" w:rsidRPr="0072277D" w:rsidRDefault="00C5660F" w:rsidP="00E26EAA">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061A1B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20BEE69" w14:textId="77777777" w:rsidR="00F928D2" w:rsidRPr="00E50C0D" w:rsidRDefault="00F928D2" w:rsidP="00C15DA6">
            <w:pPr>
              <w:rPr>
                <w:rFonts w:eastAsia="MS Mincho"/>
                <w:b w:val="0"/>
              </w:rPr>
            </w:pPr>
            <w:r>
              <w:rPr>
                <w:rFonts w:eastAsia="MS Mincho"/>
                <w:b w:val="0"/>
              </w:rPr>
              <w:t>printer-supply</w:t>
            </w:r>
          </w:p>
        </w:tc>
        <w:tc>
          <w:tcPr>
            <w:tcW w:w="3870" w:type="dxa"/>
          </w:tcPr>
          <w:p w14:paraId="7EC616B2" w14:textId="1D85CE51" w:rsidR="00F928D2" w:rsidRPr="0072277D" w:rsidRDefault="00E20A0E"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sidR="00F928D2">
              <w:rPr>
                <w:rFonts w:eastAsia="MS Mincho"/>
              </w:rPr>
              <w:t>REQUIRED</w:t>
            </w:r>
          </w:p>
        </w:tc>
      </w:tr>
      <w:tr w:rsidR="00F928D2" w14:paraId="0E753318"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C86282D" w14:textId="77777777" w:rsidR="00F928D2" w:rsidRPr="00E50C0D" w:rsidRDefault="00F928D2" w:rsidP="00C15DA6">
            <w:pPr>
              <w:rPr>
                <w:rFonts w:eastAsia="MS Mincho"/>
                <w:b w:val="0"/>
              </w:rPr>
            </w:pPr>
            <w:r>
              <w:rPr>
                <w:rFonts w:eastAsia="MS Mincho"/>
                <w:b w:val="0"/>
              </w:rPr>
              <w:t>printer-supply-description</w:t>
            </w:r>
          </w:p>
        </w:tc>
        <w:tc>
          <w:tcPr>
            <w:tcW w:w="3870" w:type="dxa"/>
          </w:tcPr>
          <w:p w14:paraId="11C00464" w14:textId="5C8880E1"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6E09C7FC"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4135CD20" w14:textId="77777777" w:rsidR="00F928D2" w:rsidRPr="00E50C0D" w:rsidRDefault="00F928D2" w:rsidP="00C15DA6">
            <w:pPr>
              <w:rPr>
                <w:rFonts w:eastAsia="MS Mincho"/>
                <w:b w:val="0"/>
              </w:rPr>
            </w:pPr>
            <w:r>
              <w:rPr>
                <w:rFonts w:eastAsia="MS Mincho"/>
                <w:b w:val="0"/>
              </w:rPr>
              <w:t>printer-supply-info-uri</w:t>
            </w:r>
          </w:p>
        </w:tc>
        <w:tc>
          <w:tcPr>
            <w:tcW w:w="3870" w:type="dxa"/>
          </w:tcPr>
          <w:p w14:paraId="480B2150" w14:textId="53AA5C24" w:rsidR="00F928D2" w:rsidRPr="0072277D" w:rsidRDefault="007D1E85" w:rsidP="00C15DA6">
            <w:pPr>
              <w:cnfStyle w:val="000000100000" w:firstRow="0" w:lastRow="0" w:firstColumn="0" w:lastColumn="0" w:oddVBand="0" w:evenVBand="0" w:oddHBand="1"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r w:rsidR="00F928D2" w14:paraId="18ECE6BF" w14:textId="77777777" w:rsidTr="00C15DA6">
        <w:tc>
          <w:tcPr>
            <w:cnfStyle w:val="001000000000" w:firstRow="0" w:lastRow="0" w:firstColumn="1" w:lastColumn="0" w:oddVBand="0" w:evenVBand="0" w:oddHBand="0" w:evenHBand="0" w:firstRowFirstColumn="0" w:firstRowLastColumn="0" w:lastRowFirstColumn="0" w:lastRowLastColumn="0"/>
            <w:tcW w:w="3780" w:type="dxa"/>
          </w:tcPr>
          <w:p w14:paraId="084A0B28" w14:textId="77777777" w:rsidR="00F928D2" w:rsidRPr="00E50C0D" w:rsidRDefault="00F928D2" w:rsidP="00C15DA6">
            <w:pPr>
              <w:rPr>
                <w:rFonts w:eastAsia="MS Mincho"/>
                <w:b w:val="0"/>
              </w:rPr>
            </w:pPr>
            <w:r>
              <w:rPr>
                <w:rFonts w:eastAsia="MS Mincho"/>
                <w:b w:val="0"/>
              </w:rPr>
              <w:t>printer-uuid</w:t>
            </w:r>
          </w:p>
        </w:tc>
        <w:tc>
          <w:tcPr>
            <w:tcW w:w="3870" w:type="dxa"/>
          </w:tcPr>
          <w:p w14:paraId="1B9AB3B5" w14:textId="434DAD0A" w:rsidR="00F928D2" w:rsidRPr="0072277D" w:rsidRDefault="007D1E85" w:rsidP="00C15DA6">
            <w:pPr>
              <w:cnfStyle w:val="000000000000" w:firstRow="0" w:lastRow="0" w:firstColumn="0" w:lastColumn="0" w:oddVBand="0" w:evenVBand="0" w:oddHBand="0" w:evenHBand="0" w:firstRowFirstColumn="0" w:firstRowLastColumn="0" w:lastRowFirstColumn="0" w:lastRowLastColumn="0"/>
              <w:rPr>
                <w:rFonts w:eastAsia="MS Mincho"/>
              </w:rPr>
            </w:pPr>
            <w:r w:rsidRPr="00E20A0E">
              <w:rPr>
                <w:rFonts w:eastAsia="MS Mincho"/>
              </w:rPr>
              <w:t xml:space="preserve">CONDITIONALLY </w:t>
            </w:r>
            <w:r>
              <w:rPr>
                <w:rFonts w:eastAsia="MS Mincho"/>
              </w:rPr>
              <w:t>REQUIRED</w:t>
            </w:r>
          </w:p>
        </w:tc>
      </w:tr>
    </w:tbl>
    <w:p w14:paraId="535CE582" w14:textId="77777777" w:rsidR="00F928D2" w:rsidRDefault="00F928D2" w:rsidP="00B9314B">
      <w:pPr>
        <w:pStyle w:val="IEEEStdsLevel3Header"/>
      </w:pPr>
      <w:bookmarkStart w:id="861" w:name="_Toc204693679"/>
      <w:bookmarkStart w:id="862" w:name="_Toc14878426"/>
      <w:bookmarkStart w:id="863" w:name="_Ref31602058"/>
      <w:bookmarkStart w:id="864" w:name="_Toc31624838"/>
      <w:bookmarkStart w:id="865" w:name="_Toc31660548"/>
      <w:bookmarkStart w:id="866" w:name="_Toc40961837"/>
      <w:bookmarkStart w:id="867" w:name="_Ref54878746"/>
      <w:bookmarkStart w:id="868" w:name="_Toc95162759"/>
      <w:bookmarkStart w:id="869" w:name="_Toc86756021"/>
      <w:r>
        <w:t>device-service-count (integer(1:MAX))</w:t>
      </w:r>
      <w:bookmarkEnd w:id="861"/>
      <w:bookmarkEnd w:id="862"/>
      <w:bookmarkEnd w:id="863"/>
      <w:bookmarkEnd w:id="864"/>
      <w:bookmarkEnd w:id="865"/>
      <w:bookmarkEnd w:id="866"/>
      <w:bookmarkEnd w:id="867"/>
      <w:bookmarkEnd w:id="868"/>
      <w:bookmarkEnd w:id="869"/>
    </w:p>
    <w:p w14:paraId="2DDD87F1" w14:textId="465DA311" w:rsidR="00F928D2" w:rsidRDefault="00F928D2" w:rsidP="00F928D2">
      <w:pPr>
        <w:pStyle w:val="IEEEStdsParagraph"/>
      </w:pPr>
      <w:r>
        <w:t xml:space="preserve">This DEPRECATED Printer Status attribute </w:t>
      </w:r>
      <w:r w:rsidR="00AA1F3C">
        <w:t>indicates</w:t>
      </w:r>
      <w:r>
        <w:t xml:space="preserve"> the number of Printer instances supported by the Imaging Device.</w:t>
      </w:r>
    </w:p>
    <w:p w14:paraId="26B4E89E" w14:textId="77777777" w:rsidR="00F928D2" w:rsidRDefault="00F928D2" w:rsidP="00B9314B">
      <w:pPr>
        <w:pStyle w:val="IEEEStdsLevel3Header"/>
      </w:pPr>
      <w:bookmarkStart w:id="870" w:name="_Toc204693680"/>
      <w:bookmarkStart w:id="871" w:name="_Toc14878427"/>
      <w:bookmarkStart w:id="872" w:name="_Ref31601028"/>
      <w:bookmarkStart w:id="873" w:name="_Toc31624839"/>
      <w:bookmarkStart w:id="874" w:name="_Ref31626607"/>
      <w:bookmarkStart w:id="875" w:name="_Toc31660549"/>
      <w:bookmarkStart w:id="876" w:name="_Toc40961838"/>
      <w:bookmarkStart w:id="877" w:name="_Ref54878761"/>
      <w:bookmarkStart w:id="878" w:name="_Toc95162760"/>
      <w:bookmarkStart w:id="879" w:name="_Toc86756022"/>
      <w:r>
        <w:t>device-uuid (uri(45))</w:t>
      </w:r>
      <w:bookmarkEnd w:id="870"/>
      <w:bookmarkEnd w:id="871"/>
      <w:bookmarkEnd w:id="872"/>
      <w:bookmarkEnd w:id="873"/>
      <w:bookmarkEnd w:id="874"/>
      <w:bookmarkEnd w:id="875"/>
      <w:bookmarkEnd w:id="876"/>
      <w:bookmarkEnd w:id="877"/>
      <w:bookmarkEnd w:id="878"/>
      <w:bookmarkEnd w:id="879"/>
    </w:p>
    <w:p w14:paraId="054CB47E" w14:textId="3A3C90B3" w:rsidR="00F928D2" w:rsidRPr="009753D5" w:rsidRDefault="00F928D2" w:rsidP="00F928D2">
      <w:pPr>
        <w:pStyle w:val="IEEEStdsParagraph"/>
      </w:pPr>
      <w:r>
        <w:t>This REQUIRED Printer Status attribute</w:t>
      </w:r>
      <w:r w:rsidR="00707DE2">
        <w:t xml:space="preserve"> supplies the</w:t>
      </w:r>
      <w:r>
        <w:t xml:space="preserve"> globally unique identifier for the Imaging Device</w:t>
      </w:r>
      <w:r w:rsidR="00707DE2">
        <w:t xml:space="preserve">. The Printer </w:t>
      </w:r>
      <w:r>
        <w:t xml:space="preserve">MUST </w:t>
      </w:r>
      <w:r w:rsidR="00707DE2">
        <w:t xml:space="preserve">supply </w:t>
      </w:r>
      <w:r>
        <w:t xml:space="preserve">a 45-octet "urn:uuid:" URI </w:t>
      </w:r>
      <w:r>
        <w:fldChar w:fldCharType="begin"/>
      </w:r>
      <w:r>
        <w:instrText xml:space="preserve"> REF RFC4122 \h </w:instrText>
      </w:r>
      <w:r>
        <w:fldChar w:fldCharType="separate"/>
      </w:r>
      <w:r w:rsidR="00D6659E">
        <w:t>[RFC4122]</w:t>
      </w:r>
      <w:r>
        <w:fldChar w:fldCharType="end"/>
      </w:r>
      <w:r>
        <w:t>.</w:t>
      </w:r>
    </w:p>
    <w:p w14:paraId="6AB4F700" w14:textId="2E21BADC" w:rsidR="00F928D2" w:rsidRDefault="00F928D2" w:rsidP="00B9314B">
      <w:pPr>
        <w:pStyle w:val="IEEEStdsLevel3Header"/>
      </w:pPr>
      <w:bookmarkStart w:id="880" w:name="_Toc204693703"/>
      <w:bookmarkStart w:id="881" w:name="_Toc14878428"/>
      <w:bookmarkStart w:id="882" w:name="_Toc40961839"/>
      <w:bookmarkStart w:id="883" w:name="_Toc95162761"/>
      <w:bookmarkStart w:id="884" w:name="_Toc86756023"/>
      <w:r>
        <w:t>printer-config-change-date-time (dateTime</w:t>
      </w:r>
      <w:r w:rsidR="00E552DC">
        <w:t xml:space="preserve"> | 'unknown'</w:t>
      </w:r>
      <w:r>
        <w:t>)</w:t>
      </w:r>
      <w:bookmarkEnd w:id="880"/>
      <w:bookmarkEnd w:id="881"/>
      <w:bookmarkEnd w:id="882"/>
      <w:bookmarkEnd w:id="883"/>
      <w:bookmarkEnd w:id="884"/>
    </w:p>
    <w:p w14:paraId="0F337D3B" w14:textId="3C5B0C95" w:rsidR="00554079" w:rsidRDefault="00F928D2" w:rsidP="00565F38">
      <w:pPr>
        <w:pStyle w:val="IEEEStdsParagraph"/>
        <w:rPr>
          <w:rFonts w:eastAsia="MS Mincho"/>
        </w:rPr>
      </w:pPr>
      <w:r>
        <w:rPr>
          <w:rFonts w:eastAsia="MS Mincho"/>
        </w:rPr>
        <w:t xml:space="preserve">This </w:t>
      </w:r>
      <w:r w:rsidR="00B62AD3">
        <w:t xml:space="preserve">REQUIRED </w:t>
      </w:r>
      <w:r>
        <w:rPr>
          <w:rFonts w:eastAsia="MS Mincho"/>
        </w:rPr>
        <w:t xml:space="preserve">Printer Status attribute </w:t>
      </w:r>
      <w:r w:rsidR="00FC128A">
        <w:rPr>
          <w:rFonts w:eastAsia="MS Mincho"/>
        </w:rPr>
        <w:t>supplies</w:t>
      </w:r>
      <w:r>
        <w:rPr>
          <w:rFonts w:eastAsia="MS Mincho"/>
        </w:rPr>
        <w:t xml:space="preserve"> the </w:t>
      </w:r>
      <w:r w:rsidR="003920BC">
        <w:rPr>
          <w:rFonts w:eastAsia="MS Mincho"/>
        </w:rPr>
        <w:t xml:space="preserve">most recent </w:t>
      </w:r>
      <w:r>
        <w:rPr>
          <w:rFonts w:eastAsia="MS Mincho"/>
        </w:rPr>
        <w:t>time any of the Printer</w:t>
      </w:r>
      <w:r w:rsidR="004B021D">
        <w:rPr>
          <w:rFonts w:eastAsia="MS Mincho"/>
        </w:rPr>
        <w:t>'s Printer D</w:t>
      </w:r>
      <w:r>
        <w:rPr>
          <w:rFonts w:eastAsia="MS Mincho"/>
        </w:rPr>
        <w:t xml:space="preserve">escription attributes </w:t>
      </w:r>
      <w:r w:rsidR="00FD1DA3">
        <w:rPr>
          <w:rFonts w:eastAsia="MS Mincho"/>
        </w:rPr>
        <w:t>were changed</w:t>
      </w:r>
      <w:r w:rsidR="00AD7C0D">
        <w:rPr>
          <w:rFonts w:eastAsia="MS Mincho"/>
        </w:rPr>
        <w:t xml:space="preserve">, </w:t>
      </w:r>
      <w:r w:rsidR="00357899">
        <w:rPr>
          <w:rFonts w:eastAsia="MS Mincho"/>
        </w:rPr>
        <w:t xml:space="preserve">causing </w:t>
      </w:r>
      <w:r w:rsidR="00981BCB">
        <w:rPr>
          <w:rFonts w:eastAsia="MS Mincho"/>
        </w:rPr>
        <w:t xml:space="preserve">a </w:t>
      </w:r>
      <w:r w:rsidR="001737C1">
        <w:rPr>
          <w:rFonts w:eastAsia="MS Mincho"/>
        </w:rPr>
        <w:t>'printer-config-changed' Printer Event</w:t>
      </w:r>
      <w:r>
        <w:rPr>
          <w:rFonts w:eastAsia="MS Mincho"/>
        </w:rPr>
        <w:t>.</w:t>
      </w:r>
      <w:r w:rsidR="004B021D">
        <w:rPr>
          <w:rFonts w:eastAsia="MS Mincho"/>
        </w:rPr>
        <w:t xml:space="preserve"> </w:t>
      </w:r>
      <w:r w:rsidR="00033508">
        <w:rPr>
          <w:rFonts w:eastAsia="MS Mincho"/>
        </w:rPr>
        <w:t>Th</w:t>
      </w:r>
      <w:r>
        <w:rPr>
          <w:rFonts w:eastAsia="MS Mincho"/>
        </w:rPr>
        <w:t>e Printer updates this attribute</w:t>
      </w:r>
      <w:r w:rsidR="00033508">
        <w:rPr>
          <w:rFonts w:eastAsia="MS Mincho"/>
        </w:rPr>
        <w:t>'s value</w:t>
      </w:r>
      <w:r>
        <w:rPr>
          <w:rFonts w:eastAsia="MS Mincho"/>
        </w:rPr>
        <w:t xml:space="preserve"> with the value of </w:t>
      </w:r>
      <w:r w:rsidR="00033508">
        <w:rPr>
          <w:rFonts w:eastAsia="MS Mincho"/>
        </w:rPr>
        <w:t xml:space="preserve">its </w:t>
      </w:r>
      <w:r>
        <w:rPr>
          <w:rFonts w:eastAsia="MS Mincho"/>
        </w:rPr>
        <w:t xml:space="preserve">"printer-current-time" </w:t>
      </w:r>
      <w:r w:rsidR="00B1590F">
        <w:fldChar w:fldCharType="begin"/>
      </w:r>
      <w:r w:rsidR="00B1590F">
        <w:instrText xml:space="preserve"> REF STD92 \h </w:instrText>
      </w:r>
      <w:r w:rsidR="00B1590F">
        <w:fldChar w:fldCharType="separate"/>
      </w:r>
      <w:r w:rsidR="00D6659E" w:rsidRPr="003A6A5B">
        <w:t>[</w:t>
      </w:r>
      <w:r w:rsidR="00D6659E">
        <w:t>STD92</w:t>
      </w:r>
      <w:r w:rsidR="00D6659E" w:rsidRPr="003A6A5B">
        <w:t>]</w:t>
      </w:r>
      <w:r w:rsidR="00B1590F">
        <w:fldChar w:fldCharType="end"/>
      </w:r>
      <w:r w:rsidR="00B1590F">
        <w:t xml:space="preserve"> </w:t>
      </w:r>
      <w:r>
        <w:rPr>
          <w:rFonts w:eastAsia="MS Mincho"/>
        </w:rPr>
        <w:t>attribute</w:t>
      </w:r>
      <w:r w:rsidR="00033508">
        <w:rPr>
          <w:rFonts w:eastAsia="MS Mincho"/>
        </w:rPr>
        <w:t xml:space="preserve"> </w:t>
      </w:r>
      <w:r w:rsidR="00565F38">
        <w:rPr>
          <w:rFonts w:eastAsia="MS Mincho"/>
        </w:rPr>
        <w:t>at power-up and w</w:t>
      </w:r>
      <w:r w:rsidR="00033508">
        <w:rPr>
          <w:rFonts w:eastAsia="MS Mincho"/>
        </w:rPr>
        <w:t>henever the 'printer-config-changed' Printer Event occurs</w:t>
      </w:r>
      <w:r w:rsidR="00565F38">
        <w:rPr>
          <w:rFonts w:eastAsia="MS Mincho"/>
        </w:rPr>
        <w:t>.</w:t>
      </w:r>
    </w:p>
    <w:p w14:paraId="22721848" w14:textId="4DFC2E3C" w:rsidR="00B62AD3" w:rsidRPr="000664D1" w:rsidRDefault="000B6B23" w:rsidP="00565F38">
      <w:pPr>
        <w:pStyle w:val="IEEEStdsParagraph"/>
        <w:rPr>
          <w:rFonts w:eastAsia="MS Mincho"/>
        </w:rPr>
      </w:pPr>
      <w:r>
        <w:rPr>
          <w:rFonts w:eastAsia="MS Mincho"/>
        </w:rPr>
        <w:t xml:space="preserve">After power-up, until </w:t>
      </w:r>
      <w:r w:rsidR="00E552DC">
        <w:rPr>
          <w:rFonts w:eastAsia="MS Mincho"/>
        </w:rPr>
        <w:t xml:space="preserve">the Printer has </w:t>
      </w:r>
      <w:r>
        <w:rPr>
          <w:rFonts w:eastAsia="MS Mincho"/>
        </w:rPr>
        <w:t xml:space="preserve">its clock set via whatever means </w:t>
      </w:r>
      <w:r w:rsidR="003F4072">
        <w:rPr>
          <w:rFonts w:eastAsia="MS Mincho"/>
        </w:rPr>
        <w:t>it implements to do so</w:t>
      </w:r>
      <w:r w:rsidR="00341853">
        <w:rPr>
          <w:rFonts w:eastAsia="MS Mincho"/>
        </w:rPr>
        <w:t>, the "printer-current-time"</w:t>
      </w:r>
      <w:r w:rsidR="00747675">
        <w:rPr>
          <w:rFonts w:eastAsia="MS Mincho"/>
        </w:rPr>
        <w:t xml:space="preserve"> Printer Status attribute will report </w:t>
      </w:r>
      <w:r w:rsidR="003F4072">
        <w:rPr>
          <w:rFonts w:eastAsia="MS Mincho"/>
        </w:rPr>
        <w:t xml:space="preserve">the 'unknown' out-of-band </w:t>
      </w:r>
      <w:r w:rsidR="00747675">
        <w:rPr>
          <w:rFonts w:eastAsia="MS Mincho"/>
        </w:rPr>
        <w:t xml:space="preserve">value </w:t>
      </w:r>
      <w:r w:rsidR="00747675">
        <w:fldChar w:fldCharType="begin"/>
      </w:r>
      <w:r w:rsidR="00747675">
        <w:instrText xml:space="preserve"> REF STD92 \h </w:instrText>
      </w:r>
      <w:r w:rsidR="00747675">
        <w:fldChar w:fldCharType="separate"/>
      </w:r>
      <w:r w:rsidR="00D6659E" w:rsidRPr="003A6A5B">
        <w:t>[</w:t>
      </w:r>
      <w:r w:rsidR="00D6659E">
        <w:t>STD92</w:t>
      </w:r>
      <w:r w:rsidR="00D6659E" w:rsidRPr="003A6A5B">
        <w:t>]</w:t>
      </w:r>
      <w:r w:rsidR="00747675">
        <w:fldChar w:fldCharType="end"/>
      </w:r>
      <w:r w:rsidR="00B03A64">
        <w:t xml:space="preserve"> and this attribute will also report the 'unknown' out-of-band value until the clock is set</w:t>
      </w:r>
      <w:r w:rsidR="00747675">
        <w:rPr>
          <w:rFonts w:eastAsia="MS Mincho"/>
        </w:rPr>
        <w:t>.</w:t>
      </w:r>
    </w:p>
    <w:p w14:paraId="5B3EB3C4" w14:textId="77777777" w:rsidR="00F928D2" w:rsidRDefault="00F928D2" w:rsidP="00B9314B">
      <w:pPr>
        <w:pStyle w:val="IEEEStdsLevel3Header"/>
      </w:pPr>
      <w:bookmarkStart w:id="885" w:name="_Ref167275134"/>
      <w:bookmarkStart w:id="886" w:name="_Toc204693704"/>
      <w:bookmarkStart w:id="887" w:name="_Toc40961840"/>
      <w:bookmarkStart w:id="888" w:name="_Toc95162762"/>
      <w:bookmarkStart w:id="889" w:name="_Toc86756024"/>
      <w:r>
        <w:lastRenderedPageBreak/>
        <w:t>printer-config-change-time (integer(1:MAX))</w:t>
      </w:r>
      <w:bookmarkEnd w:id="885"/>
      <w:bookmarkEnd w:id="886"/>
      <w:bookmarkEnd w:id="887"/>
      <w:bookmarkEnd w:id="888"/>
      <w:bookmarkEnd w:id="889"/>
    </w:p>
    <w:p w14:paraId="3B75DE10" w14:textId="18CD5DAB" w:rsidR="00F928D2" w:rsidRDefault="00F928D2" w:rsidP="001D7AE5">
      <w:pPr>
        <w:pStyle w:val="IEEEStdsParagraph"/>
      </w:pPr>
      <w:r>
        <w:rPr>
          <w:rFonts w:eastAsia="MS Mincho"/>
        </w:rPr>
        <w:t xml:space="preserve">This </w:t>
      </w:r>
      <w:r w:rsidR="00B62AD3">
        <w:t xml:space="preserve">REQUIRED </w:t>
      </w:r>
      <w:r>
        <w:rPr>
          <w:rFonts w:eastAsia="MS Mincho"/>
        </w:rPr>
        <w:t>Printer Status attribute</w:t>
      </w:r>
      <w:r w:rsidRPr="000664D1">
        <w:rPr>
          <w:rFonts w:eastAsia="MS Mincho"/>
        </w:rPr>
        <w:t xml:space="preserve"> </w:t>
      </w:r>
      <w:r w:rsidR="00077580">
        <w:rPr>
          <w:rFonts w:eastAsia="MS Mincho"/>
        </w:rPr>
        <w:t>indicates</w:t>
      </w:r>
      <w:r w:rsidRPr="000664D1">
        <w:rPr>
          <w:rFonts w:eastAsia="MS Mincho"/>
        </w:rPr>
        <w:t xml:space="preserve"> </w:t>
      </w:r>
      <w:r w:rsidR="00795E06">
        <w:rPr>
          <w:rFonts w:eastAsia="MS Mincho"/>
        </w:rPr>
        <w:t>the most recent time any of the Printer's Printer Description attributes were changed</w:t>
      </w:r>
      <w:r w:rsidR="000D1A46">
        <w:rPr>
          <w:rFonts w:eastAsia="MS Mincho"/>
        </w:rPr>
        <w:t xml:space="preserve">, causing a 'printer-config-changed' Printer Event. </w:t>
      </w:r>
      <w:r w:rsidR="001D7AE5">
        <w:rPr>
          <w:rFonts w:eastAsia="MS Mincho"/>
        </w:rPr>
        <w:t xml:space="preserve">The Printer updates this attribute's value with the value of its "printer-up-time" Printer Status attribute </w:t>
      </w:r>
      <w:r w:rsidR="001D7AE5">
        <w:fldChar w:fldCharType="begin"/>
      </w:r>
      <w:r w:rsidR="001D7AE5">
        <w:instrText xml:space="preserve"> REF STD92 \h </w:instrText>
      </w:r>
      <w:r w:rsidR="001D7AE5">
        <w:fldChar w:fldCharType="separate"/>
      </w:r>
      <w:r w:rsidR="00D6659E" w:rsidRPr="003A6A5B">
        <w:t>[</w:t>
      </w:r>
      <w:r w:rsidR="00D6659E">
        <w:t>STD92</w:t>
      </w:r>
      <w:r w:rsidR="00D6659E" w:rsidRPr="003A6A5B">
        <w:t>]</w:t>
      </w:r>
      <w:r w:rsidR="001D7AE5">
        <w:fldChar w:fldCharType="end"/>
      </w:r>
      <w:r w:rsidR="001D7AE5">
        <w:t xml:space="preserve"> at power-up and whenever the 'printer-config-changed' Printer Event occurs.</w:t>
      </w:r>
    </w:p>
    <w:p w14:paraId="3AA8D847" w14:textId="77777777" w:rsidR="006D6E0C" w:rsidRDefault="006D6E0C" w:rsidP="00B9314B">
      <w:pPr>
        <w:pStyle w:val="IEEEStdsLevel3Header"/>
      </w:pPr>
      <w:bookmarkStart w:id="890" w:name="_Ref54883837"/>
      <w:bookmarkStart w:id="891" w:name="_Toc95162763"/>
      <w:bookmarkStart w:id="892" w:name="_Toc86756025"/>
      <w:r w:rsidRPr="006939C8">
        <w:t>printer-firmware-name (1setOf name(MAX))</w:t>
      </w:r>
      <w:bookmarkEnd w:id="890"/>
      <w:bookmarkEnd w:id="891"/>
      <w:bookmarkEnd w:id="892"/>
    </w:p>
    <w:p w14:paraId="7A7DEBAA" w14:textId="4DAAC823" w:rsidR="006D6E0C" w:rsidRDefault="006D6E0C" w:rsidP="006D6E0C">
      <w:pPr>
        <w:pStyle w:val="IEEEStdsParagraph"/>
      </w:pPr>
      <w:r>
        <w:t xml:space="preserve">This RECOMMENDED Printer Status attribute </w:t>
      </w:r>
      <w:r w:rsidR="0088700E">
        <w:t xml:space="preserve">lists the set of </w:t>
      </w:r>
      <w:r w:rsidR="009E44CB">
        <w:t>names for each of the Printer's firmware</w:t>
      </w:r>
      <w:r w:rsidR="007C3ECF">
        <w:t xml:space="preserve"> component</w:t>
      </w:r>
      <w:r w:rsidR="009E44CB">
        <w:t>s.</w:t>
      </w:r>
      <w:r w:rsidR="007C3ECF">
        <w:t xml:space="preserve"> This attribute is</w:t>
      </w:r>
      <w:r w:rsidR="00B712CC">
        <w:t xml:space="preserve"> </w:t>
      </w:r>
      <w:r w:rsidR="004E6845">
        <w:t>derived from the "</w:t>
      </w:r>
      <w:r w:rsidR="004E6845" w:rsidRPr="004E6845">
        <w:t>FirmwareName</w:t>
      </w:r>
      <w:r w:rsidR="004E6845">
        <w:t xml:space="preserve">" </w:t>
      </w:r>
      <w:r w:rsidR="00B712CC">
        <w:t xml:space="preserve">HCD Health Assessment attribute </w:t>
      </w:r>
      <w:r w:rsidR="00F15AFD">
        <w:fldChar w:fldCharType="begin"/>
      </w:r>
      <w:r w:rsidR="00F15AFD">
        <w:instrText xml:space="preserve"> REF PWG5110_1 \h </w:instrText>
      </w:r>
      <w:r w:rsidR="00F15AFD">
        <w:fldChar w:fldCharType="separate"/>
      </w:r>
      <w:r w:rsidR="00D6659E">
        <w:t>[PWG5110.1]</w:t>
      </w:r>
      <w:r w:rsidR="00F15AFD">
        <w:fldChar w:fldCharType="end"/>
      </w:r>
      <w:r w:rsidR="00F15AFD">
        <w:t>.</w:t>
      </w:r>
    </w:p>
    <w:p w14:paraId="4BC6CAB9" w14:textId="77777777" w:rsidR="006D6E0C" w:rsidRDefault="006D6E0C" w:rsidP="00B9314B">
      <w:pPr>
        <w:pStyle w:val="IEEEStdsLevel3Header"/>
      </w:pPr>
      <w:bookmarkStart w:id="893" w:name="_Toc95162764"/>
      <w:bookmarkStart w:id="894" w:name="_Toc86756026"/>
      <w:r>
        <w:t>printer-firmware-patches (1setOf text(MAX))</w:t>
      </w:r>
      <w:bookmarkEnd w:id="893"/>
      <w:bookmarkEnd w:id="894"/>
    </w:p>
    <w:p w14:paraId="245BFFB0" w14:textId="6BCC1A99" w:rsidR="006D6E0C" w:rsidRDefault="00AD37AC" w:rsidP="006D6E0C">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patches applied </w:t>
      </w:r>
      <w:r w:rsidR="00A572A8">
        <w:rPr>
          <w:rFonts w:eastAsia="MS Mincho"/>
        </w:rPr>
        <w:t xml:space="preserve">to each of the </w:t>
      </w:r>
      <w:r w:rsidR="0071358E">
        <w:rPr>
          <w:rFonts w:eastAsia="MS Mincho"/>
        </w:rPr>
        <w:t>P</w:t>
      </w:r>
      <w:r w:rsidR="00A572A8">
        <w:rPr>
          <w:rFonts w:eastAsia="MS Mincho"/>
        </w:rPr>
        <w:t xml:space="preserve">rinter </w:t>
      </w:r>
      <w:r w:rsidR="007C3ECF">
        <w:t xml:space="preserve">firmware components </w:t>
      </w:r>
      <w:r w:rsidR="00A572A8">
        <w:rPr>
          <w:rFonts w:eastAsia="MS Mincho"/>
        </w:rPr>
        <w:t xml:space="preserve">named by the "printer-firmware-name" Printer Status attribute (section </w:t>
      </w:r>
      <w:r w:rsidR="00A572A8">
        <w:rPr>
          <w:rFonts w:eastAsia="MS Mincho"/>
        </w:rPr>
        <w:fldChar w:fldCharType="begin"/>
      </w:r>
      <w:r w:rsidR="00A572A8">
        <w:rPr>
          <w:rFonts w:eastAsia="MS Mincho"/>
        </w:rPr>
        <w:instrText xml:space="preserve"> REF _Ref54883837 \n \h </w:instrText>
      </w:r>
      <w:r w:rsidR="00A572A8">
        <w:rPr>
          <w:rFonts w:eastAsia="MS Mincho"/>
        </w:rPr>
      </w:r>
      <w:r w:rsidR="00A572A8">
        <w:rPr>
          <w:rFonts w:eastAsia="MS Mincho"/>
        </w:rPr>
        <w:fldChar w:fldCharType="separate"/>
      </w:r>
      <w:r w:rsidR="00D6659E">
        <w:rPr>
          <w:rFonts w:eastAsia="MS Mincho"/>
        </w:rPr>
        <w:t>6.6.5</w:t>
      </w:r>
      <w:r w:rsidR="00A572A8">
        <w:rPr>
          <w:rFonts w:eastAsia="MS Mincho"/>
        </w:rPr>
        <w:fldChar w:fldCharType="end"/>
      </w:r>
      <w:r w:rsidR="00A572A8">
        <w:rPr>
          <w:rFonts w:eastAsia="MS Mincho"/>
        </w:rPr>
        <w:t>)</w:t>
      </w:r>
      <w:r w:rsidR="00E767E0">
        <w:rPr>
          <w:rFonts w:eastAsia="MS Mincho"/>
        </w:rPr>
        <w:t xml:space="preserve">. This attribute is </w:t>
      </w:r>
      <w:r w:rsidR="000E3A36">
        <w:t>derived from the "</w:t>
      </w:r>
      <w:r w:rsidR="002132F3" w:rsidRPr="002132F3">
        <w:t>FirmwarePatches</w:t>
      </w:r>
      <w:r w:rsidR="000E3A36">
        <w:t xml:space="preserve">" HCD Health Assessment attribute </w:t>
      </w:r>
      <w:r w:rsidR="000E3A36">
        <w:fldChar w:fldCharType="begin"/>
      </w:r>
      <w:r w:rsidR="000E3A36">
        <w:instrText xml:space="preserve"> REF PWG5110_1 \h </w:instrText>
      </w:r>
      <w:r w:rsidR="000E3A36">
        <w:fldChar w:fldCharType="separate"/>
      </w:r>
      <w:r w:rsidR="00D6659E">
        <w:t>[PWG5110.1]</w:t>
      </w:r>
      <w:r w:rsidR="000E3A36">
        <w:fldChar w:fldCharType="end"/>
      </w:r>
      <w:r w:rsidR="00A572A8">
        <w:rPr>
          <w:rFonts w:eastAsia="MS Mincho"/>
        </w:rPr>
        <w:t xml:space="preserve">. </w:t>
      </w:r>
      <w:r w:rsidR="00E77A3C" w:rsidRPr="00E77A3C">
        <w:t>A Printer MUST support this attribute if it supports the "</w:t>
      </w:r>
      <w:r w:rsidR="00E77A3C">
        <w:t>printer-firmware-name</w:t>
      </w:r>
      <w:r w:rsidR="00E77A3C" w:rsidRPr="00E77A3C">
        <w:t>" attribute. If</w:t>
      </w:r>
      <w:r w:rsidR="0099543B">
        <w:t xml:space="preserve"> this attribute is</w:t>
      </w:r>
      <w:r w:rsidR="00E77A3C" w:rsidRPr="00E77A3C">
        <w:t xml:space="preserve"> supported, this attribute MUST have the same cardinality (contain the same number of values) as the "</w:t>
      </w:r>
      <w:r w:rsidR="00680159">
        <w:t>printer-firmware-name</w:t>
      </w:r>
      <w:r w:rsidR="00E77A3C" w:rsidRPr="00E77A3C">
        <w:t xml:space="preserve">" </w:t>
      </w:r>
      <w:r w:rsidR="0071358E">
        <w:t>attribute</w:t>
      </w:r>
      <w:r w:rsidR="00E77A3C" w:rsidRPr="00E77A3C">
        <w:t>. The ith value in this attribute corresponds to the ith value in the "</w:t>
      </w:r>
      <w:r w:rsidR="0071358E">
        <w:t>printer-firmware-name</w:t>
      </w:r>
      <w:r w:rsidR="00E77A3C" w:rsidRPr="00E77A3C">
        <w:t>" attribute.</w:t>
      </w:r>
      <w:r w:rsidR="00DB1959">
        <w:t xml:space="preserve"> A supporting Printer MAY supply a zero-length value for the corresponding firmware that has no patches applied. </w:t>
      </w:r>
    </w:p>
    <w:p w14:paraId="786CCCAA" w14:textId="77777777" w:rsidR="006D6E0C" w:rsidRDefault="006D6E0C" w:rsidP="00B9314B">
      <w:pPr>
        <w:pStyle w:val="IEEEStdsLevel3Header"/>
      </w:pPr>
      <w:bookmarkStart w:id="895" w:name="_Toc95162765"/>
      <w:bookmarkStart w:id="896" w:name="_Toc86756027"/>
      <w:r>
        <w:t>printer-firmware-string-version (1setOf text(MAX))</w:t>
      </w:r>
      <w:bookmarkEnd w:id="895"/>
      <w:bookmarkEnd w:id="896"/>
    </w:p>
    <w:p w14:paraId="00F48BC6" w14:textId="6B8C9EDF" w:rsidR="006D6E0C" w:rsidRDefault="00FE5B11" w:rsidP="00FE5B11">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 xml:space="preserve">lists the set of </w:t>
      </w:r>
      <w:r w:rsidR="00DA60D4">
        <w:rPr>
          <w:rFonts w:eastAsia="MS Mincho"/>
        </w:rPr>
        <w:t xml:space="preserve">version strings for </w:t>
      </w:r>
      <w:r>
        <w:rPr>
          <w:rFonts w:eastAsia="MS Mincho"/>
        </w:rPr>
        <w:t xml:space="preserve">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D6659E">
        <w:rPr>
          <w:rFonts w:eastAsia="MS Mincho"/>
        </w:rPr>
        <w:t>6.6.5</w:t>
      </w:r>
      <w:r>
        <w:rPr>
          <w:rFonts w:eastAsia="MS Mincho"/>
        </w:rPr>
        <w:fldChar w:fldCharType="end"/>
      </w:r>
      <w:r>
        <w:rPr>
          <w:rFonts w:eastAsia="MS Mincho"/>
        </w:rPr>
        <w:t xml:space="preserve">), </w:t>
      </w:r>
      <w:r w:rsidR="00896D1F">
        <w:rPr>
          <w:rFonts w:eastAsia="MS Mincho"/>
        </w:rPr>
        <w:t xml:space="preserve">represented as a textual string. The format is implementation-defined and not intended for machine consumption. This attribute is </w:t>
      </w:r>
      <w:r>
        <w:t>derived from the "</w:t>
      </w:r>
      <w:r w:rsidRPr="00FE5B11">
        <w:t>FirmwareStringVersion</w:t>
      </w:r>
      <w:r>
        <w:t xml:space="preserve">" HCD Health Assessment attribute </w:t>
      </w:r>
      <w:r>
        <w:fldChar w:fldCharType="begin"/>
      </w:r>
      <w:r>
        <w:instrText xml:space="preserve"> REF PWG5110_1 \h </w:instrText>
      </w:r>
      <w:r>
        <w:fldChar w:fldCharType="separate"/>
      </w:r>
      <w:r w:rsidR="00D6659E">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(contain the same number of values) as the "</w:t>
      </w:r>
      <w:r>
        <w:t>printer-firmware-name</w:t>
      </w:r>
      <w:r w:rsidRPr="00E77A3C">
        <w:t xml:space="preserve">" </w:t>
      </w:r>
      <w:r>
        <w:t>attribute</w:t>
      </w:r>
      <w:r w:rsidRPr="00E77A3C">
        <w:t>. The ith value in this attribute corresponds to the ith value in the "</w:t>
      </w:r>
      <w:r>
        <w:t>printer-firmware-name</w:t>
      </w:r>
      <w:r w:rsidRPr="00E77A3C">
        <w:t>" attribute.</w:t>
      </w:r>
    </w:p>
    <w:p w14:paraId="40A2E1B4" w14:textId="77777777" w:rsidR="006D6E0C" w:rsidRDefault="006D6E0C" w:rsidP="00B9314B">
      <w:pPr>
        <w:pStyle w:val="IEEEStdsLevel3Header"/>
      </w:pPr>
      <w:bookmarkStart w:id="897" w:name="_Toc95162766"/>
      <w:bookmarkStart w:id="898" w:name="_Toc86756028"/>
      <w:r>
        <w:t>printer-firmware-version (1setOf octetString(MAX))</w:t>
      </w:r>
      <w:bookmarkEnd w:id="897"/>
      <w:bookmarkEnd w:id="898"/>
    </w:p>
    <w:p w14:paraId="3304B116" w14:textId="4BDA012D" w:rsidR="006D6E0C" w:rsidRPr="00DA60D4" w:rsidRDefault="00DA60D4" w:rsidP="00DA60D4">
      <w:pPr>
        <w:pStyle w:val="IEEEStdsParagraph"/>
      </w:pPr>
      <w:r>
        <w:rPr>
          <w:rFonts w:eastAsia="MS Mincho"/>
        </w:rPr>
        <w:t xml:space="preserve">This </w:t>
      </w:r>
      <w:r>
        <w:t xml:space="preserve">REQUIRED </w:t>
      </w:r>
      <w:r>
        <w:rPr>
          <w:rFonts w:eastAsia="MS Mincho"/>
        </w:rPr>
        <w:t>Printer Status attribute</w:t>
      </w:r>
      <w:r w:rsidRPr="000664D1">
        <w:rPr>
          <w:rFonts w:eastAsia="MS Mincho"/>
        </w:rPr>
        <w:t xml:space="preserve"> </w:t>
      </w:r>
      <w:r>
        <w:rPr>
          <w:rFonts w:eastAsia="MS Mincho"/>
        </w:rPr>
        <w:t>lists the set of version</w:t>
      </w:r>
      <w:r w:rsidR="00D54210">
        <w:rPr>
          <w:rFonts w:eastAsia="MS Mincho"/>
        </w:rPr>
        <w:t xml:space="preserve">s </w:t>
      </w:r>
      <w:r>
        <w:rPr>
          <w:rFonts w:eastAsia="MS Mincho"/>
        </w:rPr>
        <w:t xml:space="preserve">for each of the Printer </w:t>
      </w:r>
      <w:r w:rsidR="007C3ECF">
        <w:t xml:space="preserve">firmware components </w:t>
      </w:r>
      <w:r>
        <w:rPr>
          <w:rFonts w:eastAsia="MS Mincho"/>
        </w:rPr>
        <w:t xml:space="preserve">named by the "printer-firmware-name" Printer Status attribute (section </w:t>
      </w:r>
      <w:r>
        <w:rPr>
          <w:rFonts w:eastAsia="MS Mincho"/>
        </w:rPr>
        <w:fldChar w:fldCharType="begin"/>
      </w:r>
      <w:r>
        <w:rPr>
          <w:rFonts w:eastAsia="MS Mincho"/>
        </w:rPr>
        <w:instrText xml:space="preserve"> REF _Ref54883837 \n \h </w:instrText>
      </w:r>
      <w:r>
        <w:rPr>
          <w:rFonts w:eastAsia="MS Mincho"/>
        </w:rPr>
      </w:r>
      <w:r>
        <w:rPr>
          <w:rFonts w:eastAsia="MS Mincho"/>
        </w:rPr>
        <w:fldChar w:fldCharType="separate"/>
      </w:r>
      <w:r w:rsidR="00D6659E">
        <w:rPr>
          <w:rFonts w:eastAsia="MS Mincho"/>
        </w:rPr>
        <w:t>6.6.5</w:t>
      </w:r>
      <w:r>
        <w:rPr>
          <w:rFonts w:eastAsia="MS Mincho"/>
        </w:rPr>
        <w:fldChar w:fldCharType="end"/>
      </w:r>
      <w:r w:rsidR="00E767E0">
        <w:rPr>
          <w:rFonts w:eastAsia="MS Mincho"/>
        </w:rPr>
        <w:t xml:space="preserve">). This attribute is </w:t>
      </w:r>
      <w:r w:rsidR="00E767E0">
        <w:t>derived from</w:t>
      </w:r>
      <w:r>
        <w:t xml:space="preserve"> the "</w:t>
      </w:r>
      <w:r w:rsidRPr="00FE5B11">
        <w:t>FirmwareVersion</w:t>
      </w:r>
      <w:r>
        <w:t xml:space="preserve">" HCD Health Assessment attribute </w:t>
      </w:r>
      <w:r>
        <w:fldChar w:fldCharType="begin"/>
      </w:r>
      <w:r>
        <w:instrText xml:space="preserve"> REF PWG5110_1 \h </w:instrText>
      </w:r>
      <w:r>
        <w:fldChar w:fldCharType="separate"/>
      </w:r>
      <w:r w:rsidR="00D6659E">
        <w:t>[PWG5110.1]</w:t>
      </w:r>
      <w:r>
        <w:fldChar w:fldCharType="end"/>
      </w:r>
      <w:r>
        <w:rPr>
          <w:rFonts w:eastAsia="MS Mincho"/>
        </w:rPr>
        <w:t xml:space="preserve">. </w:t>
      </w:r>
      <w:r w:rsidRPr="00E77A3C">
        <w:t>A Printer MUST support this attribute if it supports the "</w:t>
      </w:r>
      <w:r>
        <w:t>printer-firmware-name</w:t>
      </w:r>
      <w:r w:rsidRPr="00E77A3C">
        <w:t xml:space="preserve">" attribute. </w:t>
      </w:r>
      <w:r w:rsidR="0099543B" w:rsidRPr="00E77A3C">
        <w:t>If</w:t>
      </w:r>
      <w:r w:rsidR="0099543B">
        <w:t xml:space="preserve"> this attribute is </w:t>
      </w:r>
      <w:r w:rsidRPr="00E77A3C">
        <w:t>supported, this attribute MUST have the same cardinality (contain the same number of values) as the "</w:t>
      </w:r>
      <w:r>
        <w:t>printer-firmware-name</w:t>
      </w:r>
      <w:r w:rsidRPr="00E77A3C">
        <w:t xml:space="preserve">" </w:t>
      </w:r>
      <w:r>
        <w:t>attribute</w:t>
      </w:r>
      <w:r w:rsidRPr="00E77A3C">
        <w:t xml:space="preserve">. </w:t>
      </w:r>
      <w:r w:rsidRPr="00E77A3C">
        <w:lastRenderedPageBreak/>
        <w:t>The ith value in this attribute corresponds to the ith value in the "</w:t>
      </w:r>
      <w:r>
        <w:t>printer-firmware-name</w:t>
      </w:r>
      <w:r w:rsidRPr="00E77A3C">
        <w:t>" attribute.</w:t>
      </w:r>
    </w:p>
    <w:p w14:paraId="33D4DADD" w14:textId="77777777" w:rsidR="00F928D2" w:rsidRPr="007F0392" w:rsidRDefault="00F928D2" w:rsidP="00B9314B">
      <w:pPr>
        <w:pStyle w:val="IEEEStdsLevel3Header"/>
      </w:pPr>
      <w:bookmarkStart w:id="899" w:name="_Toc204693716"/>
      <w:bookmarkStart w:id="900" w:name="_Ref14269493"/>
      <w:bookmarkStart w:id="901" w:name="_Toc14878430"/>
      <w:bookmarkStart w:id="902" w:name="_Ref31625462"/>
      <w:bookmarkStart w:id="903" w:name="_Toc40961841"/>
      <w:bookmarkStart w:id="904" w:name="_Toc95162767"/>
      <w:bookmarkStart w:id="905" w:name="_Toc86756029"/>
      <w:r w:rsidRPr="007F0392">
        <w:t>printer-supply (1setOf octetString(MAX))</w:t>
      </w:r>
      <w:bookmarkEnd w:id="899"/>
      <w:bookmarkEnd w:id="900"/>
      <w:bookmarkEnd w:id="901"/>
      <w:bookmarkEnd w:id="902"/>
      <w:bookmarkEnd w:id="903"/>
      <w:bookmarkEnd w:id="904"/>
      <w:bookmarkEnd w:id="905"/>
    </w:p>
    <w:p w14:paraId="4C243189" w14:textId="659E69DD" w:rsidR="004D315C" w:rsidRDefault="0065396D" w:rsidP="00742A28">
      <w:pPr>
        <w:pStyle w:val="IEEEStdsParagraph"/>
        <w:rPr>
          <w:rFonts w:eastAsia="MS Mincho"/>
        </w:rPr>
      </w:pPr>
      <w:r>
        <w:rPr>
          <w:rFonts w:eastAsia="MS Mincho"/>
        </w:rPr>
        <w:t xml:space="preserve">This </w:t>
      </w:r>
      <w:r w:rsidRPr="004405BE">
        <w:rPr>
          <w:rFonts w:eastAsia="MS Mincho"/>
        </w:rPr>
        <w:t xml:space="preserve">CONDITIONALLY </w:t>
      </w:r>
      <w:r>
        <w:rPr>
          <w:rFonts w:eastAsia="MS Mincho"/>
        </w:rPr>
        <w:t>REQUIRED</w:t>
      </w:r>
      <w:r w:rsidRPr="004075C2">
        <w:rPr>
          <w:rFonts w:eastAsia="MS Mincho"/>
        </w:rPr>
        <w:t xml:space="preserve"> </w:t>
      </w:r>
      <w:r>
        <w:rPr>
          <w:rFonts w:eastAsia="MS Mincho"/>
        </w:rPr>
        <w:t xml:space="preserve">Printer Status attribute lists a set of text strings that describe the Printer's currently installed consumable supplies. Each string contains an unordered sequence of key/value pairs, structured according to the </w:t>
      </w:r>
      <w:r w:rsidRPr="00532B58">
        <w:rPr>
          <w:rFonts w:eastAsia="MS Mincho"/>
        </w:rPr>
        <w:t xml:space="preserve">ABNF </w:t>
      </w:r>
      <w:r>
        <w:rPr>
          <w:rFonts w:eastAsia="MS Mincho"/>
        </w:rPr>
        <w:fldChar w:fldCharType="begin"/>
      </w:r>
      <w:r>
        <w:rPr>
          <w:rFonts w:eastAsia="MS Mincho"/>
        </w:rPr>
        <w:instrText xml:space="preserve"> REF STD68 \h </w:instrText>
      </w:r>
      <w:r>
        <w:rPr>
          <w:rFonts w:eastAsia="MS Mincho"/>
        </w:rPr>
      </w:r>
      <w:r>
        <w:rPr>
          <w:rFonts w:eastAsia="MS Mincho"/>
        </w:rPr>
        <w:fldChar w:fldCharType="separate"/>
      </w:r>
      <w:r w:rsidR="00D6659E">
        <w:t>[STD68]</w:t>
      </w:r>
      <w:r>
        <w:rPr>
          <w:rFonts w:eastAsia="MS Mincho"/>
        </w:rPr>
        <w:fldChar w:fldCharType="end"/>
      </w:r>
      <w:r>
        <w:rPr>
          <w:rFonts w:eastAsia="MS Mincho"/>
        </w:rPr>
        <w:t xml:space="preserve"> in </w:t>
      </w:r>
      <w:r>
        <w:rPr>
          <w:rFonts w:eastAsia="MS Mincho"/>
        </w:rPr>
        <w:fldChar w:fldCharType="begin"/>
      </w:r>
      <w:r>
        <w:rPr>
          <w:rFonts w:eastAsia="MS Mincho"/>
        </w:rPr>
        <w:instrText xml:space="preserve"> REF _Ref196535171 \h </w:instrText>
      </w:r>
      <w:r>
        <w:rPr>
          <w:rFonts w:eastAsia="MS Mincho"/>
        </w:rPr>
      </w:r>
      <w:r>
        <w:rPr>
          <w:rFonts w:eastAsia="MS Mincho"/>
        </w:rPr>
        <w:fldChar w:fldCharType="separate"/>
      </w:r>
      <w:r w:rsidR="00D6659E">
        <w:t xml:space="preserve">Figure </w:t>
      </w:r>
      <w:r w:rsidR="00D6659E">
        <w:rPr>
          <w:noProof/>
        </w:rPr>
        <w:t>11</w:t>
      </w:r>
      <w:r>
        <w:rPr>
          <w:rFonts w:eastAsia="MS Mincho"/>
        </w:rPr>
        <w:fldChar w:fldCharType="end"/>
      </w:r>
      <w:r>
        <w:rPr>
          <w:rFonts w:eastAsia="MS Mincho"/>
        </w:rPr>
        <w:t xml:space="preserve">.  </w:t>
      </w:r>
      <w:r>
        <w:rPr>
          <w:rFonts w:eastAsia="MS Mincho"/>
        </w:rPr>
        <w:fldChar w:fldCharType="begin"/>
      </w:r>
      <w:r>
        <w:rPr>
          <w:rFonts w:eastAsia="MS Mincho"/>
        </w:rPr>
        <w:instrText xml:space="preserve"> REF _Ref173689409 \h </w:instrText>
      </w:r>
      <w:r>
        <w:rPr>
          <w:rFonts w:eastAsia="MS Mincho"/>
        </w:rPr>
      </w:r>
      <w:r>
        <w:rPr>
          <w:rFonts w:eastAsia="MS Mincho"/>
        </w:rPr>
        <w:fldChar w:fldCharType="separate"/>
      </w:r>
      <w:r w:rsidR="00D6659E">
        <w:t xml:space="preserve">Table </w:t>
      </w:r>
      <w:r w:rsidR="00D6659E">
        <w:rPr>
          <w:noProof/>
        </w:rPr>
        <w:t>22</w:t>
      </w:r>
      <w:r>
        <w:rPr>
          <w:rFonts w:eastAsia="MS Mincho"/>
        </w:rPr>
        <w:fldChar w:fldCharType="end"/>
      </w:r>
      <w:r w:rsidRPr="00532B58">
        <w:rPr>
          <w:rFonts w:eastAsia="MS Mincho"/>
        </w:rPr>
        <w:t xml:space="preserve"> </w:t>
      </w:r>
      <w:r>
        <w:rPr>
          <w:rFonts w:eastAsia="MS Mincho"/>
        </w:rPr>
        <w:t>lists</w:t>
      </w:r>
      <w:r w:rsidRPr="00532B58">
        <w:rPr>
          <w:rFonts w:eastAsia="MS Mincho"/>
        </w:rPr>
        <w:t xml:space="preserve"> the keys </w:t>
      </w:r>
      <w:r>
        <w:rPr>
          <w:rFonts w:eastAsia="MS Mincho"/>
        </w:rPr>
        <w:t>defined in this specification, which are derived</w:t>
      </w:r>
      <w:r w:rsidRPr="00532B58">
        <w:rPr>
          <w:rFonts w:eastAsia="MS Mincho"/>
        </w:rPr>
        <w:t xml:space="preserve"> from the </w:t>
      </w:r>
      <w:r>
        <w:rPr>
          <w:rFonts w:eastAsia="MS Mincho"/>
        </w:rPr>
        <w:t xml:space="preserve">relevant </w:t>
      </w:r>
      <w:r w:rsidRPr="00532B58">
        <w:rPr>
          <w:rFonts w:eastAsia="MS Mincho"/>
        </w:rPr>
        <w:t xml:space="preserve">machine-readable (non-localized) columnar objects </w:t>
      </w:r>
      <w:r>
        <w:rPr>
          <w:rFonts w:eastAsia="MS Mincho"/>
        </w:rPr>
        <w:t xml:space="preserve">from the </w:t>
      </w:r>
      <w:r w:rsidRPr="004075C2">
        <w:rPr>
          <w:rFonts w:eastAsia="MS Mincho"/>
        </w:rPr>
        <w:t>prtMarkerSuppliesTable and prtMarkerColorantTable</w:t>
      </w:r>
      <w:r>
        <w:rPr>
          <w:rFonts w:eastAsia="MS Mincho"/>
        </w:rPr>
        <w:t xml:space="preserve"> objects </w:t>
      </w:r>
      <w:r w:rsidRPr="00532B58">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532B58">
        <w:rPr>
          <w:rFonts w:eastAsia="MS Mincho"/>
        </w:rPr>
        <w:t>.</w:t>
      </w:r>
      <w:r>
        <w:rPr>
          <w:rFonts w:eastAsia="MS Mincho"/>
        </w:rPr>
        <w:t xml:space="preserve"> </w:t>
      </w:r>
      <w:r w:rsidRPr="003233A3">
        <w:rPr>
          <w:rFonts w:eastAsia="MS Mincho"/>
        </w:rPr>
        <w:t>Printers that have consumable or fillable supplies MUST support</w:t>
      </w:r>
      <w:r>
        <w:rPr>
          <w:rFonts w:eastAsia="MS Mincho"/>
        </w:rPr>
        <w:t xml:space="preserve"> </w:t>
      </w:r>
      <w:r w:rsidRPr="003233A3">
        <w:rPr>
          <w:rFonts w:eastAsia="MS Mincho"/>
        </w:rPr>
        <w:t>this attribute.</w:t>
      </w:r>
      <w:r>
        <w:rPr>
          <w:rFonts w:eastAsia="MS Mincho"/>
        </w:rPr>
        <w:t xml:space="preserve"> A Printer MAY supply site-unique or vendor-unique information using the "supply</w:t>
      </w:r>
      <w:r w:rsidRPr="00472DBB">
        <w:rPr>
          <w:rFonts w:eastAsia="MS Mincho"/>
        </w:rPr>
        <w:t>-ext</w:t>
      </w:r>
      <w:r>
        <w:rPr>
          <w:rFonts w:eastAsia="MS Mincho"/>
        </w:rPr>
        <w:t xml:space="preserve">" rule defined in the ABNF. </w:t>
      </w:r>
      <w:r w:rsidR="004D315C">
        <w:rPr>
          <w:rFonts w:eastAsia="MS Mincho"/>
        </w:rPr>
        <w:t xml:space="preserve">The ABNF is also available externally </w:t>
      </w:r>
      <w:r w:rsidR="004D315C">
        <w:rPr>
          <w:rFonts w:eastAsia="MS Mincho"/>
        </w:rPr>
        <w:fldChar w:fldCharType="begin"/>
      </w:r>
      <w:r w:rsidR="004D315C">
        <w:rPr>
          <w:rFonts w:eastAsia="MS Mincho"/>
        </w:rPr>
        <w:instrText xml:space="preserve"> REF ABNF \h </w:instrText>
      </w:r>
      <w:r w:rsidR="004D315C">
        <w:rPr>
          <w:rFonts w:eastAsia="MS Mincho"/>
        </w:rPr>
      </w:r>
      <w:r w:rsidR="004D315C">
        <w:rPr>
          <w:rFonts w:eastAsia="MS Mincho"/>
        </w:rPr>
        <w:fldChar w:fldCharType="separate"/>
      </w:r>
      <w:r w:rsidR="00D6659E">
        <w:t>[ABNF]</w:t>
      </w:r>
      <w:r w:rsidR="004D315C">
        <w:rPr>
          <w:rFonts w:eastAsia="MS Mincho"/>
        </w:rPr>
        <w:fldChar w:fldCharType="end"/>
      </w:r>
      <w:r w:rsidR="004D315C">
        <w:rPr>
          <w:rFonts w:eastAsia="MS Mincho"/>
        </w:rPr>
        <w:t>.</w:t>
      </w:r>
    </w:p>
    <w:p w14:paraId="77179228" w14:textId="00FB9B76" w:rsidR="00F928D2" w:rsidRDefault="00F928D2" w:rsidP="009370FE">
      <w:pPr>
        <w:pStyle w:val="Caption"/>
      </w:pPr>
      <w:bookmarkStart w:id="906" w:name="_Ref173689409"/>
      <w:bookmarkStart w:id="907" w:name="_Toc204693794"/>
      <w:bookmarkStart w:id="908" w:name="_Toc14878516"/>
      <w:bookmarkStart w:id="909" w:name="_Toc40961949"/>
      <w:bookmarkStart w:id="910" w:name="_Toc95162877"/>
      <w:bookmarkStart w:id="911" w:name="_Toc86756137"/>
      <w:r>
        <w:t xml:space="preserve">Table </w:t>
      </w:r>
      <w:r w:rsidR="00E477F6">
        <w:fldChar w:fldCharType="begin"/>
      </w:r>
      <w:r w:rsidR="00E477F6">
        <w:instrText xml:space="preserve"> SEQ Table \* ARABIC </w:instrText>
      </w:r>
      <w:r w:rsidR="00E477F6">
        <w:fldChar w:fldCharType="separate"/>
      </w:r>
      <w:r w:rsidR="00D6659E">
        <w:rPr>
          <w:noProof/>
        </w:rPr>
        <w:t>22</w:t>
      </w:r>
      <w:r w:rsidR="00E477F6">
        <w:rPr>
          <w:noProof/>
        </w:rPr>
        <w:fldChar w:fldCharType="end"/>
      </w:r>
      <w:bookmarkEnd w:id="906"/>
      <w:r>
        <w:t xml:space="preserve"> - "printer-supply"</w:t>
      </w:r>
      <w:bookmarkEnd w:id="907"/>
      <w:bookmarkEnd w:id="908"/>
      <w:bookmarkEnd w:id="909"/>
      <w:r w:rsidR="00A3435B">
        <w:t xml:space="preserve"> Keys</w:t>
      </w:r>
      <w:bookmarkEnd w:id="910"/>
      <w:bookmarkEnd w:id="911"/>
    </w:p>
    <w:tbl>
      <w:tblPr>
        <w:tblStyle w:val="MediumList1-Accent1"/>
        <w:tblW w:w="9540" w:type="dxa"/>
        <w:tblInd w:w="90" w:type="dxa"/>
        <w:tblLayout w:type="fixed"/>
        <w:tblLook w:val="0420" w:firstRow="1" w:lastRow="0" w:firstColumn="0" w:lastColumn="0" w:noHBand="0" w:noVBand="1"/>
      </w:tblPr>
      <w:tblGrid>
        <w:gridCol w:w="2160"/>
        <w:gridCol w:w="1710"/>
        <w:gridCol w:w="3600"/>
        <w:gridCol w:w="2070"/>
      </w:tblGrid>
      <w:tr w:rsidR="00F928D2" w:rsidRPr="00DF67C4" w14:paraId="3337D3C3" w14:textId="77777777" w:rsidTr="00B85F50">
        <w:trPr>
          <w:cnfStyle w:val="100000000000" w:firstRow="1" w:lastRow="0" w:firstColumn="0" w:lastColumn="0" w:oddVBand="0" w:evenVBand="0" w:oddHBand="0" w:evenHBand="0" w:firstRowFirstColumn="0" w:firstRowLastColumn="0" w:lastRowFirstColumn="0" w:lastRowLastColumn="0"/>
          <w:trHeight w:val="360"/>
        </w:trPr>
        <w:tc>
          <w:tcPr>
            <w:tcW w:w="2160" w:type="dxa"/>
          </w:tcPr>
          <w:p w14:paraId="5E4EEF2E" w14:textId="26C46247" w:rsidR="00F928D2" w:rsidRDefault="00F928D2" w:rsidP="00C15DA6">
            <w:pPr>
              <w:rPr>
                <w:rFonts w:eastAsia="MS Mincho"/>
                <w:b/>
                <w:sz w:val="22"/>
                <w:szCs w:val="22"/>
              </w:rPr>
            </w:pPr>
            <w:r w:rsidRPr="00DF67C4">
              <w:rPr>
                <w:rFonts w:eastAsia="MS Mincho"/>
                <w:b/>
                <w:sz w:val="22"/>
                <w:szCs w:val="22"/>
              </w:rPr>
              <w:t>Key</w:t>
            </w:r>
          </w:p>
        </w:tc>
        <w:tc>
          <w:tcPr>
            <w:tcW w:w="1710" w:type="dxa"/>
          </w:tcPr>
          <w:p w14:paraId="153AB239" w14:textId="441915A8" w:rsidR="00F928D2" w:rsidRPr="00DF67C4" w:rsidRDefault="001540C9" w:rsidP="00C15DA6">
            <w:pPr>
              <w:rPr>
                <w:rFonts w:eastAsia="MS Mincho"/>
                <w:b/>
                <w:sz w:val="22"/>
                <w:szCs w:val="22"/>
              </w:rPr>
            </w:pPr>
            <w:r>
              <w:rPr>
                <w:rFonts w:eastAsia="MS Mincho"/>
                <w:b/>
                <w:sz w:val="22"/>
                <w:szCs w:val="22"/>
              </w:rPr>
              <w:t xml:space="preserve">IPP </w:t>
            </w:r>
            <w:r w:rsidR="00F928D2" w:rsidRPr="00DF67C4">
              <w:rPr>
                <w:rFonts w:eastAsia="MS Mincho"/>
                <w:b/>
                <w:sz w:val="22"/>
                <w:szCs w:val="22"/>
              </w:rPr>
              <w:t>Data</w:t>
            </w:r>
            <w:r>
              <w:rPr>
                <w:rFonts w:eastAsia="MS Mincho"/>
                <w:b/>
                <w:sz w:val="22"/>
                <w:szCs w:val="22"/>
              </w:rPr>
              <w:t>t</w:t>
            </w:r>
            <w:r w:rsidR="00F928D2" w:rsidRPr="00DF67C4">
              <w:rPr>
                <w:rFonts w:eastAsia="MS Mincho"/>
                <w:b/>
                <w:sz w:val="22"/>
                <w:szCs w:val="22"/>
              </w:rPr>
              <w:t>ype</w:t>
            </w:r>
          </w:p>
        </w:tc>
        <w:tc>
          <w:tcPr>
            <w:tcW w:w="3600" w:type="dxa"/>
          </w:tcPr>
          <w:p w14:paraId="07D3E783" w14:textId="77777777" w:rsidR="00F928D2" w:rsidRPr="00DF67C4" w:rsidRDefault="00F928D2" w:rsidP="00C15DA6">
            <w:pPr>
              <w:rPr>
                <w:rFonts w:eastAsia="MS Mincho"/>
                <w:b/>
                <w:sz w:val="22"/>
                <w:szCs w:val="22"/>
              </w:rPr>
            </w:pPr>
            <w:r>
              <w:rPr>
                <w:rFonts w:eastAsia="MS Mincho"/>
                <w:b/>
                <w:sz w:val="22"/>
                <w:szCs w:val="22"/>
              </w:rPr>
              <w:t>Printer MIB</w:t>
            </w:r>
            <w:r w:rsidRPr="00DF67C4">
              <w:rPr>
                <w:rFonts w:eastAsia="MS Mincho"/>
                <w:b/>
                <w:sz w:val="22"/>
                <w:szCs w:val="22"/>
              </w:rPr>
              <w:t xml:space="preserve"> Object</w:t>
            </w:r>
          </w:p>
        </w:tc>
        <w:tc>
          <w:tcPr>
            <w:tcW w:w="2070" w:type="dxa"/>
          </w:tcPr>
          <w:p w14:paraId="676545E8" w14:textId="77777777" w:rsidR="00F928D2" w:rsidRPr="00DF67C4" w:rsidRDefault="00F928D2" w:rsidP="00C15DA6">
            <w:pPr>
              <w:rPr>
                <w:rFonts w:eastAsia="MS Mincho" w:cs="Times New Roman"/>
                <w:b/>
                <w:color w:val="auto"/>
                <w:sz w:val="22"/>
                <w:szCs w:val="22"/>
              </w:rPr>
            </w:pPr>
            <w:r w:rsidRPr="00DF67C4">
              <w:rPr>
                <w:rFonts w:eastAsia="MS Mincho"/>
                <w:b/>
                <w:sz w:val="22"/>
                <w:szCs w:val="22"/>
              </w:rPr>
              <w:t>Conformance</w:t>
            </w:r>
          </w:p>
        </w:tc>
      </w:tr>
      <w:tr w:rsidR="00F928D2" w:rsidRPr="00DF67C4" w14:paraId="3A7879E3"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7FC3AAB1" w14:textId="77777777" w:rsidR="00F928D2" w:rsidRPr="00DF67C4" w:rsidRDefault="00F928D2" w:rsidP="00C15DA6">
            <w:pPr>
              <w:rPr>
                <w:rFonts w:eastAsia="MS Mincho"/>
                <w:sz w:val="22"/>
                <w:szCs w:val="22"/>
              </w:rPr>
            </w:pPr>
            <w:r w:rsidRPr="00DF67C4">
              <w:rPr>
                <w:rFonts w:eastAsia="MS Mincho"/>
                <w:sz w:val="22"/>
                <w:szCs w:val="22"/>
              </w:rPr>
              <w:t>type</w:t>
            </w:r>
          </w:p>
        </w:tc>
        <w:tc>
          <w:tcPr>
            <w:tcW w:w="1710" w:type="dxa"/>
          </w:tcPr>
          <w:p w14:paraId="107833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6E661281" w14:textId="77777777" w:rsidR="00F928D2" w:rsidRPr="00DF67C4" w:rsidRDefault="00F928D2" w:rsidP="00C15DA6">
            <w:pPr>
              <w:rPr>
                <w:rFonts w:eastAsia="MS Mincho"/>
                <w:sz w:val="22"/>
                <w:szCs w:val="22"/>
              </w:rPr>
            </w:pPr>
            <w:r w:rsidRPr="00DF67C4">
              <w:rPr>
                <w:rFonts w:eastAsia="MS Mincho"/>
                <w:sz w:val="22"/>
                <w:szCs w:val="22"/>
              </w:rPr>
              <w:t>prtMarkerSuppliesType</w:t>
            </w:r>
          </w:p>
        </w:tc>
        <w:tc>
          <w:tcPr>
            <w:tcW w:w="2070" w:type="dxa"/>
          </w:tcPr>
          <w:p w14:paraId="5CE0E32F"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651D6F36" w14:textId="77777777" w:rsidTr="00B85F50">
        <w:trPr>
          <w:trHeight w:val="326"/>
        </w:trPr>
        <w:tc>
          <w:tcPr>
            <w:tcW w:w="2160" w:type="dxa"/>
          </w:tcPr>
          <w:p w14:paraId="3AE8BDF3" w14:textId="77777777" w:rsidR="00F928D2" w:rsidRPr="00DF67C4" w:rsidRDefault="00F928D2" w:rsidP="00C15DA6">
            <w:pPr>
              <w:rPr>
                <w:rFonts w:eastAsia="MS Mincho"/>
                <w:sz w:val="22"/>
                <w:szCs w:val="22"/>
              </w:rPr>
            </w:pPr>
            <w:r w:rsidRPr="00DF67C4">
              <w:rPr>
                <w:rFonts w:eastAsia="MS Mincho"/>
                <w:sz w:val="22"/>
                <w:szCs w:val="22"/>
              </w:rPr>
              <w:t>maxcapacity</w:t>
            </w:r>
          </w:p>
        </w:tc>
        <w:tc>
          <w:tcPr>
            <w:tcW w:w="1710" w:type="dxa"/>
          </w:tcPr>
          <w:p w14:paraId="0DCBEDDE"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3712846" w14:textId="77777777" w:rsidR="00F928D2" w:rsidRPr="00DF67C4" w:rsidRDefault="00F928D2" w:rsidP="00C15DA6">
            <w:pPr>
              <w:rPr>
                <w:rFonts w:eastAsia="MS Mincho"/>
                <w:sz w:val="22"/>
                <w:szCs w:val="22"/>
              </w:rPr>
            </w:pPr>
            <w:r w:rsidRPr="00DF67C4">
              <w:rPr>
                <w:rFonts w:eastAsia="MS Mincho"/>
                <w:sz w:val="22"/>
                <w:szCs w:val="22"/>
              </w:rPr>
              <w:t>prtMarkerSuppliesMaxCapacity</w:t>
            </w:r>
          </w:p>
        </w:tc>
        <w:tc>
          <w:tcPr>
            <w:tcW w:w="2070" w:type="dxa"/>
          </w:tcPr>
          <w:p w14:paraId="07230257"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306B4546"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35405FE2" w14:textId="77777777" w:rsidR="00F928D2" w:rsidRPr="00DF67C4" w:rsidRDefault="00F928D2" w:rsidP="00C15DA6">
            <w:pPr>
              <w:rPr>
                <w:rFonts w:eastAsia="MS Mincho"/>
                <w:sz w:val="22"/>
                <w:szCs w:val="22"/>
              </w:rPr>
            </w:pPr>
            <w:r w:rsidRPr="00DF67C4">
              <w:rPr>
                <w:rFonts w:eastAsia="MS Mincho"/>
                <w:sz w:val="22"/>
                <w:szCs w:val="22"/>
              </w:rPr>
              <w:t>level</w:t>
            </w:r>
          </w:p>
        </w:tc>
        <w:tc>
          <w:tcPr>
            <w:tcW w:w="1710" w:type="dxa"/>
          </w:tcPr>
          <w:p w14:paraId="01AB1ED9"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1CCB11B9" w14:textId="77777777" w:rsidR="00F928D2" w:rsidRPr="00DF67C4" w:rsidRDefault="00F928D2" w:rsidP="00C15DA6">
            <w:pPr>
              <w:rPr>
                <w:rFonts w:eastAsia="MS Mincho"/>
                <w:sz w:val="22"/>
                <w:szCs w:val="22"/>
              </w:rPr>
            </w:pPr>
            <w:r w:rsidRPr="00DF67C4">
              <w:rPr>
                <w:rFonts w:eastAsia="MS Mincho"/>
                <w:sz w:val="22"/>
                <w:szCs w:val="22"/>
              </w:rPr>
              <w:t>prtMarkerSuppliesLevel</w:t>
            </w:r>
          </w:p>
        </w:tc>
        <w:tc>
          <w:tcPr>
            <w:tcW w:w="2070" w:type="dxa"/>
          </w:tcPr>
          <w:p w14:paraId="3573A41A" w14:textId="77777777" w:rsidR="00F928D2" w:rsidRPr="00DF67C4" w:rsidRDefault="00F928D2" w:rsidP="00C15DA6">
            <w:pPr>
              <w:rPr>
                <w:rFonts w:eastAsia="MS Mincho"/>
                <w:sz w:val="22"/>
                <w:szCs w:val="22"/>
              </w:rPr>
            </w:pPr>
            <w:r w:rsidRPr="00DF67C4">
              <w:rPr>
                <w:rFonts w:eastAsia="MS Mincho"/>
                <w:sz w:val="22"/>
                <w:szCs w:val="22"/>
              </w:rPr>
              <w:t>REQUIRED</w:t>
            </w:r>
          </w:p>
        </w:tc>
      </w:tr>
      <w:tr w:rsidR="00F928D2" w:rsidRPr="00DF67C4" w14:paraId="43CCCC15" w14:textId="77777777" w:rsidTr="00B85F50">
        <w:trPr>
          <w:trHeight w:val="326"/>
        </w:trPr>
        <w:tc>
          <w:tcPr>
            <w:tcW w:w="2160" w:type="dxa"/>
          </w:tcPr>
          <w:p w14:paraId="1E4D6161" w14:textId="77777777" w:rsidR="00F928D2" w:rsidRPr="00DF67C4" w:rsidRDefault="00F928D2" w:rsidP="00C15DA6">
            <w:pPr>
              <w:rPr>
                <w:rFonts w:eastAsia="MS Mincho"/>
                <w:sz w:val="22"/>
                <w:szCs w:val="22"/>
              </w:rPr>
            </w:pPr>
            <w:r w:rsidRPr="00DF67C4">
              <w:rPr>
                <w:rFonts w:eastAsia="MS Mincho"/>
                <w:sz w:val="22"/>
                <w:szCs w:val="22"/>
              </w:rPr>
              <w:t>colorantname</w:t>
            </w:r>
          </w:p>
        </w:tc>
        <w:tc>
          <w:tcPr>
            <w:tcW w:w="1710" w:type="dxa"/>
          </w:tcPr>
          <w:p w14:paraId="199D7CA4"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49C34E1C" w14:textId="77777777" w:rsidR="00F928D2" w:rsidRDefault="00F928D2" w:rsidP="00C15DA6">
            <w:pPr>
              <w:rPr>
                <w:rFonts w:eastAsia="MS Mincho"/>
                <w:sz w:val="22"/>
                <w:szCs w:val="22"/>
              </w:rPr>
            </w:pPr>
            <w:r w:rsidRPr="00DF67C4">
              <w:rPr>
                <w:rFonts w:eastAsia="MS Mincho"/>
                <w:sz w:val="22"/>
                <w:szCs w:val="22"/>
              </w:rPr>
              <w:t>prtMarkerColorantValue</w:t>
            </w:r>
          </w:p>
        </w:tc>
        <w:tc>
          <w:tcPr>
            <w:tcW w:w="2070" w:type="dxa"/>
          </w:tcPr>
          <w:p w14:paraId="64985A4B" w14:textId="05889CBF" w:rsidR="00F928D2" w:rsidRPr="00DF67C4" w:rsidRDefault="00F928D2" w:rsidP="00C15DA6">
            <w:pPr>
              <w:rPr>
                <w:rFonts w:eastAsia="MS Mincho"/>
                <w:sz w:val="22"/>
                <w:szCs w:val="22"/>
              </w:rPr>
            </w:pPr>
            <w:r w:rsidRPr="00DF67C4">
              <w:rPr>
                <w:rFonts w:eastAsia="MS Mincho"/>
                <w:sz w:val="22"/>
                <w:szCs w:val="22"/>
              </w:rPr>
              <w:t>REQUIRED</w:t>
            </w:r>
            <w:r>
              <w:rPr>
                <w:rFonts w:eastAsia="MS Mincho"/>
                <w:sz w:val="22"/>
                <w:szCs w:val="22"/>
              </w:rPr>
              <w:t xml:space="preserve"> (1)</w:t>
            </w:r>
          </w:p>
        </w:tc>
      </w:tr>
      <w:tr w:rsidR="00DB459C" w:rsidRPr="00DF67C4" w14:paraId="275FCBE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0CCB4AB9" w14:textId="77777777" w:rsidR="00DB459C" w:rsidRPr="00DF67C4" w:rsidRDefault="00DB459C" w:rsidP="000E5A2B">
            <w:pPr>
              <w:rPr>
                <w:rFonts w:eastAsia="MS Mincho"/>
                <w:sz w:val="22"/>
                <w:szCs w:val="22"/>
              </w:rPr>
            </w:pPr>
            <w:r w:rsidRPr="00DF67C4">
              <w:rPr>
                <w:rFonts w:eastAsia="MS Mincho"/>
                <w:sz w:val="22"/>
                <w:szCs w:val="22"/>
              </w:rPr>
              <w:t>class</w:t>
            </w:r>
          </w:p>
        </w:tc>
        <w:tc>
          <w:tcPr>
            <w:tcW w:w="1710" w:type="dxa"/>
          </w:tcPr>
          <w:p w14:paraId="6DFE4E4E"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500F01E4" w14:textId="77777777" w:rsidR="00DB459C" w:rsidRPr="00DF67C4" w:rsidRDefault="00DB459C" w:rsidP="000E5A2B">
            <w:pPr>
              <w:rPr>
                <w:rFonts w:eastAsia="MS Mincho"/>
                <w:sz w:val="22"/>
                <w:szCs w:val="22"/>
              </w:rPr>
            </w:pPr>
            <w:r w:rsidRPr="00DF67C4">
              <w:rPr>
                <w:rFonts w:eastAsia="MS Mincho"/>
                <w:sz w:val="22"/>
                <w:szCs w:val="22"/>
              </w:rPr>
              <w:t>prtMarkerSuppliesClass</w:t>
            </w:r>
          </w:p>
        </w:tc>
        <w:tc>
          <w:tcPr>
            <w:tcW w:w="2070" w:type="dxa"/>
          </w:tcPr>
          <w:p w14:paraId="6AC875E5"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DB459C" w:rsidRPr="00DF67C4" w14:paraId="3A7C0B98" w14:textId="77777777" w:rsidTr="00B85F50">
        <w:trPr>
          <w:trHeight w:val="326"/>
        </w:trPr>
        <w:tc>
          <w:tcPr>
            <w:tcW w:w="2160" w:type="dxa"/>
          </w:tcPr>
          <w:p w14:paraId="211D299E" w14:textId="77777777" w:rsidR="00DB459C" w:rsidRPr="00DF67C4" w:rsidRDefault="00DB459C" w:rsidP="000E5A2B">
            <w:pPr>
              <w:rPr>
                <w:rFonts w:eastAsia="MS Mincho"/>
                <w:sz w:val="22"/>
                <w:szCs w:val="22"/>
              </w:rPr>
            </w:pPr>
            <w:r w:rsidRPr="00DF67C4">
              <w:rPr>
                <w:rFonts w:eastAsia="MS Mincho"/>
                <w:sz w:val="22"/>
                <w:szCs w:val="22"/>
              </w:rPr>
              <w:t>unit</w:t>
            </w:r>
          </w:p>
        </w:tc>
        <w:tc>
          <w:tcPr>
            <w:tcW w:w="1710" w:type="dxa"/>
          </w:tcPr>
          <w:p w14:paraId="76D252AF" w14:textId="77777777" w:rsidR="00DB459C" w:rsidRPr="00DF67C4" w:rsidRDefault="00DB459C" w:rsidP="000E5A2B">
            <w:pPr>
              <w:rPr>
                <w:rFonts w:eastAsia="MS Mincho"/>
                <w:sz w:val="22"/>
                <w:szCs w:val="22"/>
              </w:rPr>
            </w:pPr>
            <w:r w:rsidRPr="00DF67C4">
              <w:rPr>
                <w:rFonts w:eastAsia="MS Mincho"/>
                <w:sz w:val="22"/>
                <w:szCs w:val="22"/>
              </w:rPr>
              <w:t>String</w:t>
            </w:r>
          </w:p>
        </w:tc>
        <w:tc>
          <w:tcPr>
            <w:tcW w:w="3600" w:type="dxa"/>
          </w:tcPr>
          <w:p w14:paraId="7DBAFDEE" w14:textId="77777777" w:rsidR="00DB459C" w:rsidRPr="00DF67C4" w:rsidRDefault="00DB459C" w:rsidP="000E5A2B">
            <w:pPr>
              <w:rPr>
                <w:rFonts w:eastAsia="MS Mincho"/>
                <w:sz w:val="22"/>
                <w:szCs w:val="22"/>
              </w:rPr>
            </w:pPr>
            <w:r w:rsidRPr="00DF67C4">
              <w:rPr>
                <w:rFonts w:eastAsia="MS Mincho"/>
                <w:sz w:val="22"/>
                <w:szCs w:val="22"/>
              </w:rPr>
              <w:t>prtMarkerSuppliesSupplyUnit</w:t>
            </w:r>
          </w:p>
        </w:tc>
        <w:tc>
          <w:tcPr>
            <w:tcW w:w="2070" w:type="dxa"/>
          </w:tcPr>
          <w:p w14:paraId="09AC8521" w14:textId="77777777" w:rsidR="00DB459C" w:rsidRPr="00DF67C4" w:rsidRDefault="00DB459C" w:rsidP="000E5A2B">
            <w:pPr>
              <w:rPr>
                <w:rFonts w:eastAsia="MS Mincho"/>
                <w:sz w:val="22"/>
                <w:szCs w:val="22"/>
              </w:rPr>
            </w:pPr>
            <w:r w:rsidRPr="00DF67C4">
              <w:rPr>
                <w:rFonts w:eastAsia="MS Mincho"/>
                <w:sz w:val="22"/>
                <w:szCs w:val="22"/>
              </w:rPr>
              <w:t>RECOMMENDED</w:t>
            </w:r>
          </w:p>
        </w:tc>
      </w:tr>
      <w:tr w:rsidR="00B00D9A" w:rsidRPr="00DF67C4" w14:paraId="418C33D0"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1637EC25" w14:textId="77777777" w:rsidR="00B00D9A" w:rsidRPr="00DF67C4" w:rsidRDefault="00B00D9A" w:rsidP="000E5A2B">
            <w:pPr>
              <w:rPr>
                <w:rFonts w:eastAsia="MS Mincho"/>
                <w:sz w:val="22"/>
                <w:szCs w:val="22"/>
              </w:rPr>
            </w:pPr>
            <w:r w:rsidRPr="00DF67C4">
              <w:rPr>
                <w:rFonts w:eastAsia="MS Mincho"/>
                <w:sz w:val="22"/>
                <w:szCs w:val="22"/>
              </w:rPr>
              <w:t>index</w:t>
            </w:r>
          </w:p>
        </w:tc>
        <w:tc>
          <w:tcPr>
            <w:tcW w:w="1710" w:type="dxa"/>
          </w:tcPr>
          <w:p w14:paraId="7A6B045B" w14:textId="77777777" w:rsidR="00B00D9A" w:rsidRPr="00DF67C4" w:rsidRDefault="00B00D9A" w:rsidP="000E5A2B">
            <w:pPr>
              <w:rPr>
                <w:rFonts w:eastAsia="MS Mincho"/>
                <w:sz w:val="22"/>
                <w:szCs w:val="22"/>
              </w:rPr>
            </w:pPr>
            <w:r w:rsidRPr="00DF67C4">
              <w:rPr>
                <w:rFonts w:eastAsia="MS Mincho"/>
                <w:sz w:val="22"/>
                <w:szCs w:val="22"/>
              </w:rPr>
              <w:t>Integer</w:t>
            </w:r>
          </w:p>
        </w:tc>
        <w:tc>
          <w:tcPr>
            <w:tcW w:w="3600" w:type="dxa"/>
          </w:tcPr>
          <w:p w14:paraId="76930ABF" w14:textId="77777777" w:rsidR="00B00D9A" w:rsidRDefault="00B00D9A" w:rsidP="000E5A2B">
            <w:pPr>
              <w:rPr>
                <w:rFonts w:eastAsia="MS Mincho"/>
                <w:sz w:val="22"/>
                <w:szCs w:val="22"/>
              </w:rPr>
            </w:pPr>
            <w:r w:rsidRPr="00DF67C4">
              <w:rPr>
                <w:rFonts w:eastAsia="MS Mincho"/>
                <w:sz w:val="22"/>
                <w:szCs w:val="22"/>
              </w:rPr>
              <w:t>prtMarkerSuppliesIndex</w:t>
            </w:r>
          </w:p>
        </w:tc>
        <w:tc>
          <w:tcPr>
            <w:tcW w:w="2070" w:type="dxa"/>
          </w:tcPr>
          <w:p w14:paraId="02102C9D" w14:textId="77777777" w:rsidR="00B00D9A" w:rsidRPr="00DF67C4" w:rsidRDefault="00B00D9A" w:rsidP="000E5A2B">
            <w:pPr>
              <w:rPr>
                <w:rFonts w:eastAsia="MS Mincho"/>
                <w:sz w:val="22"/>
                <w:szCs w:val="22"/>
              </w:rPr>
            </w:pPr>
            <w:r>
              <w:rPr>
                <w:rFonts w:eastAsia="MS Mincho"/>
                <w:sz w:val="22"/>
                <w:szCs w:val="22"/>
              </w:rPr>
              <w:t>DEPRECATED (2)</w:t>
            </w:r>
          </w:p>
        </w:tc>
      </w:tr>
      <w:tr w:rsidR="00F928D2" w:rsidRPr="00DF67C4" w14:paraId="188CBAB5" w14:textId="77777777" w:rsidTr="00B85F50">
        <w:trPr>
          <w:trHeight w:val="326"/>
        </w:trPr>
        <w:tc>
          <w:tcPr>
            <w:tcW w:w="2160" w:type="dxa"/>
          </w:tcPr>
          <w:p w14:paraId="22BE1D7E" w14:textId="77777777" w:rsidR="00F928D2" w:rsidRPr="00DF67C4" w:rsidRDefault="00F928D2" w:rsidP="00C15DA6">
            <w:pPr>
              <w:rPr>
                <w:rFonts w:eastAsia="MS Mincho"/>
                <w:sz w:val="22"/>
                <w:szCs w:val="22"/>
              </w:rPr>
            </w:pPr>
            <w:r w:rsidRPr="00DF67C4">
              <w:rPr>
                <w:rFonts w:eastAsia="MS Mincho"/>
                <w:sz w:val="22"/>
                <w:szCs w:val="22"/>
              </w:rPr>
              <w:t>markerindex</w:t>
            </w:r>
          </w:p>
        </w:tc>
        <w:tc>
          <w:tcPr>
            <w:tcW w:w="1710" w:type="dxa"/>
          </w:tcPr>
          <w:p w14:paraId="727E38C5"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6F54E123" w14:textId="77777777" w:rsidR="00F928D2" w:rsidRDefault="00F928D2" w:rsidP="00C15DA6">
            <w:pPr>
              <w:rPr>
                <w:rFonts w:eastAsia="MS Mincho"/>
                <w:sz w:val="22"/>
                <w:szCs w:val="22"/>
              </w:rPr>
            </w:pPr>
            <w:r w:rsidRPr="00DF67C4">
              <w:rPr>
                <w:rFonts w:eastAsia="MS Mincho"/>
                <w:sz w:val="22"/>
                <w:szCs w:val="22"/>
              </w:rPr>
              <w:t>prtMarkerSuppliesMarkerIndex</w:t>
            </w:r>
          </w:p>
        </w:tc>
        <w:tc>
          <w:tcPr>
            <w:tcW w:w="2070" w:type="dxa"/>
          </w:tcPr>
          <w:p w14:paraId="264DFA6C" w14:textId="77517CBC" w:rsidR="00F928D2" w:rsidRPr="00DF67C4" w:rsidRDefault="00464057" w:rsidP="00C15DA6">
            <w:pPr>
              <w:rPr>
                <w:rFonts w:eastAsia="MS Mincho"/>
                <w:sz w:val="22"/>
                <w:szCs w:val="22"/>
              </w:rPr>
            </w:pPr>
            <w:r>
              <w:rPr>
                <w:rFonts w:eastAsia="MS Mincho"/>
                <w:sz w:val="22"/>
                <w:szCs w:val="22"/>
              </w:rPr>
              <w:t>DEPRECATED (2)</w:t>
            </w:r>
          </w:p>
        </w:tc>
      </w:tr>
      <w:tr w:rsidR="00F928D2" w:rsidRPr="00DF67C4" w14:paraId="5CF9D47F"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1B87D09" w14:textId="77777777" w:rsidR="00F928D2" w:rsidRPr="00DF67C4" w:rsidRDefault="00F928D2" w:rsidP="00C15DA6">
            <w:pPr>
              <w:rPr>
                <w:rFonts w:eastAsia="MS Mincho"/>
                <w:sz w:val="22"/>
                <w:szCs w:val="22"/>
              </w:rPr>
            </w:pPr>
            <w:r w:rsidRPr="00DF67C4">
              <w:rPr>
                <w:rFonts w:eastAsia="MS Mincho"/>
                <w:sz w:val="22"/>
                <w:szCs w:val="22"/>
              </w:rPr>
              <w:t>colorantindex</w:t>
            </w:r>
          </w:p>
        </w:tc>
        <w:tc>
          <w:tcPr>
            <w:tcW w:w="1710" w:type="dxa"/>
          </w:tcPr>
          <w:p w14:paraId="7DA1AC97"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3E671364" w14:textId="77777777" w:rsidR="00F928D2" w:rsidRPr="00DF67C4" w:rsidRDefault="00F928D2" w:rsidP="00C15DA6">
            <w:pPr>
              <w:rPr>
                <w:rFonts w:eastAsia="MS Mincho"/>
                <w:sz w:val="22"/>
                <w:szCs w:val="22"/>
              </w:rPr>
            </w:pPr>
            <w:r w:rsidRPr="00DF67C4">
              <w:rPr>
                <w:rFonts w:eastAsia="MS Mincho"/>
                <w:sz w:val="22"/>
                <w:szCs w:val="22"/>
              </w:rPr>
              <w:t>prtMarkerColorantIndex</w:t>
            </w:r>
          </w:p>
        </w:tc>
        <w:tc>
          <w:tcPr>
            <w:tcW w:w="2070" w:type="dxa"/>
          </w:tcPr>
          <w:p w14:paraId="135FCAF5" w14:textId="25B99CA4"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5C208E03" w14:textId="77777777" w:rsidTr="00B85F50">
        <w:trPr>
          <w:trHeight w:val="326"/>
        </w:trPr>
        <w:tc>
          <w:tcPr>
            <w:tcW w:w="2160" w:type="dxa"/>
          </w:tcPr>
          <w:p w14:paraId="7759EE84" w14:textId="77777777" w:rsidR="00F928D2" w:rsidRPr="00DF67C4" w:rsidRDefault="00F928D2" w:rsidP="00C15DA6">
            <w:pPr>
              <w:rPr>
                <w:rFonts w:eastAsia="MS Mincho"/>
                <w:sz w:val="22"/>
                <w:szCs w:val="22"/>
              </w:rPr>
            </w:pPr>
            <w:r w:rsidRPr="00DF67C4">
              <w:rPr>
                <w:rFonts w:eastAsia="MS Mincho"/>
                <w:sz w:val="22"/>
                <w:szCs w:val="22"/>
              </w:rPr>
              <w:t>colorantrole</w:t>
            </w:r>
          </w:p>
        </w:tc>
        <w:tc>
          <w:tcPr>
            <w:tcW w:w="1710" w:type="dxa"/>
          </w:tcPr>
          <w:p w14:paraId="50202AC0" w14:textId="77777777" w:rsidR="00F928D2" w:rsidRPr="00DF67C4" w:rsidRDefault="00F928D2" w:rsidP="00C15DA6">
            <w:pPr>
              <w:rPr>
                <w:rFonts w:eastAsia="MS Mincho"/>
                <w:sz w:val="22"/>
                <w:szCs w:val="22"/>
              </w:rPr>
            </w:pPr>
            <w:r w:rsidRPr="00DF67C4">
              <w:rPr>
                <w:rFonts w:eastAsia="MS Mincho"/>
                <w:sz w:val="22"/>
                <w:szCs w:val="22"/>
              </w:rPr>
              <w:t>String</w:t>
            </w:r>
          </w:p>
        </w:tc>
        <w:tc>
          <w:tcPr>
            <w:tcW w:w="3600" w:type="dxa"/>
          </w:tcPr>
          <w:p w14:paraId="7D14D7B2" w14:textId="77777777" w:rsidR="00F928D2" w:rsidRPr="00DF67C4" w:rsidRDefault="00F928D2" w:rsidP="00C15DA6">
            <w:pPr>
              <w:rPr>
                <w:rFonts w:eastAsia="MS Mincho"/>
                <w:sz w:val="22"/>
                <w:szCs w:val="22"/>
              </w:rPr>
            </w:pPr>
            <w:r w:rsidRPr="00DF67C4">
              <w:rPr>
                <w:rFonts w:eastAsia="MS Mincho"/>
                <w:sz w:val="22"/>
                <w:szCs w:val="22"/>
              </w:rPr>
              <w:t>prtMarkerColorantRole</w:t>
            </w:r>
          </w:p>
        </w:tc>
        <w:tc>
          <w:tcPr>
            <w:tcW w:w="2070" w:type="dxa"/>
          </w:tcPr>
          <w:p w14:paraId="23A3C09A" w14:textId="0EF664A0" w:rsidR="00F928D2" w:rsidRPr="00DF67C4" w:rsidRDefault="00464057" w:rsidP="00C15DA6">
            <w:pPr>
              <w:rPr>
                <w:rFonts w:eastAsia="MS Mincho"/>
                <w:sz w:val="22"/>
                <w:szCs w:val="22"/>
              </w:rPr>
            </w:pPr>
            <w:r>
              <w:rPr>
                <w:rFonts w:eastAsia="MS Mincho"/>
                <w:sz w:val="22"/>
                <w:szCs w:val="22"/>
              </w:rPr>
              <w:t>DEPRECATED (3)</w:t>
            </w:r>
          </w:p>
        </w:tc>
      </w:tr>
      <w:tr w:rsidR="00F928D2" w:rsidRPr="00DF67C4" w14:paraId="657BA3C1" w14:textId="77777777" w:rsidTr="00B85F50">
        <w:trPr>
          <w:cnfStyle w:val="000000100000" w:firstRow="0" w:lastRow="0" w:firstColumn="0" w:lastColumn="0" w:oddVBand="0" w:evenVBand="0" w:oddHBand="1" w:evenHBand="0" w:firstRowFirstColumn="0" w:firstRowLastColumn="0" w:lastRowFirstColumn="0" w:lastRowLastColumn="0"/>
          <w:trHeight w:val="326"/>
        </w:trPr>
        <w:tc>
          <w:tcPr>
            <w:tcW w:w="2160" w:type="dxa"/>
          </w:tcPr>
          <w:p w14:paraId="67F50086" w14:textId="77777777" w:rsidR="00F928D2" w:rsidRPr="00DF67C4" w:rsidRDefault="00F928D2" w:rsidP="00C15DA6">
            <w:pPr>
              <w:rPr>
                <w:rFonts w:eastAsia="MS Mincho"/>
                <w:sz w:val="22"/>
                <w:szCs w:val="22"/>
              </w:rPr>
            </w:pPr>
            <w:r w:rsidRPr="00DF67C4">
              <w:rPr>
                <w:rFonts w:eastAsia="MS Mincho"/>
                <w:sz w:val="22"/>
                <w:szCs w:val="22"/>
              </w:rPr>
              <w:t>coloranttonality</w:t>
            </w:r>
          </w:p>
        </w:tc>
        <w:tc>
          <w:tcPr>
            <w:tcW w:w="1710" w:type="dxa"/>
          </w:tcPr>
          <w:p w14:paraId="3D22030D" w14:textId="77777777" w:rsidR="00F928D2" w:rsidRPr="00DF67C4" w:rsidRDefault="00F928D2" w:rsidP="00C15DA6">
            <w:pPr>
              <w:rPr>
                <w:rFonts w:eastAsia="MS Mincho"/>
                <w:sz w:val="22"/>
                <w:szCs w:val="22"/>
              </w:rPr>
            </w:pPr>
            <w:r w:rsidRPr="00DF67C4">
              <w:rPr>
                <w:rFonts w:eastAsia="MS Mincho"/>
                <w:sz w:val="22"/>
                <w:szCs w:val="22"/>
              </w:rPr>
              <w:t>Integer</w:t>
            </w:r>
          </w:p>
        </w:tc>
        <w:tc>
          <w:tcPr>
            <w:tcW w:w="3600" w:type="dxa"/>
          </w:tcPr>
          <w:p w14:paraId="5CDBD28D" w14:textId="77777777" w:rsidR="00F928D2" w:rsidRPr="00DF67C4" w:rsidRDefault="00F928D2" w:rsidP="00C15DA6">
            <w:pPr>
              <w:rPr>
                <w:rFonts w:eastAsia="MS Mincho"/>
                <w:sz w:val="22"/>
                <w:szCs w:val="22"/>
              </w:rPr>
            </w:pPr>
            <w:r w:rsidRPr="00DF67C4">
              <w:rPr>
                <w:rFonts w:eastAsia="MS Mincho"/>
                <w:sz w:val="22"/>
                <w:szCs w:val="22"/>
              </w:rPr>
              <w:t>prtMarkerColorantTonality</w:t>
            </w:r>
          </w:p>
        </w:tc>
        <w:tc>
          <w:tcPr>
            <w:tcW w:w="2070" w:type="dxa"/>
          </w:tcPr>
          <w:p w14:paraId="78295A57" w14:textId="2F4A41A4" w:rsidR="00F928D2" w:rsidRPr="00DF67C4" w:rsidRDefault="00464057" w:rsidP="00C15DA6">
            <w:pPr>
              <w:rPr>
                <w:rFonts w:eastAsia="MS Mincho"/>
                <w:sz w:val="22"/>
                <w:szCs w:val="22"/>
              </w:rPr>
            </w:pPr>
            <w:r>
              <w:rPr>
                <w:rFonts w:eastAsia="MS Mincho"/>
                <w:sz w:val="22"/>
                <w:szCs w:val="22"/>
              </w:rPr>
              <w:t>DEPRECATED (3)</w:t>
            </w:r>
          </w:p>
        </w:tc>
      </w:tr>
    </w:tbl>
    <w:p w14:paraId="5FD323B1" w14:textId="10F8B28E" w:rsidR="00F928D2" w:rsidRDefault="00F928D2" w:rsidP="00586A4F">
      <w:pPr>
        <w:pStyle w:val="NoteHeading"/>
        <w:rPr>
          <w:rFonts w:eastAsia="MS Mincho"/>
        </w:rPr>
      </w:pPr>
      <w:r w:rsidRPr="00C3590D">
        <w:rPr>
          <w:rFonts w:eastAsia="MS Mincho"/>
        </w:rPr>
        <w:t>Notes:</w:t>
      </w:r>
    </w:p>
    <w:p w14:paraId="0D71D630" w14:textId="1CEB7DCB" w:rsidR="00F22C92" w:rsidRDefault="00891504" w:rsidP="00AA09EF">
      <w:pPr>
        <w:pStyle w:val="NoSpacing"/>
        <w:numPr>
          <w:ilvl w:val="0"/>
          <w:numId w:val="22"/>
        </w:numPr>
        <w:rPr>
          <w:rFonts w:eastAsia="MS Mincho"/>
        </w:rPr>
      </w:pPr>
      <w:r>
        <w:rPr>
          <w:rFonts w:eastAsia="MS Mincho"/>
        </w:rPr>
        <w:t xml:space="preserve">A Printer </w:t>
      </w:r>
      <w:r w:rsidR="00432091">
        <w:rPr>
          <w:rFonts w:eastAsia="MS Mincho"/>
        </w:rPr>
        <w:t>provides</w:t>
      </w:r>
      <w:r>
        <w:rPr>
          <w:rFonts w:eastAsia="MS Mincho"/>
        </w:rPr>
        <w:t xml:space="preserve"> 'no-</w:t>
      </w:r>
      <w:r w:rsidR="0019251F">
        <w:rPr>
          <w:rFonts w:eastAsia="MS Mincho"/>
        </w:rPr>
        <w:t>color</w:t>
      </w:r>
      <w:r>
        <w:rPr>
          <w:rFonts w:eastAsia="MS Mincho"/>
        </w:rPr>
        <w:t>' f</w:t>
      </w:r>
      <w:r w:rsidR="00F928D2" w:rsidRPr="0098733F">
        <w:rPr>
          <w:rFonts w:eastAsia="MS Mincho"/>
        </w:rPr>
        <w:t xml:space="preserve">or </w:t>
      </w:r>
      <w:r w:rsidR="00432091">
        <w:rPr>
          <w:rFonts w:eastAsia="MS Mincho"/>
        </w:rPr>
        <w:t xml:space="preserve">a </w:t>
      </w:r>
      <w:r w:rsidR="00F928D2" w:rsidRPr="0098733F">
        <w:rPr>
          <w:rFonts w:eastAsia="MS Mincho"/>
        </w:rPr>
        <w:t>suppl</w:t>
      </w:r>
      <w:r w:rsidR="00432091">
        <w:rPr>
          <w:rFonts w:eastAsia="MS Mincho"/>
        </w:rPr>
        <w:t>y</w:t>
      </w:r>
      <w:r w:rsidR="00F928D2" w:rsidRPr="0098733F">
        <w:rPr>
          <w:rFonts w:eastAsia="MS Mincho"/>
        </w:rPr>
        <w:t xml:space="preserve"> that do not have a colorant value</w:t>
      </w:r>
      <w:r w:rsidR="00296100">
        <w:rPr>
          <w:rFonts w:eastAsia="MS Mincho"/>
        </w:rPr>
        <w:t>, and '</w:t>
      </w:r>
      <w:r w:rsidR="00296100" w:rsidRPr="00296100">
        <w:rPr>
          <w:rFonts w:eastAsia="MS Mincho"/>
        </w:rPr>
        <w:t>multi-color</w:t>
      </w:r>
      <w:r w:rsidR="00296100">
        <w:rPr>
          <w:rFonts w:eastAsia="MS Mincho"/>
        </w:rPr>
        <w:t xml:space="preserve">' for </w:t>
      </w:r>
      <w:r w:rsidR="00432091">
        <w:rPr>
          <w:rFonts w:eastAsia="MS Mincho"/>
        </w:rPr>
        <w:t xml:space="preserve">a </w:t>
      </w:r>
      <w:r w:rsidR="00296100">
        <w:rPr>
          <w:rFonts w:eastAsia="MS Mincho"/>
        </w:rPr>
        <w:t>suppl</w:t>
      </w:r>
      <w:r w:rsidR="00432091">
        <w:rPr>
          <w:rFonts w:eastAsia="MS Mincho"/>
        </w:rPr>
        <w:t>y</w:t>
      </w:r>
      <w:r w:rsidR="00296100">
        <w:rPr>
          <w:rFonts w:eastAsia="MS Mincho"/>
        </w:rPr>
        <w:t xml:space="preserve"> that </w:t>
      </w:r>
      <w:r w:rsidR="004201F7">
        <w:rPr>
          <w:rFonts w:eastAsia="MS Mincho"/>
        </w:rPr>
        <w:t>ha</w:t>
      </w:r>
      <w:r w:rsidR="00432091">
        <w:rPr>
          <w:rFonts w:eastAsia="MS Mincho"/>
        </w:rPr>
        <w:t>s</w:t>
      </w:r>
      <w:r w:rsidR="004201F7">
        <w:rPr>
          <w:rFonts w:eastAsia="MS Mincho"/>
        </w:rPr>
        <w:t xml:space="preserve"> multiple colorant values</w:t>
      </w:r>
      <w:r w:rsidR="00F22C92">
        <w:rPr>
          <w:rFonts w:eastAsia="MS Mincho"/>
        </w:rPr>
        <w:t>.</w:t>
      </w:r>
    </w:p>
    <w:p w14:paraId="457B6650" w14:textId="4EC4FAE8" w:rsidR="00AE56A1" w:rsidRDefault="00F928D2" w:rsidP="00AA09EF">
      <w:pPr>
        <w:pStyle w:val="NoSpacing"/>
        <w:numPr>
          <w:ilvl w:val="0"/>
          <w:numId w:val="22"/>
        </w:numPr>
        <w:rPr>
          <w:rFonts w:eastAsia="MS Mincho"/>
        </w:rPr>
      </w:pPr>
      <w:r w:rsidRPr="00280F92">
        <w:rPr>
          <w:rFonts w:eastAsia="MS Mincho"/>
        </w:rPr>
        <w:t>DEPRECATED because correlation with the MIB is unnecessary.</w:t>
      </w:r>
    </w:p>
    <w:p w14:paraId="75DA774F" w14:textId="045B7F54" w:rsidR="00464057" w:rsidRPr="00280F92" w:rsidRDefault="00464057" w:rsidP="00AA09EF">
      <w:pPr>
        <w:pStyle w:val="NoSpacing"/>
        <w:numPr>
          <w:ilvl w:val="0"/>
          <w:numId w:val="22"/>
        </w:numPr>
        <w:rPr>
          <w:rFonts w:eastAsia="MS Mincho"/>
        </w:rPr>
      </w:pPr>
      <w:r>
        <w:rPr>
          <w:rFonts w:eastAsia="MS Mincho"/>
        </w:rPr>
        <w:t xml:space="preserve">DEPRECATED because not widely implemented and </w:t>
      </w:r>
      <w:r w:rsidR="008615EE">
        <w:rPr>
          <w:rFonts w:eastAsia="MS Mincho"/>
        </w:rPr>
        <w:t xml:space="preserve">of limited </w:t>
      </w:r>
      <w:r w:rsidR="00837C62">
        <w:rPr>
          <w:rFonts w:eastAsia="MS Mincho"/>
        </w:rPr>
        <w:t>value.</w:t>
      </w:r>
    </w:p>
    <w:p w14:paraId="2E259622" w14:textId="1C135CA8" w:rsidR="00017579" w:rsidRDefault="000A5F41" w:rsidP="00710364">
      <w:pPr>
        <w:pStyle w:val="IEEEStdsParagraph"/>
        <w:rPr>
          <w:rFonts w:eastAsia="MS Mincho"/>
        </w:rPr>
      </w:pPr>
      <w:bookmarkStart w:id="912" w:name="_Ref194465239"/>
      <w:r>
        <w:rPr>
          <w:rFonts w:eastAsia="MS Mincho"/>
        </w:rPr>
        <w:t>A Printer MUST encode the v</w:t>
      </w:r>
      <w:r w:rsidRPr="00532B58">
        <w:rPr>
          <w:rFonts w:eastAsia="MS Mincho"/>
        </w:rPr>
        <w:t xml:space="preserve">alues </w:t>
      </w:r>
      <w:r w:rsidR="00F928D2" w:rsidRPr="007A4637">
        <w:rPr>
          <w:rFonts w:eastAsia="MS Mincho"/>
        </w:rPr>
        <w:t xml:space="preserve">of "printer-supply" </w:t>
      </w:r>
      <w:r w:rsidR="00F928D2" w:rsidRPr="00532B58">
        <w:rPr>
          <w:rFonts w:eastAsia="MS Mincho"/>
        </w:rPr>
        <w:t xml:space="preserve">using </w:t>
      </w:r>
      <w:r w:rsidR="00C910C3">
        <w:rPr>
          <w:rFonts w:eastAsia="MS Mincho"/>
        </w:rPr>
        <w:t>the Net-ASCII</w:t>
      </w:r>
      <w:r w:rsidR="00C910C3" w:rsidRPr="00532B58">
        <w:rPr>
          <w:rFonts w:eastAsia="MS Mincho"/>
        </w:rPr>
        <w:t xml:space="preserve"> subset of the US-ASCII char</w:t>
      </w:r>
      <w:r w:rsidR="00C910C3">
        <w:rPr>
          <w:rFonts w:eastAsia="MS Mincho"/>
        </w:rPr>
        <w:t xml:space="preserve">acter </w:t>
      </w:r>
      <w:r w:rsidR="00C910C3" w:rsidRPr="00532B58">
        <w:rPr>
          <w:rFonts w:eastAsia="MS Mincho"/>
        </w:rPr>
        <w:t>set</w:t>
      </w:r>
      <w:r w:rsidR="00C910C3">
        <w:rPr>
          <w:rFonts w:eastAsia="MS Mincho"/>
        </w:rPr>
        <w:t xml:space="preserve"> </w:t>
      </w:r>
      <w:r w:rsidR="00C910C3">
        <w:rPr>
          <w:rFonts w:eastAsia="MS Mincho"/>
        </w:rPr>
        <w:fldChar w:fldCharType="begin"/>
      </w:r>
      <w:r w:rsidR="00C910C3">
        <w:rPr>
          <w:rFonts w:eastAsia="MS Mincho"/>
        </w:rPr>
        <w:instrText xml:space="preserve"> REF RFC5198 \h </w:instrText>
      </w:r>
      <w:r w:rsidR="00710364">
        <w:rPr>
          <w:rFonts w:eastAsia="MS Mincho"/>
        </w:rPr>
        <w:instrText xml:space="preserve"> \* MERGEFORMAT </w:instrText>
      </w:r>
      <w:r w:rsidR="00C910C3">
        <w:rPr>
          <w:rFonts w:eastAsia="MS Mincho"/>
        </w:rPr>
      </w:r>
      <w:r w:rsidR="00C910C3">
        <w:rPr>
          <w:rFonts w:eastAsia="MS Mincho"/>
        </w:rPr>
        <w:fldChar w:fldCharType="separate"/>
      </w:r>
      <w:r w:rsidR="00D6659E">
        <w:t>[RFC5198]</w:t>
      </w:r>
      <w:r w:rsidR="00C910C3">
        <w:rPr>
          <w:rFonts w:eastAsia="MS Mincho"/>
        </w:rPr>
        <w:fldChar w:fldCharType="end"/>
      </w:r>
      <w:r w:rsidR="00C910C3" w:rsidRPr="00532B58">
        <w:rPr>
          <w:rFonts w:eastAsia="MS Mincho"/>
        </w:rPr>
        <w:t xml:space="preserve">. </w:t>
      </w:r>
      <w:r w:rsidR="00017579">
        <w:rPr>
          <w:rFonts w:eastAsia="MS Mincho"/>
        </w:rPr>
        <w:t xml:space="preserve">A Printer MUST NOT supply values that contain characters in the range </w:t>
      </w:r>
      <w:r w:rsidR="00017579" w:rsidRPr="00532B58">
        <w:rPr>
          <w:rFonts w:eastAsia="MS Mincho"/>
        </w:rPr>
        <w:t xml:space="preserve">0x00 </w:t>
      </w:r>
      <w:r w:rsidR="00017579">
        <w:rPr>
          <w:rFonts w:eastAsia="MS Mincho"/>
        </w:rPr>
        <w:t>-</w:t>
      </w:r>
      <w:r w:rsidR="00017579" w:rsidRPr="00532B58">
        <w:rPr>
          <w:rFonts w:eastAsia="MS Mincho"/>
        </w:rPr>
        <w:t xml:space="preserve"> 0x1F </w:t>
      </w:r>
      <w:r w:rsidR="00017579">
        <w:rPr>
          <w:rFonts w:eastAsia="MS Mincho"/>
        </w:rPr>
        <w:t xml:space="preserve">or </w:t>
      </w:r>
      <w:r w:rsidR="00017579" w:rsidRPr="00532B58">
        <w:rPr>
          <w:rFonts w:eastAsia="MS Mincho"/>
        </w:rPr>
        <w:t>0x7F</w:t>
      </w:r>
      <w:r w:rsidR="00F928D2" w:rsidRPr="007A4637">
        <w:rPr>
          <w:rFonts w:eastAsia="MS Mincho"/>
        </w:rPr>
        <w:t>.</w:t>
      </w:r>
    </w:p>
    <w:p w14:paraId="6AE1C50A" w14:textId="54B39BA5" w:rsidR="00F928D2" w:rsidRPr="007A4637" w:rsidRDefault="00F928D2" w:rsidP="009370FE">
      <w:pPr>
        <w:pStyle w:val="Caption"/>
        <w:rPr>
          <w:rFonts w:eastAsia="MS Mincho"/>
        </w:rPr>
      </w:pPr>
      <w:bookmarkStart w:id="913" w:name="_Ref196535171"/>
      <w:bookmarkStart w:id="914" w:name="_Toc204693783"/>
      <w:bookmarkStart w:id="915" w:name="_Toc14878502"/>
      <w:bookmarkStart w:id="916" w:name="_Toc40961924"/>
      <w:bookmarkStart w:id="917" w:name="_Toc95162852"/>
      <w:bookmarkStart w:id="918" w:name="_Toc86756112"/>
      <w:r>
        <w:t xml:space="preserve">Figure </w:t>
      </w:r>
      <w:r w:rsidR="00E477F6">
        <w:fldChar w:fldCharType="begin"/>
      </w:r>
      <w:r w:rsidR="00E477F6">
        <w:instrText xml:space="preserve"> SEQ Figure \* ARABIC </w:instrText>
      </w:r>
      <w:r w:rsidR="00E477F6">
        <w:fldChar w:fldCharType="separate"/>
      </w:r>
      <w:r w:rsidR="00D6659E">
        <w:rPr>
          <w:noProof/>
        </w:rPr>
        <w:t>11</w:t>
      </w:r>
      <w:r w:rsidR="00E477F6">
        <w:rPr>
          <w:noProof/>
        </w:rPr>
        <w:fldChar w:fldCharType="end"/>
      </w:r>
      <w:bookmarkEnd w:id="912"/>
      <w:bookmarkEnd w:id="913"/>
      <w:r>
        <w:t xml:space="preserve"> - ABNF for "printer-supply" Values</w:t>
      </w:r>
      <w:bookmarkEnd w:id="914"/>
      <w:bookmarkEnd w:id="915"/>
      <w:bookmarkEnd w:id="916"/>
      <w:bookmarkEnd w:id="917"/>
      <w:bookmarkEnd w:id="918"/>
    </w:p>
    <w:p w14:paraId="7250F5B5" w14:textId="77777777" w:rsidR="00F928D2" w:rsidRPr="00FF3E6D" w:rsidRDefault="00F928D2" w:rsidP="00F928D2">
      <w:pPr>
        <w:pStyle w:val="Example"/>
      </w:pPr>
      <w:r w:rsidRPr="00FF3E6D">
        <w:t>printer-supply      = *supply-required *[supply-optional]</w:t>
      </w:r>
    </w:p>
    <w:p w14:paraId="26EF224F" w14:textId="77777777" w:rsidR="00F928D2" w:rsidRPr="00FF3E6D" w:rsidRDefault="00F928D2" w:rsidP="00F928D2">
      <w:pPr>
        <w:pStyle w:val="Example"/>
      </w:pPr>
      <w:r w:rsidRPr="00FF3E6D">
        <w:t>    ; set of supply elements encoded into one value</w:t>
      </w:r>
    </w:p>
    <w:p w14:paraId="3F03E66C" w14:textId="77777777" w:rsidR="00F928D2" w:rsidRPr="00FF3E6D" w:rsidRDefault="00F928D2" w:rsidP="00F928D2">
      <w:pPr>
        <w:pStyle w:val="Example"/>
      </w:pPr>
    </w:p>
    <w:p w14:paraId="13ABA025" w14:textId="77777777" w:rsidR="00F928D2" w:rsidRPr="00FF3E6D" w:rsidRDefault="00F928D2" w:rsidP="00F928D2">
      <w:pPr>
        <w:pStyle w:val="Example"/>
      </w:pPr>
      <w:r w:rsidRPr="00FF3E6D">
        <w:t>supply-required     = supply-req ";"</w:t>
      </w:r>
    </w:p>
    <w:p w14:paraId="3A2B55ED" w14:textId="77777777" w:rsidR="00F928D2" w:rsidRPr="00FF3E6D" w:rsidRDefault="00F928D2" w:rsidP="00F928D2">
      <w:pPr>
        <w:pStyle w:val="Example"/>
      </w:pPr>
      <w:r w:rsidRPr="00FF3E6D">
        <w:lastRenderedPageBreak/>
        <w:t>supply-req          = supply-type /</w:t>
      </w:r>
    </w:p>
    <w:p w14:paraId="2B8C3E90" w14:textId="77777777" w:rsidR="00F928D2" w:rsidRPr="00FF3E6D" w:rsidRDefault="00F928D2" w:rsidP="00F928D2">
      <w:pPr>
        <w:pStyle w:val="Example"/>
      </w:pPr>
      <w:r w:rsidRPr="00FF3E6D">
        <w:t>                      supply-max-capacity</w:t>
      </w:r>
      <w:r>
        <w:t xml:space="preserve"> /</w:t>
      </w:r>
    </w:p>
    <w:p w14:paraId="3E48EF82" w14:textId="77777777" w:rsidR="00F928D2" w:rsidRPr="00FF3E6D" w:rsidRDefault="00F928D2" w:rsidP="00F928D2">
      <w:pPr>
        <w:pStyle w:val="Example"/>
      </w:pPr>
      <w:r w:rsidRPr="00FF3E6D">
        <w:t>                      supply-level /</w:t>
      </w:r>
    </w:p>
    <w:p w14:paraId="0F1915DC" w14:textId="77777777" w:rsidR="00F928D2" w:rsidRPr="00FF3E6D" w:rsidRDefault="00F928D2" w:rsidP="00F928D2">
      <w:pPr>
        <w:pStyle w:val="Example"/>
      </w:pPr>
      <w:r w:rsidRPr="00FF3E6D">
        <w:t>                      colorant-name</w:t>
      </w:r>
    </w:p>
    <w:p w14:paraId="50686546" w14:textId="77777777" w:rsidR="00F928D2" w:rsidRDefault="00F928D2" w:rsidP="00F928D2">
      <w:pPr>
        <w:pStyle w:val="Example"/>
      </w:pPr>
    </w:p>
    <w:p w14:paraId="50020BCA" w14:textId="77777777" w:rsidR="00F928D2" w:rsidRPr="00FF3E6D" w:rsidRDefault="00F928D2" w:rsidP="00F928D2">
      <w:pPr>
        <w:pStyle w:val="Example"/>
      </w:pPr>
      <w:r w:rsidRPr="00FF3E6D">
        <w:t>supply-optional     = supply-opt ";"</w:t>
      </w:r>
    </w:p>
    <w:p w14:paraId="248F067B" w14:textId="32A89E02" w:rsidR="00F928D2" w:rsidRPr="00FF3E6D" w:rsidRDefault="00F928D2" w:rsidP="00B00D9A">
      <w:pPr>
        <w:pStyle w:val="Example"/>
      </w:pPr>
      <w:r w:rsidRPr="00FF3E6D">
        <w:t>supply-opt          = supply-class /</w:t>
      </w:r>
    </w:p>
    <w:p w14:paraId="1DF85C73" w14:textId="77777777" w:rsidR="00F928D2" w:rsidRPr="00FF3E6D" w:rsidRDefault="00F928D2" w:rsidP="00F928D2">
      <w:pPr>
        <w:pStyle w:val="Example"/>
      </w:pPr>
      <w:r w:rsidRPr="00FF3E6D">
        <w:t>                      supply-unit /</w:t>
      </w:r>
    </w:p>
    <w:p w14:paraId="1CDF7E87" w14:textId="239FA792" w:rsidR="00B00D9A" w:rsidRPr="00FF3E6D" w:rsidRDefault="00B00D9A" w:rsidP="00B00D9A">
      <w:pPr>
        <w:pStyle w:val="Example"/>
      </w:pPr>
      <w:r>
        <w:t xml:space="preserve">                      </w:t>
      </w:r>
      <w:r w:rsidRPr="00FF3E6D">
        <w:t>supply-index /</w:t>
      </w:r>
    </w:p>
    <w:p w14:paraId="4505C65A" w14:textId="77777777" w:rsidR="00B00D9A" w:rsidRPr="00FF3E6D" w:rsidRDefault="00B00D9A" w:rsidP="00B00D9A">
      <w:pPr>
        <w:pStyle w:val="Example"/>
      </w:pPr>
      <w:r w:rsidRPr="00FF3E6D">
        <w:t>                      marker-index /</w:t>
      </w:r>
    </w:p>
    <w:p w14:paraId="5BFF715B" w14:textId="6B29539C" w:rsidR="00F928D2" w:rsidRPr="00FF3E6D" w:rsidRDefault="00B00D9A" w:rsidP="00B00D9A">
      <w:pPr>
        <w:pStyle w:val="Example"/>
      </w:pPr>
      <w:r w:rsidRPr="00FF3E6D">
        <w:t xml:space="preserve">                      </w:t>
      </w:r>
      <w:r w:rsidR="00F928D2" w:rsidRPr="00FF3E6D">
        <w:t>colorant-index /</w:t>
      </w:r>
    </w:p>
    <w:p w14:paraId="71AC9822" w14:textId="77777777" w:rsidR="00F928D2" w:rsidRPr="00FF3E6D" w:rsidRDefault="00F928D2" w:rsidP="00F928D2">
      <w:pPr>
        <w:pStyle w:val="Example"/>
      </w:pPr>
      <w:r w:rsidRPr="00FF3E6D">
        <w:t>                      colorant-role /</w:t>
      </w:r>
    </w:p>
    <w:p w14:paraId="055535A9" w14:textId="77777777" w:rsidR="00F928D2" w:rsidRDefault="00F928D2" w:rsidP="00F928D2">
      <w:pPr>
        <w:pStyle w:val="Example"/>
      </w:pPr>
      <w:r w:rsidRPr="00FF3E6D">
        <w:t>                      colorant-tonality</w:t>
      </w:r>
      <w:r>
        <w:t xml:space="preserve"> /</w:t>
      </w:r>
    </w:p>
    <w:p w14:paraId="30F837B0" w14:textId="77777777" w:rsidR="00F928D2" w:rsidRDefault="00F928D2" w:rsidP="00F928D2">
      <w:pPr>
        <w:pStyle w:val="Example"/>
      </w:pPr>
      <w:r>
        <w:t xml:space="preserve">                      supply-ext</w:t>
      </w:r>
    </w:p>
    <w:p w14:paraId="3D7D239E" w14:textId="77777777" w:rsidR="00F928D2" w:rsidRDefault="00F928D2" w:rsidP="00F928D2">
      <w:pPr>
        <w:pStyle w:val="Example"/>
      </w:pPr>
    </w:p>
    <w:p w14:paraId="04CC4596" w14:textId="77777777" w:rsidR="00F928D2" w:rsidRPr="00FF3E6D" w:rsidRDefault="00F928D2" w:rsidP="00F928D2">
      <w:pPr>
        <w:pStyle w:val="Example"/>
      </w:pPr>
      <w:r w:rsidRPr="00FF3E6D">
        <w:t>supply-type         = "</w:t>
      </w:r>
      <w:r>
        <w:t>type</w:t>
      </w:r>
      <w:r w:rsidRPr="00FF3E6D">
        <w:t>" "=" 1*ALPHA</w:t>
      </w:r>
    </w:p>
    <w:p w14:paraId="2B962F29" w14:textId="77777777" w:rsidR="00F928D2" w:rsidRPr="00FF3E6D" w:rsidRDefault="00F928D2" w:rsidP="00F928D2">
      <w:pPr>
        <w:pStyle w:val="Example"/>
      </w:pPr>
      <w:r w:rsidRPr="00FF3E6D">
        <w:t>    ; enumerated value as an alpha string (e.g., 'toner') of</w:t>
      </w:r>
    </w:p>
    <w:p w14:paraId="3B9BFD0E" w14:textId="77777777" w:rsidR="00F928D2" w:rsidRPr="00FF3E6D" w:rsidRDefault="00F928D2" w:rsidP="00F928D2">
      <w:pPr>
        <w:pStyle w:val="Example"/>
      </w:pPr>
      <w:r w:rsidRPr="00FF3E6D">
        <w:t>    ; prtMarkerSuppliesType in [RFC3805] mapped indirectly from</w:t>
      </w:r>
    </w:p>
    <w:p w14:paraId="6A47CEA9" w14:textId="77777777" w:rsidR="00F928D2" w:rsidRPr="00FF3E6D" w:rsidRDefault="00F928D2" w:rsidP="00F928D2">
      <w:pPr>
        <w:pStyle w:val="Example"/>
      </w:pPr>
      <w:r w:rsidRPr="00FF3E6D">
        <w:t>    ; the *label* in PrtMarkerSuppliesTypeTC in [IANAPRT]</w:t>
      </w:r>
    </w:p>
    <w:p w14:paraId="5FD01BA9" w14:textId="77777777" w:rsidR="00F928D2" w:rsidRPr="00FF3E6D" w:rsidRDefault="00F928D2" w:rsidP="00F928D2">
      <w:pPr>
        <w:pStyle w:val="Example"/>
      </w:pPr>
    </w:p>
    <w:p w14:paraId="4DC1FC4F" w14:textId="77777777" w:rsidR="00F928D2" w:rsidRPr="00FF3E6D" w:rsidRDefault="00F928D2" w:rsidP="00F928D2">
      <w:pPr>
        <w:pStyle w:val="Example"/>
      </w:pPr>
      <w:r w:rsidRPr="00FF3E6D">
        <w:t>supply-max-capacity = "maxcapacity" "=" 1*[DIGIT / "-"]</w:t>
      </w:r>
    </w:p>
    <w:p w14:paraId="25F93B57" w14:textId="77777777" w:rsidR="00F928D2" w:rsidRPr="00FF3E6D" w:rsidRDefault="00F928D2" w:rsidP="00F928D2">
      <w:pPr>
        <w:pStyle w:val="Example"/>
      </w:pPr>
      <w:r w:rsidRPr="00FF3E6D">
        <w:t>    ; integer value as a numeric string mapped directly from</w:t>
      </w:r>
    </w:p>
    <w:p w14:paraId="65664DDF" w14:textId="77777777" w:rsidR="00F928D2" w:rsidRPr="00FF3E6D" w:rsidRDefault="00F928D2" w:rsidP="00F928D2">
      <w:pPr>
        <w:pStyle w:val="Example"/>
      </w:pPr>
      <w:r w:rsidRPr="00FF3E6D">
        <w:t>    ; prtMarkerSuppliesMaxCapacity in [RFC3805]</w:t>
      </w:r>
    </w:p>
    <w:p w14:paraId="20C658FA" w14:textId="77777777" w:rsidR="00F928D2" w:rsidRPr="00FF3E6D" w:rsidRDefault="00F928D2" w:rsidP="00F928D2">
      <w:pPr>
        <w:pStyle w:val="Example"/>
      </w:pPr>
    </w:p>
    <w:p w14:paraId="7450370C" w14:textId="77777777" w:rsidR="00F928D2" w:rsidRPr="00FF3E6D" w:rsidRDefault="00F928D2" w:rsidP="00F928D2">
      <w:pPr>
        <w:pStyle w:val="Example"/>
      </w:pPr>
      <w:r w:rsidRPr="00FF3E6D">
        <w:t>supply-level        = "level" "=" 1*[DIGIT / "-"]</w:t>
      </w:r>
    </w:p>
    <w:p w14:paraId="445CCB75" w14:textId="77777777" w:rsidR="00F928D2" w:rsidRPr="00FF3E6D" w:rsidRDefault="00F928D2" w:rsidP="00F928D2">
      <w:pPr>
        <w:pStyle w:val="Example"/>
      </w:pPr>
      <w:r w:rsidRPr="00FF3E6D">
        <w:t>    ; integer value as a numeric string mapped directly from</w:t>
      </w:r>
    </w:p>
    <w:p w14:paraId="36F62A56" w14:textId="77777777" w:rsidR="00F928D2" w:rsidRPr="00FF3E6D" w:rsidRDefault="00F928D2" w:rsidP="00F928D2">
      <w:pPr>
        <w:pStyle w:val="Example"/>
      </w:pPr>
      <w:r w:rsidRPr="00FF3E6D">
        <w:t>    ; prtMarkerSuppliesLevel in [RFC3805]</w:t>
      </w:r>
    </w:p>
    <w:p w14:paraId="1CC2EF20" w14:textId="77777777" w:rsidR="00F928D2" w:rsidRPr="00FF3E6D" w:rsidRDefault="00F928D2" w:rsidP="00F928D2">
      <w:pPr>
        <w:pStyle w:val="Example"/>
      </w:pPr>
    </w:p>
    <w:p w14:paraId="7D5C55D8" w14:textId="77777777" w:rsidR="00F928D2" w:rsidRPr="00116E3F" w:rsidRDefault="00F928D2" w:rsidP="00F928D2">
      <w:pPr>
        <w:pStyle w:val="Example"/>
      </w:pPr>
      <w:r w:rsidRPr="00FF3E6D">
        <w:t>colorant-name       = "colorantname" "=" 1*ALPHA</w:t>
      </w:r>
    </w:p>
    <w:p w14:paraId="5A563AA6" w14:textId="77777777" w:rsidR="00F928D2" w:rsidRPr="00FF3E6D" w:rsidRDefault="00F928D2" w:rsidP="00F928D2">
      <w:pPr>
        <w:pStyle w:val="Example"/>
      </w:pPr>
      <w:r w:rsidRPr="00FF3E6D">
        <w:t>    ; string value as an alpha string mapped directly from</w:t>
      </w:r>
    </w:p>
    <w:p w14:paraId="3914E3D2" w14:textId="77777777" w:rsidR="00F928D2" w:rsidRPr="00FF3E6D" w:rsidRDefault="00F928D2" w:rsidP="00F928D2">
      <w:pPr>
        <w:pStyle w:val="Example"/>
      </w:pPr>
      <w:r w:rsidRPr="00FF3E6D">
        <w:t>    ; prtMarkerColorantValue in [RFC3805]</w:t>
      </w:r>
    </w:p>
    <w:p w14:paraId="7174D03E" w14:textId="77777777" w:rsidR="00F928D2" w:rsidRPr="00FF3E6D" w:rsidRDefault="00F928D2" w:rsidP="00F928D2">
      <w:pPr>
        <w:pStyle w:val="Example"/>
      </w:pPr>
    </w:p>
    <w:p w14:paraId="2965DC60" w14:textId="77777777" w:rsidR="00F928D2" w:rsidRPr="00FF3E6D" w:rsidRDefault="00F928D2" w:rsidP="00F928D2">
      <w:pPr>
        <w:pStyle w:val="Example"/>
      </w:pPr>
      <w:r w:rsidRPr="00FF3E6D">
        <w:t>supply-index        = "index" "=" 1*DIGIT</w:t>
      </w:r>
    </w:p>
    <w:p w14:paraId="43C42079" w14:textId="77777777" w:rsidR="00F928D2" w:rsidRPr="00FF3E6D" w:rsidRDefault="00F928D2" w:rsidP="00F928D2">
      <w:pPr>
        <w:pStyle w:val="Example"/>
      </w:pPr>
      <w:r w:rsidRPr="00FF3E6D">
        <w:t>    ; integer value as a numeric string mapped directly from</w:t>
      </w:r>
    </w:p>
    <w:p w14:paraId="561E9461" w14:textId="77777777" w:rsidR="00F928D2" w:rsidRPr="00FF3E6D" w:rsidRDefault="00F928D2" w:rsidP="00F928D2">
      <w:pPr>
        <w:pStyle w:val="Example"/>
      </w:pPr>
      <w:r w:rsidRPr="00FF3E6D">
        <w:t>    ; prtMarkerSuppliesIndex in [RFC3805]</w:t>
      </w:r>
    </w:p>
    <w:p w14:paraId="6E2F1F95" w14:textId="77777777" w:rsidR="00F928D2" w:rsidRPr="00FF3E6D" w:rsidRDefault="00F928D2" w:rsidP="00F928D2">
      <w:pPr>
        <w:pStyle w:val="Example"/>
      </w:pPr>
    </w:p>
    <w:p w14:paraId="20DB88DF" w14:textId="77777777" w:rsidR="00F928D2" w:rsidRPr="00FF3E6D" w:rsidRDefault="00F928D2" w:rsidP="00F928D2">
      <w:pPr>
        <w:pStyle w:val="Example"/>
      </w:pPr>
      <w:r w:rsidRPr="00FF3E6D">
        <w:t>marker-index        = "markerindex" "=" 1*DIGIT</w:t>
      </w:r>
    </w:p>
    <w:p w14:paraId="211EA2AA" w14:textId="77777777" w:rsidR="00F928D2" w:rsidRPr="00FF3E6D" w:rsidRDefault="00F928D2" w:rsidP="00F928D2">
      <w:pPr>
        <w:pStyle w:val="Example"/>
      </w:pPr>
      <w:r w:rsidRPr="00FF3E6D">
        <w:t>    ; integer value as a numeric string mapped directly from</w:t>
      </w:r>
    </w:p>
    <w:p w14:paraId="2F530A75" w14:textId="77777777" w:rsidR="00F928D2" w:rsidRPr="00FF3E6D" w:rsidRDefault="00F928D2" w:rsidP="00F928D2">
      <w:pPr>
        <w:pStyle w:val="Example"/>
      </w:pPr>
      <w:r w:rsidRPr="00FF3E6D">
        <w:t>    ; prtMarkerSuppliesMarkerIndex in [RFC3805]</w:t>
      </w:r>
    </w:p>
    <w:p w14:paraId="1FC4F4E9" w14:textId="77777777" w:rsidR="00F928D2" w:rsidRPr="00FF3E6D" w:rsidRDefault="00F928D2" w:rsidP="00F928D2">
      <w:pPr>
        <w:pStyle w:val="Example"/>
      </w:pPr>
    </w:p>
    <w:p w14:paraId="61F45048" w14:textId="77777777" w:rsidR="00F928D2" w:rsidRPr="00FF3E6D" w:rsidRDefault="00F928D2" w:rsidP="00F928D2">
      <w:pPr>
        <w:pStyle w:val="Example"/>
      </w:pPr>
      <w:r w:rsidRPr="00FF3E6D">
        <w:t>supply-class        = "class" "=" 1*ALPHA</w:t>
      </w:r>
    </w:p>
    <w:p w14:paraId="74B8B87D" w14:textId="77777777" w:rsidR="00F928D2" w:rsidRPr="00FF3E6D" w:rsidRDefault="00F928D2" w:rsidP="00F928D2">
      <w:pPr>
        <w:pStyle w:val="Example"/>
      </w:pPr>
      <w:r w:rsidRPr="00FF3E6D">
        <w:t>    ; enumerated value as an alpha string (e.g., 'other') of</w:t>
      </w:r>
    </w:p>
    <w:p w14:paraId="6D8A878C" w14:textId="77777777" w:rsidR="00F928D2" w:rsidRPr="00FF3E6D" w:rsidRDefault="00F928D2" w:rsidP="00F928D2">
      <w:pPr>
        <w:pStyle w:val="Example"/>
      </w:pPr>
      <w:r w:rsidRPr="00FF3E6D">
        <w:t>    ; prtMarkerSuppliesClass in [RFC3805] mapped indirectly from</w:t>
      </w:r>
    </w:p>
    <w:p w14:paraId="767EF4AD" w14:textId="77777777" w:rsidR="00F928D2" w:rsidRPr="00FF3E6D" w:rsidRDefault="00F928D2" w:rsidP="00F928D2">
      <w:pPr>
        <w:pStyle w:val="Example"/>
      </w:pPr>
      <w:r w:rsidRPr="00FF3E6D">
        <w:t>    ; the *label* in PrtMarkerSuppliesClassTC in [</w:t>
      </w:r>
      <w:r>
        <w:t>RFC3805</w:t>
      </w:r>
      <w:r w:rsidRPr="00FF3E6D">
        <w:t>]</w:t>
      </w:r>
    </w:p>
    <w:p w14:paraId="7F7D838F" w14:textId="77777777" w:rsidR="00F928D2" w:rsidRDefault="00F928D2" w:rsidP="00F928D2">
      <w:pPr>
        <w:pStyle w:val="Example"/>
      </w:pPr>
    </w:p>
    <w:p w14:paraId="0D2D08C0" w14:textId="77777777" w:rsidR="00F928D2" w:rsidRPr="00FF3E6D" w:rsidRDefault="00F928D2" w:rsidP="00F928D2">
      <w:pPr>
        <w:pStyle w:val="Example"/>
      </w:pPr>
      <w:r w:rsidRPr="00FF3E6D">
        <w:t>supply-unit         = "unit" "=" 1*ALPHA</w:t>
      </w:r>
    </w:p>
    <w:p w14:paraId="13B574B6" w14:textId="77777777" w:rsidR="00F928D2" w:rsidRPr="00FF3E6D" w:rsidRDefault="00F928D2" w:rsidP="00F928D2">
      <w:pPr>
        <w:pStyle w:val="Example"/>
      </w:pPr>
      <w:r w:rsidRPr="00FF3E6D">
        <w:t>    ; enumerated value as an alpha string (e.g., 'other') of</w:t>
      </w:r>
    </w:p>
    <w:p w14:paraId="334B1E1E" w14:textId="77777777" w:rsidR="00F928D2" w:rsidRPr="00FF3E6D" w:rsidRDefault="00F928D2" w:rsidP="00F928D2">
      <w:pPr>
        <w:pStyle w:val="Example"/>
      </w:pPr>
      <w:r w:rsidRPr="00FF3E6D">
        <w:t>    ; prtMarkerSuppliesSuppl</w:t>
      </w:r>
      <w:r>
        <w:t>y</w:t>
      </w:r>
      <w:r w:rsidRPr="00FF3E6D">
        <w:t>Unit in [RFC3805] mapped indirectly from</w:t>
      </w:r>
    </w:p>
    <w:p w14:paraId="63CF40FC" w14:textId="77777777" w:rsidR="00F928D2" w:rsidRDefault="00F928D2" w:rsidP="00F928D2">
      <w:pPr>
        <w:pStyle w:val="Example"/>
      </w:pPr>
      <w:r w:rsidRPr="00FF3E6D">
        <w:t>    ; the *label* in PrtMarkerSuppliesSupplyUnitTC in [</w:t>
      </w:r>
      <w:r>
        <w:t>RFC3805</w:t>
      </w:r>
      <w:r w:rsidRPr="00FF3E6D">
        <w:t>]</w:t>
      </w:r>
    </w:p>
    <w:p w14:paraId="20FCE674" w14:textId="77777777" w:rsidR="00F928D2" w:rsidRPr="00FF3E6D" w:rsidRDefault="00F928D2" w:rsidP="00F928D2">
      <w:pPr>
        <w:pStyle w:val="Example"/>
      </w:pPr>
    </w:p>
    <w:p w14:paraId="2121C0FE" w14:textId="77777777" w:rsidR="00F928D2" w:rsidRPr="00FF3E6D" w:rsidRDefault="00F928D2" w:rsidP="00F928D2">
      <w:pPr>
        <w:pStyle w:val="Example"/>
      </w:pPr>
      <w:r w:rsidRPr="00FF3E6D">
        <w:t>colorant-index      = "colorantindex" "=" 1*DIGIT</w:t>
      </w:r>
    </w:p>
    <w:p w14:paraId="26F58360" w14:textId="77777777" w:rsidR="00F928D2" w:rsidRPr="00FF3E6D" w:rsidRDefault="00F928D2" w:rsidP="00F928D2">
      <w:pPr>
        <w:pStyle w:val="Example"/>
      </w:pPr>
      <w:r w:rsidRPr="00FF3E6D">
        <w:t>    ; integer value as a numeric string mapped directly from</w:t>
      </w:r>
    </w:p>
    <w:p w14:paraId="33BDCF12" w14:textId="77777777" w:rsidR="00F928D2" w:rsidRPr="00FF3E6D" w:rsidRDefault="00F928D2" w:rsidP="00F928D2">
      <w:pPr>
        <w:pStyle w:val="Example"/>
      </w:pPr>
      <w:r w:rsidRPr="00FF3E6D">
        <w:t>    ; prtMarkerColorantIndex in [RFC3805]</w:t>
      </w:r>
    </w:p>
    <w:p w14:paraId="13BDAD2C" w14:textId="77777777" w:rsidR="00F928D2" w:rsidRDefault="00F928D2" w:rsidP="00F928D2">
      <w:pPr>
        <w:pStyle w:val="Example"/>
      </w:pPr>
    </w:p>
    <w:p w14:paraId="6EA93D55" w14:textId="77777777" w:rsidR="00F928D2" w:rsidRPr="00FF3E6D" w:rsidRDefault="00F928D2" w:rsidP="00F928D2">
      <w:pPr>
        <w:pStyle w:val="Example"/>
      </w:pPr>
      <w:r w:rsidRPr="00FF3E6D">
        <w:t>colorant-role       = "colorantrole" "=" 1*ALPHA</w:t>
      </w:r>
    </w:p>
    <w:p w14:paraId="6DA2E99A" w14:textId="77777777" w:rsidR="00F928D2" w:rsidRPr="00FF3E6D" w:rsidRDefault="00F928D2" w:rsidP="00F928D2">
      <w:pPr>
        <w:pStyle w:val="Example"/>
      </w:pPr>
      <w:r w:rsidRPr="00FF3E6D">
        <w:t>    ; enumerated value as an alpha string (e.g., 'other') of</w:t>
      </w:r>
    </w:p>
    <w:p w14:paraId="1DE89F60" w14:textId="77777777" w:rsidR="00F928D2" w:rsidRPr="00FF3E6D" w:rsidRDefault="00F928D2" w:rsidP="00F928D2">
      <w:pPr>
        <w:pStyle w:val="Example"/>
      </w:pPr>
      <w:r w:rsidRPr="00FF3E6D">
        <w:lastRenderedPageBreak/>
        <w:t>    ; prtMarkerColorantRole in [RFC3805] mapped indirectly from</w:t>
      </w:r>
    </w:p>
    <w:p w14:paraId="0036E50B" w14:textId="77777777" w:rsidR="00F928D2" w:rsidRPr="00FF3E6D" w:rsidRDefault="00F928D2" w:rsidP="00F928D2">
      <w:pPr>
        <w:pStyle w:val="Example"/>
      </w:pPr>
      <w:r w:rsidRPr="00FF3E6D">
        <w:t>    ; the *label* in PrtMarkerColorantRoleTC in [</w:t>
      </w:r>
      <w:r>
        <w:t>RFC3805</w:t>
      </w:r>
      <w:r w:rsidRPr="00FF3E6D">
        <w:t>]</w:t>
      </w:r>
    </w:p>
    <w:p w14:paraId="54FD8F31" w14:textId="77777777" w:rsidR="00F928D2" w:rsidRDefault="00F928D2" w:rsidP="00F928D2">
      <w:pPr>
        <w:pStyle w:val="Example"/>
      </w:pPr>
    </w:p>
    <w:p w14:paraId="1E6B2D7C" w14:textId="77777777" w:rsidR="00F928D2" w:rsidRPr="00FF3E6D" w:rsidRDefault="00F928D2" w:rsidP="00F928D2">
      <w:pPr>
        <w:pStyle w:val="Example"/>
      </w:pPr>
      <w:r w:rsidRPr="00FF3E6D">
        <w:t>colorant-tonality   = "coloranttonality" "=" 1*DIGIT</w:t>
      </w:r>
    </w:p>
    <w:p w14:paraId="10BCB861" w14:textId="77777777" w:rsidR="00F928D2" w:rsidRPr="00FF3E6D" w:rsidRDefault="00F928D2" w:rsidP="00F928D2">
      <w:pPr>
        <w:pStyle w:val="Example"/>
      </w:pPr>
      <w:r w:rsidRPr="00FF3E6D">
        <w:t>    ; integer value as a numeric string mapped directly from</w:t>
      </w:r>
    </w:p>
    <w:p w14:paraId="32FA1BE9" w14:textId="77777777" w:rsidR="00F928D2" w:rsidRDefault="00F928D2" w:rsidP="00F928D2">
      <w:pPr>
        <w:pStyle w:val="Example"/>
      </w:pPr>
      <w:r w:rsidRPr="00FF3E6D">
        <w:t>    ; prtMarkerColorantTonality in [RFC3805]</w:t>
      </w:r>
    </w:p>
    <w:p w14:paraId="400D75BD" w14:textId="77777777" w:rsidR="00F928D2" w:rsidRDefault="00F928D2" w:rsidP="00F928D2">
      <w:pPr>
        <w:pStyle w:val="Example"/>
      </w:pPr>
    </w:p>
    <w:p w14:paraId="5F6AA10F" w14:textId="77777777" w:rsidR="00F928D2" w:rsidRDefault="00F928D2" w:rsidP="00F928D2">
      <w:pPr>
        <w:pStyle w:val="Example"/>
      </w:pPr>
      <w:r>
        <w:t>supply-ext           = supply-extname "=" supply-extvalue</w:t>
      </w:r>
    </w:p>
    <w:p w14:paraId="18B1AEA5" w14:textId="77777777" w:rsidR="00F928D2" w:rsidRDefault="00F928D2" w:rsidP="00F928D2">
      <w:pPr>
        <w:pStyle w:val="Example"/>
      </w:pPr>
      <w:r>
        <w:t xml:space="preserve">    ; extension point for other MIB values not mapped</w:t>
      </w:r>
    </w:p>
    <w:p w14:paraId="73859C85" w14:textId="77777777" w:rsidR="00F928D2" w:rsidRDefault="00F928D2" w:rsidP="00F928D2">
      <w:pPr>
        <w:pStyle w:val="Example"/>
      </w:pPr>
      <w:r>
        <w:t xml:space="preserve">    ; or site-unique / vendor-unique additional info</w:t>
      </w:r>
    </w:p>
    <w:p w14:paraId="67D29D70" w14:textId="77777777" w:rsidR="00F928D2" w:rsidRDefault="00F928D2" w:rsidP="00F928D2">
      <w:pPr>
        <w:pStyle w:val="Example"/>
      </w:pPr>
    </w:p>
    <w:p w14:paraId="15EECD19" w14:textId="77777777" w:rsidR="00F928D2" w:rsidRDefault="00F928D2" w:rsidP="00F928D2">
      <w:pPr>
        <w:pStyle w:val="Example"/>
      </w:pPr>
      <w:r>
        <w:t>supply-extname       = 1*[ALPHA / DIGIT / "-"]</w:t>
      </w:r>
    </w:p>
    <w:p w14:paraId="053EF1C8" w14:textId="77777777" w:rsidR="00F928D2" w:rsidRDefault="00F928D2" w:rsidP="00F928D2">
      <w:pPr>
        <w:pStyle w:val="Example"/>
      </w:pPr>
      <w:r>
        <w:t>supply-extvalue      = 1*[ALPHA / DIGIT / "-" / "." / ","]</w:t>
      </w:r>
    </w:p>
    <w:p w14:paraId="5ACE33E3" w14:textId="77777777" w:rsidR="00F928D2" w:rsidRDefault="00F928D2" w:rsidP="00B9314B">
      <w:pPr>
        <w:pStyle w:val="IEEEStdsLevel4Header"/>
      </w:pPr>
      <w:r>
        <w:t>Colorant Names in printer-supply</w:t>
      </w:r>
    </w:p>
    <w:p w14:paraId="33A96814" w14:textId="119190D6" w:rsidR="00F928D2" w:rsidRDefault="00F928D2" w:rsidP="00F928D2">
      <w:pPr>
        <w:pStyle w:val="IEEEStdsParagraph"/>
        <w:rPr>
          <w:rFonts w:eastAsia="MS Mincho"/>
        </w:rPr>
      </w:pPr>
      <w:r>
        <w:rPr>
          <w:rFonts w:eastAsia="MS Mincho"/>
        </w:rPr>
        <w:fldChar w:fldCharType="begin"/>
      </w:r>
      <w:r>
        <w:rPr>
          <w:rFonts w:eastAsia="MS Mincho"/>
        </w:rPr>
        <w:instrText xml:space="preserve"> REF _Ref195607129 \h </w:instrText>
      </w:r>
      <w:r>
        <w:rPr>
          <w:rFonts w:eastAsia="MS Mincho"/>
        </w:rPr>
      </w:r>
      <w:r>
        <w:rPr>
          <w:rFonts w:eastAsia="MS Mincho"/>
        </w:rPr>
        <w:fldChar w:fldCharType="separate"/>
      </w:r>
      <w:r w:rsidR="00D6659E">
        <w:t xml:space="preserve">Table </w:t>
      </w:r>
      <w:r w:rsidR="00D6659E">
        <w:rPr>
          <w:noProof/>
        </w:rPr>
        <w:t>23</w:t>
      </w:r>
      <w:r>
        <w:rPr>
          <w:rFonts w:eastAsia="MS Mincho"/>
        </w:rPr>
        <w:fldChar w:fldCharType="end"/>
      </w:r>
      <w:r>
        <w:rPr>
          <w:rFonts w:eastAsia="MS Mincho"/>
        </w:rPr>
        <w:t xml:space="preserve"> lists the standard colorant names with their corresponding reference sRGBA values.</w:t>
      </w:r>
      <w:r w:rsidR="00074192">
        <w:rPr>
          <w:rFonts w:eastAsia="MS Mincho"/>
        </w:rPr>
        <w:t xml:space="preserve"> Colorant names in "printer-supply" </w:t>
      </w:r>
      <w:r w:rsidR="003C2B71">
        <w:rPr>
          <w:rFonts w:eastAsia="MS Mincho"/>
        </w:rPr>
        <w:t xml:space="preserve">other than those </w:t>
      </w:r>
      <w:r w:rsidR="005C5FF6">
        <w:rPr>
          <w:rFonts w:eastAsia="MS Mincho"/>
        </w:rPr>
        <w:t xml:space="preserve">defined </w:t>
      </w:r>
      <w:r w:rsidR="00F7449E">
        <w:rPr>
          <w:rFonts w:eastAsia="MS Mincho"/>
        </w:rPr>
        <w:t xml:space="preserve">in </w:t>
      </w:r>
      <w:r w:rsidR="00F7449E">
        <w:rPr>
          <w:rFonts w:eastAsia="MS Mincho"/>
        </w:rPr>
        <w:fldChar w:fldCharType="begin"/>
      </w:r>
      <w:r w:rsidR="00F7449E">
        <w:rPr>
          <w:rFonts w:eastAsia="MS Mincho"/>
        </w:rPr>
        <w:instrText xml:space="preserve"> REF _Ref195607129 \h </w:instrText>
      </w:r>
      <w:r w:rsidR="00F7449E">
        <w:rPr>
          <w:rFonts w:eastAsia="MS Mincho"/>
        </w:rPr>
      </w:r>
      <w:r w:rsidR="00F7449E">
        <w:rPr>
          <w:rFonts w:eastAsia="MS Mincho"/>
        </w:rPr>
        <w:fldChar w:fldCharType="separate"/>
      </w:r>
      <w:r w:rsidR="00D6659E">
        <w:t xml:space="preserve">Table </w:t>
      </w:r>
      <w:r w:rsidR="00D6659E">
        <w:rPr>
          <w:noProof/>
        </w:rPr>
        <w:t>23</w:t>
      </w:r>
      <w:r w:rsidR="00F7449E">
        <w:rPr>
          <w:rFonts w:eastAsia="MS Mincho"/>
        </w:rPr>
        <w:fldChar w:fldCharType="end"/>
      </w:r>
      <w:r w:rsidR="00F7449E">
        <w:rPr>
          <w:rFonts w:eastAsia="MS Mincho"/>
        </w:rPr>
        <w:t xml:space="preserve"> </w:t>
      </w:r>
      <w:r w:rsidR="005C5FF6">
        <w:rPr>
          <w:rFonts w:eastAsia="MS Mincho"/>
        </w:rPr>
        <w:t xml:space="preserve">or </w:t>
      </w:r>
      <w:r w:rsidR="00714755">
        <w:rPr>
          <w:rFonts w:eastAsia="MS Mincho"/>
        </w:rPr>
        <w:t>defined in PWG Media Standardized Names v2.0</w:t>
      </w:r>
      <w:r w:rsidR="00EA41A8">
        <w:rPr>
          <w:rFonts w:eastAsia="MS Mincho"/>
        </w:rPr>
        <w:t xml:space="preserve"> (MSN2)</w:t>
      </w:r>
      <w:r w:rsidR="00714755">
        <w:rPr>
          <w:rFonts w:eastAsia="MS Mincho"/>
        </w:rPr>
        <w:t xml:space="preserve"> </w:t>
      </w:r>
      <w:r w:rsidR="00714755">
        <w:rPr>
          <w:rFonts w:eastAsia="MS Mincho"/>
        </w:rPr>
        <w:fldChar w:fldCharType="begin"/>
      </w:r>
      <w:r w:rsidR="00714755">
        <w:rPr>
          <w:rFonts w:eastAsia="MS Mincho"/>
        </w:rPr>
        <w:instrText xml:space="preserve"> REF PWG5101_1 \h </w:instrText>
      </w:r>
      <w:r w:rsidR="00714755">
        <w:rPr>
          <w:rFonts w:eastAsia="MS Mincho"/>
        </w:rPr>
      </w:r>
      <w:r w:rsidR="00714755">
        <w:rPr>
          <w:rFonts w:eastAsia="MS Mincho"/>
        </w:rPr>
        <w:fldChar w:fldCharType="separate"/>
      </w:r>
      <w:r w:rsidR="00D6659E">
        <w:t>[PWG5101.1</w:t>
      </w:r>
      <w:r w:rsidR="00D6659E" w:rsidRPr="00941A29">
        <w:t>]</w:t>
      </w:r>
      <w:r w:rsidR="00714755">
        <w:rPr>
          <w:rFonts w:eastAsia="MS Mincho"/>
        </w:rPr>
        <w:fldChar w:fldCharType="end"/>
      </w:r>
      <w:r w:rsidR="00714755">
        <w:rPr>
          <w:rFonts w:eastAsia="MS Mincho"/>
        </w:rPr>
        <w:t xml:space="preserve"> </w:t>
      </w:r>
      <w:r w:rsidR="00074192">
        <w:rPr>
          <w:rFonts w:eastAsia="MS Mincho"/>
        </w:rPr>
        <w:t xml:space="preserve">MUST conform to the </w:t>
      </w:r>
      <w:r w:rsidR="00A17C22">
        <w:rPr>
          <w:rFonts w:eastAsia="MS Mincho"/>
        </w:rPr>
        <w:t>Vendor C</w:t>
      </w:r>
      <w:r w:rsidR="00074192">
        <w:rPr>
          <w:rFonts w:eastAsia="MS Mincho"/>
        </w:rPr>
        <w:t xml:space="preserve">olor </w:t>
      </w:r>
      <w:r w:rsidR="00A17C22">
        <w:rPr>
          <w:rFonts w:eastAsia="MS Mincho"/>
        </w:rPr>
        <w:t>N</w:t>
      </w:r>
      <w:r w:rsidR="00074192">
        <w:rPr>
          <w:rFonts w:eastAsia="MS Mincho"/>
        </w:rPr>
        <w:t xml:space="preserve">ames </w:t>
      </w:r>
      <w:r w:rsidR="00A17C22">
        <w:rPr>
          <w:rFonts w:eastAsia="MS Mincho"/>
        </w:rPr>
        <w:t xml:space="preserve">or </w:t>
      </w:r>
      <w:r w:rsidR="00EA41A8">
        <w:rPr>
          <w:rFonts w:eastAsia="MS Mincho"/>
        </w:rPr>
        <w:t xml:space="preserve">Custom Color Names extension </w:t>
      </w:r>
      <w:r w:rsidR="00074192">
        <w:rPr>
          <w:rFonts w:eastAsia="MS Mincho"/>
        </w:rPr>
        <w:t xml:space="preserve">formats defined in </w:t>
      </w:r>
      <w:r w:rsidR="00EA41A8">
        <w:rPr>
          <w:rFonts w:eastAsia="MS Mincho"/>
        </w:rPr>
        <w:t>MSN2</w:t>
      </w:r>
      <w:r w:rsidR="00074192">
        <w:rPr>
          <w:rFonts w:eastAsia="MS Mincho"/>
        </w:rPr>
        <w:t xml:space="preserve">, </w:t>
      </w:r>
      <w:r w:rsidR="00AE571F">
        <w:rPr>
          <w:rFonts w:eastAsia="MS Mincho"/>
        </w:rPr>
        <w:t xml:space="preserve">e.g. </w:t>
      </w:r>
      <w:r w:rsidR="00074192">
        <w:rPr>
          <w:rFonts w:eastAsia="MS Mincho"/>
        </w:rPr>
        <w:t>"com.example-light-magenta_ff7fffff", etc.</w:t>
      </w:r>
    </w:p>
    <w:p w14:paraId="050A8E3A" w14:textId="78FD241C" w:rsidR="00F928D2" w:rsidRDefault="00F928D2" w:rsidP="009370FE">
      <w:pPr>
        <w:pStyle w:val="Caption"/>
      </w:pPr>
      <w:bookmarkStart w:id="919" w:name="_Ref195607129"/>
      <w:bookmarkStart w:id="920" w:name="_Toc204693795"/>
      <w:bookmarkStart w:id="921" w:name="_Toc14878517"/>
      <w:bookmarkStart w:id="922" w:name="_Toc40961950"/>
      <w:bookmarkStart w:id="923" w:name="_Toc95162878"/>
      <w:bookmarkStart w:id="924" w:name="_Toc86756138"/>
      <w:r>
        <w:t xml:space="preserve">Table </w:t>
      </w:r>
      <w:r w:rsidR="00E477F6">
        <w:fldChar w:fldCharType="begin"/>
      </w:r>
      <w:r w:rsidR="00E477F6">
        <w:instrText xml:space="preserve"> SEQ Table \* ARABIC </w:instrText>
      </w:r>
      <w:r w:rsidR="00E477F6">
        <w:fldChar w:fldCharType="separate"/>
      </w:r>
      <w:r w:rsidR="00D6659E">
        <w:rPr>
          <w:noProof/>
        </w:rPr>
        <w:t>23</w:t>
      </w:r>
      <w:r w:rsidR="00E477F6">
        <w:rPr>
          <w:noProof/>
        </w:rPr>
        <w:fldChar w:fldCharType="end"/>
      </w:r>
      <w:bookmarkEnd w:id="919"/>
      <w:r>
        <w:t xml:space="preserve"> - "printer-supply"</w:t>
      </w:r>
      <w:bookmarkEnd w:id="920"/>
      <w:bookmarkEnd w:id="921"/>
      <w:bookmarkEnd w:id="922"/>
      <w:r w:rsidR="00A831F9">
        <w:t xml:space="preserve"> Standard Colorant Names</w:t>
      </w:r>
      <w:bookmarkEnd w:id="923"/>
      <w:bookmarkEnd w:id="924"/>
    </w:p>
    <w:tbl>
      <w:tblPr>
        <w:tblStyle w:val="MediumList1-Accent1"/>
        <w:tblW w:w="0" w:type="auto"/>
        <w:tblInd w:w="2358" w:type="dxa"/>
        <w:tblLook w:val="0420" w:firstRow="1" w:lastRow="0" w:firstColumn="0" w:lastColumn="0" w:noHBand="0" w:noVBand="1"/>
      </w:tblPr>
      <w:tblGrid>
        <w:gridCol w:w="1728"/>
        <w:gridCol w:w="2160"/>
        <w:gridCol w:w="390"/>
        <w:gridCol w:w="390"/>
        <w:gridCol w:w="390"/>
      </w:tblGrid>
      <w:tr w:rsidR="00F928D2" w14:paraId="375FBD38" w14:textId="77777777" w:rsidTr="00C15DA6">
        <w:trPr>
          <w:cnfStyle w:val="100000000000" w:firstRow="1" w:lastRow="0" w:firstColumn="0" w:lastColumn="0" w:oddVBand="0" w:evenVBand="0" w:oddHBand="0" w:evenHBand="0" w:firstRowFirstColumn="0" w:firstRowLastColumn="0" w:lastRowFirstColumn="0" w:lastRowLastColumn="0"/>
        </w:trPr>
        <w:tc>
          <w:tcPr>
            <w:tcW w:w="1728" w:type="dxa"/>
          </w:tcPr>
          <w:p w14:paraId="00FEFB13" w14:textId="77777777" w:rsidR="00F928D2" w:rsidRPr="00684E61" w:rsidRDefault="00F928D2" w:rsidP="00C15DA6">
            <w:pPr>
              <w:rPr>
                <w:rFonts w:eastAsia="MS Mincho"/>
                <w:b/>
              </w:rPr>
            </w:pPr>
            <w:r w:rsidRPr="00684E61">
              <w:rPr>
                <w:rFonts w:eastAsia="MS Mincho"/>
                <w:b/>
              </w:rPr>
              <w:t>Name</w:t>
            </w:r>
          </w:p>
        </w:tc>
        <w:tc>
          <w:tcPr>
            <w:tcW w:w="2160" w:type="dxa"/>
          </w:tcPr>
          <w:p w14:paraId="50F2BDA0" w14:textId="77777777" w:rsidR="00F928D2" w:rsidRPr="00684E61" w:rsidRDefault="00F928D2" w:rsidP="00C15DA6">
            <w:pPr>
              <w:rPr>
                <w:rFonts w:eastAsia="MS Mincho"/>
                <w:b/>
              </w:rPr>
            </w:pPr>
            <w:r w:rsidRPr="00684E61">
              <w:rPr>
                <w:rFonts w:eastAsia="MS Mincho"/>
                <w:b/>
              </w:rPr>
              <w:t>sRGBA Value</w:t>
            </w:r>
          </w:p>
        </w:tc>
        <w:tc>
          <w:tcPr>
            <w:tcW w:w="1170" w:type="dxa"/>
            <w:gridSpan w:val="3"/>
            <w:tcBorders>
              <w:bottom w:val="single" w:sz="4" w:space="0" w:color="auto"/>
            </w:tcBorders>
          </w:tcPr>
          <w:p w14:paraId="0B618609" w14:textId="77777777" w:rsidR="00F928D2" w:rsidRPr="00684E61" w:rsidRDefault="00F928D2" w:rsidP="00C15DA6">
            <w:pPr>
              <w:rPr>
                <w:rFonts w:eastAsia="MS Mincho"/>
                <w:b/>
              </w:rPr>
            </w:pPr>
            <w:r>
              <w:rPr>
                <w:rFonts w:eastAsia="MS Mincho"/>
                <w:b/>
              </w:rPr>
              <w:t>Sample</w:t>
            </w:r>
          </w:p>
        </w:tc>
      </w:tr>
      <w:tr w:rsidR="00C44AAF" w14:paraId="46D37A51" w14:textId="77777777" w:rsidTr="005C6DC8">
        <w:trPr>
          <w:cnfStyle w:val="000000100000" w:firstRow="0" w:lastRow="0" w:firstColumn="0" w:lastColumn="0" w:oddVBand="0" w:evenVBand="0" w:oddHBand="1" w:evenHBand="0" w:firstRowFirstColumn="0" w:firstRowLastColumn="0" w:lastRowFirstColumn="0" w:lastRowLastColumn="0"/>
        </w:trPr>
        <w:tc>
          <w:tcPr>
            <w:tcW w:w="1728" w:type="dxa"/>
          </w:tcPr>
          <w:p w14:paraId="5CFBFF23" w14:textId="77777777" w:rsidR="00C44AAF" w:rsidRDefault="00C44AAF" w:rsidP="005C6DC8">
            <w:pPr>
              <w:rPr>
                <w:rFonts w:eastAsia="MS Mincho"/>
              </w:rPr>
            </w:pPr>
            <w:r>
              <w:rPr>
                <w:rFonts w:eastAsia="MS Mincho"/>
              </w:rPr>
              <w:t>no-color</w:t>
            </w:r>
          </w:p>
        </w:tc>
        <w:tc>
          <w:tcPr>
            <w:tcW w:w="2160" w:type="dxa"/>
            <w:tcBorders>
              <w:right w:val="single" w:sz="4" w:space="0" w:color="auto"/>
            </w:tcBorders>
          </w:tcPr>
          <w:p w14:paraId="4A77B988" w14:textId="77777777" w:rsidR="00C44AAF" w:rsidRPr="00E7549C" w:rsidRDefault="00C44AAF" w:rsidP="005C6DC8">
            <w:pPr>
              <w:rPr>
                <w:rFonts w:ascii="Courier New" w:eastAsia="MS Mincho" w:hAnsi="Courier New"/>
              </w:rPr>
            </w:pPr>
            <w:r>
              <w:rPr>
                <w:rFonts w:eastAsia="MS Mincho" w:cs="Arial"/>
                <w:noProof/>
              </w:rPr>
              <mc:AlternateContent>
                <mc:Choice Requires="wps">
                  <w:drawing>
                    <wp:anchor distT="0" distB="0" distL="114300" distR="114300" simplePos="0" relativeHeight="251663360" behindDoc="0" locked="0" layoutInCell="1" allowOverlap="1" wp14:anchorId="3A08600D" wp14:editId="6E599867">
                      <wp:simplePos x="0" y="0"/>
                      <wp:positionH relativeFrom="column">
                        <wp:posOffset>1296035</wp:posOffset>
                      </wp:positionH>
                      <wp:positionV relativeFrom="paragraph">
                        <wp:posOffset>635</wp:posOffset>
                      </wp:positionV>
                      <wp:extent cx="733425" cy="171450"/>
                      <wp:effectExtent l="12700" t="12700" r="15875" b="19050"/>
                      <wp:wrapNone/>
                      <wp:docPr id="6" name="Straight Connector 6"/>
                      <wp:cNvGraphicFramePr/>
                      <a:graphic xmlns:a="http://schemas.openxmlformats.org/drawingml/2006/main">
                        <a:graphicData uri="http://schemas.microsoft.com/office/word/2010/wordprocessingShape">
                          <wps:wsp>
                            <wps:cNvCnPr/>
                            <wps:spPr>
                              <a:xfrm flipV="1">
                                <a:off x="0" y="0"/>
                                <a:ext cx="733425" cy="171450"/>
                              </a:xfrm>
                              <a:prstGeom prst="line">
                                <a:avLst/>
                              </a:prstGeom>
                              <a:ln>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F0786D9"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02.05pt,.05pt" to="15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" strokecolor="red" strokeweight="2pt"/>
                  </w:pict>
                </mc:Fallback>
              </mc:AlternateContent>
            </w:r>
            <w:r>
              <w:rPr>
                <w:rFonts w:eastAsia="MS Mincho" w:cs="Arial"/>
              </w:rPr>
              <w:t>U</w:t>
            </w:r>
            <w:r w:rsidRPr="007B3E0A">
              <w:rPr>
                <w:rFonts w:eastAsia="MS Mincho" w:cs="Arial"/>
              </w:rPr>
              <w:t>ndefined</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14:paraId="6E156BBF" w14:textId="77777777" w:rsidR="00C44AAF" w:rsidRPr="00E7549C" w:rsidRDefault="00C44AAF" w:rsidP="005C6DC8">
            <w:pPr>
              <w:rPr>
                <w:rFonts w:ascii="Courier New" w:eastAsia="MS Mincho" w:hAnsi="Courier New"/>
              </w:rPr>
            </w:pPr>
          </w:p>
        </w:tc>
      </w:tr>
      <w:tr w:rsidR="00F928D2" w14:paraId="3112CCF6" w14:textId="77777777" w:rsidTr="00C15DA6">
        <w:tc>
          <w:tcPr>
            <w:tcW w:w="1728" w:type="dxa"/>
          </w:tcPr>
          <w:p w14:paraId="0CAD8F87" w14:textId="77777777" w:rsidR="00F928D2" w:rsidRDefault="00F928D2" w:rsidP="00C15DA6">
            <w:pPr>
              <w:rPr>
                <w:rFonts w:eastAsia="MS Mincho"/>
              </w:rPr>
            </w:pPr>
            <w:r>
              <w:rPr>
                <w:rFonts w:eastAsia="MS Mincho"/>
              </w:rPr>
              <w:t>black</w:t>
            </w:r>
          </w:p>
        </w:tc>
        <w:tc>
          <w:tcPr>
            <w:tcW w:w="2160" w:type="dxa"/>
            <w:tcBorders>
              <w:right w:val="single" w:sz="4" w:space="0" w:color="auto"/>
            </w:tcBorders>
          </w:tcPr>
          <w:p w14:paraId="7967E5D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00"/>
          </w:tcPr>
          <w:p w14:paraId="21EA357D" w14:textId="77777777" w:rsidR="00F928D2" w:rsidRPr="00E7549C" w:rsidRDefault="00F928D2" w:rsidP="00C15DA6">
            <w:pPr>
              <w:rPr>
                <w:rFonts w:ascii="Courier New" w:eastAsia="MS Mincho" w:hAnsi="Courier New"/>
              </w:rPr>
            </w:pPr>
          </w:p>
        </w:tc>
      </w:tr>
      <w:tr w:rsidR="00F928D2" w14:paraId="7700A73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94DB6F5" w14:textId="77777777" w:rsidR="00F928D2" w:rsidRDefault="00F928D2" w:rsidP="00C15DA6">
            <w:pPr>
              <w:rPr>
                <w:rFonts w:eastAsia="MS Mincho"/>
              </w:rPr>
            </w:pPr>
            <w:r>
              <w:rPr>
                <w:rFonts w:eastAsia="MS Mincho"/>
              </w:rPr>
              <w:t>light-black</w:t>
            </w:r>
          </w:p>
        </w:tc>
        <w:tc>
          <w:tcPr>
            <w:tcW w:w="2160" w:type="dxa"/>
            <w:tcBorders>
              <w:right w:val="single" w:sz="4" w:space="0" w:color="auto"/>
            </w:tcBorders>
          </w:tcPr>
          <w:p w14:paraId="7570BAAE"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00B691B6" w14:textId="77777777" w:rsidR="00F928D2" w:rsidRPr="00E7549C" w:rsidRDefault="00F928D2" w:rsidP="00C15DA6">
            <w:pPr>
              <w:rPr>
                <w:rFonts w:ascii="Courier New" w:eastAsia="MS Mincho" w:hAnsi="Courier New"/>
              </w:rPr>
            </w:pPr>
          </w:p>
        </w:tc>
      </w:tr>
      <w:tr w:rsidR="00F928D2" w14:paraId="7548C6D9" w14:textId="77777777" w:rsidTr="00C15DA6">
        <w:tc>
          <w:tcPr>
            <w:tcW w:w="1728" w:type="dxa"/>
          </w:tcPr>
          <w:p w14:paraId="6F1AE5DB" w14:textId="77777777" w:rsidR="00F928D2" w:rsidRDefault="00F928D2" w:rsidP="00C15DA6">
            <w:pPr>
              <w:rPr>
                <w:rFonts w:eastAsia="MS Mincho"/>
              </w:rPr>
            </w:pPr>
            <w:r>
              <w:rPr>
                <w:rFonts w:eastAsia="MS Mincho"/>
              </w:rPr>
              <w:t>blue</w:t>
            </w:r>
          </w:p>
        </w:tc>
        <w:tc>
          <w:tcPr>
            <w:tcW w:w="2160" w:type="dxa"/>
            <w:tcBorders>
              <w:right w:val="single" w:sz="4" w:space="0" w:color="auto"/>
            </w:tcBorders>
          </w:tcPr>
          <w:p w14:paraId="75F0ECE1"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00FF"/>
          </w:tcPr>
          <w:p w14:paraId="36BC6A5A" w14:textId="77777777" w:rsidR="00F928D2" w:rsidRPr="00E7549C" w:rsidRDefault="00F928D2" w:rsidP="00C15DA6">
            <w:pPr>
              <w:rPr>
                <w:rFonts w:ascii="Courier New" w:eastAsia="MS Mincho" w:hAnsi="Courier New"/>
              </w:rPr>
            </w:pPr>
          </w:p>
        </w:tc>
      </w:tr>
      <w:tr w:rsidR="00F928D2" w14:paraId="1DD27E3F"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4016FF7" w14:textId="77777777" w:rsidR="00F928D2" w:rsidRDefault="00F928D2" w:rsidP="00C15DA6">
            <w:pPr>
              <w:rPr>
                <w:rFonts w:eastAsia="MS Mincho"/>
              </w:rPr>
            </w:pPr>
            <w:r>
              <w:rPr>
                <w:rFonts w:eastAsia="MS Mincho"/>
              </w:rPr>
              <w:t>cyan</w:t>
            </w:r>
          </w:p>
        </w:tc>
        <w:tc>
          <w:tcPr>
            <w:tcW w:w="2160" w:type="dxa"/>
            <w:tcBorders>
              <w:right w:val="single" w:sz="4" w:space="0" w:color="auto"/>
            </w:tcBorders>
          </w:tcPr>
          <w:p w14:paraId="4631176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FFFF"/>
          </w:tcPr>
          <w:p w14:paraId="645B4E2A" w14:textId="77777777" w:rsidR="00F928D2" w:rsidRPr="00E7549C" w:rsidRDefault="00F928D2" w:rsidP="00C15DA6">
            <w:pPr>
              <w:rPr>
                <w:rFonts w:ascii="Courier New" w:eastAsia="MS Mincho" w:hAnsi="Courier New"/>
              </w:rPr>
            </w:pPr>
          </w:p>
        </w:tc>
      </w:tr>
      <w:tr w:rsidR="00F928D2" w14:paraId="06B5329C" w14:textId="77777777" w:rsidTr="00C15DA6">
        <w:tc>
          <w:tcPr>
            <w:tcW w:w="1728" w:type="dxa"/>
          </w:tcPr>
          <w:p w14:paraId="2F41FA53" w14:textId="77777777" w:rsidR="00F928D2" w:rsidRDefault="00F928D2" w:rsidP="00C15DA6">
            <w:pPr>
              <w:rPr>
                <w:rFonts w:eastAsia="MS Mincho"/>
              </w:rPr>
            </w:pPr>
            <w:r>
              <w:rPr>
                <w:rFonts w:eastAsia="MS Mincho"/>
              </w:rPr>
              <w:t>light-cyan</w:t>
            </w:r>
          </w:p>
        </w:tc>
        <w:tc>
          <w:tcPr>
            <w:tcW w:w="2160" w:type="dxa"/>
            <w:tcBorders>
              <w:right w:val="single" w:sz="4" w:space="0" w:color="auto"/>
            </w:tcBorders>
          </w:tcPr>
          <w:p w14:paraId="112D07EA"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E0FFFFFF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FFFF"/>
          </w:tcPr>
          <w:p w14:paraId="0795539C" w14:textId="77777777" w:rsidR="00F928D2" w:rsidRPr="00E7549C" w:rsidRDefault="00F928D2" w:rsidP="00C15DA6">
            <w:pPr>
              <w:rPr>
                <w:rFonts w:ascii="Courier New" w:eastAsia="MS Mincho" w:hAnsi="Courier New"/>
              </w:rPr>
            </w:pPr>
          </w:p>
        </w:tc>
      </w:tr>
      <w:tr w:rsidR="00F928D2" w14:paraId="1938DA87"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634138" w14:textId="77777777" w:rsidR="00F928D2" w:rsidRDefault="00F928D2" w:rsidP="00C15DA6">
            <w:pPr>
              <w:rPr>
                <w:rFonts w:eastAsia="MS Mincho"/>
              </w:rPr>
            </w:pPr>
            <w:r>
              <w:rPr>
                <w:rFonts w:eastAsia="MS Mincho"/>
              </w:rPr>
              <w:t>gold</w:t>
            </w:r>
          </w:p>
        </w:tc>
        <w:tc>
          <w:tcPr>
            <w:tcW w:w="2160" w:type="dxa"/>
            <w:tcBorders>
              <w:right w:val="single" w:sz="4" w:space="0" w:color="auto"/>
            </w:tcBorders>
          </w:tcPr>
          <w:p w14:paraId="2AC9E42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FFD700FF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D800"/>
          </w:tcPr>
          <w:p w14:paraId="1E435C4E" w14:textId="77777777" w:rsidR="00F928D2" w:rsidRPr="00E7549C" w:rsidRDefault="00F928D2" w:rsidP="00C15DA6">
            <w:pPr>
              <w:rPr>
                <w:rFonts w:ascii="Courier New" w:eastAsia="MS Mincho" w:hAnsi="Courier New"/>
              </w:rPr>
            </w:pPr>
          </w:p>
        </w:tc>
      </w:tr>
      <w:tr w:rsidR="00F928D2" w14:paraId="292AF547" w14:textId="77777777" w:rsidTr="00C15DA6">
        <w:tc>
          <w:tcPr>
            <w:tcW w:w="1728" w:type="dxa"/>
          </w:tcPr>
          <w:p w14:paraId="35243DBE" w14:textId="77777777" w:rsidR="00F928D2" w:rsidRDefault="00F928D2" w:rsidP="00C15DA6">
            <w:pPr>
              <w:rPr>
                <w:rFonts w:eastAsia="MS Mincho"/>
              </w:rPr>
            </w:pPr>
            <w:r>
              <w:rPr>
                <w:rFonts w:eastAsia="MS Mincho"/>
              </w:rPr>
              <w:t>gray</w:t>
            </w:r>
          </w:p>
        </w:tc>
        <w:tc>
          <w:tcPr>
            <w:tcW w:w="2160" w:type="dxa"/>
            <w:tcBorders>
              <w:right w:val="single" w:sz="4" w:space="0" w:color="auto"/>
            </w:tcBorders>
          </w:tcPr>
          <w:p w14:paraId="4A616D8D"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808080FF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80"/>
          </w:tcPr>
          <w:p w14:paraId="16B497A9" w14:textId="77777777" w:rsidR="00F928D2" w:rsidRPr="00E7549C" w:rsidRDefault="00F928D2" w:rsidP="00C15DA6">
            <w:pPr>
              <w:rPr>
                <w:rFonts w:ascii="Courier New" w:eastAsia="MS Mincho" w:hAnsi="Courier New"/>
              </w:rPr>
            </w:pPr>
          </w:p>
        </w:tc>
      </w:tr>
      <w:tr w:rsidR="00F928D2" w14:paraId="4551535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70107830" w14:textId="77777777" w:rsidR="00F928D2" w:rsidRDefault="00F928D2" w:rsidP="00C15DA6">
            <w:pPr>
              <w:rPr>
                <w:rFonts w:eastAsia="MS Mincho"/>
              </w:rPr>
            </w:pPr>
            <w:r>
              <w:rPr>
                <w:rFonts w:eastAsia="MS Mincho"/>
              </w:rPr>
              <w:t>dark-gray</w:t>
            </w:r>
          </w:p>
        </w:tc>
        <w:tc>
          <w:tcPr>
            <w:tcW w:w="2160" w:type="dxa"/>
            <w:tcBorders>
              <w:right w:val="single" w:sz="4" w:space="0" w:color="auto"/>
            </w:tcBorders>
          </w:tcPr>
          <w:p w14:paraId="42DFA9A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404040FF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404040"/>
          </w:tcPr>
          <w:p w14:paraId="197C017A" w14:textId="77777777" w:rsidR="00F928D2" w:rsidRPr="00E7549C" w:rsidRDefault="00F928D2" w:rsidP="00C15DA6">
            <w:pPr>
              <w:rPr>
                <w:rFonts w:ascii="Courier New" w:eastAsia="MS Mincho" w:hAnsi="Courier New"/>
              </w:rPr>
            </w:pPr>
          </w:p>
        </w:tc>
      </w:tr>
      <w:tr w:rsidR="00F928D2" w14:paraId="2E1A774F" w14:textId="77777777" w:rsidTr="00C15DA6">
        <w:tc>
          <w:tcPr>
            <w:tcW w:w="1728" w:type="dxa"/>
          </w:tcPr>
          <w:p w14:paraId="5BF68538" w14:textId="77777777" w:rsidR="00F928D2" w:rsidRDefault="00F928D2" w:rsidP="00C15DA6">
            <w:pPr>
              <w:rPr>
                <w:rFonts w:eastAsia="MS Mincho"/>
              </w:rPr>
            </w:pPr>
            <w:r>
              <w:rPr>
                <w:rFonts w:eastAsia="MS Mincho"/>
              </w:rPr>
              <w:t>light-gray</w:t>
            </w:r>
          </w:p>
        </w:tc>
        <w:tc>
          <w:tcPr>
            <w:tcW w:w="2160" w:type="dxa"/>
            <w:tcBorders>
              <w:right w:val="single" w:sz="4" w:space="0" w:color="auto"/>
            </w:tcBorders>
          </w:tcPr>
          <w:p w14:paraId="1B61AF08"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D3D3D3FF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CCCCC"/>
          </w:tcPr>
          <w:p w14:paraId="0D8478C9" w14:textId="77777777" w:rsidR="00F928D2" w:rsidRPr="00E7549C" w:rsidRDefault="00F928D2" w:rsidP="00C15DA6">
            <w:pPr>
              <w:rPr>
                <w:rFonts w:ascii="Courier New" w:eastAsia="MS Mincho" w:hAnsi="Courier New"/>
              </w:rPr>
            </w:pPr>
          </w:p>
        </w:tc>
      </w:tr>
      <w:tr w:rsidR="00F928D2" w14:paraId="498E357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485FE5B2" w14:textId="77777777" w:rsidR="00F928D2" w:rsidRDefault="00F928D2" w:rsidP="00C15DA6">
            <w:pPr>
              <w:rPr>
                <w:rFonts w:eastAsia="MS Mincho"/>
              </w:rPr>
            </w:pPr>
            <w:r>
              <w:rPr>
                <w:rFonts w:eastAsia="MS Mincho"/>
              </w:rPr>
              <w:t>green</w:t>
            </w:r>
          </w:p>
        </w:tc>
        <w:tc>
          <w:tcPr>
            <w:tcW w:w="2160" w:type="dxa"/>
            <w:tcBorders>
              <w:right w:val="single" w:sz="4" w:space="0" w:color="auto"/>
            </w:tcBorders>
          </w:tcPr>
          <w:p w14:paraId="21FBA8E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008000FF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008000"/>
          </w:tcPr>
          <w:p w14:paraId="4E8B1AC1" w14:textId="77777777" w:rsidR="00F928D2" w:rsidRPr="00E7549C" w:rsidRDefault="00F928D2" w:rsidP="00C15DA6">
            <w:pPr>
              <w:rPr>
                <w:rFonts w:ascii="Courier New" w:eastAsia="MS Mincho" w:hAnsi="Courier New"/>
              </w:rPr>
            </w:pPr>
          </w:p>
        </w:tc>
      </w:tr>
      <w:tr w:rsidR="00F928D2" w14:paraId="63B765B9" w14:textId="77777777" w:rsidTr="00C15DA6">
        <w:tc>
          <w:tcPr>
            <w:tcW w:w="1728" w:type="dxa"/>
          </w:tcPr>
          <w:p w14:paraId="6FA68194" w14:textId="77777777" w:rsidR="00F928D2" w:rsidRDefault="00F928D2" w:rsidP="00C15DA6">
            <w:pPr>
              <w:rPr>
                <w:rFonts w:eastAsia="MS Mincho"/>
              </w:rPr>
            </w:pPr>
            <w:r>
              <w:rPr>
                <w:rFonts w:eastAsia="MS Mincho"/>
              </w:rPr>
              <w:t>magenta</w:t>
            </w:r>
          </w:p>
        </w:tc>
        <w:tc>
          <w:tcPr>
            <w:tcW w:w="2160" w:type="dxa"/>
            <w:tcBorders>
              <w:right w:val="single" w:sz="4" w:space="0" w:color="auto"/>
            </w:tcBorders>
          </w:tcPr>
          <w:p w14:paraId="61C5F90F"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FF"/>
          </w:tcPr>
          <w:p w14:paraId="02F09CAE" w14:textId="77777777" w:rsidR="00F928D2" w:rsidRPr="00E7549C" w:rsidRDefault="00F928D2" w:rsidP="00C15DA6">
            <w:pPr>
              <w:rPr>
                <w:rFonts w:ascii="Courier New" w:eastAsia="MS Mincho" w:hAnsi="Courier New"/>
              </w:rPr>
            </w:pPr>
          </w:p>
        </w:tc>
      </w:tr>
      <w:tr w:rsidR="00F928D2" w14:paraId="49FD31FB"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0DC651FD" w14:textId="77777777" w:rsidR="00F928D2" w:rsidRDefault="00F928D2" w:rsidP="00C15DA6">
            <w:pPr>
              <w:rPr>
                <w:rFonts w:eastAsia="MS Mincho"/>
              </w:rPr>
            </w:pPr>
            <w:r>
              <w:rPr>
                <w:rFonts w:eastAsia="MS Mincho"/>
              </w:rPr>
              <w:t>light-magenta</w:t>
            </w:r>
          </w:p>
        </w:tc>
        <w:tc>
          <w:tcPr>
            <w:tcW w:w="2160" w:type="dxa"/>
            <w:tcBorders>
              <w:right w:val="single" w:sz="4" w:space="0" w:color="auto"/>
            </w:tcBorders>
          </w:tcPr>
          <w:p w14:paraId="0C4410FC"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FF77FFFF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99CC"/>
          </w:tcPr>
          <w:p w14:paraId="2A4C3E42" w14:textId="77777777" w:rsidR="00F928D2" w:rsidRPr="00E7549C" w:rsidRDefault="00F928D2" w:rsidP="00C15DA6">
            <w:pPr>
              <w:rPr>
                <w:rFonts w:ascii="Courier New" w:eastAsia="MS Mincho" w:hAnsi="Courier New"/>
              </w:rPr>
            </w:pPr>
          </w:p>
        </w:tc>
      </w:tr>
      <w:tr w:rsidR="00F928D2" w14:paraId="06F2D2E6" w14:textId="77777777" w:rsidTr="00C15DA6">
        <w:tc>
          <w:tcPr>
            <w:tcW w:w="1728" w:type="dxa"/>
          </w:tcPr>
          <w:p w14:paraId="11735961" w14:textId="77777777" w:rsidR="00F928D2" w:rsidRDefault="00F928D2" w:rsidP="00C15DA6">
            <w:pPr>
              <w:rPr>
                <w:rFonts w:eastAsia="MS Mincho"/>
              </w:rPr>
            </w:pPr>
            <w:r>
              <w:rPr>
                <w:rFonts w:eastAsia="MS Mincho"/>
              </w:rPr>
              <w:t>multi-color</w:t>
            </w:r>
          </w:p>
        </w:tc>
        <w:tc>
          <w:tcPr>
            <w:tcW w:w="2160" w:type="dxa"/>
            <w:tcBorders>
              <w:right w:val="single" w:sz="4" w:space="0" w:color="auto"/>
            </w:tcBorders>
          </w:tcPr>
          <w:p w14:paraId="1138A6FF" w14:textId="77777777" w:rsidR="00F928D2" w:rsidRPr="007B3E0A" w:rsidRDefault="00F928D2" w:rsidP="00C15DA6">
            <w:pPr>
              <w:rPr>
                <w:rFonts w:eastAsia="MS Mincho" w:cs="Arial"/>
              </w:rPr>
            </w:pPr>
            <w:r>
              <w:rPr>
                <w:rFonts w:eastAsia="MS Mincho" w:cs="Arial"/>
              </w:rPr>
              <w:t>U</w:t>
            </w:r>
            <w:r w:rsidRPr="007B3E0A">
              <w:rPr>
                <w:rFonts w:eastAsia="MS Mincho" w:cs="Arial"/>
              </w:rPr>
              <w:t>ndefined</w:t>
            </w:r>
          </w:p>
        </w:tc>
        <w:tc>
          <w:tcPr>
            <w:tcW w:w="390" w:type="dxa"/>
            <w:tcBorders>
              <w:top w:val="single" w:sz="4" w:space="0" w:color="auto"/>
              <w:left w:val="single" w:sz="4" w:space="0" w:color="auto"/>
              <w:bottom w:val="single" w:sz="4" w:space="0" w:color="auto"/>
              <w:right w:val="single" w:sz="4" w:space="0" w:color="auto"/>
            </w:tcBorders>
            <w:shd w:val="clear" w:color="auto" w:fill="00FFFF"/>
          </w:tcPr>
          <w:p w14:paraId="456B466C"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00FF"/>
          </w:tcPr>
          <w:p w14:paraId="3F798982" w14:textId="77777777" w:rsidR="00F928D2" w:rsidRPr="00E7549C" w:rsidRDefault="00F928D2" w:rsidP="00C15DA6">
            <w:pPr>
              <w:rPr>
                <w:rFonts w:ascii="Courier New" w:eastAsia="MS Mincho" w:hAnsi="Courier New"/>
              </w:rPr>
            </w:pPr>
          </w:p>
        </w:tc>
        <w:tc>
          <w:tcPr>
            <w:tcW w:w="390" w:type="dxa"/>
            <w:tcBorders>
              <w:top w:val="single" w:sz="4" w:space="0" w:color="auto"/>
              <w:left w:val="single" w:sz="4" w:space="0" w:color="auto"/>
              <w:bottom w:val="single" w:sz="4" w:space="0" w:color="auto"/>
              <w:right w:val="single" w:sz="4" w:space="0" w:color="auto"/>
            </w:tcBorders>
            <w:shd w:val="clear" w:color="auto" w:fill="FFFF00"/>
          </w:tcPr>
          <w:p w14:paraId="349D05C3" w14:textId="77777777" w:rsidR="00F928D2" w:rsidRPr="00E7549C" w:rsidRDefault="00F928D2" w:rsidP="00C15DA6">
            <w:pPr>
              <w:rPr>
                <w:rFonts w:ascii="Courier New" w:eastAsia="MS Mincho" w:hAnsi="Courier New"/>
              </w:rPr>
            </w:pPr>
          </w:p>
        </w:tc>
      </w:tr>
      <w:tr w:rsidR="00F928D2" w14:paraId="563EBF19"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2C9178DA" w14:textId="77777777" w:rsidR="00F928D2" w:rsidRDefault="00F928D2" w:rsidP="00C15DA6">
            <w:pPr>
              <w:rPr>
                <w:rFonts w:eastAsia="MS Mincho"/>
              </w:rPr>
            </w:pPr>
            <w:r>
              <w:rPr>
                <w:rFonts w:eastAsia="MS Mincho"/>
              </w:rPr>
              <w:t>orange</w:t>
            </w:r>
          </w:p>
        </w:tc>
        <w:tc>
          <w:tcPr>
            <w:tcW w:w="2160" w:type="dxa"/>
            <w:tcBorders>
              <w:right w:val="single" w:sz="4" w:space="0" w:color="auto"/>
            </w:tcBorders>
          </w:tcPr>
          <w:p w14:paraId="63D61EFB"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FFA500FF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6600"/>
          </w:tcPr>
          <w:p w14:paraId="286F7095" w14:textId="77777777" w:rsidR="00F928D2" w:rsidRPr="00E7549C" w:rsidRDefault="00F928D2" w:rsidP="00C15DA6">
            <w:pPr>
              <w:rPr>
                <w:rFonts w:ascii="Courier New" w:eastAsia="MS Mincho" w:hAnsi="Courier New"/>
              </w:rPr>
            </w:pPr>
          </w:p>
        </w:tc>
      </w:tr>
      <w:tr w:rsidR="00F928D2" w14:paraId="251BB224" w14:textId="77777777" w:rsidTr="00C15DA6">
        <w:tc>
          <w:tcPr>
            <w:tcW w:w="1728" w:type="dxa"/>
          </w:tcPr>
          <w:p w14:paraId="4035FA0C" w14:textId="77777777" w:rsidR="00F928D2" w:rsidRDefault="00F928D2" w:rsidP="00C15DA6">
            <w:pPr>
              <w:rPr>
                <w:rFonts w:eastAsia="MS Mincho"/>
              </w:rPr>
            </w:pPr>
            <w:r>
              <w:rPr>
                <w:rFonts w:eastAsia="MS Mincho"/>
              </w:rPr>
              <w:t>red</w:t>
            </w:r>
          </w:p>
        </w:tc>
        <w:tc>
          <w:tcPr>
            <w:tcW w:w="2160" w:type="dxa"/>
            <w:tcBorders>
              <w:right w:val="single" w:sz="4" w:space="0" w:color="auto"/>
            </w:tcBorders>
          </w:tcPr>
          <w:p w14:paraId="71C681A3"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FF0000FF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0000"/>
          </w:tcPr>
          <w:p w14:paraId="67683DE7" w14:textId="77777777" w:rsidR="00F928D2" w:rsidRPr="00E7549C" w:rsidRDefault="00F928D2" w:rsidP="00C15DA6">
            <w:pPr>
              <w:rPr>
                <w:rFonts w:ascii="Courier New" w:eastAsia="MS Mincho" w:hAnsi="Courier New"/>
              </w:rPr>
            </w:pPr>
          </w:p>
        </w:tc>
      </w:tr>
      <w:tr w:rsidR="00F928D2" w14:paraId="3493C8B0"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328DE625" w14:textId="77777777" w:rsidR="00F928D2" w:rsidRDefault="00F928D2" w:rsidP="00C15DA6">
            <w:pPr>
              <w:rPr>
                <w:rFonts w:eastAsia="MS Mincho"/>
              </w:rPr>
            </w:pPr>
            <w:r>
              <w:rPr>
                <w:rFonts w:eastAsia="MS Mincho"/>
              </w:rPr>
              <w:t>silver</w:t>
            </w:r>
          </w:p>
        </w:tc>
        <w:tc>
          <w:tcPr>
            <w:tcW w:w="2160" w:type="dxa"/>
            <w:tcBorders>
              <w:right w:val="single" w:sz="4" w:space="0" w:color="auto"/>
            </w:tcBorders>
          </w:tcPr>
          <w:p w14:paraId="08C2F5D5"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C0C0C0FF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C0C0C0"/>
          </w:tcPr>
          <w:p w14:paraId="3A5D9E6F" w14:textId="77777777" w:rsidR="00F928D2" w:rsidRPr="00E7549C" w:rsidRDefault="00F928D2" w:rsidP="00C15DA6">
            <w:pPr>
              <w:rPr>
                <w:rFonts w:ascii="Courier New" w:eastAsia="MS Mincho" w:hAnsi="Courier New"/>
              </w:rPr>
            </w:pPr>
          </w:p>
        </w:tc>
      </w:tr>
      <w:tr w:rsidR="00F928D2" w14:paraId="09B0CF88" w14:textId="77777777" w:rsidTr="00C15DA6">
        <w:tc>
          <w:tcPr>
            <w:tcW w:w="1728" w:type="dxa"/>
          </w:tcPr>
          <w:p w14:paraId="2486E2E7" w14:textId="77777777" w:rsidR="00F928D2" w:rsidRDefault="00F928D2" w:rsidP="00C15DA6">
            <w:pPr>
              <w:rPr>
                <w:rFonts w:eastAsia="MS Mincho"/>
              </w:rPr>
            </w:pPr>
            <w:r>
              <w:rPr>
                <w:rFonts w:eastAsia="MS Mincho"/>
              </w:rPr>
              <w:t>white</w:t>
            </w:r>
          </w:p>
        </w:tc>
        <w:tc>
          <w:tcPr>
            <w:tcW w:w="2160" w:type="dxa"/>
            <w:tcBorders>
              <w:right w:val="single" w:sz="4" w:space="0" w:color="auto"/>
            </w:tcBorders>
          </w:tcPr>
          <w:p w14:paraId="65BB7F06"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FFFFFFFF</w:t>
            </w:r>
          </w:p>
        </w:tc>
        <w:tc>
          <w:tcPr>
            <w:tcW w:w="1170" w:type="dxa"/>
            <w:gridSpan w:val="3"/>
            <w:tcBorders>
              <w:top w:val="single" w:sz="4" w:space="0" w:color="auto"/>
              <w:left w:val="single" w:sz="4" w:space="0" w:color="auto"/>
              <w:bottom w:val="single" w:sz="4" w:space="0" w:color="auto"/>
              <w:right w:val="single" w:sz="4" w:space="0" w:color="auto"/>
            </w:tcBorders>
            <w:shd w:val="solid" w:color="FFFFFF" w:fill="FFFFFF"/>
          </w:tcPr>
          <w:p w14:paraId="6504F17A" w14:textId="77777777" w:rsidR="00F928D2" w:rsidRPr="00E7549C" w:rsidRDefault="00F928D2" w:rsidP="00C15DA6">
            <w:pPr>
              <w:rPr>
                <w:rFonts w:ascii="Courier New" w:eastAsia="MS Mincho" w:hAnsi="Courier New"/>
              </w:rPr>
            </w:pPr>
            <w:r>
              <w:rPr>
                <w:rFonts w:ascii="Courier New" w:eastAsia="MS Mincho" w:hAnsi="Courier New"/>
              </w:rPr>
              <w:t xml:space="preserve"> </w:t>
            </w:r>
          </w:p>
        </w:tc>
      </w:tr>
      <w:tr w:rsidR="00F928D2" w14:paraId="21183D94" w14:textId="77777777" w:rsidTr="00C15DA6">
        <w:trPr>
          <w:cnfStyle w:val="000000100000" w:firstRow="0" w:lastRow="0" w:firstColumn="0" w:lastColumn="0" w:oddVBand="0" w:evenVBand="0" w:oddHBand="1" w:evenHBand="0" w:firstRowFirstColumn="0" w:firstRowLastColumn="0" w:lastRowFirstColumn="0" w:lastRowLastColumn="0"/>
        </w:trPr>
        <w:tc>
          <w:tcPr>
            <w:tcW w:w="1728" w:type="dxa"/>
          </w:tcPr>
          <w:p w14:paraId="5F1651B2" w14:textId="77777777" w:rsidR="00F928D2" w:rsidRDefault="00F928D2" w:rsidP="00C15DA6">
            <w:pPr>
              <w:rPr>
                <w:rFonts w:eastAsia="MS Mincho"/>
              </w:rPr>
            </w:pPr>
            <w:r>
              <w:rPr>
                <w:rFonts w:eastAsia="MS Mincho"/>
              </w:rPr>
              <w:t>yellow</w:t>
            </w:r>
          </w:p>
        </w:tc>
        <w:tc>
          <w:tcPr>
            <w:tcW w:w="2160" w:type="dxa"/>
            <w:tcBorders>
              <w:right w:val="single" w:sz="4" w:space="0" w:color="auto"/>
            </w:tcBorders>
          </w:tcPr>
          <w:p w14:paraId="764909D4" w14:textId="77777777" w:rsidR="00F928D2" w:rsidRPr="00E7549C" w:rsidRDefault="00F928D2" w:rsidP="00C15DA6">
            <w:pPr>
              <w:rPr>
                <w:rFonts w:ascii="Courier New" w:eastAsia="MS Mincho" w:hAnsi="Courier New"/>
              </w:rPr>
            </w:pPr>
            <w:r>
              <w:rPr>
                <w:rFonts w:ascii="Courier New" w:eastAsia="MS Mincho" w:hAnsi="Courier New"/>
              </w:rPr>
              <w:t>0x</w:t>
            </w:r>
            <w:r w:rsidRPr="00E7549C">
              <w:rPr>
                <w:rFonts w:ascii="Courier New" w:eastAsia="MS Mincho" w:hAnsi="Courier New"/>
              </w:rPr>
              <w:t>FFFF00FF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FFFF00"/>
          </w:tcPr>
          <w:p w14:paraId="6B0B06FE" w14:textId="77777777" w:rsidR="00F928D2" w:rsidRPr="00E7549C" w:rsidRDefault="00F928D2" w:rsidP="00C15DA6">
            <w:pPr>
              <w:rPr>
                <w:rFonts w:ascii="Courier New" w:eastAsia="MS Mincho" w:hAnsi="Courier New"/>
              </w:rPr>
            </w:pPr>
          </w:p>
        </w:tc>
      </w:tr>
      <w:tr w:rsidR="00330F2A" w14:paraId="5E2BFD19" w14:textId="77777777" w:rsidTr="005C6DC8">
        <w:tc>
          <w:tcPr>
            <w:tcW w:w="1728" w:type="dxa"/>
          </w:tcPr>
          <w:p w14:paraId="2AA9CF55" w14:textId="77777777" w:rsidR="00330F2A" w:rsidRDefault="00330F2A" w:rsidP="005C6DC8">
            <w:pPr>
              <w:rPr>
                <w:rFonts w:eastAsia="MS Mincho"/>
              </w:rPr>
            </w:pPr>
            <w:r>
              <w:rPr>
                <w:rFonts w:eastAsia="MS Mincho"/>
              </w:rPr>
              <w:t>dark-yellow</w:t>
            </w:r>
          </w:p>
        </w:tc>
        <w:tc>
          <w:tcPr>
            <w:tcW w:w="2160" w:type="dxa"/>
            <w:tcBorders>
              <w:right w:val="single" w:sz="4" w:space="0" w:color="auto"/>
            </w:tcBorders>
          </w:tcPr>
          <w:p w14:paraId="4F83B603" w14:textId="77777777" w:rsidR="00330F2A" w:rsidRPr="00E7549C" w:rsidRDefault="00330F2A" w:rsidP="005C6DC8">
            <w:pPr>
              <w:rPr>
                <w:rFonts w:ascii="Courier New" w:eastAsia="MS Mincho" w:hAnsi="Courier New"/>
              </w:rPr>
            </w:pPr>
            <w:r>
              <w:rPr>
                <w:rFonts w:ascii="Courier New" w:eastAsia="MS Mincho" w:hAnsi="Courier New"/>
              </w:rPr>
              <w:t>0x</w:t>
            </w:r>
            <w:r w:rsidRPr="00E7549C">
              <w:rPr>
                <w:rFonts w:ascii="Courier New" w:eastAsia="MS Mincho" w:hAnsi="Courier New"/>
              </w:rPr>
              <w:t>FFCC00FF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808000"/>
          </w:tcPr>
          <w:p w14:paraId="0AEA6B88" w14:textId="77777777" w:rsidR="00330F2A" w:rsidRPr="00E7549C" w:rsidRDefault="00330F2A" w:rsidP="005C6DC8">
            <w:pPr>
              <w:rPr>
                <w:rFonts w:ascii="Courier New" w:eastAsia="MS Mincho" w:hAnsi="Courier New"/>
              </w:rPr>
            </w:pPr>
          </w:p>
        </w:tc>
      </w:tr>
      <w:tr w:rsidR="00F928D2" w14:paraId="16449E14" w14:textId="77777777" w:rsidTr="008B50AD">
        <w:trPr>
          <w:cnfStyle w:val="000000100000" w:firstRow="0" w:lastRow="0" w:firstColumn="0" w:lastColumn="0" w:oddVBand="0" w:evenVBand="0" w:oddHBand="1" w:evenHBand="0" w:firstRowFirstColumn="0" w:firstRowLastColumn="0" w:lastRowFirstColumn="0" w:lastRowLastColumn="0"/>
        </w:trPr>
        <w:tc>
          <w:tcPr>
            <w:tcW w:w="1728" w:type="dxa"/>
          </w:tcPr>
          <w:p w14:paraId="39FF219F" w14:textId="4611E5BF" w:rsidR="00F928D2" w:rsidRDefault="00330F2A" w:rsidP="00C15DA6">
            <w:pPr>
              <w:rPr>
                <w:rFonts w:eastAsia="MS Mincho"/>
              </w:rPr>
            </w:pPr>
            <w:r>
              <w:rPr>
                <w:rFonts w:eastAsia="MS Mincho"/>
              </w:rPr>
              <w:t>violet</w:t>
            </w:r>
          </w:p>
        </w:tc>
        <w:tc>
          <w:tcPr>
            <w:tcW w:w="2160" w:type="dxa"/>
            <w:tcBorders>
              <w:right w:val="single" w:sz="4" w:space="0" w:color="auto"/>
            </w:tcBorders>
          </w:tcPr>
          <w:p w14:paraId="0BB995D9" w14:textId="62829D2A" w:rsidR="00F928D2" w:rsidRPr="00E7549C" w:rsidRDefault="00330F2A" w:rsidP="00C15DA6">
            <w:pPr>
              <w:rPr>
                <w:rFonts w:ascii="Courier New" w:eastAsia="MS Mincho" w:hAnsi="Courier New"/>
              </w:rPr>
            </w:pPr>
            <w:r w:rsidRPr="00330F2A">
              <w:rPr>
                <w:rFonts w:ascii="Courier New" w:eastAsia="MS Mincho" w:hAnsi="Courier New"/>
              </w:rPr>
              <w:t>0xEE82EEFF</w:t>
            </w:r>
          </w:p>
        </w:tc>
        <w:tc>
          <w:tcPr>
            <w:tcW w:w="1170" w:type="dxa"/>
            <w:gridSpan w:val="3"/>
            <w:tcBorders>
              <w:top w:val="single" w:sz="4" w:space="0" w:color="auto"/>
              <w:left w:val="single" w:sz="4" w:space="0" w:color="auto"/>
              <w:bottom w:val="single" w:sz="4" w:space="0" w:color="auto"/>
              <w:right w:val="single" w:sz="4" w:space="0" w:color="auto"/>
            </w:tcBorders>
            <w:shd w:val="clear" w:color="auto" w:fill="EF82EE"/>
          </w:tcPr>
          <w:p w14:paraId="69B66B70" w14:textId="77777777" w:rsidR="00F928D2" w:rsidRPr="00E7549C" w:rsidRDefault="00F928D2" w:rsidP="00C15DA6">
            <w:pPr>
              <w:rPr>
                <w:rFonts w:ascii="Courier New" w:eastAsia="MS Mincho" w:hAnsi="Courier New"/>
              </w:rPr>
            </w:pPr>
          </w:p>
        </w:tc>
      </w:tr>
    </w:tbl>
    <w:p w14:paraId="61711871" w14:textId="77777777" w:rsidR="00F928D2" w:rsidRPr="00450036" w:rsidRDefault="00F928D2" w:rsidP="00B9314B">
      <w:pPr>
        <w:pStyle w:val="IEEEStdsLevel4Header"/>
      </w:pPr>
      <w:r w:rsidRPr="007A4637">
        <w:lastRenderedPageBreak/>
        <w:t>Example of printer-supply</w:t>
      </w:r>
    </w:p>
    <w:p w14:paraId="5A0FD2A6" w14:textId="217D6A72" w:rsidR="00B415AA" w:rsidRPr="007A4637" w:rsidRDefault="007727AB" w:rsidP="00627A87">
      <w:pPr>
        <w:pStyle w:val="IEEEStdsParagraph"/>
        <w:rPr>
          <w:rFonts w:eastAsia="MS Mincho"/>
        </w:rPr>
      </w:pPr>
      <w:r>
        <w:rPr>
          <w:rFonts w:eastAsia="MS Mincho"/>
        </w:rPr>
        <w:fldChar w:fldCharType="begin"/>
      </w:r>
      <w:r>
        <w:rPr>
          <w:rFonts w:eastAsia="MS Mincho"/>
        </w:rPr>
        <w:instrText xml:space="preserve"> REF _Ref54600010 \h </w:instrText>
      </w:r>
      <w:r>
        <w:rPr>
          <w:rFonts w:eastAsia="MS Mincho"/>
        </w:rPr>
      </w:r>
      <w:r>
        <w:rPr>
          <w:rFonts w:eastAsia="MS Mincho"/>
        </w:rPr>
        <w:fldChar w:fldCharType="separate"/>
      </w:r>
      <w:r w:rsidR="00D6659E">
        <w:t xml:space="preserve">Figure </w:t>
      </w:r>
      <w:r w:rsidR="00D6659E">
        <w:rPr>
          <w:noProof/>
        </w:rPr>
        <w:t>12</w:t>
      </w:r>
      <w:r>
        <w:rPr>
          <w:rFonts w:eastAsia="MS Mincho"/>
        </w:rPr>
        <w:fldChar w:fldCharType="end"/>
      </w:r>
      <w:r w:rsidR="00F928D2">
        <w:rPr>
          <w:rFonts w:eastAsia="MS Mincho"/>
        </w:rPr>
        <w:t xml:space="preserve"> </w:t>
      </w:r>
      <w:r w:rsidR="00F928D2" w:rsidRPr="007A4637">
        <w:rPr>
          <w:rFonts w:eastAsia="MS Mincho"/>
        </w:rPr>
        <w:t>shows</w:t>
      </w:r>
      <w:r w:rsidR="00F928D2">
        <w:rPr>
          <w:rFonts w:eastAsia="MS Mincho"/>
        </w:rPr>
        <w:t xml:space="preserve"> </w:t>
      </w:r>
      <w:r w:rsidR="00B415AA">
        <w:rPr>
          <w:rFonts w:eastAsia="MS Mincho"/>
        </w:rPr>
        <w:t xml:space="preserve">seven rows of the machine-readable </w:t>
      </w:r>
      <w:r w:rsidR="00B415AA" w:rsidRPr="007A4637">
        <w:rPr>
          <w:rFonts w:eastAsia="MS Mincho"/>
        </w:rPr>
        <w:t>(non-localized) columnar objects from prtMarkerSuppliesTable and</w:t>
      </w:r>
      <w:r w:rsidR="00B415AA">
        <w:rPr>
          <w:rFonts w:eastAsia="MS Mincho"/>
        </w:rPr>
        <w:t xml:space="preserve"> </w:t>
      </w:r>
      <w:r w:rsidR="00B415AA" w:rsidRPr="007A4637">
        <w:rPr>
          <w:rFonts w:eastAsia="MS Mincho"/>
        </w:rPr>
        <w:t>prtMarkerColorantTable</w:t>
      </w:r>
      <w:r w:rsidR="00655A1F">
        <w:rPr>
          <w:rFonts w:eastAsia="MS Mincho"/>
        </w:rPr>
        <w:t xml:space="preserve"> encoded into </w:t>
      </w:r>
      <w:r w:rsidR="00F928D2">
        <w:rPr>
          <w:rFonts w:eastAsia="MS Mincho"/>
        </w:rPr>
        <w:t xml:space="preserve">the </w:t>
      </w:r>
      <w:r w:rsidR="00655A1F">
        <w:rPr>
          <w:rFonts w:eastAsia="MS Mincho"/>
        </w:rPr>
        <w:t xml:space="preserve">corresponding </w:t>
      </w:r>
      <w:r w:rsidR="00F928D2" w:rsidRPr="007A4637">
        <w:rPr>
          <w:rFonts w:eastAsia="MS Mincho"/>
        </w:rPr>
        <w:t>values of</w:t>
      </w:r>
      <w:r w:rsidR="00F928D2">
        <w:rPr>
          <w:rFonts w:eastAsia="MS Mincho"/>
        </w:rPr>
        <w:t xml:space="preserve"> </w:t>
      </w:r>
      <w:r w:rsidR="00F928D2" w:rsidRPr="007A4637">
        <w:rPr>
          <w:rFonts w:eastAsia="MS Mincho"/>
        </w:rPr>
        <w:t>"printer-supply"</w:t>
      </w:r>
      <w:r w:rsidR="00655A1F">
        <w:rPr>
          <w:rFonts w:eastAsia="MS Mincho"/>
        </w:rPr>
        <w:t xml:space="preserve">, presented </w:t>
      </w:r>
      <w:r w:rsidR="00EF14DF">
        <w:rPr>
          <w:rFonts w:eastAsia="MS Mincho"/>
        </w:rPr>
        <w:t>using the</w:t>
      </w:r>
      <w:r w:rsidR="00F928D2">
        <w:rPr>
          <w:rFonts w:eastAsia="MS Mincho"/>
        </w:rPr>
        <w:t xml:space="preserve"> "PAPI" </w:t>
      </w:r>
      <w:r w:rsidR="00EF14DF">
        <w:rPr>
          <w:rFonts w:eastAsia="MS Mincho"/>
        </w:rPr>
        <w:t xml:space="preserve">textual </w:t>
      </w:r>
      <w:r w:rsidR="00F928D2">
        <w:rPr>
          <w:rFonts w:eastAsia="MS Mincho"/>
        </w:rPr>
        <w:t xml:space="preserve">syntax encoding </w:t>
      </w:r>
      <w:r w:rsidR="00F928D2">
        <w:rPr>
          <w:rFonts w:eastAsia="MS Mincho"/>
        </w:rPr>
        <w:fldChar w:fldCharType="begin"/>
      </w:r>
      <w:r w:rsidR="00F928D2">
        <w:rPr>
          <w:rFonts w:eastAsia="MS Mincho"/>
        </w:rPr>
        <w:instrText xml:space="preserve"> REF PAPI \h </w:instrText>
      </w:r>
      <w:r w:rsidR="00F928D2">
        <w:rPr>
          <w:rFonts w:eastAsia="MS Mincho"/>
        </w:rPr>
      </w:r>
      <w:r w:rsidR="00F928D2">
        <w:rPr>
          <w:rFonts w:eastAsia="MS Mincho"/>
        </w:rPr>
        <w:fldChar w:fldCharType="separate"/>
      </w:r>
      <w:r w:rsidR="00D6659E" w:rsidRPr="00B3025C">
        <w:t>[PAPI]</w:t>
      </w:r>
      <w:r w:rsidR="00F928D2">
        <w:rPr>
          <w:rFonts w:eastAsia="MS Mincho"/>
        </w:rPr>
        <w:fldChar w:fldCharType="end"/>
      </w:r>
      <w:r w:rsidR="00F928D2" w:rsidRPr="007A4637">
        <w:rPr>
          <w:rFonts w:eastAsia="MS Mincho"/>
        </w:rPr>
        <w:t>.</w:t>
      </w:r>
    </w:p>
    <w:p w14:paraId="0365730D" w14:textId="1E8CD1C6" w:rsidR="009F6AE2" w:rsidRDefault="009F6AE2" w:rsidP="009F6AE2">
      <w:pPr>
        <w:pStyle w:val="IEEEStdsParagraph"/>
        <w:rPr>
          <w:rFonts w:eastAsia="MS Mincho"/>
        </w:rPr>
      </w:pPr>
      <w:bookmarkStart w:id="925" w:name="_Ref14355414"/>
      <w:bookmarkStart w:id="926" w:name="_Toc14878503"/>
      <w:bookmarkStart w:id="927" w:name="_Toc40961925"/>
      <w:r w:rsidRPr="00744E18">
        <w:rPr>
          <w:rFonts w:eastAsia="MS Mincho"/>
        </w:rPr>
        <w:t xml:space="preserve">Note: Line breaks are shown below for readability of this example. </w:t>
      </w:r>
      <w:r>
        <w:rPr>
          <w:rFonts w:eastAsia="MS Mincho"/>
        </w:rPr>
        <w:t>The 'nl' (0x0A) and 'lf' (0x0D) characters are among those disallowed for</w:t>
      </w:r>
      <w:r w:rsidRPr="00532B58">
        <w:rPr>
          <w:rFonts w:eastAsia="MS Mincho"/>
        </w:rPr>
        <w:t xml:space="preserve"> "printer-</w:t>
      </w:r>
      <w:r>
        <w:rPr>
          <w:rFonts w:eastAsia="MS Mincho"/>
        </w:rPr>
        <w:t>supply</w:t>
      </w:r>
      <w:r w:rsidRPr="00532B58">
        <w:rPr>
          <w:rFonts w:eastAsia="MS Mincho"/>
        </w:rPr>
        <w:t>".</w:t>
      </w:r>
    </w:p>
    <w:p w14:paraId="1B585480" w14:textId="77777777" w:rsidR="0089232F" w:rsidRPr="00744E18" w:rsidRDefault="0089232F" w:rsidP="009F6AE2">
      <w:pPr>
        <w:pStyle w:val="IEEEStdsParagraph"/>
        <w:rPr>
          <w:rFonts w:eastAsia="MS Mincho"/>
        </w:rPr>
      </w:pPr>
    </w:p>
    <w:p w14:paraId="7AAC6D6D" w14:textId="1CB0C7C8" w:rsidR="0089232F" w:rsidRDefault="0089232F" w:rsidP="0089232F">
      <w:pPr>
        <w:pStyle w:val="Caption"/>
      </w:pPr>
      <w:bookmarkStart w:id="928" w:name="_Ref54600010"/>
      <w:bookmarkStart w:id="929" w:name="_Toc95162853"/>
      <w:bookmarkStart w:id="930" w:name="_Toc86756113"/>
      <w:bookmarkEnd w:id="925"/>
      <w:bookmarkEnd w:id="926"/>
      <w:bookmarkEnd w:id="927"/>
      <w:r>
        <w:t xml:space="preserve">Figure </w:t>
      </w:r>
      <w:r w:rsidR="00E477F6">
        <w:fldChar w:fldCharType="begin"/>
      </w:r>
      <w:r w:rsidR="00E477F6">
        <w:instrText xml:space="preserve"> SEQ Figure \* ARABIC </w:instrText>
      </w:r>
      <w:r w:rsidR="00E477F6">
        <w:fldChar w:fldCharType="separate"/>
      </w:r>
      <w:r w:rsidR="00D6659E">
        <w:rPr>
          <w:noProof/>
        </w:rPr>
        <w:t>12</w:t>
      </w:r>
      <w:r w:rsidR="00E477F6">
        <w:rPr>
          <w:noProof/>
        </w:rPr>
        <w:fldChar w:fldCharType="end"/>
      </w:r>
      <w:bookmarkEnd w:id="928"/>
      <w:r>
        <w:t xml:space="preserve"> - Example values for "printer-supply"</w:t>
      </w:r>
      <w:bookmarkEnd w:id="929"/>
      <w:bookmarkEnd w:id="930"/>
    </w:p>
    <w:p w14:paraId="3833F122" w14:textId="77777777" w:rsidR="00581829" w:rsidRDefault="00F928D2" w:rsidP="00581829">
      <w:pPr>
        <w:pStyle w:val="Example"/>
      </w:pPr>
      <w:r>
        <w:t>printer-supply[1] = "type=tonerCartridge;</w:t>
      </w:r>
    </w:p>
    <w:p w14:paraId="74A5E28B" w14:textId="77777777" w:rsidR="006145CD" w:rsidRDefault="00581829" w:rsidP="00581829">
      <w:pPr>
        <w:pStyle w:val="Example"/>
      </w:pPr>
      <w:r>
        <w:t xml:space="preserve">                    </w:t>
      </w:r>
      <w:r w:rsidR="00777976">
        <w:t xml:space="preserve"> </w:t>
      </w:r>
      <w:r w:rsidR="00F928D2">
        <w:t>maxcapacity=100;</w:t>
      </w:r>
    </w:p>
    <w:p w14:paraId="710F5479" w14:textId="77777777" w:rsidR="006145CD" w:rsidRDefault="006145CD" w:rsidP="00581829">
      <w:pPr>
        <w:pStyle w:val="Example"/>
      </w:pPr>
      <w:r>
        <w:t xml:space="preserve">                     </w:t>
      </w:r>
      <w:r w:rsidR="00F928D2">
        <w:t>level=56;</w:t>
      </w:r>
    </w:p>
    <w:p w14:paraId="0EC65948" w14:textId="370C61C3" w:rsidR="00F928D2" w:rsidRDefault="006145CD" w:rsidP="00581829">
      <w:pPr>
        <w:pStyle w:val="Example"/>
      </w:pPr>
      <w:r>
        <w:t xml:space="preserve">                     </w:t>
      </w:r>
      <w:r w:rsidR="00F928D2">
        <w:t>unit:percent;</w:t>
      </w:r>
    </w:p>
    <w:p w14:paraId="5A7E05A5" w14:textId="77777777" w:rsidR="006145CD" w:rsidRDefault="006145CD" w:rsidP="00F928D2">
      <w:pPr>
        <w:pStyle w:val="Example"/>
      </w:pPr>
      <w:r>
        <w:t xml:space="preserve">                     </w:t>
      </w:r>
      <w:r w:rsidR="00F928D2">
        <w:t>colorantname=black;</w:t>
      </w:r>
    </w:p>
    <w:p w14:paraId="5F9B234C" w14:textId="1B943ECA" w:rsidR="00F928D2" w:rsidRDefault="006145CD" w:rsidP="00F928D2">
      <w:pPr>
        <w:pStyle w:val="Example"/>
      </w:pPr>
      <w:r>
        <w:t xml:space="preserve">                     </w:t>
      </w:r>
      <w:r w:rsidR="00F928D2">
        <w:t>class=supplyThatIsConsumed</w:t>
      </w:r>
      <w:r w:rsidR="006565D5">
        <w:t>;</w:t>
      </w:r>
      <w:r w:rsidR="00F928D2">
        <w:t>"</w:t>
      </w:r>
    </w:p>
    <w:p w14:paraId="5DA60CB9" w14:textId="77777777" w:rsidR="00F928D2" w:rsidRDefault="00F928D2" w:rsidP="00F928D2">
      <w:pPr>
        <w:pStyle w:val="Example"/>
      </w:pPr>
    </w:p>
    <w:p w14:paraId="10BC9269" w14:textId="77777777" w:rsidR="006565D5" w:rsidRDefault="00F928D2" w:rsidP="00F928D2">
      <w:pPr>
        <w:pStyle w:val="Example"/>
      </w:pPr>
      <w:r>
        <w:t>printer-supply[2] = "type=tonerCartridge;</w:t>
      </w:r>
    </w:p>
    <w:p w14:paraId="240251C1" w14:textId="77777777" w:rsidR="006565D5" w:rsidRDefault="006565D5" w:rsidP="00F928D2">
      <w:pPr>
        <w:pStyle w:val="Example"/>
      </w:pPr>
      <w:r>
        <w:t xml:space="preserve">                     </w:t>
      </w:r>
      <w:r w:rsidR="00F928D2">
        <w:t>maxcapacity=100;</w:t>
      </w:r>
    </w:p>
    <w:p w14:paraId="6557200F" w14:textId="77777777" w:rsidR="006565D5" w:rsidRDefault="006565D5" w:rsidP="00F928D2">
      <w:pPr>
        <w:pStyle w:val="Example"/>
      </w:pPr>
      <w:r>
        <w:t xml:space="preserve">                     </w:t>
      </w:r>
      <w:r w:rsidR="00F928D2">
        <w:t>level=77;</w:t>
      </w:r>
    </w:p>
    <w:p w14:paraId="4643078C" w14:textId="6337A045" w:rsidR="00F928D2" w:rsidRDefault="006565D5" w:rsidP="00F928D2">
      <w:pPr>
        <w:pStyle w:val="Example"/>
      </w:pPr>
      <w:r>
        <w:t xml:space="preserve">                     </w:t>
      </w:r>
      <w:r w:rsidR="00F928D2">
        <w:t>unit:percent;</w:t>
      </w:r>
    </w:p>
    <w:p w14:paraId="59E6082E" w14:textId="77777777" w:rsidR="0014472E" w:rsidRDefault="006565D5" w:rsidP="00F928D2">
      <w:pPr>
        <w:pStyle w:val="Example"/>
      </w:pPr>
      <w:r>
        <w:t xml:space="preserve">                     </w:t>
      </w:r>
      <w:r w:rsidR="00F928D2">
        <w:t>colorantname=cyan;</w:t>
      </w:r>
    </w:p>
    <w:p w14:paraId="5CC35B8B" w14:textId="5467219C" w:rsidR="00F928D2" w:rsidRDefault="0014472E" w:rsidP="00F928D2">
      <w:pPr>
        <w:pStyle w:val="Example"/>
      </w:pPr>
      <w:r>
        <w:t xml:space="preserve">                     </w:t>
      </w:r>
      <w:r w:rsidR="00F928D2">
        <w:t>class=supplyThatIsConsumed</w:t>
      </w:r>
      <w:r w:rsidR="006565D5">
        <w:t>;</w:t>
      </w:r>
      <w:r w:rsidR="00F928D2">
        <w:t>"</w:t>
      </w:r>
    </w:p>
    <w:p w14:paraId="4D9BB923" w14:textId="77777777" w:rsidR="00F928D2" w:rsidRDefault="00F928D2" w:rsidP="00F928D2">
      <w:pPr>
        <w:pStyle w:val="Example"/>
      </w:pPr>
    </w:p>
    <w:p w14:paraId="63AB1D8D" w14:textId="77777777" w:rsidR="00E457A5" w:rsidRDefault="00F928D2" w:rsidP="00F928D2">
      <w:pPr>
        <w:pStyle w:val="Example"/>
      </w:pPr>
      <w:r>
        <w:t>printer-supply[3] = "type=tonerCartridge;</w:t>
      </w:r>
    </w:p>
    <w:p w14:paraId="6A11B7B4" w14:textId="77777777" w:rsidR="00E457A5" w:rsidRDefault="00E457A5" w:rsidP="00F928D2">
      <w:pPr>
        <w:pStyle w:val="Example"/>
      </w:pPr>
      <w:r>
        <w:t xml:space="preserve">                     </w:t>
      </w:r>
      <w:r w:rsidR="00F928D2">
        <w:t>maxcapacity=100;</w:t>
      </w:r>
    </w:p>
    <w:p w14:paraId="2A42E4CA" w14:textId="77777777" w:rsidR="00E457A5" w:rsidRDefault="00E457A5" w:rsidP="00F928D2">
      <w:pPr>
        <w:pStyle w:val="Example"/>
      </w:pPr>
      <w:r>
        <w:t xml:space="preserve">                     </w:t>
      </w:r>
      <w:r w:rsidR="00F928D2">
        <w:t>level=19;</w:t>
      </w:r>
    </w:p>
    <w:p w14:paraId="6A1A6527" w14:textId="46A2097E" w:rsidR="00F928D2" w:rsidRDefault="00E457A5" w:rsidP="00F928D2">
      <w:pPr>
        <w:pStyle w:val="Example"/>
      </w:pPr>
      <w:r>
        <w:t xml:space="preserve">                     </w:t>
      </w:r>
      <w:r w:rsidR="00F928D2">
        <w:t>unit:percent;</w:t>
      </w:r>
    </w:p>
    <w:p w14:paraId="34A1F99E" w14:textId="77777777" w:rsidR="00AD33BA" w:rsidRDefault="00E457A5" w:rsidP="00F928D2">
      <w:pPr>
        <w:pStyle w:val="Example"/>
      </w:pPr>
      <w:r>
        <w:t xml:space="preserve">                     </w:t>
      </w:r>
      <w:r w:rsidR="00F928D2">
        <w:t>colorantname=magenta;</w:t>
      </w:r>
    </w:p>
    <w:p w14:paraId="635392EC" w14:textId="7ACD7751" w:rsidR="00F928D2" w:rsidRDefault="00AD33BA" w:rsidP="00F928D2">
      <w:pPr>
        <w:pStyle w:val="Example"/>
      </w:pPr>
      <w:r>
        <w:t xml:space="preserve">                     </w:t>
      </w:r>
      <w:r w:rsidR="00F928D2">
        <w:t>class=supplyThatIsConsumed</w:t>
      </w:r>
      <w:r w:rsidR="00E457A5">
        <w:t>;</w:t>
      </w:r>
      <w:r w:rsidR="00F928D2">
        <w:t>"</w:t>
      </w:r>
    </w:p>
    <w:p w14:paraId="18385F3F" w14:textId="77777777" w:rsidR="00F928D2" w:rsidRDefault="00F928D2" w:rsidP="00F928D2">
      <w:pPr>
        <w:pStyle w:val="Example"/>
      </w:pPr>
    </w:p>
    <w:p w14:paraId="51475F25" w14:textId="77777777" w:rsidR="00AD33BA" w:rsidRDefault="00F928D2" w:rsidP="00F928D2">
      <w:pPr>
        <w:pStyle w:val="Example"/>
      </w:pPr>
      <w:r>
        <w:t>printer-supply[4] = "type=tonerCartridge;</w:t>
      </w:r>
    </w:p>
    <w:p w14:paraId="35A3D9E7" w14:textId="77777777" w:rsidR="00AD33BA" w:rsidRDefault="00AD33BA" w:rsidP="00F928D2">
      <w:pPr>
        <w:pStyle w:val="Example"/>
      </w:pPr>
      <w:r>
        <w:t xml:space="preserve">                     </w:t>
      </w:r>
      <w:r w:rsidR="00F928D2">
        <w:t>maxcapacity=100;</w:t>
      </w:r>
    </w:p>
    <w:p w14:paraId="7CC0C11A" w14:textId="77777777" w:rsidR="00AD33BA" w:rsidRDefault="00AD33BA" w:rsidP="00F928D2">
      <w:pPr>
        <w:pStyle w:val="Example"/>
      </w:pPr>
      <w:r>
        <w:t xml:space="preserve">                     </w:t>
      </w:r>
      <w:r w:rsidR="00F928D2">
        <w:t>level=31;</w:t>
      </w:r>
    </w:p>
    <w:p w14:paraId="45AAC2DC" w14:textId="4CDE33FE" w:rsidR="00F928D2" w:rsidRDefault="00AD33BA" w:rsidP="00F928D2">
      <w:pPr>
        <w:pStyle w:val="Example"/>
      </w:pPr>
      <w:r>
        <w:t xml:space="preserve">                     </w:t>
      </w:r>
      <w:r w:rsidR="00F928D2">
        <w:t>unit:percent;</w:t>
      </w:r>
    </w:p>
    <w:p w14:paraId="2CEA65D7" w14:textId="77777777" w:rsidR="00AD33BA" w:rsidRDefault="00AD33BA" w:rsidP="00F928D2">
      <w:pPr>
        <w:pStyle w:val="Example"/>
      </w:pPr>
      <w:r>
        <w:t xml:space="preserve">                     </w:t>
      </w:r>
      <w:r w:rsidR="00F928D2">
        <w:t>colorantname=yellow;</w:t>
      </w:r>
    </w:p>
    <w:p w14:paraId="4CB66BC4" w14:textId="3F6F4865" w:rsidR="00F928D2" w:rsidRDefault="00AD33BA" w:rsidP="00F928D2">
      <w:pPr>
        <w:pStyle w:val="Example"/>
      </w:pPr>
      <w:r>
        <w:t xml:space="preserve">                     </w:t>
      </w:r>
      <w:r w:rsidR="00F928D2">
        <w:t>class=supplyThatIsConsumed</w:t>
      </w:r>
      <w:r>
        <w:t>;</w:t>
      </w:r>
      <w:r w:rsidR="00F928D2">
        <w:t>"</w:t>
      </w:r>
    </w:p>
    <w:p w14:paraId="0D5122D6" w14:textId="77777777" w:rsidR="00F928D2" w:rsidRDefault="00F928D2" w:rsidP="00F928D2">
      <w:pPr>
        <w:pStyle w:val="Example"/>
      </w:pPr>
    </w:p>
    <w:p w14:paraId="4ECCDCC2" w14:textId="77777777" w:rsidR="00F92050" w:rsidRDefault="00F928D2" w:rsidP="00F92050">
      <w:pPr>
        <w:pStyle w:val="Example"/>
      </w:pPr>
      <w:r>
        <w:t>printer-supply[5] =</w:t>
      </w:r>
      <w:r w:rsidR="00F92050">
        <w:t xml:space="preserve"> </w:t>
      </w:r>
      <w:r>
        <w:t>"type=wasteToner;</w:t>
      </w:r>
    </w:p>
    <w:p w14:paraId="0B316D2E" w14:textId="77777777" w:rsidR="00F92050" w:rsidRDefault="00F92050" w:rsidP="00F92050">
      <w:pPr>
        <w:pStyle w:val="Example"/>
      </w:pPr>
      <w:r>
        <w:t xml:space="preserve">                     </w:t>
      </w:r>
      <w:r w:rsidR="00F928D2">
        <w:t>maxcapacity=100;</w:t>
      </w:r>
    </w:p>
    <w:p w14:paraId="18AEB905" w14:textId="77777777" w:rsidR="00F92050" w:rsidRDefault="00F92050" w:rsidP="00F92050">
      <w:pPr>
        <w:pStyle w:val="Example"/>
      </w:pPr>
      <w:r>
        <w:t xml:space="preserve">                     </w:t>
      </w:r>
      <w:r w:rsidR="00F928D2">
        <w:t>level=67;</w:t>
      </w:r>
    </w:p>
    <w:p w14:paraId="58111CC4" w14:textId="722DC96F" w:rsidR="00F928D2" w:rsidRDefault="00F92050" w:rsidP="00F92050">
      <w:pPr>
        <w:pStyle w:val="Example"/>
      </w:pPr>
      <w:r>
        <w:t xml:space="preserve">                     </w:t>
      </w:r>
      <w:r w:rsidR="00F928D2">
        <w:t>unit=percent;</w:t>
      </w:r>
    </w:p>
    <w:p w14:paraId="3B8DCBA4" w14:textId="77777777" w:rsidR="00F92050" w:rsidRDefault="00F92050" w:rsidP="00F928D2">
      <w:pPr>
        <w:pStyle w:val="Example"/>
      </w:pPr>
      <w:r>
        <w:t xml:space="preserve">                     </w:t>
      </w:r>
      <w:r w:rsidR="00F928D2">
        <w:t>colorantname=no-color;</w:t>
      </w:r>
    </w:p>
    <w:p w14:paraId="23896917" w14:textId="17C7CFAB" w:rsidR="00F928D2" w:rsidRDefault="00F92050" w:rsidP="00F928D2">
      <w:pPr>
        <w:pStyle w:val="Example"/>
      </w:pPr>
      <w:r>
        <w:t xml:space="preserve">                     </w:t>
      </w:r>
      <w:r w:rsidR="00F928D2">
        <w:t>class=other</w:t>
      </w:r>
      <w:r>
        <w:t>;</w:t>
      </w:r>
      <w:r w:rsidR="00F928D2">
        <w:t>"</w:t>
      </w:r>
    </w:p>
    <w:p w14:paraId="699161AF" w14:textId="77777777" w:rsidR="00F928D2" w:rsidRDefault="00F928D2" w:rsidP="00F928D2">
      <w:pPr>
        <w:pStyle w:val="Example"/>
      </w:pPr>
    </w:p>
    <w:p w14:paraId="0D57B119" w14:textId="77777777" w:rsidR="00D70713" w:rsidRDefault="00F928D2" w:rsidP="00D70713">
      <w:pPr>
        <w:pStyle w:val="Example"/>
      </w:pPr>
      <w:r>
        <w:t>printer-supply[6] =</w:t>
      </w:r>
      <w:r w:rsidR="00D70713">
        <w:t xml:space="preserve"> </w:t>
      </w:r>
      <w:r>
        <w:t>"type=fuser;</w:t>
      </w:r>
    </w:p>
    <w:p w14:paraId="789352AE" w14:textId="77777777" w:rsidR="00D70713" w:rsidRDefault="00D70713" w:rsidP="00D70713">
      <w:pPr>
        <w:pStyle w:val="Example"/>
      </w:pPr>
      <w:r>
        <w:t xml:space="preserve">                     </w:t>
      </w:r>
      <w:r w:rsidR="00F928D2">
        <w:t>maxcapacity=100;</w:t>
      </w:r>
    </w:p>
    <w:p w14:paraId="6ED49ABE" w14:textId="77777777" w:rsidR="00D70713" w:rsidRDefault="00D70713" w:rsidP="00D70713">
      <w:pPr>
        <w:pStyle w:val="Example"/>
      </w:pPr>
      <w:r>
        <w:t xml:space="preserve">                     </w:t>
      </w:r>
      <w:r w:rsidR="00F928D2">
        <w:t>level=89;</w:t>
      </w:r>
    </w:p>
    <w:p w14:paraId="5CF6B7C3" w14:textId="6B5AD699" w:rsidR="00F928D2" w:rsidRDefault="00D70713" w:rsidP="00D70713">
      <w:pPr>
        <w:pStyle w:val="Example"/>
      </w:pPr>
      <w:r>
        <w:t xml:space="preserve">                     </w:t>
      </w:r>
      <w:r w:rsidR="00F928D2">
        <w:t>unit:percent;</w:t>
      </w:r>
    </w:p>
    <w:p w14:paraId="0FEA575E" w14:textId="77777777" w:rsidR="00D70713" w:rsidRDefault="00D70713" w:rsidP="00F928D2">
      <w:pPr>
        <w:pStyle w:val="Example"/>
      </w:pPr>
      <w:r>
        <w:t xml:space="preserve">                     </w:t>
      </w:r>
      <w:r w:rsidR="00F928D2">
        <w:t>colorantname=no-color;</w:t>
      </w:r>
    </w:p>
    <w:p w14:paraId="7FF4A79A" w14:textId="1E7BE5A9" w:rsidR="00F928D2" w:rsidRDefault="00D70713" w:rsidP="00F928D2">
      <w:pPr>
        <w:pStyle w:val="Example"/>
      </w:pPr>
      <w:r>
        <w:t xml:space="preserve">                     </w:t>
      </w:r>
      <w:r w:rsidR="00F928D2">
        <w:t>class:other</w:t>
      </w:r>
      <w:r>
        <w:t>;</w:t>
      </w:r>
      <w:r w:rsidR="00F928D2">
        <w:t>"</w:t>
      </w:r>
    </w:p>
    <w:p w14:paraId="67CEB122" w14:textId="77777777" w:rsidR="00F928D2" w:rsidRDefault="00F928D2" w:rsidP="00F928D2">
      <w:pPr>
        <w:pStyle w:val="Example"/>
      </w:pPr>
    </w:p>
    <w:p w14:paraId="38BB2E66" w14:textId="77777777" w:rsidR="00D70713" w:rsidRDefault="00F928D2" w:rsidP="00D70713">
      <w:pPr>
        <w:pStyle w:val="Example"/>
      </w:pPr>
      <w:r>
        <w:t>printer-supply[7] =</w:t>
      </w:r>
      <w:r w:rsidR="00D70713">
        <w:t xml:space="preserve"> </w:t>
      </w:r>
      <w:r>
        <w:t>"type=transferUnit;</w:t>
      </w:r>
    </w:p>
    <w:p w14:paraId="3A03B6FB" w14:textId="77777777" w:rsidR="00D70713" w:rsidRDefault="00D70713" w:rsidP="00D70713">
      <w:pPr>
        <w:pStyle w:val="Example"/>
      </w:pPr>
      <w:r>
        <w:t xml:space="preserve">                     </w:t>
      </w:r>
      <w:r w:rsidR="00F928D2">
        <w:t>maxcapacity=100;</w:t>
      </w:r>
    </w:p>
    <w:p w14:paraId="398B3F8E" w14:textId="77777777" w:rsidR="00D70713" w:rsidRDefault="00D70713" w:rsidP="00D70713">
      <w:pPr>
        <w:pStyle w:val="Example"/>
      </w:pPr>
      <w:r>
        <w:t xml:space="preserve">                     </w:t>
      </w:r>
      <w:r w:rsidR="00F928D2">
        <w:t>level=84;</w:t>
      </w:r>
    </w:p>
    <w:p w14:paraId="48325628" w14:textId="66E1C588" w:rsidR="00F928D2" w:rsidRDefault="00D70713" w:rsidP="00D70713">
      <w:pPr>
        <w:pStyle w:val="Example"/>
      </w:pPr>
      <w:r>
        <w:t xml:space="preserve">                     </w:t>
      </w:r>
      <w:r w:rsidR="00F928D2">
        <w:t>unit:percent;</w:t>
      </w:r>
    </w:p>
    <w:p w14:paraId="65197111" w14:textId="77777777" w:rsidR="00D70713" w:rsidRDefault="00D70713" w:rsidP="00F928D2">
      <w:pPr>
        <w:pStyle w:val="Example"/>
      </w:pPr>
      <w:r>
        <w:t xml:space="preserve">                     </w:t>
      </w:r>
      <w:r w:rsidR="00F928D2">
        <w:t>colorantname=no-color;</w:t>
      </w:r>
    </w:p>
    <w:p w14:paraId="4E201193" w14:textId="10B32BAF" w:rsidR="00F928D2" w:rsidRDefault="00D70713" w:rsidP="00F928D2">
      <w:pPr>
        <w:pStyle w:val="Example"/>
      </w:pPr>
      <w:r>
        <w:t xml:space="preserve">                     </w:t>
      </w:r>
      <w:r w:rsidR="00F928D2">
        <w:t>class:other</w:t>
      </w:r>
      <w:r>
        <w:t>;</w:t>
      </w:r>
      <w:r w:rsidR="00F928D2">
        <w:t>"</w:t>
      </w:r>
    </w:p>
    <w:p w14:paraId="3F4F1476" w14:textId="53692DF7" w:rsidR="00F928D2" w:rsidRPr="00450036" w:rsidRDefault="00F928D2" w:rsidP="00B9314B">
      <w:pPr>
        <w:pStyle w:val="IEEEStdsLevel3Header"/>
      </w:pPr>
      <w:bookmarkStart w:id="931" w:name="_Ref167274901"/>
      <w:bookmarkStart w:id="932" w:name="_Toc204693717"/>
      <w:bookmarkStart w:id="933" w:name="_Toc14878431"/>
      <w:bookmarkStart w:id="934" w:name="_Toc40961842"/>
      <w:bookmarkStart w:id="935" w:name="_Toc95162768"/>
      <w:bookmarkStart w:id="936" w:name="_Toc86756030"/>
      <w:r w:rsidRPr="007A4637">
        <w:t>printer-supply-description (1setOf text</w:t>
      </w:r>
      <w:r w:rsidR="000A7A2E">
        <w:t>WithLanguage</w:t>
      </w:r>
      <w:r w:rsidRPr="007A4637">
        <w:t>(MAX))</w:t>
      </w:r>
      <w:bookmarkEnd w:id="931"/>
      <w:bookmarkEnd w:id="932"/>
      <w:bookmarkEnd w:id="933"/>
      <w:bookmarkEnd w:id="934"/>
      <w:bookmarkEnd w:id="935"/>
      <w:bookmarkEnd w:id="936"/>
    </w:p>
    <w:p w14:paraId="6DD2BC71" w14:textId="2637BC40" w:rsidR="00426D0D" w:rsidRDefault="00F928D2" w:rsidP="00DA1E72">
      <w:pPr>
        <w:pStyle w:val="IEEEStdsParagraph"/>
        <w:rPr>
          <w:rFonts w:eastAsia="MS Mincho"/>
        </w:rPr>
      </w:pPr>
      <w:r w:rsidRPr="007A4637">
        <w:rPr>
          <w:rFonts w:eastAsia="MS Mincho"/>
        </w:rPr>
        <w:t>Th</w:t>
      </w:r>
      <w:r>
        <w:rPr>
          <w:rFonts w:eastAsia="MS Mincho"/>
        </w:rPr>
        <w:t>is</w:t>
      </w:r>
      <w:r w:rsidRPr="007A4637">
        <w:rPr>
          <w:rFonts w:eastAsia="MS Mincho"/>
        </w:rPr>
        <w:t xml:space="preserve"> </w:t>
      </w:r>
      <w:r w:rsidR="00426D0D" w:rsidRPr="00426D0D">
        <w:rPr>
          <w:rFonts w:eastAsia="MS Mincho"/>
        </w:rPr>
        <w:t xml:space="preserve">CONDITIONALLY </w:t>
      </w:r>
      <w:r w:rsidR="00600919">
        <w:rPr>
          <w:rFonts w:eastAsia="MS Mincho"/>
        </w:rPr>
        <w:t>REQUIRED</w:t>
      </w:r>
      <w:r w:rsidRPr="007A4637">
        <w:rPr>
          <w:rFonts w:eastAsia="MS Mincho"/>
        </w:rPr>
        <w:t xml:space="preserve"> attribute </w:t>
      </w:r>
      <w:r w:rsidR="00E43BB1">
        <w:rPr>
          <w:rFonts w:eastAsia="MS Mincho"/>
        </w:rPr>
        <w:t>lists the set of textual</w:t>
      </w:r>
      <w:r>
        <w:rPr>
          <w:rFonts w:eastAsia="MS Mincho"/>
        </w:rPr>
        <w:t xml:space="preserve"> </w:t>
      </w:r>
      <w:r w:rsidRPr="007A4637">
        <w:rPr>
          <w:rFonts w:eastAsia="MS Mincho"/>
        </w:rPr>
        <w:t>descriptions mapped from the SNMP</w:t>
      </w:r>
      <w:r>
        <w:rPr>
          <w:rFonts w:eastAsia="MS Mincho"/>
        </w:rPr>
        <w:t xml:space="preserve"> </w:t>
      </w:r>
      <w:r w:rsidRPr="007A4637">
        <w:rPr>
          <w:rFonts w:eastAsia="MS Mincho"/>
        </w:rPr>
        <w:t>prtMarkerSuppliesDescription object in the prtMarkerSuppliesTable</w:t>
      </w:r>
      <w:r>
        <w:rPr>
          <w:rFonts w:eastAsia="MS Mincho"/>
        </w:rPr>
        <w:t xml:space="preserve"> </w:t>
      </w:r>
      <w:r w:rsidRPr="007A4637">
        <w:rPr>
          <w:rFonts w:eastAsia="MS Mincho"/>
        </w:rPr>
        <w:t xml:space="preserve">defined in IETF Printer MIB v2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sidRPr="007A4637">
        <w:rPr>
          <w:rFonts w:eastAsia="MS Mincho"/>
        </w:rPr>
        <w:t>.</w:t>
      </w:r>
      <w:r w:rsidR="00713A47">
        <w:rPr>
          <w:rFonts w:eastAsia="MS Mincho"/>
        </w:rPr>
        <w:t xml:space="preserve"> </w:t>
      </w:r>
      <w:r w:rsidR="00426D0D" w:rsidRPr="003233A3">
        <w:rPr>
          <w:rFonts w:eastAsia="MS Mincho"/>
        </w:rPr>
        <w:t>Printers that have consumable or fillable supplies MUST support</w:t>
      </w:r>
      <w:r w:rsidR="00426D0D">
        <w:rPr>
          <w:rFonts w:eastAsia="MS Mincho"/>
        </w:rPr>
        <w:t xml:space="preserve"> </w:t>
      </w:r>
      <w:r w:rsidR="00426D0D" w:rsidRPr="003233A3">
        <w:rPr>
          <w:rFonts w:eastAsia="MS Mincho"/>
        </w:rPr>
        <w:t>this attribute.</w:t>
      </w:r>
    </w:p>
    <w:p w14:paraId="2603B2C1" w14:textId="5098AF42" w:rsidR="00B1417E" w:rsidRPr="00426D0D" w:rsidRDefault="00DA1E72" w:rsidP="00426D0D">
      <w:pPr>
        <w:pStyle w:val="IEEEStdsParagraph"/>
      </w:pPr>
      <w:r>
        <w:rPr>
          <w:rFonts w:eastAsia="MS Mincho"/>
        </w:rPr>
        <w:t xml:space="preserve">This attribute MUST have the same cardinality (contain the same number of values) as the "printer-supply" attribute (section </w:t>
      </w:r>
      <w:r>
        <w:rPr>
          <w:rFonts w:eastAsia="MS Mincho"/>
        </w:rPr>
        <w:fldChar w:fldCharType="begin"/>
      </w:r>
      <w:r>
        <w:rPr>
          <w:rFonts w:eastAsia="MS Mincho"/>
        </w:rPr>
        <w:instrText xml:space="preserve"> REF _Ref14269493 \n \h </w:instrText>
      </w:r>
      <w:r>
        <w:rPr>
          <w:rFonts w:eastAsia="MS Mincho"/>
        </w:rPr>
      </w:r>
      <w:r>
        <w:rPr>
          <w:rFonts w:eastAsia="MS Mincho"/>
        </w:rPr>
        <w:fldChar w:fldCharType="separate"/>
      </w:r>
      <w:r w:rsidR="00D6659E">
        <w:rPr>
          <w:rFonts w:eastAsia="MS Mincho"/>
        </w:rPr>
        <w:t>6.6.9</w:t>
      </w:r>
      <w:r>
        <w:rPr>
          <w:rFonts w:eastAsia="MS Mincho"/>
        </w:rPr>
        <w:fldChar w:fldCharType="end"/>
      </w:r>
      <w:r>
        <w:rPr>
          <w:rFonts w:eastAsia="MS Mincho"/>
        </w:rPr>
        <w:t>). The i</w:t>
      </w:r>
      <w:r w:rsidRPr="00262CAE">
        <w:rPr>
          <w:rFonts w:eastAsia="MS Mincho"/>
          <w:vertAlign w:val="superscript"/>
        </w:rPr>
        <w:t>th</w:t>
      </w:r>
      <w:r>
        <w:rPr>
          <w:rFonts w:eastAsia="MS Mincho"/>
        </w:rPr>
        <w:t xml:space="preserve"> value in the "printer-supply-description" attribute corresponds to the i</w:t>
      </w:r>
      <w:r w:rsidRPr="00262CAE">
        <w:rPr>
          <w:rFonts w:eastAsia="MS Mincho"/>
          <w:vertAlign w:val="superscript"/>
        </w:rPr>
        <w:t>th</w:t>
      </w:r>
      <w:r>
        <w:rPr>
          <w:rFonts w:eastAsia="MS Mincho"/>
        </w:rPr>
        <w:t xml:space="preserve"> value in the "printer-supply" attribute.</w:t>
      </w:r>
      <w:r w:rsidR="00426D0D">
        <w:t xml:space="preserve"> </w:t>
      </w:r>
      <w:r w:rsidR="00B1417E">
        <w:rPr>
          <w:rFonts w:eastAsia="MS Mincho"/>
        </w:rPr>
        <w:t xml:space="preserve">The Printer MUST </w:t>
      </w:r>
      <w:r w:rsidR="00BD792B">
        <w:rPr>
          <w:rFonts w:eastAsia="MS Mincho"/>
        </w:rPr>
        <w:t xml:space="preserve">provide </w:t>
      </w:r>
      <w:r w:rsidR="00940746">
        <w:rPr>
          <w:rFonts w:eastAsia="MS Mincho"/>
        </w:rPr>
        <w:t xml:space="preserve">values in </w:t>
      </w:r>
      <w:r w:rsidR="00BD792B">
        <w:rPr>
          <w:rFonts w:eastAsia="MS Mincho"/>
        </w:rPr>
        <w:t xml:space="preserve">the character set specified by the </w:t>
      </w:r>
      <w:r w:rsidR="00BD792B" w:rsidRPr="007A4637">
        <w:rPr>
          <w:rFonts w:eastAsia="MS Mincho"/>
        </w:rPr>
        <w:t xml:space="preserve">"charset-configured" </w:t>
      </w:r>
      <w:r w:rsidR="00BD792B">
        <w:rPr>
          <w:rFonts w:eastAsia="MS Mincho"/>
        </w:rPr>
        <w:t xml:space="preserve">operation attribute </w:t>
      </w:r>
      <w:r w:rsidR="00BD792B">
        <w:rPr>
          <w:rFonts w:eastAsia="MS Mincho"/>
        </w:rPr>
        <w:fldChar w:fldCharType="begin"/>
      </w:r>
      <w:r w:rsidR="00BD792B">
        <w:rPr>
          <w:rFonts w:eastAsia="MS Mincho"/>
        </w:rPr>
        <w:instrText xml:space="preserve"> REF STD92 \h </w:instrText>
      </w:r>
      <w:r w:rsidR="00BD792B">
        <w:rPr>
          <w:rFonts w:eastAsia="MS Mincho"/>
        </w:rPr>
      </w:r>
      <w:r w:rsidR="00BD792B">
        <w:rPr>
          <w:rFonts w:eastAsia="MS Mincho"/>
        </w:rPr>
        <w:fldChar w:fldCharType="separate"/>
      </w:r>
      <w:r w:rsidR="00D6659E" w:rsidRPr="003A6A5B">
        <w:t>[</w:t>
      </w:r>
      <w:r w:rsidR="00D6659E">
        <w:t>STD92</w:t>
      </w:r>
      <w:r w:rsidR="00D6659E" w:rsidRPr="003A6A5B">
        <w:t>]</w:t>
      </w:r>
      <w:r w:rsidR="00BD792B">
        <w:rPr>
          <w:rFonts w:eastAsia="MS Mincho"/>
        </w:rPr>
        <w:fldChar w:fldCharType="end"/>
      </w:r>
      <w:r w:rsidR="004B3755">
        <w:rPr>
          <w:rFonts w:eastAsia="MS Mincho"/>
        </w:rPr>
        <w:t xml:space="preserve">, which </w:t>
      </w:r>
      <w:r w:rsidR="00074A83">
        <w:rPr>
          <w:rFonts w:eastAsia="MS Mincho"/>
        </w:rPr>
        <w:t xml:space="preserve">might </w:t>
      </w:r>
      <w:r w:rsidR="004B3755">
        <w:rPr>
          <w:rFonts w:eastAsia="MS Mincho"/>
        </w:rPr>
        <w:t xml:space="preserve">require conversion from </w:t>
      </w:r>
      <w:r w:rsidR="00B1417E" w:rsidRPr="007A4637">
        <w:rPr>
          <w:rFonts w:eastAsia="MS Mincho"/>
        </w:rPr>
        <w:t xml:space="preserve">the </w:t>
      </w:r>
      <w:r w:rsidR="00B1417E">
        <w:rPr>
          <w:rFonts w:eastAsia="MS Mincho"/>
        </w:rPr>
        <w:t>character set</w:t>
      </w:r>
      <w:r w:rsidR="00B1417E" w:rsidRPr="007A4637">
        <w:rPr>
          <w:rFonts w:eastAsia="MS Mincho"/>
        </w:rPr>
        <w:t xml:space="preserve">  specified by prtGeneralCurrentLocalization</w:t>
      </w:r>
      <w:r w:rsidR="00B1417E">
        <w:rPr>
          <w:rFonts w:eastAsia="MS Mincho"/>
        </w:rPr>
        <w:t xml:space="preserve"> </w:t>
      </w:r>
      <w:r w:rsidR="00B1417E">
        <w:rPr>
          <w:rFonts w:eastAsia="MS Mincho"/>
        </w:rPr>
        <w:fldChar w:fldCharType="begin"/>
      </w:r>
      <w:r w:rsidR="00B1417E">
        <w:rPr>
          <w:rFonts w:eastAsia="MS Mincho"/>
        </w:rPr>
        <w:instrText xml:space="preserve"> REF RFC3805 \h </w:instrText>
      </w:r>
      <w:r w:rsidR="00B1417E">
        <w:rPr>
          <w:rFonts w:eastAsia="MS Mincho"/>
        </w:rPr>
      </w:r>
      <w:r w:rsidR="00B1417E">
        <w:rPr>
          <w:rFonts w:eastAsia="MS Mincho"/>
        </w:rPr>
        <w:fldChar w:fldCharType="separate"/>
      </w:r>
      <w:r w:rsidR="00D6659E">
        <w:t>[RFC3805]</w:t>
      </w:r>
      <w:r w:rsidR="00B1417E">
        <w:rPr>
          <w:rFonts w:eastAsia="MS Mincho"/>
        </w:rPr>
        <w:fldChar w:fldCharType="end"/>
      </w:r>
      <w:r w:rsidR="00B1417E">
        <w:rPr>
          <w:rFonts w:eastAsia="MS Mincho"/>
        </w:rPr>
        <w:t xml:space="preserve"> </w:t>
      </w:r>
      <w:r w:rsidR="00B1417E" w:rsidRPr="007A4637">
        <w:rPr>
          <w:rFonts w:eastAsia="MS Mincho"/>
        </w:rPr>
        <w:t xml:space="preserve">and prtLocalizationCharacterSet </w:t>
      </w:r>
      <w:r w:rsidR="00B1417E">
        <w:rPr>
          <w:rFonts w:eastAsia="MS Mincho"/>
        </w:rPr>
        <w:fldChar w:fldCharType="begin"/>
      </w:r>
      <w:r w:rsidR="00B1417E">
        <w:rPr>
          <w:rFonts w:eastAsia="MS Mincho"/>
        </w:rPr>
        <w:instrText xml:space="preserve"> REF RFC3808 \h </w:instrText>
      </w:r>
      <w:r w:rsidR="00B1417E">
        <w:rPr>
          <w:rFonts w:eastAsia="MS Mincho"/>
        </w:rPr>
      </w:r>
      <w:r w:rsidR="00B1417E">
        <w:rPr>
          <w:rFonts w:eastAsia="MS Mincho"/>
        </w:rPr>
        <w:fldChar w:fldCharType="separate"/>
      </w:r>
      <w:r w:rsidR="00D6659E">
        <w:t>[RFC3808]</w:t>
      </w:r>
      <w:r w:rsidR="00B1417E">
        <w:rPr>
          <w:rFonts w:eastAsia="MS Mincho"/>
        </w:rPr>
        <w:fldChar w:fldCharType="end"/>
      </w:r>
      <w:r w:rsidR="00074A83">
        <w:rPr>
          <w:rFonts w:eastAsia="MS Mincho"/>
        </w:rPr>
        <w:t>.</w:t>
      </w:r>
    </w:p>
    <w:p w14:paraId="3A548329" w14:textId="7046B853" w:rsidR="00F928D2" w:rsidRPr="00916F5D" w:rsidRDefault="001A1B0F" w:rsidP="000B0117">
      <w:pPr>
        <w:pStyle w:val="IEEEStdsParagraph"/>
        <w:rPr>
          <w:rFonts w:eastAsia="MS Mincho"/>
        </w:rPr>
      </w:pPr>
      <w:r>
        <w:rPr>
          <w:rFonts w:eastAsia="MS Mincho"/>
        </w:rPr>
        <w:t xml:space="preserve">The Printer MUST set the naturalLanguage </w:t>
      </w:r>
      <w:r w:rsidR="00110BFF">
        <w:rPr>
          <w:rFonts w:eastAsia="MS Mincho"/>
        </w:rPr>
        <w:t xml:space="preserve">part for </w:t>
      </w:r>
      <w:r>
        <w:rPr>
          <w:rFonts w:eastAsia="MS Mincho"/>
        </w:rPr>
        <w:t xml:space="preserve">each value </w:t>
      </w:r>
      <w:r w:rsidR="00CB5C4C">
        <w:rPr>
          <w:rFonts w:eastAsia="MS Mincho"/>
        </w:rPr>
        <w:t xml:space="preserve">to match </w:t>
      </w:r>
      <w:r w:rsidR="00F928D2" w:rsidRPr="007A4637">
        <w:rPr>
          <w:rFonts w:eastAsia="MS Mincho"/>
        </w:rPr>
        <w:t>the</w:t>
      </w:r>
      <w:r w:rsidR="00F928D2">
        <w:rPr>
          <w:rFonts w:eastAsia="MS Mincho"/>
        </w:rPr>
        <w:t xml:space="preserve"> </w:t>
      </w:r>
      <w:r w:rsidR="00F928D2" w:rsidRPr="007A4637">
        <w:rPr>
          <w:rFonts w:eastAsia="MS Mincho"/>
        </w:rPr>
        <w:t>natural language specified by prtGeneralCurrentLocalization</w:t>
      </w:r>
      <w:r w:rsidR="00F928D2">
        <w:rPr>
          <w:rFonts w:eastAsia="MS Mincho"/>
        </w:rPr>
        <w:t xml:space="preserve"> </w:t>
      </w:r>
      <w:r w:rsidR="00F928D2">
        <w:rPr>
          <w:rFonts w:eastAsia="MS Mincho"/>
        </w:rPr>
        <w:fldChar w:fldCharType="begin"/>
      </w:r>
      <w:r w:rsidR="00F928D2">
        <w:rPr>
          <w:rFonts w:eastAsia="MS Mincho"/>
        </w:rPr>
        <w:instrText xml:space="preserve"> REF RFC3805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[RFC3805]</w:t>
      </w:r>
      <w:r w:rsidR="00F928D2">
        <w:rPr>
          <w:rFonts w:eastAsia="MS Mincho"/>
        </w:rPr>
        <w:fldChar w:fldCharType="end"/>
      </w:r>
      <w:r w:rsidR="00F928D2" w:rsidRPr="007A4637">
        <w:rPr>
          <w:rFonts w:eastAsia="MS Mincho"/>
        </w:rPr>
        <w:t>,</w:t>
      </w:r>
      <w:r w:rsidR="00F928D2">
        <w:rPr>
          <w:rFonts w:eastAsia="MS Mincho"/>
        </w:rPr>
        <w:t xml:space="preserve"> prtLocalizationLanguage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[RFC3808]</w:t>
      </w:r>
      <w:r w:rsidR="00F928D2">
        <w:rPr>
          <w:rFonts w:eastAsia="MS Mincho"/>
        </w:rPr>
        <w:fldChar w:fldCharType="end"/>
      </w:r>
      <w:r w:rsidR="00F928D2">
        <w:rPr>
          <w:rFonts w:eastAsia="MS Mincho"/>
        </w:rPr>
        <w:t xml:space="preserve">, and </w:t>
      </w:r>
      <w:r w:rsidR="00F928D2" w:rsidRPr="007A4637">
        <w:rPr>
          <w:rFonts w:eastAsia="MS Mincho"/>
        </w:rPr>
        <w:t>prtLocalizationCountry</w:t>
      </w:r>
      <w:r w:rsidR="00F928D2">
        <w:rPr>
          <w:rFonts w:eastAsia="MS Mincho"/>
        </w:rPr>
        <w:t xml:space="preserve"> </w:t>
      </w:r>
      <w:r w:rsidR="00F928D2">
        <w:rPr>
          <w:rFonts w:eastAsia="MS Mincho"/>
        </w:rPr>
        <w:fldChar w:fldCharType="begin"/>
      </w:r>
      <w:r w:rsidR="00F928D2">
        <w:rPr>
          <w:rFonts w:eastAsia="MS Mincho"/>
        </w:rPr>
        <w:instrText xml:space="preserve"> REF RFC3808 \h </w:instrText>
      </w:r>
      <w:r w:rsidR="000B0117">
        <w:rPr>
          <w:rFonts w:eastAsia="MS Mincho"/>
        </w:rPr>
        <w:instrText xml:space="preserve"> \* MERGEFORMAT </w:instrText>
      </w:r>
      <w:r w:rsidR="00F928D2">
        <w:rPr>
          <w:rFonts w:eastAsia="MS Mincho"/>
        </w:rPr>
      </w:r>
      <w:r w:rsidR="00F928D2">
        <w:rPr>
          <w:rFonts w:eastAsia="MS Mincho"/>
        </w:rPr>
        <w:fldChar w:fldCharType="separate"/>
      </w:r>
      <w:r w:rsidR="00D6659E">
        <w:t>[RFC3808]</w:t>
      </w:r>
      <w:r w:rsidR="00F928D2">
        <w:rPr>
          <w:rFonts w:eastAsia="MS Mincho"/>
        </w:rPr>
        <w:fldChar w:fldCharType="end"/>
      </w:r>
      <w:r w:rsidR="0023413B">
        <w:rPr>
          <w:rFonts w:eastAsia="MS Mincho"/>
        </w:rPr>
        <w:t>.</w:t>
      </w:r>
    </w:p>
    <w:p w14:paraId="31A415A9" w14:textId="6102BF4C" w:rsidR="00F928D2" w:rsidRPr="0001151B" w:rsidRDefault="00F928D2" w:rsidP="00B9314B">
      <w:pPr>
        <w:pStyle w:val="IEEEStdsLevel4Header"/>
      </w:pPr>
      <w:r w:rsidRPr="007A4637">
        <w:t>Example of printer-supply-description</w:t>
      </w:r>
    </w:p>
    <w:p w14:paraId="3256DC51" w14:textId="4860D914" w:rsidR="00BC489A" w:rsidRDefault="00BC489A" w:rsidP="00F928D2">
      <w:pPr>
        <w:pStyle w:val="IEEEStdsParagraph"/>
        <w:rPr>
          <w:rFonts w:eastAsia="MS Mincho"/>
        </w:rPr>
      </w:pPr>
      <w:r>
        <w:rPr>
          <w:rFonts w:eastAsia="MS Mincho"/>
        </w:rPr>
        <w:fldChar w:fldCharType="begin"/>
      </w:r>
      <w:r>
        <w:rPr>
          <w:rFonts w:eastAsia="MS Mincho"/>
        </w:rPr>
        <w:instrText xml:space="preserve"> REF _Ref14354639 \h </w:instrText>
      </w:r>
      <w:r>
        <w:rPr>
          <w:rFonts w:eastAsia="MS Mincho"/>
        </w:rPr>
      </w:r>
      <w:r>
        <w:rPr>
          <w:rFonts w:eastAsia="MS Mincho"/>
        </w:rPr>
        <w:fldChar w:fldCharType="separate"/>
      </w:r>
      <w:r w:rsidR="00D6659E">
        <w:t xml:space="preserve">Figure </w:t>
      </w:r>
      <w:r w:rsidR="00D6659E">
        <w:rPr>
          <w:noProof/>
        </w:rPr>
        <w:t>13</w:t>
      </w:r>
      <w:r>
        <w:rPr>
          <w:rFonts w:eastAsia="MS Mincho"/>
        </w:rPr>
        <w:fldChar w:fldCharType="end"/>
      </w:r>
      <w:r>
        <w:rPr>
          <w:rFonts w:eastAsia="MS Mincho"/>
        </w:rPr>
        <w:t xml:space="preserve"> </w:t>
      </w:r>
      <w:r w:rsidRPr="007A4637">
        <w:rPr>
          <w:rFonts w:eastAsia="MS Mincho"/>
        </w:rPr>
        <w:t>shows</w:t>
      </w:r>
      <w:r>
        <w:rPr>
          <w:rFonts w:eastAsia="MS Mincho"/>
        </w:rPr>
        <w:t xml:space="preserve"> seven rows of </w:t>
      </w:r>
      <w:r w:rsidR="007949E6">
        <w:rPr>
          <w:rFonts w:eastAsia="MS Mincho"/>
        </w:rPr>
        <w:t xml:space="preserve">the "printer-supply-description" values corresponding to the "printer-supply" values from </w:t>
      </w:r>
      <w:r w:rsidR="007949E6">
        <w:rPr>
          <w:rFonts w:eastAsia="MS Mincho"/>
        </w:rPr>
        <w:fldChar w:fldCharType="begin"/>
      </w:r>
      <w:r w:rsidR="007949E6">
        <w:rPr>
          <w:rFonts w:eastAsia="MS Mincho"/>
        </w:rPr>
        <w:instrText xml:space="preserve"> REF _Ref54600010 \h </w:instrText>
      </w:r>
      <w:r w:rsidR="007949E6">
        <w:rPr>
          <w:rFonts w:eastAsia="MS Mincho"/>
        </w:rPr>
      </w:r>
      <w:r w:rsidR="007949E6">
        <w:rPr>
          <w:rFonts w:eastAsia="MS Mincho"/>
        </w:rPr>
        <w:fldChar w:fldCharType="separate"/>
      </w:r>
      <w:r w:rsidR="00D6659E">
        <w:t xml:space="preserve">Figure </w:t>
      </w:r>
      <w:r w:rsidR="00D6659E">
        <w:rPr>
          <w:noProof/>
        </w:rPr>
        <w:t>12</w:t>
      </w:r>
      <w:r w:rsidR="007949E6">
        <w:rPr>
          <w:rFonts w:eastAsia="MS Mincho"/>
        </w:rPr>
        <w:fldChar w:fldCharType="end"/>
      </w:r>
      <w:r>
        <w:rPr>
          <w:rFonts w:eastAsia="MS Mincho"/>
        </w:rPr>
        <w:t xml:space="preserve">, presented using the "PAPI" textual syntax encoding </w:t>
      </w:r>
      <w:r>
        <w:rPr>
          <w:rFonts w:eastAsia="MS Mincho"/>
        </w:rPr>
        <w:fldChar w:fldCharType="begin"/>
      </w:r>
      <w:r>
        <w:rPr>
          <w:rFonts w:eastAsia="MS Mincho"/>
        </w:rPr>
        <w:instrText xml:space="preserve"> REF PAPI \h </w:instrText>
      </w:r>
      <w:r>
        <w:rPr>
          <w:rFonts w:eastAsia="MS Mincho"/>
        </w:rPr>
      </w:r>
      <w:r>
        <w:rPr>
          <w:rFonts w:eastAsia="MS Mincho"/>
        </w:rPr>
        <w:fldChar w:fldCharType="separate"/>
      </w:r>
      <w:r w:rsidR="00D6659E" w:rsidRPr="00B3025C">
        <w:t>[PAPI]</w:t>
      </w:r>
      <w:r>
        <w:rPr>
          <w:rFonts w:eastAsia="MS Mincho"/>
        </w:rPr>
        <w:fldChar w:fldCharType="end"/>
      </w:r>
      <w:r w:rsidRPr="007A4637">
        <w:rPr>
          <w:rFonts w:eastAsia="MS Mincho"/>
        </w:rPr>
        <w:t>.</w:t>
      </w:r>
    </w:p>
    <w:p w14:paraId="741AE8C6" w14:textId="6A833639" w:rsidR="009D5636" w:rsidRDefault="009D5636" w:rsidP="00F928D2">
      <w:pPr>
        <w:pStyle w:val="IEEEStdsParagraph"/>
        <w:rPr>
          <w:rFonts w:eastAsia="MS Mincho"/>
        </w:rPr>
      </w:pPr>
      <w:r>
        <w:rPr>
          <w:rFonts w:eastAsia="MS Mincho"/>
        </w:rPr>
        <w:t xml:space="preserve">Note: The naturalLanguage part of each </w:t>
      </w:r>
      <w:r w:rsidR="00A6097C">
        <w:rPr>
          <w:rFonts w:eastAsia="MS Mincho"/>
        </w:rPr>
        <w:t>textWithLanguage value is not illustrated in this example.</w:t>
      </w:r>
    </w:p>
    <w:p w14:paraId="2C81C3C0" w14:textId="556F8503" w:rsidR="00F928D2" w:rsidRDefault="00F928D2" w:rsidP="009370FE">
      <w:pPr>
        <w:pStyle w:val="Caption"/>
      </w:pPr>
      <w:bookmarkStart w:id="937" w:name="_Ref14354639"/>
      <w:bookmarkStart w:id="938" w:name="_Toc14878504"/>
      <w:bookmarkStart w:id="939" w:name="_Toc40961926"/>
      <w:bookmarkStart w:id="940" w:name="_Toc95162854"/>
      <w:bookmarkStart w:id="941" w:name="_Toc86756114"/>
      <w:r>
        <w:t xml:space="preserve">Figure </w:t>
      </w:r>
      <w:r w:rsidR="00E477F6">
        <w:fldChar w:fldCharType="begin"/>
      </w:r>
      <w:r w:rsidR="00E477F6">
        <w:instrText xml:space="preserve"> SEQ Figure \* ARABIC </w:instrText>
      </w:r>
      <w:r w:rsidR="00E477F6">
        <w:fldChar w:fldCharType="separate"/>
      </w:r>
      <w:r w:rsidR="00D6659E">
        <w:rPr>
          <w:noProof/>
        </w:rPr>
        <w:t>13</w:t>
      </w:r>
      <w:r w:rsidR="00E477F6">
        <w:rPr>
          <w:noProof/>
        </w:rPr>
        <w:fldChar w:fldCharType="end"/>
      </w:r>
      <w:bookmarkEnd w:id="937"/>
      <w:r>
        <w:t xml:space="preserve"> - Example </w:t>
      </w:r>
      <w:r w:rsidR="00BC489A">
        <w:t>values for</w:t>
      </w:r>
      <w:r>
        <w:t xml:space="preserve"> "printer-supply-description"</w:t>
      </w:r>
      <w:bookmarkEnd w:id="938"/>
      <w:bookmarkEnd w:id="939"/>
      <w:bookmarkEnd w:id="940"/>
      <w:bookmarkEnd w:id="941"/>
    </w:p>
    <w:p w14:paraId="093F7552" w14:textId="77777777" w:rsidR="00F928D2" w:rsidRDefault="00F928D2" w:rsidP="00F928D2">
      <w:pPr>
        <w:pStyle w:val="Example"/>
      </w:pPr>
      <w:r>
        <w:t>printer-supply-description[1] = "Black Toner Cartridge S/N:16859422"</w:t>
      </w:r>
    </w:p>
    <w:p w14:paraId="628472B9" w14:textId="77777777" w:rsidR="00F928D2" w:rsidRDefault="00F928D2" w:rsidP="00F928D2">
      <w:pPr>
        <w:pStyle w:val="Example"/>
      </w:pPr>
      <w:r>
        <w:t>printer-supply-description[2] = "Cyan Toner Cartridge S/N:16852765"</w:t>
      </w:r>
    </w:p>
    <w:p w14:paraId="0E321C4B" w14:textId="77777777" w:rsidR="00F928D2" w:rsidRDefault="00F928D2" w:rsidP="00F928D2">
      <w:pPr>
        <w:pStyle w:val="Example"/>
      </w:pPr>
      <w:r>
        <w:t>printer-supply-description[3] = "Magenta Toner Cartridge S/N:16859681"</w:t>
      </w:r>
    </w:p>
    <w:p w14:paraId="3374311A" w14:textId="77777777" w:rsidR="00F928D2" w:rsidRDefault="00F928D2" w:rsidP="00F928D2">
      <w:pPr>
        <w:pStyle w:val="Example"/>
      </w:pPr>
      <w:r>
        <w:t>printer-supply-description[4] = "Yellow Toner Cartridge S/N:16859372"</w:t>
      </w:r>
    </w:p>
    <w:p w14:paraId="0B8C93B5" w14:textId="77777777" w:rsidR="00F928D2" w:rsidRDefault="00F928D2" w:rsidP="00F928D2">
      <w:pPr>
        <w:pStyle w:val="Example"/>
      </w:pPr>
      <w:r>
        <w:t>printer-supply-description[5] = "Waste Toner Bin S/N:16816815"</w:t>
      </w:r>
    </w:p>
    <w:p w14:paraId="2B0B3164" w14:textId="77777777" w:rsidR="00F928D2" w:rsidRDefault="00F928D2" w:rsidP="00F928D2">
      <w:pPr>
        <w:pStyle w:val="Example"/>
      </w:pPr>
      <w:r>
        <w:t>printer-supply-description[6] = "Fuser Kit S/N:16820223"</w:t>
      </w:r>
    </w:p>
    <w:p w14:paraId="67728A5D" w14:textId="77777777" w:rsidR="00F928D2" w:rsidRPr="00E3704C" w:rsidRDefault="00F928D2" w:rsidP="00F928D2">
      <w:pPr>
        <w:pStyle w:val="Example"/>
      </w:pPr>
      <w:r>
        <w:t>printer-supply-description[7] = "Transfer Kit S/N:16821304"</w:t>
      </w:r>
    </w:p>
    <w:p w14:paraId="3033051A" w14:textId="77777777" w:rsidR="00F928D2" w:rsidRDefault="00F928D2" w:rsidP="00B9314B">
      <w:pPr>
        <w:pStyle w:val="IEEEStdsLevel3Header"/>
      </w:pPr>
      <w:bookmarkStart w:id="942" w:name="_Toc204693718"/>
      <w:bookmarkStart w:id="943" w:name="_Toc14878432"/>
      <w:bookmarkStart w:id="944" w:name="_Ref31625471"/>
      <w:bookmarkStart w:id="945" w:name="_Toc40961843"/>
      <w:bookmarkStart w:id="946" w:name="_Toc95162769"/>
      <w:bookmarkStart w:id="947" w:name="_Toc86756031"/>
      <w:r w:rsidRPr="00E3704C">
        <w:t>printer-</w:t>
      </w:r>
      <w:r>
        <w:t>supply</w:t>
      </w:r>
      <w:r w:rsidRPr="00E3704C">
        <w:t>-info-uri (uri)</w:t>
      </w:r>
      <w:bookmarkEnd w:id="942"/>
      <w:bookmarkEnd w:id="943"/>
      <w:bookmarkEnd w:id="944"/>
      <w:bookmarkEnd w:id="945"/>
      <w:bookmarkEnd w:id="946"/>
      <w:bookmarkEnd w:id="947"/>
    </w:p>
    <w:p w14:paraId="44BEF742" w14:textId="77777777" w:rsidR="00034078" w:rsidRDefault="00F928D2" w:rsidP="00FE76E0">
      <w:pPr>
        <w:pStyle w:val="IEEEStdsParagraph"/>
        <w:rPr>
          <w:rFonts w:eastAsia="MS Mincho"/>
        </w:rPr>
      </w:pPr>
      <w:r w:rsidRPr="00157973">
        <w:rPr>
          <w:rFonts w:eastAsia="MS Mincho"/>
        </w:rPr>
        <w:t>Th</w:t>
      </w:r>
      <w:r>
        <w:rPr>
          <w:rFonts w:eastAsia="MS Mincho"/>
        </w:rPr>
        <w:t>is</w:t>
      </w:r>
      <w:r w:rsidRPr="00157973">
        <w:rPr>
          <w:rFonts w:eastAsia="MS Mincho"/>
        </w:rPr>
        <w:t xml:space="preserve"> </w:t>
      </w:r>
      <w:r w:rsidR="00426D0D" w:rsidRPr="00426D0D">
        <w:rPr>
          <w:rFonts w:eastAsia="MS Mincho"/>
        </w:rPr>
        <w:t xml:space="preserve">CONDITIONALLY </w:t>
      </w:r>
      <w:r w:rsidR="00426D0D">
        <w:rPr>
          <w:rFonts w:eastAsia="MS Mincho"/>
        </w:rPr>
        <w:t>REQUIRED</w:t>
      </w:r>
      <w:r w:rsidR="00426D0D" w:rsidRPr="007A4637">
        <w:rPr>
          <w:rFonts w:eastAsia="MS Mincho"/>
        </w:rPr>
        <w:t xml:space="preserve"> </w:t>
      </w:r>
      <w:r>
        <w:rPr>
          <w:rFonts w:eastAsia="MS Mincho"/>
        </w:rPr>
        <w:t xml:space="preserve">attribute </w:t>
      </w:r>
      <w:r w:rsidR="001A4C5D">
        <w:rPr>
          <w:rFonts w:eastAsia="MS Mincho"/>
        </w:rPr>
        <w:t xml:space="preserve">supplies </w:t>
      </w:r>
      <w:r w:rsidR="00DA70BB">
        <w:rPr>
          <w:rFonts w:eastAsia="MS Mincho"/>
        </w:rPr>
        <w:t>an "https" or "http" scheme URI for</w:t>
      </w:r>
      <w:r w:rsidR="00145042">
        <w:rPr>
          <w:rFonts w:eastAsia="MS Mincho"/>
        </w:rPr>
        <w:t xml:space="preserve"> a </w:t>
      </w:r>
      <w:r w:rsidRPr="00157973">
        <w:rPr>
          <w:rFonts w:eastAsia="MS Mincho"/>
        </w:rPr>
        <w:t xml:space="preserve">web page that provides controls for managing the Printer and its supplies, e.g., supply </w:t>
      </w:r>
      <w:r w:rsidRPr="00157973">
        <w:rPr>
          <w:rFonts w:eastAsia="MS Mincho"/>
        </w:rPr>
        <w:lastRenderedPageBreak/>
        <w:t xml:space="preserve">replacement, head alignment, self-test pages, and so forth.  </w:t>
      </w:r>
      <w:r w:rsidR="00034078" w:rsidRPr="003233A3">
        <w:rPr>
          <w:rFonts w:eastAsia="MS Mincho"/>
        </w:rPr>
        <w:t>Printers that have consumable or fillable supplies MUST support</w:t>
      </w:r>
      <w:r w:rsidR="00034078">
        <w:rPr>
          <w:rFonts w:eastAsia="MS Mincho"/>
        </w:rPr>
        <w:t xml:space="preserve"> </w:t>
      </w:r>
      <w:r w:rsidR="00034078" w:rsidRPr="003233A3">
        <w:rPr>
          <w:rFonts w:eastAsia="MS Mincho"/>
        </w:rPr>
        <w:t>this attribute.</w:t>
      </w:r>
    </w:p>
    <w:p w14:paraId="27A95053" w14:textId="0439DFA4" w:rsidR="00F928D2" w:rsidRDefault="00F928D2" w:rsidP="00FE76E0">
      <w:pPr>
        <w:pStyle w:val="IEEEStdsParagraph"/>
        <w:rPr>
          <w:rFonts w:eastAsia="MS Mincho"/>
        </w:rPr>
      </w:pPr>
      <w:r w:rsidRPr="00157973">
        <w:rPr>
          <w:rFonts w:eastAsia="MS Mincho"/>
        </w:rPr>
        <w:t>The web page MAY also provide supply part numbers, links for ordering supplies, and detailed instructions for replacing supplies.</w:t>
      </w:r>
      <w:r w:rsidR="00145042">
        <w:rPr>
          <w:rFonts w:eastAsia="MS Mincho"/>
        </w:rPr>
        <w:t xml:space="preserve"> </w:t>
      </w:r>
      <w:r w:rsidRPr="00157973">
        <w:rPr>
          <w:rFonts w:eastAsia="MS Mincho"/>
        </w:rPr>
        <w:t>The URI MUST use the “http” or “https” scheme.</w:t>
      </w:r>
      <w:r>
        <w:rPr>
          <w:rFonts w:eastAsia="MS Mincho"/>
        </w:rPr>
        <w:t xml:space="preserve"> </w:t>
      </w:r>
      <w:r w:rsidRPr="00CE0936">
        <w:rPr>
          <w:rFonts w:eastAsia="MS Mincho"/>
        </w:rPr>
        <w:t>The value SHOULD follow the</w:t>
      </w:r>
      <w:r>
        <w:rPr>
          <w:rFonts w:eastAsia="MS Mincho"/>
        </w:rPr>
        <w:t xml:space="preserve"> Printer resources</w:t>
      </w:r>
      <w:r w:rsidRPr="00CE0936">
        <w:rPr>
          <w:rFonts w:eastAsia="MS Mincho"/>
        </w:rPr>
        <w:t xml:space="preserve"> </w:t>
      </w:r>
      <w:r w:rsidRPr="005868E3">
        <w:rPr>
          <w:rFonts w:eastAsia="MS Mincho"/>
        </w:rPr>
        <w:t xml:space="preserve">best practices in section </w:t>
      </w:r>
      <w:r>
        <w:rPr>
          <w:rFonts w:eastAsia="MS Mincho"/>
        </w:rPr>
        <w:fldChar w:fldCharType="begin"/>
      </w:r>
      <w:r>
        <w:rPr>
          <w:rFonts w:eastAsia="MS Mincho"/>
        </w:rPr>
        <w:instrText xml:space="preserve"> REF _Ref31699129 \n \h </w:instrText>
      </w:r>
      <w:r>
        <w:rPr>
          <w:rFonts w:eastAsia="MS Mincho"/>
        </w:rPr>
      </w:r>
      <w:r>
        <w:rPr>
          <w:rFonts w:eastAsia="MS Mincho"/>
        </w:rPr>
        <w:fldChar w:fldCharType="separate"/>
      </w:r>
      <w:r w:rsidR="00D6659E">
        <w:rPr>
          <w:rFonts w:eastAsia="MS Mincho"/>
        </w:rPr>
        <w:t>12.2</w:t>
      </w:r>
      <w:r>
        <w:rPr>
          <w:rFonts w:eastAsia="MS Mincho"/>
        </w:rPr>
        <w:fldChar w:fldCharType="end"/>
      </w:r>
      <w:r w:rsidRPr="00CE0936">
        <w:rPr>
          <w:rFonts w:eastAsia="MS Mincho"/>
        </w:rPr>
        <w:t>.</w:t>
      </w:r>
    </w:p>
    <w:p w14:paraId="257B5AAB" w14:textId="77777777" w:rsidR="00F928D2" w:rsidRPr="00794B0F" w:rsidRDefault="00F928D2" w:rsidP="00B9314B">
      <w:pPr>
        <w:pStyle w:val="IEEEStdsLevel3Header"/>
      </w:pPr>
      <w:bookmarkStart w:id="948" w:name="_Ref179004557"/>
      <w:bookmarkStart w:id="949" w:name="_Toc204693678"/>
      <w:bookmarkStart w:id="950" w:name="_Toc14878433"/>
      <w:bookmarkStart w:id="951" w:name="_Toc40961844"/>
      <w:bookmarkStart w:id="952" w:name="_Toc95162770"/>
      <w:bookmarkStart w:id="953" w:name="_Toc86756032"/>
      <w:r w:rsidRPr="00794B0F">
        <w:t>printer-uuid (uri</w:t>
      </w:r>
      <w:r>
        <w:t>(45)</w:t>
      </w:r>
      <w:r w:rsidRPr="00794B0F">
        <w:t>)</w:t>
      </w:r>
      <w:bookmarkEnd w:id="948"/>
      <w:bookmarkEnd w:id="949"/>
      <w:bookmarkEnd w:id="950"/>
      <w:bookmarkEnd w:id="951"/>
      <w:bookmarkEnd w:id="952"/>
      <w:bookmarkEnd w:id="953"/>
    </w:p>
    <w:p w14:paraId="085215C9" w14:textId="630A66DE" w:rsidR="00F928D2" w:rsidRDefault="00F928D2" w:rsidP="00F928D2">
      <w:pPr>
        <w:pStyle w:val="IEEEStdsParagraph"/>
        <w:rPr>
          <w:rFonts w:eastAsia="MS Mincho"/>
        </w:rPr>
      </w:pPr>
      <w:r w:rsidRPr="00794B0F">
        <w:rPr>
          <w:rFonts w:eastAsia="MS Mincho"/>
        </w:rPr>
        <w:t>Th</w:t>
      </w:r>
      <w:r>
        <w:rPr>
          <w:rFonts w:eastAsia="MS Mincho"/>
        </w:rPr>
        <w:t>is</w:t>
      </w:r>
      <w:r w:rsidRPr="00794B0F">
        <w:rPr>
          <w:rFonts w:eastAsia="MS Mincho"/>
        </w:rPr>
        <w:t xml:space="preserve"> REQUIRED attribute </w:t>
      </w:r>
      <w:r w:rsidR="00D65311">
        <w:rPr>
          <w:rFonts w:eastAsia="MS Mincho"/>
        </w:rPr>
        <w:t>supplies</w:t>
      </w:r>
      <w:r w:rsidRPr="00794B0F">
        <w:rPr>
          <w:rFonts w:eastAsia="MS Mincho"/>
        </w:rPr>
        <w:t xml:space="preserve"> </w:t>
      </w:r>
      <w:r w:rsidR="00D65311">
        <w:rPr>
          <w:rFonts w:eastAsia="MS Mincho"/>
        </w:rPr>
        <w:t>the</w:t>
      </w:r>
      <w:r w:rsidRPr="00794B0F">
        <w:rPr>
          <w:rFonts w:eastAsia="MS Mincho"/>
        </w:rPr>
        <w:t xml:space="preserve"> </w:t>
      </w:r>
      <w:r w:rsidR="00D65311">
        <w:rPr>
          <w:rFonts w:eastAsia="MS Mincho"/>
        </w:rPr>
        <w:t xml:space="preserve">Printer's </w:t>
      </w:r>
      <w:r>
        <w:rPr>
          <w:rFonts w:eastAsia="MS Mincho"/>
        </w:rPr>
        <w:t>globally unique</w:t>
      </w:r>
      <w:r w:rsidRPr="00794B0F">
        <w:rPr>
          <w:rFonts w:eastAsia="MS Mincho"/>
        </w:rPr>
        <w:t xml:space="preserve"> identifier</w:t>
      </w:r>
      <w:r w:rsidR="004044D8">
        <w:rPr>
          <w:rFonts w:eastAsia="MS Mincho"/>
        </w:rPr>
        <w:t xml:space="preserve"> </w:t>
      </w:r>
      <w:r w:rsidR="00297FD7">
        <w:rPr>
          <w:rFonts w:eastAsia="MS Mincho"/>
        </w:rPr>
        <w:t>encoded</w:t>
      </w:r>
      <w:r w:rsidR="008E6380">
        <w:rPr>
          <w:rFonts w:eastAsia="MS Mincho"/>
        </w:rPr>
        <w:t xml:space="preserve"> as</w:t>
      </w:r>
      <w:r w:rsidR="004044D8">
        <w:rPr>
          <w:rFonts w:eastAsia="MS Mincho"/>
        </w:rPr>
        <w:t xml:space="preserve"> </w:t>
      </w:r>
      <w:r w:rsidRPr="00794B0F">
        <w:rPr>
          <w:rFonts w:eastAsia="MS Mincho"/>
        </w:rPr>
        <w:t xml:space="preserve">a </w:t>
      </w:r>
      <w:r>
        <w:rPr>
          <w:rFonts w:eastAsia="MS Mincho"/>
        </w:rPr>
        <w:t xml:space="preserve">45-octet </w:t>
      </w:r>
      <w:r w:rsidRPr="00794B0F">
        <w:rPr>
          <w:rFonts w:eastAsia="MS Mincho"/>
        </w:rPr>
        <w:t>"urn:</w:t>
      </w:r>
      <w:r>
        <w:rPr>
          <w:rFonts w:eastAsia="MS Mincho"/>
        </w:rPr>
        <w:t>uuid</w:t>
      </w:r>
      <w:r w:rsidRPr="00794B0F">
        <w:rPr>
          <w:rFonts w:eastAsia="MS Mincho"/>
        </w:rPr>
        <w:t>" URI</w:t>
      </w:r>
      <w:r>
        <w:rPr>
          <w:rFonts w:eastAsia="MS Mincho"/>
        </w:rPr>
        <w:t xml:space="preserve">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sidRPr="00794B0F">
        <w:rPr>
          <w:rFonts w:eastAsia="MS Mincho"/>
        </w:rPr>
        <w:t>.</w:t>
      </w:r>
      <w:r w:rsidR="004044D8">
        <w:rPr>
          <w:rFonts w:eastAsia="MS Mincho"/>
        </w:rPr>
        <w:t xml:space="preserve"> </w:t>
      </w:r>
      <w:r w:rsidR="006E2C7E">
        <w:rPr>
          <w:rFonts w:eastAsia="MS Mincho"/>
        </w:rPr>
        <w:t>The</w:t>
      </w:r>
      <w:r>
        <w:rPr>
          <w:rFonts w:eastAsia="MS Mincho"/>
        </w:rPr>
        <w:t xml:space="preserve"> Printer MUST </w:t>
      </w:r>
      <w:r w:rsidR="00026C4C">
        <w:rPr>
          <w:rFonts w:eastAsia="MS Mincho"/>
        </w:rPr>
        <w:t xml:space="preserve">report the same "printer-uuid" value </w:t>
      </w:r>
      <w:r w:rsidR="008E6380">
        <w:rPr>
          <w:rFonts w:eastAsia="MS Mincho"/>
        </w:rPr>
        <w:t xml:space="preserve">across </w:t>
      </w:r>
      <w:r w:rsidR="006E2C7E">
        <w:rPr>
          <w:rFonts w:eastAsia="MS Mincho"/>
        </w:rPr>
        <w:t>p</w:t>
      </w:r>
      <w:r w:rsidR="008E6380">
        <w:rPr>
          <w:rFonts w:eastAsia="MS Mincho"/>
        </w:rPr>
        <w:t xml:space="preserve">ower cycles and firmware updates. </w:t>
      </w:r>
      <w:r w:rsidR="006E2C7E">
        <w:rPr>
          <w:rFonts w:eastAsia="MS Mincho"/>
        </w:rPr>
        <w:t xml:space="preserve">The Printer MUST </w:t>
      </w:r>
      <w:r w:rsidR="00026C4C">
        <w:rPr>
          <w:rFonts w:eastAsia="MS Mincho"/>
        </w:rPr>
        <w:t xml:space="preserve">report </w:t>
      </w:r>
      <w:r>
        <w:rPr>
          <w:rFonts w:eastAsia="MS Mincho"/>
        </w:rPr>
        <w:t xml:space="preserve">the same "printer-uuid" value on all </w:t>
      </w:r>
      <w:r w:rsidR="007363EB">
        <w:rPr>
          <w:rFonts w:eastAsia="MS Mincho"/>
        </w:rPr>
        <w:t xml:space="preserve">its network </w:t>
      </w:r>
      <w:r>
        <w:rPr>
          <w:rFonts w:eastAsia="MS Mincho"/>
        </w:rPr>
        <w:t>interfaces.</w:t>
      </w:r>
      <w:r w:rsidR="00557569">
        <w:rPr>
          <w:rFonts w:eastAsia="MS Mincho"/>
        </w:rPr>
        <w:t xml:space="preserve"> The Printer SHOULD use the same UUID value in </w:t>
      </w:r>
      <w:r w:rsidR="00557569" w:rsidRPr="00794B0F">
        <w:rPr>
          <w:rFonts w:eastAsia="MS Mincho"/>
        </w:rPr>
        <w:t>other protocol bindings.</w:t>
      </w:r>
    </w:p>
    <w:p w14:paraId="19306754" w14:textId="29694110" w:rsidR="003B3953" w:rsidRDefault="007363EB" w:rsidP="00F928D2">
      <w:pPr>
        <w:pStyle w:val="IEEEStdsParagraph"/>
        <w:rPr>
          <w:rFonts w:eastAsia="MS Mincho"/>
        </w:rPr>
      </w:pPr>
      <w:r>
        <w:rPr>
          <w:rFonts w:eastAsia="MS Mincho"/>
        </w:rPr>
        <w:t xml:space="preserve">A Client </w:t>
      </w:r>
      <w:r w:rsidR="00A670E0">
        <w:rPr>
          <w:rFonts w:eastAsia="MS Mincho"/>
        </w:rPr>
        <w:t>cannot</w:t>
      </w:r>
      <w:r>
        <w:rPr>
          <w:rFonts w:eastAsia="MS Mincho"/>
        </w:rPr>
        <w:t xml:space="preserve"> use the </w:t>
      </w:r>
      <w:r w:rsidR="00F928D2" w:rsidRPr="00794B0F">
        <w:rPr>
          <w:rFonts w:eastAsia="MS Mincho"/>
        </w:rPr>
        <w:t>"printer-uuid" attribute as a Printer identifier in IPP Printer operations</w:t>
      </w:r>
      <w:r w:rsidR="00B62FB4">
        <w:rPr>
          <w:rFonts w:eastAsia="MS Mincho"/>
        </w:rPr>
        <w:t>.</w:t>
      </w:r>
    </w:p>
    <w:p w14:paraId="60AB6D23" w14:textId="77777777" w:rsidR="00345206" w:rsidRDefault="00345206" w:rsidP="00345206">
      <w:pPr>
        <w:pStyle w:val="IEEEStdsLevel2Header"/>
        <w:rPr>
          <w:rFonts w:eastAsia="MS Mincho"/>
        </w:rPr>
      </w:pPr>
      <w:bookmarkStart w:id="954" w:name="_Toc14878383"/>
      <w:bookmarkStart w:id="955" w:name="_Toc40961785"/>
      <w:bookmarkStart w:id="956" w:name="_Toc95162771"/>
      <w:bookmarkStart w:id="957" w:name="_Toc86756033"/>
      <w:r>
        <w:rPr>
          <w:rFonts w:eastAsia="MS Mincho"/>
        </w:rPr>
        <w:t>Subscription Status Attributes</w:t>
      </w:r>
      <w:bookmarkEnd w:id="954"/>
      <w:bookmarkEnd w:id="955"/>
      <w:bookmarkEnd w:id="956"/>
      <w:bookmarkEnd w:id="957"/>
    </w:p>
    <w:p w14:paraId="2B86D00D" w14:textId="1153B585" w:rsidR="00345206" w:rsidRDefault="00345206" w:rsidP="00345206">
      <w:pPr>
        <w:pStyle w:val="IEEEStdsParagraph"/>
        <w:rPr>
          <w:rFonts w:eastAsia="MS Mincho"/>
        </w:rPr>
      </w:pPr>
      <w:r>
        <w:rPr>
          <w:rFonts w:eastAsia="MS Mincho"/>
        </w:rPr>
        <w:fldChar w:fldCharType="begin"/>
      </w:r>
      <w:r>
        <w:rPr>
          <w:rFonts w:eastAsia="MS Mincho"/>
        </w:rPr>
        <w:instrText xml:space="preserve"> REF _Ref20899202 \h </w:instrText>
      </w:r>
      <w:r>
        <w:rPr>
          <w:rFonts w:eastAsia="MS Mincho"/>
        </w:rPr>
      </w:r>
      <w:r>
        <w:rPr>
          <w:rFonts w:eastAsia="MS Mincho"/>
        </w:rPr>
        <w:fldChar w:fldCharType="separate"/>
      </w:r>
      <w:r w:rsidR="00D6659E">
        <w:t xml:space="preserve">Table </w:t>
      </w:r>
      <w:r w:rsidR="00D6659E">
        <w:rPr>
          <w:noProof/>
        </w:rPr>
        <w:t>24</w:t>
      </w:r>
      <w:r>
        <w:rPr>
          <w:rFonts w:eastAsia="MS Mincho"/>
        </w:rPr>
        <w:fldChar w:fldCharType="end"/>
      </w:r>
      <w:r>
        <w:rPr>
          <w:rFonts w:eastAsia="MS Mincho"/>
        </w:rPr>
        <w:t xml:space="preserve"> lists the Subscription Status attributes defined in this specification and associated conformance requirements for Printer support.</w:t>
      </w:r>
    </w:p>
    <w:p w14:paraId="6DE86002" w14:textId="32E16BD0" w:rsidR="00345206" w:rsidRDefault="00345206" w:rsidP="00345206">
      <w:pPr>
        <w:pStyle w:val="Caption"/>
      </w:pPr>
      <w:bookmarkStart w:id="958" w:name="_Ref20899202"/>
      <w:bookmarkStart w:id="959" w:name="_Toc40961939"/>
      <w:bookmarkStart w:id="960" w:name="_Toc95162879"/>
      <w:bookmarkStart w:id="961" w:name="_Toc86756139"/>
      <w:r>
        <w:t xml:space="preserve">Table </w:t>
      </w:r>
      <w:r w:rsidR="0020501B">
        <w:fldChar w:fldCharType="begin"/>
      </w:r>
      <w:r w:rsidR="0020501B">
        <w:instrText xml:space="preserve"> SEQ Table \* ARABIC</w:instrText>
      </w:r>
      <w:r w:rsidR="0020501B">
        <w:instrText xml:space="preserve"> </w:instrText>
      </w:r>
      <w:r w:rsidR="0020501B">
        <w:fldChar w:fldCharType="separate"/>
      </w:r>
      <w:r w:rsidR="00D6659E">
        <w:rPr>
          <w:noProof/>
        </w:rPr>
        <w:t>24</w:t>
      </w:r>
      <w:r w:rsidR="0020501B">
        <w:rPr>
          <w:noProof/>
        </w:rPr>
        <w:fldChar w:fldCharType="end"/>
      </w:r>
      <w:bookmarkEnd w:id="958"/>
      <w:r>
        <w:t xml:space="preserve"> - New Job Status Attributes</w:t>
      </w:r>
      <w:bookmarkEnd w:id="959"/>
      <w:bookmarkEnd w:id="960"/>
      <w:bookmarkEnd w:id="961"/>
    </w:p>
    <w:tbl>
      <w:tblPr>
        <w:tblStyle w:val="MediumList1-Accent1"/>
        <w:tblW w:w="7650" w:type="dxa"/>
        <w:tblInd w:w="810" w:type="dxa"/>
        <w:tblLayout w:type="fixed"/>
        <w:tblLook w:val="04A0" w:firstRow="1" w:lastRow="0" w:firstColumn="1" w:lastColumn="0" w:noHBand="0" w:noVBand="1"/>
      </w:tblPr>
      <w:tblGrid>
        <w:gridCol w:w="3780"/>
        <w:gridCol w:w="3870"/>
      </w:tblGrid>
      <w:tr w:rsidR="00345206" w14:paraId="266DF3BE" w14:textId="77777777" w:rsidTr="00265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06B80C0A" w14:textId="77777777" w:rsidR="00345206" w:rsidRDefault="00345206" w:rsidP="0026520B">
            <w:pPr>
              <w:rPr>
                <w:rFonts w:eastAsia="MS Mincho"/>
              </w:rPr>
            </w:pPr>
            <w:r>
              <w:rPr>
                <w:rFonts w:eastAsia="MS Mincho"/>
              </w:rPr>
              <w:t>Attribute</w:t>
            </w:r>
          </w:p>
        </w:tc>
        <w:tc>
          <w:tcPr>
            <w:tcW w:w="3870" w:type="dxa"/>
          </w:tcPr>
          <w:p w14:paraId="5DB290E8" w14:textId="74F11F66" w:rsidR="00345206" w:rsidRPr="00BB3B0F" w:rsidRDefault="00F22820" w:rsidP="0026520B">
            <w:pPr>
              <w:cnfStyle w:val="100000000000" w:firstRow="1" w:lastRow="0" w:firstColumn="0" w:lastColumn="0" w:oddVBand="0" w:evenVBand="0" w:oddHBand="0" w:evenHBand="0" w:firstRowFirstColumn="0" w:firstRowLastColumn="0" w:lastRowFirstColumn="0" w:lastRowLastColumn="0"/>
              <w:rPr>
                <w:rFonts w:eastAsia="MS Mincho"/>
                <w:b/>
              </w:rPr>
            </w:pPr>
            <w:r>
              <w:rPr>
                <w:rFonts w:eastAsia="MS Mincho"/>
                <w:b/>
              </w:rPr>
              <w:t>Printer Conformance</w:t>
            </w:r>
          </w:p>
        </w:tc>
      </w:tr>
      <w:tr w:rsidR="00345206" w14:paraId="2743996A" w14:textId="77777777" w:rsidTr="00265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632C833B" w14:textId="77777777" w:rsidR="00345206" w:rsidRPr="00E50C0D" w:rsidRDefault="00345206" w:rsidP="0026520B">
            <w:pPr>
              <w:rPr>
                <w:rFonts w:eastAsia="MS Mincho"/>
                <w:b w:val="0"/>
              </w:rPr>
            </w:pPr>
            <w:r>
              <w:rPr>
                <w:rFonts w:eastAsia="MS Mincho"/>
                <w:b w:val="0"/>
              </w:rPr>
              <w:t>notify-subscription-uuid</w:t>
            </w:r>
          </w:p>
        </w:tc>
        <w:tc>
          <w:tcPr>
            <w:tcW w:w="3870" w:type="dxa"/>
          </w:tcPr>
          <w:p w14:paraId="3DB36C04" w14:textId="77777777" w:rsidR="00345206" w:rsidRPr="0072277D" w:rsidRDefault="00345206" w:rsidP="0026520B">
            <w:pPr>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CONDITIONALLY REQUIRED</w:t>
            </w:r>
          </w:p>
        </w:tc>
      </w:tr>
      <w:tr w:rsidR="00345206" w14:paraId="3737C4DC" w14:textId="77777777" w:rsidTr="0026520B">
        <w:tc>
          <w:tcPr>
            <w:cnfStyle w:val="001000000000" w:firstRow="0" w:lastRow="0" w:firstColumn="1" w:lastColumn="0" w:oddVBand="0" w:evenVBand="0" w:oddHBand="0" w:evenHBand="0" w:firstRowFirstColumn="0" w:firstRowLastColumn="0" w:lastRowFirstColumn="0" w:lastRowLastColumn="0"/>
            <w:tcW w:w="3780" w:type="dxa"/>
          </w:tcPr>
          <w:p w14:paraId="676147AE" w14:textId="77777777" w:rsidR="00345206" w:rsidRPr="00E50C0D" w:rsidRDefault="00345206" w:rsidP="0026520B">
            <w:pPr>
              <w:rPr>
                <w:rFonts w:eastAsia="MS Mincho"/>
                <w:b w:val="0"/>
              </w:rPr>
            </w:pPr>
            <w:r>
              <w:rPr>
                <w:rFonts w:eastAsia="MS Mincho"/>
                <w:b w:val="0"/>
              </w:rPr>
              <w:t>notify-subscriber-user-uri</w:t>
            </w:r>
          </w:p>
        </w:tc>
        <w:tc>
          <w:tcPr>
            <w:tcW w:w="3870" w:type="dxa"/>
          </w:tcPr>
          <w:p w14:paraId="1A07C5B1" w14:textId="77777777" w:rsidR="00345206" w:rsidRPr="0072277D" w:rsidRDefault="00345206" w:rsidP="0026520B">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CONDITIONALLY REQUIRED</w:t>
            </w:r>
          </w:p>
        </w:tc>
      </w:tr>
    </w:tbl>
    <w:p w14:paraId="21EABBE5" w14:textId="77777777" w:rsidR="002313FE" w:rsidRDefault="002313FE" w:rsidP="002313FE">
      <w:pPr>
        <w:pStyle w:val="IEEEStdsLevel3Header"/>
      </w:pPr>
      <w:bookmarkStart w:id="962" w:name="_Ref167274540"/>
      <w:bookmarkStart w:id="963" w:name="_Toc204693669"/>
      <w:bookmarkStart w:id="964" w:name="_Toc40961786"/>
      <w:bookmarkStart w:id="965" w:name="_Toc14878469"/>
      <w:bookmarkStart w:id="966" w:name="_Toc40961886"/>
      <w:bookmarkStart w:id="967" w:name="_Ref54621036"/>
      <w:bookmarkStart w:id="968" w:name="_Toc204693720"/>
      <w:bookmarkStart w:id="969" w:name="_Ref20836851"/>
      <w:bookmarkStart w:id="970" w:name="_Toc14878434"/>
      <w:bookmarkStart w:id="971" w:name="_Toc40961845"/>
      <w:bookmarkStart w:id="972" w:name="_Toc95162772"/>
      <w:bookmarkStart w:id="973" w:name="_Toc86756034"/>
      <w:r>
        <w:t>notify-subscription-uuid (uri(45))</w:t>
      </w:r>
      <w:bookmarkEnd w:id="962"/>
      <w:bookmarkEnd w:id="963"/>
      <w:bookmarkEnd w:id="964"/>
      <w:bookmarkEnd w:id="972"/>
      <w:bookmarkEnd w:id="973"/>
    </w:p>
    <w:p w14:paraId="45370CB1" w14:textId="7C40E82E" w:rsidR="002313FE" w:rsidRDefault="002313FE" w:rsidP="002313FE">
      <w:pPr>
        <w:pStyle w:val="IEEEStdsParagraph"/>
        <w:rPr>
          <w:rFonts w:eastAsia="MS Mincho"/>
        </w:rPr>
      </w:pPr>
      <w:r>
        <w:rPr>
          <w:rFonts w:eastAsia="MS Mincho"/>
        </w:rPr>
        <w:t xml:space="preserve">This CONDITIONALLY REQUIRED Subscription Status </w:t>
      </w:r>
      <w:r w:rsidRPr="008F705C">
        <w:rPr>
          <w:rFonts w:eastAsia="MS Mincho"/>
        </w:rPr>
        <w:t xml:space="preserve">attribute </w:t>
      </w:r>
      <w:r>
        <w:rPr>
          <w:rFonts w:eastAsia="MS Mincho"/>
        </w:rPr>
        <w:t xml:space="preserve">specifies a globally unique identifier that MUST be a 45-octet "urn:uuid" URI </w:t>
      </w:r>
      <w:r>
        <w:rPr>
          <w:rFonts w:eastAsia="MS Mincho"/>
        </w:rPr>
        <w:fldChar w:fldCharType="begin"/>
      </w:r>
      <w:r>
        <w:rPr>
          <w:rFonts w:eastAsia="MS Mincho"/>
        </w:rPr>
        <w:instrText xml:space="preserve"> REF RFC4122 \h </w:instrText>
      </w:r>
      <w:r>
        <w:rPr>
          <w:rFonts w:eastAsia="MS Mincho"/>
        </w:rPr>
      </w:r>
      <w:r>
        <w:rPr>
          <w:rFonts w:eastAsia="MS Mincho"/>
        </w:rPr>
        <w:fldChar w:fldCharType="separate"/>
      </w:r>
      <w:r w:rsidR="00D6659E">
        <w:t>[RFC4122]</w:t>
      </w:r>
      <w:r>
        <w:rPr>
          <w:rFonts w:eastAsia="MS Mincho"/>
        </w:rPr>
        <w:fldChar w:fldCharType="end"/>
      </w:r>
      <w:r>
        <w:rPr>
          <w:rFonts w:eastAsia="MS Mincho"/>
        </w:rPr>
        <w:t xml:space="preserve">. The Printer generates the globally unique identifier when it creates a new Subscription object.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Pr>
          <w:rFonts w:eastAsia="MS Mincho"/>
        </w:rPr>
        <w:t>. A Client MUST NOT use this attribute as a Subscription identifier in IPP subscription operations. A Printer MAY use the value of this attribute as a Subscription identifier for other protocol bindings.</w:t>
      </w:r>
    </w:p>
    <w:p w14:paraId="6BEECD99" w14:textId="77777777" w:rsidR="002313FE" w:rsidRPr="008F705C" w:rsidRDefault="002313FE" w:rsidP="002313FE">
      <w:pPr>
        <w:pStyle w:val="IEEEStdsLevel3Header"/>
      </w:pPr>
      <w:bookmarkStart w:id="974" w:name="_Ref179004062"/>
      <w:bookmarkStart w:id="975" w:name="_Toc204693670"/>
      <w:bookmarkStart w:id="976" w:name="_Toc14878385"/>
      <w:bookmarkStart w:id="977" w:name="_Toc40961787"/>
      <w:bookmarkStart w:id="978" w:name="_Toc95162773"/>
      <w:bookmarkStart w:id="979" w:name="_Toc86756035"/>
      <w:r w:rsidRPr="008F705C">
        <w:t>notify-subscriber-user-uri (uri)</w:t>
      </w:r>
      <w:bookmarkEnd w:id="974"/>
      <w:bookmarkEnd w:id="975"/>
      <w:bookmarkEnd w:id="976"/>
      <w:bookmarkEnd w:id="977"/>
      <w:bookmarkEnd w:id="978"/>
      <w:bookmarkEnd w:id="979"/>
    </w:p>
    <w:p w14:paraId="2480AC91" w14:textId="47BE0411" w:rsidR="002313FE" w:rsidRDefault="002313FE" w:rsidP="002313FE">
      <w:pPr>
        <w:pStyle w:val="IEEEStdsParagraph"/>
        <w:rPr>
          <w:rFonts w:eastAsia="MS Mincho"/>
        </w:rPr>
      </w:pPr>
      <w:r w:rsidRPr="008F705C">
        <w:rPr>
          <w:rFonts w:eastAsia="MS Mincho"/>
        </w:rPr>
        <w:t>Th</w:t>
      </w:r>
      <w:r>
        <w:rPr>
          <w:rFonts w:eastAsia="MS Mincho"/>
        </w:rPr>
        <w:t>is</w:t>
      </w:r>
      <w:r w:rsidRPr="008F705C">
        <w:rPr>
          <w:rFonts w:eastAsia="MS Mincho"/>
        </w:rPr>
        <w:t xml:space="preserve"> </w:t>
      </w:r>
      <w:r>
        <w:rPr>
          <w:rFonts w:eastAsia="MS Mincho"/>
        </w:rPr>
        <w:t xml:space="preserve">CONDITIONALLY REQUIRED Subscription Status </w:t>
      </w:r>
      <w:r w:rsidRPr="008F705C">
        <w:rPr>
          <w:rFonts w:eastAsia="MS Mincho"/>
        </w:rPr>
        <w:t xml:space="preserve">attribute </w:t>
      </w:r>
      <w:r>
        <w:rPr>
          <w:rFonts w:eastAsia="MS Mincho"/>
        </w:rPr>
        <w:t>supplies</w:t>
      </w:r>
      <w:r w:rsidRPr="00350C59">
        <w:rPr>
          <w:rFonts w:eastAsia="MS Mincho"/>
        </w:rPr>
        <w:t xml:space="preserve"> </w:t>
      </w:r>
      <w:r>
        <w:rPr>
          <w:rFonts w:eastAsia="MS Mincho"/>
        </w:rPr>
        <w:t>a</w:t>
      </w:r>
      <w:r w:rsidRPr="00350C59">
        <w:rPr>
          <w:rFonts w:eastAsia="MS Mincho"/>
        </w:rPr>
        <w:t xml:space="preserve"> URI </w:t>
      </w:r>
      <w:r>
        <w:rPr>
          <w:rFonts w:eastAsia="MS Mincho"/>
        </w:rPr>
        <w:t>for</w:t>
      </w:r>
      <w:r w:rsidRPr="00350C59">
        <w:rPr>
          <w:rFonts w:eastAsia="MS Mincho"/>
        </w:rPr>
        <w:t xml:space="preserve"> the </w:t>
      </w:r>
      <w:r>
        <w:rPr>
          <w:rFonts w:eastAsia="MS Mincho"/>
        </w:rPr>
        <w:t xml:space="preserve">most authenticated </w:t>
      </w:r>
      <w:r w:rsidRPr="00350C59">
        <w:rPr>
          <w:rFonts w:eastAsia="MS Mincho"/>
        </w:rPr>
        <w:t xml:space="preserve">user </w:t>
      </w:r>
      <w:r>
        <w:rPr>
          <w:rFonts w:eastAsia="MS Mincho"/>
        </w:rPr>
        <w:t>who</w:t>
      </w:r>
      <w:r w:rsidRPr="008F705C">
        <w:rPr>
          <w:rFonts w:eastAsia="MS Mincho"/>
        </w:rPr>
        <w:t> submitted the subscription creation request</w:t>
      </w:r>
      <w:r>
        <w:rPr>
          <w:rFonts w:eastAsia="MS Mincho"/>
        </w:rPr>
        <w:t xml:space="preserve"> as defined in section </w:t>
      </w:r>
      <w:r>
        <w:rPr>
          <w:rFonts w:eastAsia="MS Mincho"/>
        </w:rPr>
        <w:fldChar w:fldCharType="begin"/>
      </w:r>
      <w:r>
        <w:rPr>
          <w:rFonts w:eastAsia="MS Mincho"/>
        </w:rPr>
        <w:instrText xml:space="preserve"> REF _Ref195607541 \r \h </w:instrText>
      </w:r>
      <w:r>
        <w:rPr>
          <w:rFonts w:eastAsia="MS Mincho"/>
        </w:rPr>
      </w:r>
      <w:r>
        <w:rPr>
          <w:rFonts w:eastAsia="MS Mincho"/>
        </w:rPr>
        <w:fldChar w:fldCharType="separate"/>
      </w:r>
      <w:r w:rsidR="00D6659E">
        <w:rPr>
          <w:rFonts w:eastAsia="MS Mincho"/>
        </w:rPr>
        <w:t>8.1</w:t>
      </w:r>
      <w:r>
        <w:rPr>
          <w:rFonts w:eastAsia="MS Mincho"/>
        </w:rPr>
        <w:fldChar w:fldCharType="end"/>
      </w:r>
      <w:r>
        <w:rPr>
          <w:rFonts w:eastAsia="MS Mincho"/>
        </w:rPr>
        <w:t xml:space="preserve">. A Printer MUST support this attribute if it supports "IPP: Event Notifications and Subscriptions" </w:t>
      </w:r>
      <w:r>
        <w:rPr>
          <w:rFonts w:eastAsia="MS Mincho"/>
        </w:rPr>
        <w:fldChar w:fldCharType="begin"/>
      </w:r>
      <w:r>
        <w:rPr>
          <w:rFonts w:eastAsia="MS Mincho"/>
        </w:rPr>
        <w:instrText xml:space="preserve"> REF RFC3995 \h </w:instrText>
      </w:r>
      <w:r>
        <w:rPr>
          <w:rFonts w:eastAsia="MS Mincho"/>
        </w:rPr>
      </w:r>
      <w:r>
        <w:rPr>
          <w:rFonts w:eastAsia="MS Mincho"/>
        </w:rPr>
        <w:fldChar w:fldCharType="separate"/>
      </w:r>
      <w:r w:rsidR="00D6659E">
        <w:t>[RFC3995]</w:t>
      </w:r>
      <w:r>
        <w:rPr>
          <w:rFonts w:eastAsia="MS Mincho"/>
        </w:rPr>
        <w:fldChar w:fldCharType="end"/>
      </w:r>
      <w:r>
        <w:rPr>
          <w:rFonts w:eastAsia="MS Mincho"/>
        </w:rPr>
        <w:t>.</w:t>
      </w:r>
    </w:p>
    <w:p w14:paraId="549167EC" w14:textId="2E5899C6" w:rsidR="00F90424" w:rsidRDefault="00F90424" w:rsidP="00F90424">
      <w:pPr>
        <w:pStyle w:val="IEEEStdsLevel1Header"/>
        <w:rPr>
          <w:rFonts w:eastAsia="MS Mincho"/>
        </w:rPr>
      </w:pPr>
      <w:bookmarkStart w:id="980" w:name="_Toc95162774"/>
      <w:bookmarkStart w:id="981" w:name="_Toc86756036"/>
      <w:r>
        <w:rPr>
          <w:rFonts w:eastAsia="MS Mincho"/>
        </w:rPr>
        <w:lastRenderedPageBreak/>
        <w:t>Obsolete Attributes</w:t>
      </w:r>
      <w:bookmarkEnd w:id="965"/>
      <w:bookmarkEnd w:id="966"/>
      <w:bookmarkEnd w:id="967"/>
      <w:r w:rsidR="00DA3514">
        <w:rPr>
          <w:rFonts w:eastAsia="MS Mincho"/>
        </w:rPr>
        <w:t>, Operations, and Values</w:t>
      </w:r>
      <w:bookmarkEnd w:id="980"/>
      <w:bookmarkEnd w:id="981"/>
    </w:p>
    <w:p w14:paraId="181017B3" w14:textId="6971F7CB" w:rsidR="00AD785D" w:rsidRPr="00AD785D" w:rsidRDefault="00AD785D" w:rsidP="00AD785D">
      <w:pPr>
        <w:pStyle w:val="IEEEStdsLevel2Header"/>
        <w:rPr>
          <w:rFonts w:eastAsia="MS Mincho"/>
        </w:rPr>
      </w:pPr>
      <w:bookmarkStart w:id="982" w:name="_Toc95162775"/>
      <w:bookmarkStart w:id="983" w:name="_Toc86756037"/>
      <w:r>
        <w:rPr>
          <w:rFonts w:eastAsia="MS Mincho"/>
        </w:rPr>
        <w:t>Obsolete Attributes</w:t>
      </w:r>
      <w:bookmarkEnd w:id="982"/>
      <w:bookmarkEnd w:id="983"/>
    </w:p>
    <w:p w14:paraId="694CB275" w14:textId="6B7A5D5D"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_Ref14852881 \h </w:instrText>
      </w:r>
      <w:r>
        <w:rPr>
          <w:rFonts w:eastAsia="MS Mincho"/>
        </w:rPr>
      </w:r>
      <w:r>
        <w:rPr>
          <w:rFonts w:eastAsia="MS Mincho"/>
        </w:rPr>
        <w:fldChar w:fldCharType="separate"/>
      </w:r>
      <w:r w:rsidR="00D6659E">
        <w:t xml:space="preserve">Table </w:t>
      </w:r>
      <w:r w:rsidR="00D6659E">
        <w:rPr>
          <w:noProof/>
        </w:rPr>
        <w:t>25</w:t>
      </w:r>
      <w:r>
        <w:rPr>
          <w:rFonts w:eastAsia="MS Mincho"/>
        </w:rPr>
        <w:fldChar w:fldCharType="end"/>
      </w:r>
      <w:r>
        <w:rPr>
          <w:rFonts w:eastAsia="MS Mincho"/>
        </w:rPr>
        <w:t xml:space="preserve"> lists the attributes that are OBSOLETE.</w:t>
      </w:r>
    </w:p>
    <w:p w14:paraId="3E6717A8" w14:textId="28D28CB4" w:rsidR="00F90424" w:rsidRDefault="00F90424" w:rsidP="009370FE">
      <w:pPr>
        <w:pStyle w:val="Caption"/>
      </w:pPr>
      <w:bookmarkStart w:id="984" w:name="_Ref14852881"/>
      <w:bookmarkStart w:id="985" w:name="_Toc14878522"/>
      <w:bookmarkStart w:id="986" w:name="_Toc40961955"/>
      <w:bookmarkStart w:id="987" w:name="_Toc95162880"/>
      <w:bookmarkStart w:id="988" w:name="_Toc86756140"/>
      <w:r>
        <w:t xml:space="preserve">Table </w:t>
      </w:r>
      <w:r w:rsidR="00E477F6">
        <w:fldChar w:fldCharType="begin"/>
      </w:r>
      <w:r w:rsidR="00E477F6">
        <w:instrText xml:space="preserve"> SEQ Table \* ARABIC </w:instrText>
      </w:r>
      <w:r w:rsidR="00E477F6">
        <w:fldChar w:fldCharType="separate"/>
      </w:r>
      <w:r w:rsidR="00D6659E">
        <w:rPr>
          <w:noProof/>
        </w:rPr>
        <w:t>25</w:t>
      </w:r>
      <w:r w:rsidR="00E477F6">
        <w:rPr>
          <w:noProof/>
        </w:rPr>
        <w:fldChar w:fldCharType="end"/>
      </w:r>
      <w:bookmarkEnd w:id="984"/>
      <w:r>
        <w:t xml:space="preserve"> - Obsolete Attributes</w:t>
      </w:r>
      <w:bookmarkEnd w:id="985"/>
      <w:bookmarkEnd w:id="986"/>
      <w:bookmarkEnd w:id="987"/>
      <w:bookmarkEnd w:id="988"/>
    </w:p>
    <w:tbl>
      <w:tblPr>
        <w:tblStyle w:val="MediumList1-Accent1"/>
        <w:tblW w:w="0" w:type="auto"/>
        <w:tblLook w:val="04A0" w:firstRow="1" w:lastRow="0" w:firstColumn="1" w:lastColumn="0" w:noHBand="0" w:noVBand="1"/>
      </w:tblPr>
      <w:tblGrid>
        <w:gridCol w:w="4230"/>
        <w:gridCol w:w="5425"/>
      </w:tblGrid>
      <w:tr w:rsidR="00F90424" w14:paraId="4E6087F0" w14:textId="77777777" w:rsidTr="00E336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14036A1E" w14:textId="77777777" w:rsidR="00F90424" w:rsidRDefault="00F90424" w:rsidP="00C15DA6">
            <w:pPr>
              <w:pStyle w:val="IEEEStdsParagraph"/>
            </w:pPr>
            <w:r>
              <w:t>Attribute</w:t>
            </w:r>
          </w:p>
        </w:tc>
        <w:tc>
          <w:tcPr>
            <w:tcW w:w="5425" w:type="dxa"/>
          </w:tcPr>
          <w:p w14:paraId="620AAB75"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E33600" w14:paraId="64EC89CB"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20311528" w14:textId="4D303D74" w:rsidR="00E33600" w:rsidRPr="005F096A" w:rsidRDefault="00E33600" w:rsidP="00B84EC6">
            <w:pPr>
              <w:pStyle w:val="IEEEStdsParagraph"/>
              <w:rPr>
                <w:rFonts w:eastAsia="MS Mincho"/>
              </w:rPr>
            </w:pPr>
            <w:r>
              <w:rPr>
                <w:rFonts w:eastAsia="MS Mincho"/>
              </w:rPr>
              <w:t>job-</w:t>
            </w:r>
            <w:r w:rsidRPr="005F096A">
              <w:rPr>
                <w:rFonts w:eastAsia="MS Mincho"/>
              </w:rPr>
              <w:t>pages-completed-current-copy</w:t>
            </w:r>
          </w:p>
        </w:tc>
        <w:tc>
          <w:tcPr>
            <w:tcW w:w="5425" w:type="dxa"/>
          </w:tcPr>
          <w:p w14:paraId="16055076" w14:textId="77777777" w:rsidR="00E33600" w:rsidRDefault="00E33600"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RFC 3381 is obsolete</w:t>
            </w:r>
          </w:p>
        </w:tc>
      </w:tr>
      <w:tr w:rsidR="00F90424" w14:paraId="20E0142A"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684BD342" w14:textId="77777777" w:rsidR="00F90424" w:rsidRPr="005F096A" w:rsidRDefault="00F90424" w:rsidP="00C15DA6">
            <w:pPr>
              <w:pStyle w:val="IEEEStdsParagraph"/>
              <w:rPr>
                <w:rFonts w:eastAsia="MS Mincho"/>
              </w:rPr>
            </w:pPr>
            <w:r w:rsidRPr="005F096A">
              <w:rPr>
                <w:rFonts w:eastAsia="MS Mincho"/>
              </w:rPr>
              <w:t>pages-completed-current-copy</w:t>
            </w:r>
          </w:p>
        </w:tc>
        <w:tc>
          <w:tcPr>
            <w:tcW w:w="5425" w:type="dxa"/>
          </w:tcPr>
          <w:p w14:paraId="3FF47959" w14:textId="77777777"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RFC 3381 is obsolete</w:t>
            </w:r>
          </w:p>
        </w:tc>
      </w:tr>
      <w:tr w:rsidR="00F90424" w14:paraId="5E31376E" w14:textId="77777777" w:rsidTr="00E336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14:paraId="4F725803" w14:textId="77777777" w:rsidR="00F90424" w:rsidRPr="005F096A" w:rsidRDefault="00F90424" w:rsidP="00C15DA6">
            <w:pPr>
              <w:pStyle w:val="IEEEStdsParagraph"/>
              <w:rPr>
                <w:rFonts w:eastAsia="MS Mincho"/>
              </w:rPr>
            </w:pPr>
            <w:r w:rsidRPr="005F096A">
              <w:rPr>
                <w:rFonts w:eastAsia="MS Mincho"/>
              </w:rPr>
              <w:t>pages-per-subset</w:t>
            </w:r>
          </w:p>
        </w:tc>
        <w:tc>
          <w:tcPr>
            <w:tcW w:w="5425" w:type="dxa"/>
          </w:tcPr>
          <w:p w14:paraId="70A7533D" w14:textId="556D1E44" w:rsidR="00F90424" w:rsidRDefault="00F90424" w:rsidP="003522FA">
            <w:pPr>
              <w:pStyle w:val="IEEEStdsParagraph"/>
              <w:jc w:val="left"/>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Redundant with "job-pages-per-set" </w:t>
            </w:r>
            <w:r>
              <w:rPr>
                <w:rFonts w:eastAsia="MS Mincho"/>
              </w:rPr>
              <w:fldChar w:fldCharType="begin"/>
            </w:r>
            <w:r>
              <w:rPr>
                <w:rFonts w:eastAsia="MS Mincho"/>
              </w:rPr>
              <w:instrText xml:space="preserve"> REF PWG5100_1 \h </w:instrText>
            </w:r>
            <w:r w:rsidR="003522FA">
              <w:rPr>
                <w:rFonts w:eastAsia="MS Mincho"/>
              </w:rPr>
              <w:instrText xml:space="preserve"> \* MERGEFORMAT </w:instrText>
            </w:r>
            <w:r>
              <w:rPr>
                <w:rFonts w:eastAsia="MS Mincho"/>
              </w:rPr>
            </w:r>
            <w:r>
              <w:rPr>
                <w:rFonts w:eastAsia="MS Mincho"/>
              </w:rPr>
              <w:fldChar w:fldCharType="separate"/>
            </w:r>
            <w:r w:rsidR="00D6659E">
              <w:t>[PWG5100.1]</w:t>
            </w:r>
            <w:r>
              <w:rPr>
                <w:rFonts w:eastAsia="MS Mincho"/>
              </w:rPr>
              <w:fldChar w:fldCharType="end"/>
            </w:r>
          </w:p>
        </w:tc>
      </w:tr>
      <w:tr w:rsidR="00F90424" w14:paraId="2AA6705F" w14:textId="77777777" w:rsidTr="00E33600">
        <w:tc>
          <w:tcPr>
            <w:cnfStyle w:val="001000000000" w:firstRow="0" w:lastRow="0" w:firstColumn="1" w:lastColumn="0" w:oddVBand="0" w:evenVBand="0" w:oddHBand="0" w:evenHBand="0" w:firstRowFirstColumn="0" w:firstRowLastColumn="0" w:lastRowFirstColumn="0" w:lastRowLastColumn="0"/>
            <w:tcW w:w="4230" w:type="dxa"/>
          </w:tcPr>
          <w:p w14:paraId="212862EF" w14:textId="77777777" w:rsidR="00F90424" w:rsidRPr="005F096A" w:rsidRDefault="00F90424" w:rsidP="00C15DA6">
            <w:pPr>
              <w:pStyle w:val="IEEEStdsParagraph"/>
              <w:rPr>
                <w:rFonts w:eastAsia="MS Mincho"/>
              </w:rPr>
            </w:pPr>
            <w:r w:rsidRPr="005F096A">
              <w:rPr>
                <w:rFonts w:eastAsia="MS Mincho"/>
              </w:rPr>
              <w:t>pages-per-subset</w:t>
            </w:r>
            <w:r>
              <w:rPr>
                <w:rFonts w:eastAsia="MS Mincho"/>
              </w:rPr>
              <w:t>-supported</w:t>
            </w:r>
          </w:p>
        </w:tc>
        <w:tc>
          <w:tcPr>
            <w:tcW w:w="5425" w:type="dxa"/>
          </w:tcPr>
          <w:p w14:paraId="25683AD9" w14:textId="6D104C13" w:rsidR="00F90424" w:rsidRDefault="00F90424" w:rsidP="003522FA">
            <w:pPr>
              <w:pStyle w:val="IEEEStdsParagraph"/>
              <w:jc w:val="left"/>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"pages-per-subset" </w:t>
            </w:r>
            <w:r w:rsidR="001B329E">
              <w:rPr>
                <w:rFonts w:eastAsia="MS Mincho"/>
              </w:rPr>
              <w:t>is</w:t>
            </w:r>
            <w:r>
              <w:rPr>
                <w:rFonts w:eastAsia="MS Mincho"/>
              </w:rPr>
              <w:t xml:space="preserve"> obsolete</w:t>
            </w:r>
          </w:p>
        </w:tc>
      </w:tr>
    </w:tbl>
    <w:p w14:paraId="4E31C8AC" w14:textId="77777777" w:rsidR="00F90424" w:rsidRDefault="00F90424" w:rsidP="00AD785D">
      <w:pPr>
        <w:pStyle w:val="IEEEStdsLevel2Header"/>
        <w:rPr>
          <w:rFonts w:eastAsia="MS Mincho"/>
        </w:rPr>
      </w:pPr>
      <w:bookmarkStart w:id="989" w:name="_Toc14878470"/>
      <w:bookmarkStart w:id="990" w:name="_Toc40961887"/>
      <w:bookmarkStart w:id="991" w:name="_Ref54621068"/>
      <w:bookmarkStart w:id="992" w:name="_Toc95162776"/>
      <w:bookmarkStart w:id="993" w:name="_Toc86756038"/>
      <w:r>
        <w:rPr>
          <w:rFonts w:eastAsia="MS Mincho"/>
        </w:rPr>
        <w:t>Obsolete Values</w:t>
      </w:r>
      <w:bookmarkEnd w:id="989"/>
      <w:bookmarkEnd w:id="990"/>
      <w:bookmarkEnd w:id="991"/>
      <w:bookmarkEnd w:id="992"/>
      <w:bookmarkEnd w:id="993"/>
    </w:p>
    <w:p w14:paraId="66EC585B" w14:textId="2BB72839" w:rsidR="00F90424" w:rsidRDefault="00F90424" w:rsidP="00F90424">
      <w:pPr>
        <w:pStyle w:val="IEEEStdsParagraph"/>
        <w:rPr>
          <w:rFonts w:eastAsia="MS Mincho"/>
        </w:rPr>
      </w:pPr>
      <w:r>
        <w:rPr>
          <w:rFonts w:eastAsia="MS Mincho"/>
        </w:rPr>
        <w:fldChar w:fldCharType="begin"/>
      </w:r>
      <w:r>
        <w:rPr>
          <w:rFonts w:eastAsia="MS Mincho"/>
        </w:rPr>
        <w:instrText xml:space="preserve"> REF _Ref14852967 \h </w:instrText>
      </w:r>
      <w:r>
        <w:rPr>
          <w:rFonts w:eastAsia="MS Mincho"/>
        </w:rPr>
      </w:r>
      <w:r>
        <w:rPr>
          <w:rFonts w:eastAsia="MS Mincho"/>
        </w:rPr>
        <w:fldChar w:fldCharType="separate"/>
      </w:r>
      <w:r w:rsidR="00D6659E">
        <w:t xml:space="preserve">Table </w:t>
      </w:r>
      <w:r w:rsidR="00D6659E">
        <w:rPr>
          <w:noProof/>
        </w:rPr>
        <w:t>26</w:t>
      </w:r>
      <w:r>
        <w:rPr>
          <w:rFonts w:eastAsia="MS Mincho"/>
        </w:rPr>
        <w:fldChar w:fldCharType="end"/>
      </w:r>
      <w:r>
        <w:rPr>
          <w:rFonts w:eastAsia="MS Mincho"/>
        </w:rPr>
        <w:t xml:space="preserve"> lists the attribute values that are OBSOLETE.</w:t>
      </w:r>
    </w:p>
    <w:p w14:paraId="14068E27" w14:textId="5D9EEF33" w:rsidR="00F90424" w:rsidRDefault="00F90424" w:rsidP="009370FE">
      <w:pPr>
        <w:pStyle w:val="Caption"/>
      </w:pPr>
      <w:bookmarkStart w:id="994" w:name="_Ref14852967"/>
      <w:bookmarkStart w:id="995" w:name="_Toc14878523"/>
      <w:bookmarkStart w:id="996" w:name="_Toc40961956"/>
      <w:bookmarkStart w:id="997" w:name="_Toc95162881"/>
      <w:bookmarkStart w:id="998" w:name="_Toc86756141"/>
      <w:r>
        <w:t xml:space="preserve">Table </w:t>
      </w:r>
      <w:r w:rsidR="00E477F6">
        <w:fldChar w:fldCharType="begin"/>
      </w:r>
      <w:r w:rsidR="00E477F6">
        <w:instrText xml:space="preserve"> SEQ Table \* ARABIC </w:instrText>
      </w:r>
      <w:r w:rsidR="00E477F6">
        <w:fldChar w:fldCharType="separate"/>
      </w:r>
      <w:r w:rsidR="00D6659E">
        <w:rPr>
          <w:noProof/>
        </w:rPr>
        <w:t>26</w:t>
      </w:r>
      <w:r w:rsidR="00E477F6">
        <w:rPr>
          <w:noProof/>
        </w:rPr>
        <w:fldChar w:fldCharType="end"/>
      </w:r>
      <w:bookmarkEnd w:id="994"/>
      <w:r>
        <w:t xml:space="preserve"> - Obsolete Values</w:t>
      </w:r>
      <w:bookmarkEnd w:id="995"/>
      <w:bookmarkEnd w:id="996"/>
      <w:bookmarkEnd w:id="997"/>
      <w:bookmarkEnd w:id="998"/>
    </w:p>
    <w:tbl>
      <w:tblPr>
        <w:tblStyle w:val="MediumList1-Accent1"/>
        <w:tblW w:w="0" w:type="auto"/>
        <w:tblLook w:val="04A0" w:firstRow="1" w:lastRow="0" w:firstColumn="1" w:lastColumn="0" w:noHBand="0" w:noVBand="1"/>
      </w:tblPr>
      <w:tblGrid>
        <w:gridCol w:w="2924"/>
        <w:gridCol w:w="2296"/>
        <w:gridCol w:w="4435"/>
      </w:tblGrid>
      <w:tr w:rsidR="00F90424" w14:paraId="6C1DCBD2" w14:textId="77777777" w:rsidTr="00C15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5A8821A4" w14:textId="77777777" w:rsidR="00F90424" w:rsidRDefault="00F90424" w:rsidP="00C15DA6">
            <w:pPr>
              <w:pStyle w:val="IEEEStdsParagraph"/>
            </w:pPr>
            <w:r>
              <w:t>Attribute</w:t>
            </w:r>
          </w:p>
        </w:tc>
        <w:tc>
          <w:tcPr>
            <w:tcW w:w="2296" w:type="dxa"/>
          </w:tcPr>
          <w:p w14:paraId="337F889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Value</w:t>
            </w:r>
          </w:p>
        </w:tc>
        <w:tc>
          <w:tcPr>
            <w:tcW w:w="4435" w:type="dxa"/>
          </w:tcPr>
          <w:p w14:paraId="3EA8C86D" w14:textId="77777777" w:rsidR="00F90424" w:rsidRDefault="00F90424" w:rsidP="00C15DA6">
            <w:pPr>
              <w:pStyle w:val="IEEEStdsParagraph"/>
              <w:cnfStyle w:val="100000000000" w:firstRow="1" w:lastRow="0" w:firstColumn="0" w:lastColumn="0" w:oddVBand="0" w:evenVBand="0" w:oddHBand="0" w:evenHBand="0" w:firstRowFirstColumn="0" w:firstRowLastColumn="0" w:lastRowFirstColumn="0" w:lastRowLastColumn="0"/>
            </w:pPr>
            <w:r>
              <w:t>Explanation</w:t>
            </w:r>
          </w:p>
        </w:tc>
      </w:tr>
      <w:tr w:rsidR="00F90424" w14:paraId="774344D4"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4" w:type="dxa"/>
          </w:tcPr>
          <w:p w14:paraId="4E212968" w14:textId="77777777" w:rsidR="00F90424" w:rsidRPr="005F096A" w:rsidRDefault="00F90424" w:rsidP="00C15DA6">
            <w:pPr>
              <w:pStyle w:val="IEEEStdsParagraph"/>
              <w:rPr>
                <w:rFonts w:eastAsia="MS Mincho"/>
              </w:rPr>
            </w:pPr>
            <w:r w:rsidRPr="005F096A">
              <w:rPr>
                <w:rFonts w:eastAsia="MS Mincho"/>
              </w:rPr>
              <w:t>ipp-features-supported</w:t>
            </w:r>
          </w:p>
        </w:tc>
        <w:tc>
          <w:tcPr>
            <w:tcW w:w="2296" w:type="dxa"/>
          </w:tcPr>
          <w:p w14:paraId="693E46D5" w14:textId="7777777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'job-save'</w:t>
            </w:r>
          </w:p>
        </w:tc>
        <w:tc>
          <w:tcPr>
            <w:tcW w:w="4435" w:type="dxa"/>
          </w:tcPr>
          <w:p w14:paraId="1530413C" w14:textId="1380D5D7" w:rsidR="00F90424" w:rsidRDefault="00F90424" w:rsidP="00C15DA6">
            <w:pPr>
              <w:pStyle w:val="IEEEStdsParagraph"/>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"job-save" attribute </w:t>
            </w:r>
            <w:r>
              <w:rPr>
                <w:rFonts w:eastAsia="MS Mincho"/>
              </w:rPr>
              <w:fldChar w:fldCharType="begin"/>
            </w:r>
            <w:r>
              <w:rPr>
                <w:rFonts w:eastAsia="MS Mincho"/>
              </w:rPr>
              <w:instrText xml:space="preserve"> REF PWG5100_11 \h </w:instrText>
            </w:r>
            <w:r>
              <w:rPr>
                <w:rFonts w:eastAsia="MS Mincho"/>
              </w:rPr>
            </w:r>
            <w:r>
              <w:rPr>
                <w:rFonts w:eastAsia="MS Mincho"/>
              </w:rPr>
              <w:fldChar w:fldCharType="separate"/>
            </w:r>
            <w:r w:rsidR="00D6659E" w:rsidRPr="00941A29">
              <w:t>[PWG5100.11]</w:t>
            </w:r>
            <w:r>
              <w:rPr>
                <w:rFonts w:eastAsia="MS Mincho"/>
              </w:rPr>
              <w:fldChar w:fldCharType="end"/>
            </w:r>
            <w:r>
              <w:rPr>
                <w:rFonts w:eastAsia="MS Mincho"/>
              </w:rPr>
              <w:t xml:space="preserve"> is obsolete.</w:t>
            </w:r>
          </w:p>
        </w:tc>
      </w:tr>
    </w:tbl>
    <w:p w14:paraId="0A5D8560" w14:textId="77777777" w:rsidR="00F90424" w:rsidRDefault="00F90424" w:rsidP="00F90424">
      <w:pPr>
        <w:pStyle w:val="IEEEStdsLevel1Header"/>
        <w:rPr>
          <w:rFonts w:eastAsia="MS Mincho"/>
        </w:rPr>
      </w:pPr>
      <w:bookmarkStart w:id="999" w:name="_Ref54620826"/>
      <w:bookmarkStart w:id="1000" w:name="_Toc95162777"/>
      <w:bookmarkStart w:id="1001" w:name="_Toc86756039"/>
      <w:r>
        <w:rPr>
          <w:rFonts w:eastAsia="MS Mincho"/>
        </w:rPr>
        <w:t>Additional Semantics for Existing Operations</w:t>
      </w:r>
      <w:bookmarkEnd w:id="968"/>
      <w:bookmarkEnd w:id="969"/>
      <w:bookmarkEnd w:id="970"/>
      <w:bookmarkEnd w:id="971"/>
      <w:bookmarkEnd w:id="999"/>
      <w:bookmarkEnd w:id="1000"/>
      <w:bookmarkEnd w:id="1001"/>
    </w:p>
    <w:p w14:paraId="5101DFAC" w14:textId="77777777" w:rsidR="00425DB5" w:rsidRDefault="00425DB5" w:rsidP="00425DB5">
      <w:pPr>
        <w:pStyle w:val="IEEEStdsLevel2Header"/>
        <w:rPr>
          <w:rFonts w:eastAsia="MS Mincho"/>
        </w:rPr>
      </w:pPr>
      <w:bookmarkStart w:id="1002" w:name="_Ref195581496"/>
      <w:bookmarkStart w:id="1003" w:name="_Ref195607541"/>
      <w:bookmarkStart w:id="1004" w:name="_Toc204693721"/>
      <w:bookmarkStart w:id="1005" w:name="_Toc14878435"/>
      <w:bookmarkStart w:id="1006" w:name="_Toc40961846"/>
      <w:bookmarkStart w:id="1007" w:name="_Ref167260254"/>
      <w:bookmarkStart w:id="1008" w:name="_Toc95162778"/>
      <w:bookmarkStart w:id="1009" w:name="_Toc86756040"/>
      <w:r>
        <w:rPr>
          <w:rFonts w:eastAsia="MS Mincho"/>
        </w:rPr>
        <w:t>All Operations: "requesting-user-uri"</w:t>
      </w:r>
      <w:bookmarkEnd w:id="1008"/>
      <w:bookmarkEnd w:id="1009"/>
    </w:p>
    <w:p w14:paraId="4FEEB30F" w14:textId="1C99F708" w:rsidR="00425DB5" w:rsidRDefault="00425DB5" w:rsidP="00425DB5">
      <w:pPr>
        <w:pStyle w:val="IEEEStdsParagraph"/>
        <w:rPr>
          <w:rFonts w:eastAsia="MS Mincho"/>
        </w:rPr>
      </w:pPr>
      <w:r>
        <w:rPr>
          <w:rFonts w:eastAsia="MS Mincho"/>
        </w:rPr>
        <w:t xml:space="preserve">Clients MAY supply and Printers MUST accept the "requesting-user-uri" operation attribute (section </w:t>
      </w:r>
      <w:r>
        <w:rPr>
          <w:rFonts w:eastAsia="MS Mincho"/>
        </w:rPr>
        <w:fldChar w:fldCharType="begin"/>
      </w:r>
      <w:r>
        <w:rPr>
          <w:rFonts w:eastAsia="MS Mincho"/>
        </w:rPr>
        <w:instrText xml:space="preserve"> REF _Ref189580507 \r \h </w:instrText>
      </w:r>
      <w:r>
        <w:rPr>
          <w:rFonts w:eastAsia="MS Mincho"/>
        </w:rPr>
      </w:r>
      <w:r>
        <w:rPr>
          <w:rFonts w:eastAsia="MS Mincho"/>
        </w:rPr>
        <w:fldChar w:fldCharType="separate"/>
      </w:r>
      <w:r w:rsidR="00D6659E">
        <w:rPr>
          <w:rFonts w:eastAsia="MS Mincho"/>
        </w:rPr>
        <w:t>6.1.7</w:t>
      </w:r>
      <w:r>
        <w:rPr>
          <w:rFonts w:eastAsia="MS Mincho"/>
        </w:rPr>
        <w:fldChar w:fldCharType="end"/>
      </w:r>
      <w:r>
        <w:rPr>
          <w:rFonts w:eastAsia="MS Mincho"/>
        </w:rPr>
        <w:t xml:space="preserve">) whenever the Printer accepts the "requesting-user-name"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del w:id="1010" w:author="Smith Kennedy" w:date="2022-02-07T21:48:00Z">
        <w:r w:rsidR="005A767A">
          <w:rPr>
            <w:rFonts w:eastAsia="MS Mincho"/>
          </w:rPr>
          <w:delText xml:space="preserve"> .</w:delText>
        </w:r>
      </w:del>
      <w:ins w:id="1011" w:author="Smith Kennedy" w:date="2022-02-07T21:48:00Z">
        <w:r>
          <w:rPr>
            <w:rFonts w:eastAsia="MS Mincho"/>
          </w:rPr>
          <w:t>.</w:t>
        </w:r>
      </w:ins>
      <w:r>
        <w:rPr>
          <w:rFonts w:eastAsia="MS Mincho"/>
        </w:rPr>
        <w:t xml:space="preserve"> </w:t>
      </w:r>
    </w:p>
    <w:p w14:paraId="13581DAB" w14:textId="1D432BFA" w:rsidR="00425DB5" w:rsidRPr="0090000D" w:rsidRDefault="00425DB5" w:rsidP="00425DB5">
      <w:pPr>
        <w:pStyle w:val="IEEEStdsParagraph"/>
        <w:rPr>
          <w:ins w:id="1012" w:author="Smith Kennedy" w:date="2022-02-07T21:48:00Z"/>
          <w:rFonts w:eastAsia="MS Mincho"/>
        </w:rPr>
      </w:pPr>
      <w:r w:rsidRPr="00350C59">
        <w:rPr>
          <w:rFonts w:eastAsia="MS Mincho"/>
        </w:rPr>
        <w:t>The Printer sets</w:t>
      </w:r>
      <w:r>
        <w:rPr>
          <w:rFonts w:eastAsia="MS Mincho"/>
        </w:rPr>
        <w:t xml:space="preserve"> the</w:t>
      </w:r>
      <w:r w:rsidRPr="00350C59">
        <w:rPr>
          <w:rFonts w:eastAsia="MS Mincho"/>
        </w:rPr>
        <w:t xml:space="preserve"> </w:t>
      </w:r>
      <w:r>
        <w:rPr>
          <w:rFonts w:eastAsia="MS Mincho"/>
        </w:rPr>
        <w:t xml:space="preserve">"job-originating-user-uri" (section </w:t>
      </w:r>
      <w:r>
        <w:rPr>
          <w:rFonts w:eastAsia="MS Mincho"/>
        </w:rPr>
        <w:fldChar w:fldCharType="begin"/>
      </w:r>
      <w:r>
        <w:rPr>
          <w:rFonts w:eastAsia="MS Mincho"/>
        </w:rPr>
        <w:instrText xml:space="preserve"> REF _Ref179003955 \r \h </w:instrText>
      </w:r>
      <w:r>
        <w:rPr>
          <w:rFonts w:eastAsia="MS Mincho"/>
        </w:rPr>
      </w:r>
      <w:r>
        <w:rPr>
          <w:rFonts w:eastAsia="MS Mincho"/>
        </w:rPr>
        <w:fldChar w:fldCharType="separate"/>
      </w:r>
      <w:r w:rsidR="00D6659E">
        <w:rPr>
          <w:rFonts w:eastAsia="MS Mincho"/>
        </w:rPr>
        <w:t>6.4.1</w:t>
      </w:r>
      <w:r>
        <w:rPr>
          <w:rFonts w:eastAsia="MS Mincho"/>
        </w:rPr>
        <w:fldChar w:fldCharType="end"/>
      </w:r>
      <w:r>
        <w:rPr>
          <w:rFonts w:eastAsia="MS Mincho"/>
        </w:rPr>
        <w:t xml:space="preserve">) or "notify-subscriber-user-uri" (section </w:t>
      </w:r>
      <w:r>
        <w:rPr>
          <w:rFonts w:eastAsia="MS Mincho"/>
        </w:rPr>
        <w:fldChar w:fldCharType="begin"/>
      </w:r>
      <w:r>
        <w:rPr>
          <w:rFonts w:eastAsia="MS Mincho"/>
        </w:rPr>
        <w:instrText xml:space="preserve"> REF _Ref179004062 \r \h </w:instrText>
      </w:r>
      <w:r>
        <w:rPr>
          <w:rFonts w:eastAsia="MS Mincho"/>
        </w:rPr>
      </w:r>
      <w:r>
        <w:rPr>
          <w:rFonts w:eastAsia="MS Mincho"/>
        </w:rPr>
        <w:fldChar w:fldCharType="separate"/>
      </w:r>
      <w:r w:rsidR="00D6659E">
        <w:rPr>
          <w:rFonts w:eastAsia="MS Mincho"/>
        </w:rPr>
        <w:t>6.7.2</w:t>
      </w:r>
      <w:r>
        <w:rPr>
          <w:rFonts w:eastAsia="MS Mincho"/>
        </w:rPr>
        <w:fldChar w:fldCharType="end"/>
      </w:r>
      <w:r>
        <w:rPr>
          <w:rFonts w:eastAsia="MS Mincho"/>
        </w:rPr>
        <w:t>)</w:t>
      </w:r>
      <w:r w:rsidRPr="00350C59">
        <w:rPr>
          <w:rFonts w:eastAsia="MS Mincho"/>
        </w:rPr>
        <w:t xml:space="preserve"> attribute </w:t>
      </w:r>
      <w:r>
        <w:rPr>
          <w:rFonts w:eastAsia="MS Mincho"/>
        </w:rPr>
        <w:t xml:space="preserve">as applicable </w:t>
      </w:r>
      <w:r w:rsidRPr="00350C59">
        <w:rPr>
          <w:rFonts w:eastAsia="MS Mincho"/>
        </w:rPr>
        <w:t>to the most authenticated URI that it can obtain from the authentication service over which the IPP operation was received. </w:t>
      </w:r>
      <w:ins w:id="1013" w:author="Smith Kennedy" w:date="2022-02-07T21:48:00Z">
        <w:r>
          <w:rPr>
            <w:rFonts w:eastAsia="MS Mincho"/>
          </w:rPr>
          <w:t>T</w:t>
        </w:r>
        <w:r w:rsidRPr="00350C59">
          <w:rPr>
            <w:rFonts w:eastAsia="MS Mincho"/>
          </w:rPr>
          <w:t>he Printer use</w:t>
        </w:r>
        <w:r>
          <w:rPr>
            <w:rFonts w:eastAsia="MS Mincho"/>
          </w:rPr>
          <w:t>s</w:t>
        </w:r>
        <w:r w:rsidRPr="00350C59">
          <w:rPr>
            <w:rFonts w:eastAsia="MS Mincho"/>
          </w:rPr>
          <w:t xml:space="preserve"> the "requesting-user-uri" operation </w:t>
        </w:r>
        <w:r>
          <w:rPr>
            <w:rFonts w:eastAsia="MS Mincho"/>
          </w:rPr>
          <w:t xml:space="preserve">attribute value </w:t>
        </w:r>
        <w:r w:rsidRPr="00350C59">
          <w:rPr>
            <w:rFonts w:eastAsia="MS Mincho"/>
          </w:rPr>
          <w:t xml:space="preserve">supplied by the </w:t>
        </w:r>
        <w:r>
          <w:rPr>
            <w:rFonts w:eastAsia="MS Mincho"/>
          </w:rPr>
          <w:t>Client</w:t>
        </w:r>
        <w:r w:rsidRPr="00350C59">
          <w:rPr>
            <w:rFonts w:eastAsia="MS Mincho"/>
          </w:rPr>
          <w:t xml:space="preserve"> </w:t>
        </w:r>
        <w:r>
          <w:rPr>
            <w:rFonts w:eastAsia="MS Mincho"/>
          </w:rPr>
          <w:t>o</w:t>
        </w:r>
        <w:r w:rsidRPr="00350C59">
          <w:rPr>
            <w:rFonts w:eastAsia="MS Mincho"/>
          </w:rPr>
          <w:t xml:space="preserve">nly if </w:t>
        </w:r>
        <w:r>
          <w:rPr>
            <w:rFonts w:eastAsia="MS Mincho"/>
          </w:rPr>
          <w:t>an authenticated URI</w:t>
        </w:r>
        <w:r w:rsidRPr="00350C59">
          <w:rPr>
            <w:rFonts w:eastAsia="MS Mincho"/>
          </w:rPr>
          <w:t xml:space="preserve"> is not available.</w:t>
        </w:r>
      </w:ins>
    </w:p>
    <w:p w14:paraId="40D266D4" w14:textId="065C1B85" w:rsidR="00F90424" w:rsidRDefault="00F90424" w:rsidP="00B9314B">
      <w:pPr>
        <w:pStyle w:val="IEEEStdsLevel2Header"/>
        <w:rPr>
          <w:ins w:id="1014" w:author="Smith Kennedy" w:date="2022-02-07T21:48:00Z"/>
          <w:rFonts w:eastAsia="MS Mincho"/>
        </w:rPr>
      </w:pPr>
      <w:bookmarkStart w:id="1015" w:name="_Toc95162779"/>
      <w:ins w:id="1016" w:author="Smith Kennedy" w:date="2022-02-07T21:48:00Z">
        <w:r>
          <w:rPr>
            <w:rFonts w:eastAsia="MS Mincho"/>
          </w:rPr>
          <w:lastRenderedPageBreak/>
          <w:t>All Operations: "</w:t>
        </w:r>
        <w:r w:rsidR="00425DB5">
          <w:rPr>
            <w:rFonts w:eastAsia="MS Mincho"/>
          </w:rPr>
          <w:t>client-info</w:t>
        </w:r>
        <w:r>
          <w:rPr>
            <w:rFonts w:eastAsia="MS Mincho"/>
          </w:rPr>
          <w:t>"</w:t>
        </w:r>
        <w:bookmarkEnd w:id="1002"/>
        <w:bookmarkEnd w:id="1003"/>
        <w:bookmarkEnd w:id="1004"/>
        <w:bookmarkEnd w:id="1005"/>
        <w:bookmarkEnd w:id="1006"/>
        <w:bookmarkEnd w:id="1015"/>
      </w:ins>
    </w:p>
    <w:p w14:paraId="57AC2F2D" w14:textId="00B097E4" w:rsidR="005A767A" w:rsidRDefault="0033757B" w:rsidP="00F90424">
      <w:pPr>
        <w:pStyle w:val="IEEEStdsParagraph"/>
        <w:rPr>
          <w:ins w:id="1017" w:author="Smith Kennedy" w:date="2022-02-07T21:48:00Z"/>
          <w:rFonts w:eastAsia="MS Mincho"/>
        </w:rPr>
      </w:pPr>
      <w:ins w:id="1018" w:author="Smith Kennedy" w:date="2022-02-07T21:48:00Z">
        <w:r>
          <w:rPr>
            <w:rFonts w:eastAsia="MS Mincho"/>
          </w:rPr>
          <w:t xml:space="preserve">Clients MAY supply and Printers MUST accept the </w:t>
        </w:r>
        <w:r w:rsidR="00F90424">
          <w:rPr>
            <w:rFonts w:eastAsia="MS Mincho"/>
          </w:rPr>
          <w:t>"</w:t>
        </w:r>
        <w:r w:rsidR="00425DB5">
          <w:rPr>
            <w:rFonts w:eastAsia="MS Mincho"/>
          </w:rPr>
          <w:t>client-info</w:t>
        </w:r>
        <w:r w:rsidR="00F90424">
          <w:rPr>
            <w:rFonts w:eastAsia="MS Mincho"/>
          </w:rPr>
          <w:t>"</w:t>
        </w:r>
        <w:r w:rsidR="00D85387">
          <w:rPr>
            <w:rFonts w:eastAsia="MS Mincho"/>
          </w:rPr>
          <w:t xml:space="preserve"> operation attribute</w:t>
        </w:r>
        <w:r w:rsidR="00F90424">
          <w:rPr>
            <w:rFonts w:eastAsia="MS Mincho"/>
          </w:rPr>
          <w:t xml:space="preserve"> (section </w:t>
        </w:r>
      </w:ins>
      <w:r w:rsidR="00425DB5">
        <w:rPr>
          <w:rFonts w:eastAsia="MS Mincho"/>
        </w:rPr>
        <w:fldChar w:fldCharType="begin"/>
      </w:r>
      <w:r w:rsidR="00425DB5">
        <w:rPr>
          <w:rFonts w:eastAsia="MS Mincho"/>
        </w:rPr>
        <w:instrText xml:space="preserve"> REF _Ref53377532 \n \h </w:instrText>
      </w:r>
      <w:r w:rsidR="00425DB5">
        <w:rPr>
          <w:rFonts w:eastAsia="MS Mincho"/>
        </w:rPr>
      </w:r>
      <w:r w:rsidR="00425DB5">
        <w:rPr>
          <w:rFonts w:eastAsia="MS Mincho"/>
        </w:rPr>
        <w:fldChar w:fldCharType="separate"/>
      </w:r>
      <w:r w:rsidR="00D6659E">
        <w:rPr>
          <w:rFonts w:eastAsia="MS Mincho"/>
        </w:rPr>
        <w:t>6.1.1</w:t>
      </w:r>
      <w:r w:rsidR="00425DB5">
        <w:rPr>
          <w:rFonts w:eastAsia="MS Mincho"/>
        </w:rPr>
        <w:fldChar w:fldCharType="end"/>
      </w:r>
      <w:ins w:id="1019" w:author="Smith Kennedy" w:date="2022-02-07T21:48:00Z">
        <w:r w:rsidR="00F90424">
          <w:rPr>
            <w:rFonts w:eastAsia="MS Mincho"/>
          </w:rPr>
          <w:t>)</w:t>
        </w:r>
        <w:r w:rsidR="005A767A">
          <w:rPr>
            <w:rFonts w:eastAsia="MS Mincho"/>
          </w:rPr>
          <w:t>.</w:t>
        </w:r>
        <w:r w:rsidR="00D85387">
          <w:rPr>
            <w:rFonts w:eastAsia="MS Mincho"/>
          </w:rPr>
          <w:t xml:space="preserve"> </w:t>
        </w:r>
      </w:ins>
    </w:p>
    <w:p w14:paraId="62BF9A45" w14:textId="00867943" w:rsidR="00F90424" w:rsidRPr="0090000D" w:rsidRDefault="006E2F8C" w:rsidP="00F90424">
      <w:pPr>
        <w:pStyle w:val="IEEEStdsParagraph"/>
        <w:rPr>
          <w:rFonts w:eastAsia="MS Mincho"/>
        </w:rPr>
      </w:pPr>
      <w:ins w:id="1020" w:author="Smith Kennedy" w:date="2022-02-07T21:48:00Z">
        <w:r>
          <w:rPr>
            <w:rFonts w:eastAsia="MS Mincho"/>
          </w:rPr>
          <w:t xml:space="preserve">When the operation is a </w:t>
        </w:r>
        <w:r w:rsidR="00902DF5">
          <w:rPr>
            <w:rFonts w:eastAsia="MS Mincho"/>
          </w:rPr>
          <w:t>Job Creation Operation</w:t>
        </w:r>
        <w:r>
          <w:rPr>
            <w:rFonts w:eastAsia="MS Mincho"/>
          </w:rPr>
          <w:t xml:space="preserve">, </w:t>
        </w:r>
        <w:r w:rsidR="00F90424" w:rsidRPr="00350C59">
          <w:rPr>
            <w:rFonts w:eastAsia="MS Mincho"/>
          </w:rPr>
          <w:t>The Printer sets</w:t>
        </w:r>
        <w:r w:rsidR="00F90424">
          <w:rPr>
            <w:rFonts w:eastAsia="MS Mincho"/>
          </w:rPr>
          <w:t xml:space="preserve"> the</w:t>
        </w:r>
        <w:r w:rsidR="00F90424" w:rsidRPr="00350C59">
          <w:rPr>
            <w:rFonts w:eastAsia="MS Mincho"/>
          </w:rPr>
          <w:t xml:space="preserve"> </w:t>
        </w:r>
        <w:r w:rsidR="00F90424">
          <w:rPr>
            <w:rFonts w:eastAsia="MS Mincho"/>
          </w:rPr>
          <w:t xml:space="preserve">"job-originating-user-uri" (section </w:t>
        </w:r>
      </w:ins>
      <w:r w:rsidR="00F90424">
        <w:rPr>
          <w:rFonts w:eastAsia="MS Mincho"/>
        </w:rPr>
        <w:fldChar w:fldCharType="begin"/>
      </w:r>
      <w:r w:rsidR="00F90424">
        <w:rPr>
          <w:rFonts w:eastAsia="MS Mincho"/>
        </w:rPr>
        <w:instrText xml:space="preserve"> REF _Ref179003955 \r \h </w:instrText>
      </w:r>
      <w:r w:rsidR="00F90424">
        <w:rPr>
          <w:rFonts w:eastAsia="MS Mincho"/>
        </w:rPr>
      </w:r>
      <w:r w:rsidR="00F90424">
        <w:rPr>
          <w:rFonts w:eastAsia="MS Mincho"/>
        </w:rPr>
        <w:fldChar w:fldCharType="separate"/>
      </w:r>
      <w:r w:rsidR="00D6659E">
        <w:rPr>
          <w:rFonts w:eastAsia="MS Mincho"/>
        </w:rPr>
        <w:t>6.4.1</w:t>
      </w:r>
      <w:r w:rsidR="00F90424">
        <w:rPr>
          <w:rFonts w:eastAsia="MS Mincho"/>
        </w:rPr>
        <w:fldChar w:fldCharType="end"/>
      </w:r>
      <w:ins w:id="1021" w:author="Smith Kennedy" w:date="2022-02-07T21:48:00Z">
        <w:r w:rsidR="00F90424">
          <w:rPr>
            <w:rFonts w:eastAsia="MS Mincho"/>
          </w:rPr>
          <w:t xml:space="preserve">) or "notify-subscriber-user-uri" (section </w:t>
        </w:r>
      </w:ins>
      <w:r w:rsidR="00F90424">
        <w:rPr>
          <w:rFonts w:eastAsia="MS Mincho"/>
        </w:rPr>
        <w:fldChar w:fldCharType="begin"/>
      </w:r>
      <w:r w:rsidR="00F90424">
        <w:rPr>
          <w:rFonts w:eastAsia="MS Mincho"/>
        </w:rPr>
        <w:instrText xml:space="preserve"> REF _Ref179004062 \r \h </w:instrText>
      </w:r>
      <w:r w:rsidR="00F90424">
        <w:rPr>
          <w:rFonts w:eastAsia="MS Mincho"/>
        </w:rPr>
      </w:r>
      <w:r w:rsidR="00F90424">
        <w:rPr>
          <w:rFonts w:eastAsia="MS Mincho"/>
        </w:rPr>
        <w:fldChar w:fldCharType="separate"/>
      </w:r>
      <w:r w:rsidR="00D6659E">
        <w:rPr>
          <w:rFonts w:eastAsia="MS Mincho"/>
        </w:rPr>
        <w:t>6.7.2</w:t>
      </w:r>
      <w:r w:rsidR="00F90424">
        <w:rPr>
          <w:rFonts w:eastAsia="MS Mincho"/>
        </w:rPr>
        <w:fldChar w:fldCharType="end"/>
      </w:r>
      <w:ins w:id="1022" w:author="Smith Kennedy" w:date="2022-02-07T21:48:00Z">
        <w:r w:rsidR="00F90424">
          <w:rPr>
            <w:rFonts w:eastAsia="MS Mincho"/>
          </w:rPr>
          <w:t>)</w:t>
        </w:r>
        <w:r w:rsidR="00F90424" w:rsidRPr="00350C59">
          <w:rPr>
            <w:rFonts w:eastAsia="MS Mincho"/>
          </w:rPr>
          <w:t xml:space="preserve"> attribute </w:t>
        </w:r>
        <w:r w:rsidR="00F90424">
          <w:rPr>
            <w:rFonts w:eastAsia="MS Mincho"/>
          </w:rPr>
          <w:t xml:space="preserve">as </w:t>
        </w:r>
        <w:r w:rsidR="00C16DA8">
          <w:rPr>
            <w:rFonts w:eastAsia="MS Mincho"/>
          </w:rPr>
          <w:t xml:space="preserve">applicable </w:t>
        </w:r>
        <w:r w:rsidR="00F90424" w:rsidRPr="00350C59">
          <w:rPr>
            <w:rFonts w:eastAsia="MS Mincho"/>
          </w:rPr>
          <w:t>to the most authenticated URI that it can obtain from the authentication service over which the IPP operation was received. </w:t>
        </w:r>
      </w:ins>
      <w:r w:rsidR="00C16DA8">
        <w:rPr>
          <w:rFonts w:eastAsia="MS Mincho"/>
        </w:rPr>
        <w:t>T</w:t>
      </w:r>
      <w:r w:rsidR="00F90424" w:rsidRPr="00350C59">
        <w:rPr>
          <w:rFonts w:eastAsia="MS Mincho"/>
        </w:rPr>
        <w:t>he Printer use</w:t>
      </w:r>
      <w:r w:rsidR="00C16DA8">
        <w:rPr>
          <w:rFonts w:eastAsia="MS Mincho"/>
        </w:rPr>
        <w:t>s</w:t>
      </w:r>
      <w:r w:rsidR="00F90424" w:rsidRPr="00350C59">
        <w:rPr>
          <w:rFonts w:eastAsia="MS Mincho"/>
        </w:rPr>
        <w:t xml:space="preserve"> the "requesting-user-uri" operation </w:t>
      </w:r>
      <w:r w:rsidR="00835D9D">
        <w:rPr>
          <w:rFonts w:eastAsia="MS Mincho"/>
        </w:rPr>
        <w:t xml:space="preserve">attribute </w:t>
      </w:r>
      <w:r w:rsidR="00CD1BC5">
        <w:rPr>
          <w:rFonts w:eastAsia="MS Mincho"/>
        </w:rPr>
        <w:t xml:space="preserve">value </w:t>
      </w:r>
      <w:r w:rsidR="00835D9D" w:rsidRPr="00350C59">
        <w:rPr>
          <w:rFonts w:eastAsia="MS Mincho"/>
        </w:rPr>
        <w:t xml:space="preserve">supplied by the </w:t>
      </w:r>
      <w:r w:rsidR="00835D9D">
        <w:rPr>
          <w:rFonts w:eastAsia="MS Mincho"/>
        </w:rPr>
        <w:t>Client</w:t>
      </w:r>
      <w:r w:rsidR="00835D9D" w:rsidRPr="00350C59">
        <w:rPr>
          <w:rFonts w:eastAsia="MS Mincho"/>
        </w:rPr>
        <w:t xml:space="preserve"> </w:t>
      </w:r>
      <w:r w:rsidR="00CD1BC5">
        <w:rPr>
          <w:rFonts w:eastAsia="MS Mincho"/>
        </w:rPr>
        <w:t>o</w:t>
      </w:r>
      <w:r w:rsidR="00835D9D" w:rsidRPr="00350C59">
        <w:rPr>
          <w:rFonts w:eastAsia="MS Mincho"/>
        </w:rPr>
        <w:t xml:space="preserve">nly if </w:t>
      </w:r>
      <w:r w:rsidR="00835D9D">
        <w:rPr>
          <w:rFonts w:eastAsia="MS Mincho"/>
        </w:rPr>
        <w:t>an authenticated URI</w:t>
      </w:r>
      <w:r w:rsidR="00835D9D" w:rsidRPr="00350C59">
        <w:rPr>
          <w:rFonts w:eastAsia="MS Mincho"/>
        </w:rPr>
        <w:t xml:space="preserve"> is not available</w:t>
      </w:r>
      <w:r w:rsidR="00F90424" w:rsidRPr="00350C59">
        <w:rPr>
          <w:rFonts w:eastAsia="MS Mincho"/>
        </w:rPr>
        <w:t>.</w:t>
      </w:r>
    </w:p>
    <w:p w14:paraId="6B8E3F4D" w14:textId="77777777" w:rsidR="00F90424" w:rsidRDefault="00F90424" w:rsidP="00B9314B">
      <w:pPr>
        <w:pStyle w:val="IEEEStdsLevel2Header"/>
        <w:rPr>
          <w:rFonts w:eastAsia="MS Mincho"/>
        </w:rPr>
      </w:pPr>
      <w:bookmarkStart w:id="1023" w:name="_Toc204693722"/>
      <w:bookmarkStart w:id="1024" w:name="_Toc14878436"/>
      <w:bookmarkStart w:id="1025" w:name="_Toc40961847"/>
      <w:bookmarkStart w:id="1026" w:name="_Ref53725216"/>
      <w:bookmarkStart w:id="1027" w:name="_Toc95162780"/>
      <w:bookmarkStart w:id="1028" w:name="_Toc86756041"/>
      <w:r>
        <w:rPr>
          <w:rFonts w:eastAsia="MS Mincho"/>
        </w:rPr>
        <w:t>Get-Printer-Attributes Operation</w:t>
      </w:r>
      <w:bookmarkEnd w:id="1007"/>
      <w:r>
        <w:rPr>
          <w:rFonts w:eastAsia="MS Mincho"/>
        </w:rPr>
        <w:t>: "first-index" and "limit"</w:t>
      </w:r>
      <w:bookmarkEnd w:id="1023"/>
      <w:bookmarkEnd w:id="1024"/>
      <w:bookmarkEnd w:id="1025"/>
      <w:bookmarkEnd w:id="1026"/>
      <w:bookmarkEnd w:id="1027"/>
      <w:bookmarkEnd w:id="1028"/>
    </w:p>
    <w:p w14:paraId="0D8A01AB" w14:textId="72755FDC" w:rsidR="00F90424" w:rsidRPr="00DE0E48" w:rsidRDefault="003847D6" w:rsidP="00F90424">
      <w:pPr>
        <w:pStyle w:val="IEEEStdsParagraph"/>
        <w:rPr>
          <w:rFonts w:eastAsia="MS Mincho"/>
        </w:rPr>
      </w:pPr>
      <w:r>
        <w:rPr>
          <w:rFonts w:eastAsia="MS Mincho"/>
        </w:rPr>
        <w:t>I</w:t>
      </w:r>
      <w:r w:rsidR="00F90424">
        <w:rPr>
          <w:rFonts w:eastAsia="MS Mincho"/>
        </w:rPr>
        <w:t xml:space="preserve">f a Printer supports the "media-col-database" Printer Description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D6659E">
        <w:t>[PWG5100.7]</w:t>
      </w:r>
      <w:r w:rsidR="00F90424">
        <w:rPr>
          <w:rFonts w:eastAsia="MS Mincho"/>
        </w:rPr>
        <w:fldChar w:fldCharType="end"/>
      </w:r>
      <w:r w:rsidR="003C21B7">
        <w:rPr>
          <w:rFonts w:eastAsia="MS Mincho"/>
        </w:rPr>
        <w:t xml:space="preserve"> or the "finishings-col-database"</w:t>
      </w:r>
      <w:r w:rsidR="005F3314">
        <w:rPr>
          <w:rFonts w:eastAsia="MS Mincho"/>
        </w:rPr>
        <w:t xml:space="preserve"> </w:t>
      </w:r>
      <w:r w:rsidR="005F3314">
        <w:rPr>
          <w:rFonts w:eastAsia="MS Mincho"/>
        </w:rPr>
        <w:fldChar w:fldCharType="begin"/>
      </w:r>
      <w:r w:rsidR="005F3314">
        <w:rPr>
          <w:rFonts w:eastAsia="MS Mincho"/>
        </w:rPr>
        <w:instrText xml:space="preserve"> REF PWG5100_1 \h </w:instrText>
      </w:r>
      <w:r w:rsidR="005F3314">
        <w:rPr>
          <w:rFonts w:eastAsia="MS Mincho"/>
        </w:rPr>
      </w:r>
      <w:r w:rsidR="005F3314">
        <w:rPr>
          <w:rFonts w:eastAsia="MS Mincho"/>
        </w:rPr>
        <w:fldChar w:fldCharType="separate"/>
      </w:r>
      <w:r w:rsidR="00D6659E">
        <w:t>[PWG5100.1]</w:t>
      </w:r>
      <w:r w:rsidR="005F3314">
        <w:rPr>
          <w:rFonts w:eastAsia="MS Mincho"/>
        </w:rPr>
        <w:fldChar w:fldCharType="end"/>
      </w:r>
      <w:r w:rsidR="00F90424">
        <w:rPr>
          <w:rFonts w:eastAsia="MS Mincho"/>
        </w:rPr>
        <w:t xml:space="preserve">, </w:t>
      </w:r>
      <w:r w:rsidR="00861676">
        <w:rPr>
          <w:rFonts w:eastAsia="MS Mincho"/>
        </w:rPr>
        <w:t xml:space="preserve">then </w:t>
      </w:r>
      <w:r w:rsidR="00F90424">
        <w:rPr>
          <w:rFonts w:eastAsia="MS Mincho"/>
        </w:rPr>
        <w:t xml:space="preserve">the Printer SHOULD support the "first-index" (section </w:t>
      </w:r>
      <w:r w:rsidR="00F90424">
        <w:rPr>
          <w:rFonts w:eastAsia="MS Mincho"/>
        </w:rPr>
        <w:fldChar w:fldCharType="begin"/>
      </w:r>
      <w:r w:rsidR="00F90424">
        <w:rPr>
          <w:rFonts w:eastAsia="MS Mincho"/>
        </w:rPr>
        <w:instrText xml:space="preserve"> REF _Ref180138979 \r \h </w:instrText>
      </w:r>
      <w:r w:rsidR="00F90424">
        <w:rPr>
          <w:rFonts w:eastAsia="MS Mincho"/>
        </w:rPr>
      </w:r>
      <w:r w:rsidR="00F90424">
        <w:rPr>
          <w:rFonts w:eastAsia="MS Mincho"/>
        </w:rPr>
        <w:fldChar w:fldCharType="separate"/>
      </w:r>
      <w:r w:rsidR="00D6659E">
        <w:rPr>
          <w:rFonts w:eastAsia="MS Mincho"/>
        </w:rPr>
        <w:t>6.1.4</w:t>
      </w:r>
      <w:r w:rsidR="00F90424">
        <w:rPr>
          <w:rFonts w:eastAsia="MS Mincho"/>
        </w:rPr>
        <w:fldChar w:fldCharType="end"/>
      </w:r>
      <w:r w:rsidR="00F90424">
        <w:rPr>
          <w:rFonts w:eastAsia="MS Mincho"/>
        </w:rPr>
        <w:t>) and "limit" (</w:t>
      </w:r>
      <w:r w:rsidR="00F90424">
        <w:rPr>
          <w:rFonts w:eastAsia="MS Mincho"/>
        </w:rPr>
        <w:fldChar w:fldCharType="begin"/>
      </w:r>
      <w:r w:rsidR="00F90424">
        <w:rPr>
          <w:rFonts w:eastAsia="MS Mincho"/>
        </w:rPr>
        <w:instrText xml:space="preserve"> REF STD92 \h </w:instrText>
      </w:r>
      <w:r w:rsidR="00F90424">
        <w:rPr>
          <w:rFonts w:eastAsia="MS Mincho"/>
        </w:rPr>
      </w:r>
      <w:r w:rsidR="00F90424">
        <w:rPr>
          <w:rFonts w:eastAsia="MS Mincho"/>
        </w:rPr>
        <w:fldChar w:fldCharType="separate"/>
      </w:r>
      <w:r w:rsidR="00D6659E" w:rsidRPr="003A6A5B">
        <w:t>[</w:t>
      </w:r>
      <w:r w:rsidR="00D6659E">
        <w:t>STD92</w:t>
      </w:r>
      <w:r w:rsidR="00D6659E" w:rsidRPr="003A6A5B">
        <w:t>]</w:t>
      </w:r>
      <w:r w:rsidR="00F90424">
        <w:rPr>
          <w:rFonts w:eastAsia="MS Mincho"/>
        </w:rPr>
        <w:fldChar w:fldCharType="end"/>
      </w:r>
      <w:r w:rsidR="00F90424">
        <w:rPr>
          <w:rFonts w:eastAsia="MS Mincho"/>
        </w:rPr>
        <w:t>) operation attributes to</w:t>
      </w:r>
      <w:r w:rsidR="00EB2FC2">
        <w:rPr>
          <w:rFonts w:eastAsia="MS Mincho"/>
        </w:rPr>
        <w:t xml:space="preserve"> allow a Client to request</w:t>
      </w:r>
      <w:r w:rsidR="00F90424">
        <w:rPr>
          <w:rFonts w:eastAsia="MS Mincho"/>
        </w:rPr>
        <w:t xml:space="preserve"> limit</w:t>
      </w:r>
      <w:r w:rsidR="00EB2FC2">
        <w:rPr>
          <w:rFonts w:eastAsia="MS Mincho"/>
        </w:rPr>
        <w:t>s to</w:t>
      </w:r>
      <w:r w:rsidR="00F90424">
        <w:rPr>
          <w:rFonts w:eastAsia="MS Mincho"/>
        </w:rPr>
        <w:t xml:space="preserve"> the number of "media-col-database" values </w:t>
      </w:r>
      <w:r w:rsidR="005F3314">
        <w:rPr>
          <w:rFonts w:eastAsia="MS Mincho"/>
        </w:rPr>
        <w:t xml:space="preserve">or "finishings-col-database" </w:t>
      </w:r>
      <w:r w:rsidR="00E01B79">
        <w:rPr>
          <w:rFonts w:eastAsia="MS Mincho"/>
        </w:rPr>
        <w:t xml:space="preserve">values </w:t>
      </w:r>
      <w:r w:rsidR="00EB2FC2">
        <w:rPr>
          <w:rFonts w:eastAsia="MS Mincho"/>
        </w:rPr>
        <w:t xml:space="preserve">the Printer </w:t>
      </w:r>
      <w:r w:rsidR="00F90424">
        <w:rPr>
          <w:rFonts w:eastAsia="MS Mincho"/>
        </w:rPr>
        <w:t>return</w:t>
      </w:r>
      <w:r w:rsidR="00EB2FC2">
        <w:rPr>
          <w:rFonts w:eastAsia="MS Mincho"/>
        </w:rPr>
        <w:t>s</w:t>
      </w:r>
      <w:r w:rsidR="00F90424">
        <w:rPr>
          <w:rFonts w:eastAsia="MS Mincho"/>
        </w:rPr>
        <w:t xml:space="preserve"> in the response.</w:t>
      </w:r>
    </w:p>
    <w:p w14:paraId="026EC6DB" w14:textId="77777777" w:rsidR="00F90424" w:rsidRDefault="00F90424" w:rsidP="00B9314B">
      <w:pPr>
        <w:pStyle w:val="IEEEStdsLevel2Header"/>
        <w:rPr>
          <w:rFonts w:eastAsia="MS Mincho"/>
        </w:rPr>
      </w:pPr>
      <w:bookmarkStart w:id="1029" w:name="_Ref167260844"/>
      <w:bookmarkStart w:id="1030" w:name="_Toc204693723"/>
      <w:bookmarkStart w:id="1031" w:name="_Toc14878437"/>
      <w:bookmarkStart w:id="1032" w:name="_Toc40961848"/>
      <w:bookmarkStart w:id="1033" w:name="_Ref53725227"/>
      <w:bookmarkStart w:id="1034" w:name="_Toc95162781"/>
      <w:bookmarkStart w:id="1035" w:name="_Toc86756042"/>
      <w:r>
        <w:rPr>
          <w:rFonts w:eastAsia="MS Mincho"/>
        </w:rPr>
        <w:t>Get-Subscriptions Operation</w:t>
      </w:r>
      <w:bookmarkEnd w:id="1029"/>
      <w:r>
        <w:rPr>
          <w:rFonts w:eastAsia="MS Mincho"/>
        </w:rPr>
        <w:t>: "first-index" and "limit"</w:t>
      </w:r>
      <w:bookmarkEnd w:id="1030"/>
      <w:bookmarkEnd w:id="1031"/>
      <w:bookmarkEnd w:id="1032"/>
      <w:bookmarkEnd w:id="1033"/>
      <w:bookmarkEnd w:id="1034"/>
      <w:bookmarkEnd w:id="1035"/>
    </w:p>
    <w:p w14:paraId="6ECF68D7" w14:textId="5308D32D" w:rsidR="00F90424" w:rsidRDefault="00F90424" w:rsidP="00F90424">
      <w:pPr>
        <w:pStyle w:val="IEEEStdsParagraph"/>
        <w:rPr>
          <w:rFonts w:eastAsia="MS Mincho"/>
        </w:rPr>
      </w:pPr>
      <w:r>
        <w:rPr>
          <w:rFonts w:eastAsia="MS Mincho"/>
        </w:rPr>
        <w:t xml:space="preserve">If </w:t>
      </w:r>
      <w:r w:rsidR="00DA3ECC">
        <w:rPr>
          <w:rFonts w:eastAsia="MS Mincho"/>
        </w:rPr>
        <w:t>a</w:t>
      </w:r>
      <w:r>
        <w:rPr>
          <w:rFonts w:eastAsia="MS Mincho"/>
        </w:rPr>
        <w:t xml:space="preserve"> Printer </w:t>
      </w:r>
      <w:r w:rsidR="00B81473">
        <w:rPr>
          <w:rFonts w:eastAsia="MS Mincho"/>
        </w:rPr>
        <w:t xml:space="preserve">includes the </w:t>
      </w:r>
      <w:r w:rsidR="00364EFF">
        <w:rPr>
          <w:rFonts w:eastAsia="MS Mincho"/>
        </w:rPr>
        <w:t>0x0019 '</w:t>
      </w:r>
      <w:r>
        <w:rPr>
          <w:rFonts w:eastAsia="MS Mincho"/>
        </w:rPr>
        <w:t>Get-Subscriptions</w:t>
      </w:r>
      <w:r w:rsidR="00364EFF">
        <w:rPr>
          <w:rFonts w:eastAsia="MS Mincho"/>
        </w:rPr>
        <w:t>' enum value</w:t>
      </w:r>
      <w:r w:rsidR="004C6A30">
        <w:rPr>
          <w:rFonts w:eastAsia="MS Mincho"/>
        </w:rPr>
        <w:t xml:space="preserve"> </w:t>
      </w:r>
      <w:r w:rsidR="00DA3ECC">
        <w:rPr>
          <w:rFonts w:eastAsia="MS Mincho"/>
        </w:rPr>
        <w:fldChar w:fldCharType="begin"/>
      </w:r>
      <w:r w:rsidR="00DA3ECC">
        <w:rPr>
          <w:rFonts w:eastAsia="MS Mincho"/>
        </w:rPr>
        <w:instrText xml:space="preserve"> REF RFC3995 \h </w:instrText>
      </w:r>
      <w:r w:rsidR="00DA3ECC">
        <w:rPr>
          <w:rFonts w:eastAsia="MS Mincho"/>
        </w:rPr>
      </w:r>
      <w:r w:rsidR="00DA3ECC">
        <w:rPr>
          <w:rFonts w:eastAsia="MS Mincho"/>
        </w:rPr>
        <w:fldChar w:fldCharType="separate"/>
      </w:r>
      <w:r w:rsidR="00D6659E">
        <w:t>[RFC3995]</w:t>
      </w:r>
      <w:r w:rsidR="00DA3ECC">
        <w:rPr>
          <w:rFonts w:eastAsia="MS Mincho"/>
        </w:rPr>
        <w:fldChar w:fldCharType="end"/>
      </w:r>
      <w:r w:rsidR="00364EFF">
        <w:rPr>
          <w:rFonts w:eastAsia="MS Mincho"/>
        </w:rPr>
        <w:t xml:space="preserve"> in its </w:t>
      </w:r>
      <w:r w:rsidR="00E0001E">
        <w:rPr>
          <w:rFonts w:eastAsia="MS Mincho"/>
        </w:rPr>
        <w:t xml:space="preserve">"operations-supported" Printer Description attribute </w:t>
      </w:r>
      <w:r w:rsidR="00E0001E">
        <w:rPr>
          <w:rFonts w:eastAsia="MS Mincho"/>
        </w:rPr>
        <w:fldChar w:fldCharType="begin"/>
      </w:r>
      <w:r w:rsidR="00E0001E">
        <w:rPr>
          <w:rFonts w:eastAsia="MS Mincho"/>
        </w:rPr>
        <w:instrText xml:space="preserve"> REF STD92 \h </w:instrText>
      </w:r>
      <w:r w:rsidR="00E0001E">
        <w:rPr>
          <w:rFonts w:eastAsia="MS Mincho"/>
        </w:rPr>
      </w:r>
      <w:r w:rsidR="00E0001E">
        <w:rPr>
          <w:rFonts w:eastAsia="MS Mincho"/>
        </w:rPr>
        <w:fldChar w:fldCharType="separate"/>
      </w:r>
      <w:r w:rsidR="00D6659E" w:rsidRPr="003A6A5B">
        <w:t>[</w:t>
      </w:r>
      <w:r w:rsidR="00D6659E">
        <w:t>STD92</w:t>
      </w:r>
      <w:r w:rsidR="00D6659E" w:rsidRPr="003A6A5B">
        <w:t>]</w:t>
      </w:r>
      <w:r w:rsidR="00E0001E">
        <w:rPr>
          <w:rFonts w:eastAsia="MS Mincho"/>
        </w:rPr>
        <w:fldChar w:fldCharType="end"/>
      </w:r>
      <w:r>
        <w:rPr>
          <w:rFonts w:eastAsia="MS Mincho"/>
        </w:rPr>
        <w:t xml:space="preserve">, </w:t>
      </w:r>
      <w:r w:rsidR="00DA3ECC">
        <w:rPr>
          <w:rFonts w:eastAsia="MS Mincho"/>
        </w:rPr>
        <w:t>the</w:t>
      </w:r>
      <w:r>
        <w:rPr>
          <w:rFonts w:eastAsia="MS Mincho"/>
        </w:rPr>
        <w:t xml:space="preserve"> Printer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to </w:t>
      </w:r>
      <w:r w:rsidR="002D4711">
        <w:rPr>
          <w:rFonts w:eastAsia="MS Mincho"/>
        </w:rPr>
        <w:t xml:space="preserve">allow a Client to request </w:t>
      </w:r>
      <w:r>
        <w:rPr>
          <w:rFonts w:eastAsia="MS Mincho"/>
        </w:rPr>
        <w:t xml:space="preserve">the </w:t>
      </w:r>
      <w:r w:rsidR="002D4711">
        <w:rPr>
          <w:rFonts w:eastAsia="MS Mincho"/>
        </w:rPr>
        <w:t xml:space="preserve">index of the </w:t>
      </w:r>
      <w:r>
        <w:rPr>
          <w:rFonts w:eastAsia="MS Mincho"/>
        </w:rPr>
        <w:t>first Subscription object returned in the response.</w:t>
      </w:r>
    </w:p>
    <w:p w14:paraId="25F60389" w14:textId="77777777" w:rsidR="00F90424" w:rsidRDefault="00F90424" w:rsidP="00B9314B">
      <w:pPr>
        <w:pStyle w:val="IEEEStdsLevel2Header"/>
        <w:rPr>
          <w:rFonts w:eastAsia="MS Mincho"/>
        </w:rPr>
      </w:pPr>
      <w:bookmarkStart w:id="1036" w:name="_Ref180002855"/>
      <w:bookmarkStart w:id="1037" w:name="_Toc204693724"/>
      <w:bookmarkStart w:id="1038" w:name="_Toc14878438"/>
      <w:bookmarkStart w:id="1039" w:name="_Toc40961849"/>
      <w:bookmarkStart w:id="1040" w:name="_Ref53725245"/>
      <w:bookmarkStart w:id="1041" w:name="_Toc95162782"/>
      <w:bookmarkStart w:id="1042" w:name="_Toc86756043"/>
      <w:r>
        <w:rPr>
          <w:rFonts w:eastAsia="MS Mincho"/>
        </w:rPr>
        <w:t>Get-Jobs Operation</w:t>
      </w:r>
      <w:bookmarkEnd w:id="1036"/>
      <w:r>
        <w:rPr>
          <w:rFonts w:eastAsia="MS Mincho"/>
        </w:rPr>
        <w:t>: "first-index" and "limit"</w:t>
      </w:r>
      <w:bookmarkEnd w:id="1037"/>
      <w:bookmarkEnd w:id="1038"/>
      <w:bookmarkEnd w:id="1039"/>
      <w:bookmarkEnd w:id="1040"/>
      <w:bookmarkEnd w:id="1041"/>
      <w:bookmarkEnd w:id="1042"/>
    </w:p>
    <w:p w14:paraId="69F259E3" w14:textId="5C03DA66" w:rsidR="00F90424" w:rsidRDefault="00F90424" w:rsidP="00F90424">
      <w:pPr>
        <w:pStyle w:val="IEEEStdsParagraph"/>
        <w:rPr>
          <w:rFonts w:eastAsia="MS Mincho"/>
        </w:rPr>
      </w:pPr>
      <w:r>
        <w:rPr>
          <w:rFonts w:eastAsia="MS Mincho"/>
        </w:rPr>
        <w:t xml:space="preserve">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to select the first Job object that is returned in the response.</w:t>
      </w:r>
    </w:p>
    <w:p w14:paraId="116F3F5F" w14:textId="77777777" w:rsidR="00F90424" w:rsidRDefault="00F90424" w:rsidP="00B9314B">
      <w:pPr>
        <w:pStyle w:val="IEEEStdsLevel2Header"/>
        <w:rPr>
          <w:rFonts w:eastAsia="MS Mincho"/>
        </w:rPr>
      </w:pPr>
      <w:bookmarkStart w:id="1043" w:name="_Toc204693725"/>
      <w:bookmarkStart w:id="1044" w:name="_Toc14878439"/>
      <w:bookmarkStart w:id="1045" w:name="_Toc40961850"/>
      <w:bookmarkStart w:id="1046" w:name="_Ref53725254"/>
      <w:bookmarkStart w:id="1047" w:name="_Toc95162783"/>
      <w:bookmarkStart w:id="1048" w:name="_Toc86756044"/>
      <w:r>
        <w:rPr>
          <w:rFonts w:eastAsia="MS Mincho"/>
        </w:rPr>
        <w:t>Get-Documents Operation: "first-index" and "limit"</w:t>
      </w:r>
      <w:bookmarkEnd w:id="1043"/>
      <w:bookmarkEnd w:id="1044"/>
      <w:bookmarkEnd w:id="1045"/>
      <w:bookmarkEnd w:id="1046"/>
      <w:bookmarkEnd w:id="1047"/>
      <w:bookmarkEnd w:id="1048"/>
    </w:p>
    <w:p w14:paraId="73DED42F" w14:textId="1E046F7A" w:rsidR="00F90424" w:rsidRPr="00270535" w:rsidRDefault="00F90424" w:rsidP="00F90424">
      <w:pPr>
        <w:pStyle w:val="IEEEStdsParagraph"/>
        <w:rPr>
          <w:rFonts w:eastAsia="MS Mincho"/>
        </w:rPr>
      </w:pPr>
      <w:r>
        <w:rPr>
          <w:rFonts w:eastAsia="MS Mincho"/>
        </w:rPr>
        <w:t xml:space="preserve">If the Printer supports the Get-Documents operation, Clients MAY provide and Printers MUST support the "first-index" operation attribute (section </w:t>
      </w:r>
      <w:r>
        <w:rPr>
          <w:rFonts w:eastAsia="MS Mincho"/>
        </w:rPr>
        <w:fldChar w:fldCharType="begin"/>
      </w:r>
      <w:r>
        <w:rPr>
          <w:rFonts w:eastAsia="MS Mincho"/>
        </w:rPr>
        <w:instrText xml:space="preserve"> REF _Ref180138979 \r \h </w:instrText>
      </w:r>
      <w:r>
        <w:rPr>
          <w:rFonts w:eastAsia="MS Mincho"/>
        </w:rPr>
      </w:r>
      <w:r>
        <w:rPr>
          <w:rFonts w:eastAsia="MS Mincho"/>
        </w:rPr>
        <w:fldChar w:fldCharType="separate"/>
      </w:r>
      <w:r w:rsidR="00D6659E">
        <w:rPr>
          <w:rFonts w:eastAsia="MS Mincho"/>
        </w:rPr>
        <w:t>6.1.4</w:t>
      </w:r>
      <w:r>
        <w:rPr>
          <w:rFonts w:eastAsia="MS Mincho"/>
        </w:rPr>
        <w:fldChar w:fldCharType="end"/>
      </w:r>
      <w:r>
        <w:rPr>
          <w:rFonts w:eastAsia="MS Mincho"/>
        </w:rPr>
        <w:t xml:space="preserve">) in conjunction with the "limit" operation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 xml:space="preserve"> to select the first Document object that is returned in the response.</w:t>
      </w:r>
    </w:p>
    <w:p w14:paraId="467F0383" w14:textId="77777777" w:rsidR="00F90424" w:rsidRDefault="00F90424" w:rsidP="00B9314B">
      <w:pPr>
        <w:pStyle w:val="IEEEStdsLevel2Header"/>
        <w:rPr>
          <w:rFonts w:eastAsia="MS Mincho"/>
        </w:rPr>
      </w:pPr>
      <w:bookmarkStart w:id="1049" w:name="_Ref184110839"/>
      <w:bookmarkStart w:id="1050" w:name="_Toc204693726"/>
      <w:bookmarkStart w:id="1051" w:name="_Toc14878440"/>
      <w:bookmarkStart w:id="1052" w:name="_Toc40961851"/>
      <w:bookmarkStart w:id="1053" w:name="_Ref180058578"/>
      <w:bookmarkStart w:id="1054" w:name="_Toc95162784"/>
      <w:bookmarkStart w:id="1055" w:name="_Toc86756045"/>
      <w:r>
        <w:rPr>
          <w:rFonts w:eastAsia="MS Mincho"/>
        </w:rPr>
        <w:t>Print-Job, Print-URI, Send-Document, and Send-URI Operations: "document-metadata"</w:t>
      </w:r>
      <w:bookmarkEnd w:id="1049"/>
      <w:bookmarkEnd w:id="1050"/>
      <w:bookmarkEnd w:id="1051"/>
      <w:bookmarkEnd w:id="1052"/>
      <w:bookmarkEnd w:id="1054"/>
      <w:bookmarkEnd w:id="1055"/>
    </w:p>
    <w:p w14:paraId="11B69CEC" w14:textId="5F27BBE4" w:rsidR="00F90424" w:rsidRDefault="00F90424" w:rsidP="00F90424">
      <w:pPr>
        <w:pStyle w:val="IEEEStdsParagraph"/>
        <w:rPr>
          <w:rFonts w:eastAsia="MS Mincho"/>
        </w:rPr>
      </w:pPr>
      <w:r>
        <w:rPr>
          <w:rFonts w:eastAsia="MS Mincho"/>
        </w:rPr>
        <w:t xml:space="preserve">Clients MAY supply and Printers MUST support the "document-metadata" (section </w:t>
      </w:r>
      <w:r>
        <w:rPr>
          <w:rFonts w:eastAsia="MS Mincho"/>
        </w:rPr>
        <w:fldChar w:fldCharType="begin"/>
      </w:r>
      <w:r>
        <w:rPr>
          <w:rFonts w:eastAsia="MS Mincho"/>
        </w:rPr>
        <w:instrText xml:space="preserve"> REF _Ref184110203 \r \h </w:instrText>
      </w:r>
      <w:r>
        <w:rPr>
          <w:rFonts w:eastAsia="MS Mincho"/>
        </w:rPr>
      </w:r>
      <w:r>
        <w:rPr>
          <w:rFonts w:eastAsia="MS Mincho"/>
        </w:rPr>
        <w:fldChar w:fldCharType="separate"/>
      </w:r>
      <w:r w:rsidR="00D6659E">
        <w:rPr>
          <w:rFonts w:eastAsia="MS Mincho"/>
        </w:rPr>
        <w:t>6.1.1</w:t>
      </w:r>
      <w:r>
        <w:rPr>
          <w:rFonts w:eastAsia="MS Mincho"/>
        </w:rPr>
        <w:fldChar w:fldCharType="end"/>
      </w:r>
      <w:r>
        <w:rPr>
          <w:rFonts w:eastAsia="MS Mincho"/>
        </w:rPr>
        <w:t>) operation attribute in the Print-Job, Print-URI, Send-Document, or Send-URI operations.</w:t>
      </w:r>
    </w:p>
    <w:p w14:paraId="25AEC587" w14:textId="67B6341A" w:rsidR="00F90424" w:rsidRDefault="00F90424" w:rsidP="00F90424">
      <w:pPr>
        <w:pStyle w:val="IEEEStdsParagraph"/>
        <w:rPr>
          <w:rFonts w:eastAsia="MS Mincho"/>
        </w:rPr>
      </w:pPr>
      <w:r>
        <w:rPr>
          <w:rFonts w:eastAsia="MS Mincho"/>
        </w:rPr>
        <w:lastRenderedPageBreak/>
        <w:t xml:space="preserve">If the Printer conforms to the IPP Document Object </w:t>
      </w:r>
      <w:r>
        <w:rPr>
          <w:rFonts w:eastAsia="MS Mincho"/>
        </w:rPr>
        <w:fldChar w:fldCharType="begin"/>
      </w:r>
      <w:r>
        <w:rPr>
          <w:rFonts w:eastAsia="MS Mincho"/>
        </w:rPr>
        <w:instrText xml:space="preserve"> REF PWG5100_5 \h </w:instrText>
      </w:r>
      <w:r>
        <w:rPr>
          <w:rFonts w:eastAsia="MS Mincho"/>
        </w:rPr>
      </w:r>
      <w:r>
        <w:rPr>
          <w:rFonts w:eastAsia="MS Mincho"/>
        </w:rPr>
        <w:fldChar w:fldCharType="separate"/>
      </w:r>
      <w:r w:rsidR="00D6659E">
        <w:t>[PWG5100.5]</w:t>
      </w:r>
      <w:r>
        <w:rPr>
          <w:rFonts w:eastAsia="MS Mincho"/>
        </w:rPr>
        <w:fldChar w:fldCharType="end"/>
      </w:r>
      <w:r>
        <w:rPr>
          <w:rFonts w:eastAsia="MS Mincho"/>
        </w:rPr>
        <w:t xml:space="preserve">, the </w:t>
      </w:r>
      <w:r w:rsidR="00E02635">
        <w:rPr>
          <w:rFonts w:eastAsia="MS Mincho"/>
        </w:rPr>
        <w:t>Printer</w:t>
      </w:r>
      <w:r>
        <w:rPr>
          <w:rFonts w:eastAsia="MS Mincho"/>
        </w:rPr>
        <w:t xml:space="preserve"> MUST copy the attribute value to the </w:t>
      </w:r>
      <w:r w:rsidR="007920B5">
        <w:rPr>
          <w:rFonts w:eastAsia="MS Mincho"/>
        </w:rPr>
        <w:t xml:space="preserve">"document-metadata" </w:t>
      </w:r>
      <w:r>
        <w:rPr>
          <w:rFonts w:eastAsia="MS Mincho"/>
        </w:rPr>
        <w:t xml:space="preserve">Document </w:t>
      </w:r>
      <w:r w:rsidR="007920B5">
        <w:rPr>
          <w:rFonts w:eastAsia="MS Mincho"/>
        </w:rPr>
        <w:t>Status attribute</w:t>
      </w:r>
      <w:r w:rsidR="001C3FF9">
        <w:rPr>
          <w:rFonts w:eastAsia="MS Mincho"/>
        </w:rPr>
        <w:t xml:space="preserve"> (section </w:t>
      </w:r>
      <w:r w:rsidR="00DD6AD0">
        <w:rPr>
          <w:rFonts w:eastAsia="MS Mincho"/>
        </w:rPr>
        <w:fldChar w:fldCharType="begin"/>
      </w:r>
      <w:r w:rsidR="00DD6AD0">
        <w:rPr>
          <w:rFonts w:eastAsia="MS Mincho"/>
        </w:rPr>
        <w:instrText xml:space="preserve"> REF _Ref194399331 \n \h </w:instrText>
      </w:r>
      <w:r w:rsidR="00DD6AD0">
        <w:rPr>
          <w:rFonts w:eastAsia="MS Mincho"/>
        </w:rPr>
      </w:r>
      <w:r w:rsidR="00DD6AD0">
        <w:rPr>
          <w:rFonts w:eastAsia="MS Mincho"/>
        </w:rPr>
        <w:fldChar w:fldCharType="separate"/>
      </w:r>
      <w:r w:rsidR="00D6659E">
        <w:rPr>
          <w:rFonts w:eastAsia="MS Mincho"/>
        </w:rPr>
        <w:t>6.3.1</w:t>
      </w:r>
      <w:r w:rsidR="00DD6AD0">
        <w:rPr>
          <w:rFonts w:eastAsia="MS Mincho"/>
        </w:rPr>
        <w:fldChar w:fldCharType="end"/>
      </w:r>
      <w:r w:rsidR="00DD6AD0">
        <w:rPr>
          <w:rFonts w:eastAsia="MS Mincho"/>
        </w:rPr>
        <w:t>)</w:t>
      </w:r>
      <w:r>
        <w:rPr>
          <w:rFonts w:eastAsia="MS Mincho"/>
        </w:rPr>
        <w:t xml:space="preserve">, otherwise the </w:t>
      </w:r>
      <w:r w:rsidR="00E02635">
        <w:rPr>
          <w:rFonts w:eastAsia="MS Mincho"/>
        </w:rPr>
        <w:t>Printer</w:t>
      </w:r>
      <w:r>
        <w:rPr>
          <w:rFonts w:eastAsia="MS Mincho"/>
        </w:rPr>
        <w:t xml:space="preserve"> MUST copy the attribute value to the </w:t>
      </w:r>
      <w:r w:rsidR="00DD6AD0">
        <w:rPr>
          <w:rFonts w:eastAsia="MS Mincho"/>
        </w:rPr>
        <w:t xml:space="preserve">"document-metadata" </w:t>
      </w:r>
      <w:r>
        <w:rPr>
          <w:rFonts w:eastAsia="MS Mincho"/>
        </w:rPr>
        <w:t xml:space="preserve">Job </w:t>
      </w:r>
      <w:r w:rsidR="00DD6AD0">
        <w:rPr>
          <w:rFonts w:eastAsia="MS Mincho"/>
        </w:rPr>
        <w:t xml:space="preserve">Status attribute (section </w:t>
      </w:r>
      <w:r w:rsidR="00DD6AD0">
        <w:rPr>
          <w:rFonts w:eastAsia="MS Mincho"/>
        </w:rPr>
        <w:fldChar w:fldCharType="begin"/>
      </w:r>
      <w:r w:rsidR="00DD6AD0">
        <w:rPr>
          <w:rFonts w:eastAsia="MS Mincho"/>
        </w:rPr>
        <w:instrText xml:space="preserve"> REF _Ref54688060 \n \h </w:instrText>
      </w:r>
      <w:r w:rsidR="00DD6AD0">
        <w:rPr>
          <w:rFonts w:eastAsia="MS Mincho"/>
        </w:rPr>
      </w:r>
      <w:r w:rsidR="00DD6AD0">
        <w:rPr>
          <w:rFonts w:eastAsia="MS Mincho"/>
        </w:rPr>
        <w:fldChar w:fldCharType="separate"/>
      </w:r>
      <w:r w:rsidR="00D6659E">
        <w:rPr>
          <w:rFonts w:eastAsia="MS Mincho"/>
        </w:rPr>
        <w:t>6.4.2</w:t>
      </w:r>
      <w:r w:rsidR="00DD6AD0">
        <w:rPr>
          <w:rFonts w:eastAsia="MS Mincho"/>
        </w:rPr>
        <w:fldChar w:fldCharType="end"/>
      </w:r>
      <w:r w:rsidR="00DD6AD0">
        <w:rPr>
          <w:rFonts w:eastAsia="MS Mincho"/>
        </w:rPr>
        <w:t>)</w:t>
      </w:r>
      <w:r>
        <w:rPr>
          <w:rFonts w:eastAsia="MS Mincho"/>
        </w:rPr>
        <w:t>.</w:t>
      </w:r>
    </w:p>
    <w:p w14:paraId="3CDCA3EF" w14:textId="77777777" w:rsidR="00F90424" w:rsidRDefault="00F90424" w:rsidP="00B9314B">
      <w:pPr>
        <w:pStyle w:val="IEEEStdsLevel2Header"/>
        <w:rPr>
          <w:rFonts w:eastAsia="MS Mincho"/>
        </w:rPr>
      </w:pPr>
      <w:bookmarkStart w:id="1056" w:name="_Toc204693727"/>
      <w:bookmarkStart w:id="1057" w:name="_Toc14878441"/>
      <w:bookmarkStart w:id="1058" w:name="_Ref31619440"/>
      <w:bookmarkStart w:id="1059" w:name="_Toc40961852"/>
      <w:bookmarkStart w:id="1060" w:name="_Toc95162785"/>
      <w:bookmarkStart w:id="1061" w:name="_Toc86756046"/>
      <w:r>
        <w:rPr>
          <w:rFonts w:eastAsia="MS Mincho"/>
        </w:rPr>
        <w:t>Print-Job, Print-URI, Send-Document, and Send-URI Operations: "document-password"</w:t>
      </w:r>
      <w:bookmarkEnd w:id="1053"/>
      <w:bookmarkEnd w:id="1056"/>
      <w:bookmarkEnd w:id="1057"/>
      <w:bookmarkEnd w:id="1058"/>
      <w:bookmarkEnd w:id="1059"/>
      <w:bookmarkEnd w:id="1060"/>
      <w:bookmarkEnd w:id="1061"/>
    </w:p>
    <w:p w14:paraId="7789E422" w14:textId="378FB49C" w:rsidR="00F90424" w:rsidRDefault="00F90424" w:rsidP="00F90424">
      <w:pPr>
        <w:pStyle w:val="IEEEStdsParagraph"/>
        <w:rPr>
          <w:rFonts w:eastAsia="MS Mincho"/>
        </w:rPr>
      </w:pPr>
      <w:r>
        <w:rPr>
          <w:rFonts w:eastAsia="MS Mincho"/>
        </w:rPr>
        <w:t xml:space="preserve">If the Printer supports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xml:space="preserve">) operation attribute, Clients MAY supply it in a Print-Job, Print-URI, Send-Document, or Send-URI operation. The </w:t>
      </w:r>
      <w:r w:rsidR="00374305">
        <w:rPr>
          <w:rFonts w:eastAsia="MS Mincho"/>
        </w:rPr>
        <w:t>Printer</w:t>
      </w:r>
      <w:r>
        <w:rPr>
          <w:rFonts w:eastAsia="MS Mincho"/>
        </w:rPr>
        <w:t xml:space="preserve"> MUST treat the attribute value as private and confidential, MUST retain the value as long as the corresponding Job and Document are retained, MUST NOT persist the value beyond the life of the Job or Document, MUST NOT return the value in the response to the request, and MUST NOT set any Job or Document object attribute with the value of the "document-password" attribute.</w:t>
      </w:r>
    </w:p>
    <w:p w14:paraId="0001E42B" w14:textId="1B72EC32" w:rsidR="00F90424" w:rsidRDefault="00F90424" w:rsidP="00F90424">
      <w:pPr>
        <w:pStyle w:val="IEEEStdsParagraph"/>
        <w:rPr>
          <w:rFonts w:eastAsia="MS Mincho"/>
        </w:rPr>
      </w:pPr>
      <w:r>
        <w:rPr>
          <w:rFonts w:eastAsia="MS Mincho"/>
        </w:rPr>
        <w:t xml:space="preserve">If the Printer receives a request </w:t>
      </w:r>
      <w:r w:rsidR="0061426F">
        <w:rPr>
          <w:rFonts w:eastAsia="MS Mincho"/>
        </w:rPr>
        <w:t>supplying</w:t>
      </w:r>
      <w:r>
        <w:rPr>
          <w:rFonts w:eastAsia="MS Mincho"/>
        </w:rPr>
        <w:t xml:space="preserve"> the "document-password" operation attribute prior to negotiation of a TLS session, it MUST return the 'client-error-bad-request' status code to the Client.</w:t>
      </w:r>
    </w:p>
    <w:p w14:paraId="639AE3D1" w14:textId="59D7ADB2" w:rsidR="00F90424" w:rsidRDefault="00F90424" w:rsidP="00F90424">
      <w:pPr>
        <w:pStyle w:val="IEEEStdsParagraph"/>
        <w:rPr>
          <w:rFonts w:eastAsia="MS Mincho"/>
        </w:rPr>
      </w:pPr>
      <w:r>
        <w:rPr>
          <w:rFonts w:eastAsia="MS Mincho"/>
        </w:rPr>
        <w:t xml:space="preserve">If the Printer determines that the supplied "document-password" value is not correct, it MUST return the 'client-error-document-password-error' (section </w:t>
      </w:r>
      <w:r>
        <w:rPr>
          <w:rFonts w:eastAsia="MS Mincho"/>
        </w:rPr>
        <w:fldChar w:fldCharType="begin"/>
      </w:r>
      <w:r>
        <w:rPr>
          <w:rFonts w:eastAsia="MS Mincho"/>
        </w:rPr>
        <w:instrText xml:space="preserve"> REF _Ref180120798 \r \h </w:instrText>
      </w:r>
      <w:r>
        <w:rPr>
          <w:rFonts w:eastAsia="MS Mincho"/>
        </w:rPr>
      </w:r>
      <w:r>
        <w:rPr>
          <w:rFonts w:eastAsia="MS Mincho"/>
        </w:rPr>
        <w:fldChar w:fldCharType="separate"/>
      </w:r>
      <w:r w:rsidR="00D6659E">
        <w:rPr>
          <w:rFonts w:eastAsia="MS Mincho"/>
        </w:rPr>
        <w:t>10.1</w:t>
      </w:r>
      <w:r>
        <w:rPr>
          <w:rFonts w:eastAsia="MS Mincho"/>
        </w:rPr>
        <w:fldChar w:fldCharType="end"/>
      </w:r>
      <w:r>
        <w:rPr>
          <w:rFonts w:eastAsia="MS Mincho"/>
        </w:rPr>
        <w:t>) status code to the Client if a response has not already been sent and add the 'document-password-error' keyword to the "job-state-reasons" and, if supported, "document-state-reasons" attributes.</w:t>
      </w:r>
    </w:p>
    <w:p w14:paraId="4822AA7C" w14:textId="77777777" w:rsidR="00F90424" w:rsidRDefault="00F90424" w:rsidP="00F90424">
      <w:pPr>
        <w:pStyle w:val="IEEEStdsParagraph"/>
        <w:rPr>
          <w:rFonts w:eastAsia="MS Mincho"/>
        </w:rPr>
      </w:pPr>
      <w:r>
        <w:rPr>
          <w:rFonts w:eastAsia="MS Mincho"/>
        </w:rPr>
        <w:t>If the Printer determines that the supplied "document-password" value is correct but the Document does not allow printing, it MUST return the 'client-error-document-permission-error' status code to the Client if a response has not already been sent and add the 'document-permission-error' keyword to the "job-state-reasons" and, if supported, "document-state-reasons" attributes.</w:t>
      </w:r>
    </w:p>
    <w:p w14:paraId="74F32B6A" w14:textId="77777777" w:rsidR="00F90424" w:rsidRDefault="00F90424" w:rsidP="00B9314B">
      <w:pPr>
        <w:pStyle w:val="IEEEStdsLevel2Header"/>
        <w:rPr>
          <w:rFonts w:eastAsia="MS Mincho"/>
        </w:rPr>
      </w:pPr>
      <w:bookmarkStart w:id="1062" w:name="_Toc204693728"/>
      <w:bookmarkStart w:id="1063" w:name="_Toc14878442"/>
      <w:bookmarkStart w:id="1064" w:name="_Toc40961853"/>
      <w:bookmarkStart w:id="1065" w:name="_Toc95162786"/>
      <w:bookmarkStart w:id="1066" w:name="_Toc86756047"/>
      <w:r>
        <w:rPr>
          <w:rFonts w:eastAsia="MS Mincho"/>
        </w:rPr>
        <w:t>Validate-Job Operation: "document-password"</w:t>
      </w:r>
      <w:bookmarkEnd w:id="1062"/>
      <w:bookmarkEnd w:id="1063"/>
      <w:bookmarkEnd w:id="1064"/>
      <w:bookmarkEnd w:id="1065"/>
      <w:bookmarkEnd w:id="1066"/>
    </w:p>
    <w:p w14:paraId="2FD56F94" w14:textId="2E362C20" w:rsidR="00F90424" w:rsidRDefault="00F90424" w:rsidP="00F90424">
      <w:pPr>
        <w:pStyle w:val="IEEEStdsParagraph"/>
        <w:rPr>
          <w:rFonts w:eastAsia="MS Mincho"/>
        </w:rPr>
      </w:pPr>
      <w:r>
        <w:rPr>
          <w:rFonts w:eastAsia="MS Mincho"/>
        </w:rPr>
        <w:t xml:space="preserve">Clients MUST NOT send the "document-password" operation attribute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in a Validate-Job request. Printers MUST reject a Validate-Job request containing a "document-password" operation attribute and return the client-error-bad-request status code.</w:t>
      </w:r>
    </w:p>
    <w:p w14:paraId="2A26542A" w14:textId="77777777" w:rsidR="00F90424" w:rsidRDefault="00F90424" w:rsidP="00B9314B">
      <w:pPr>
        <w:pStyle w:val="IEEEStdsLevel2Header"/>
        <w:rPr>
          <w:rFonts w:eastAsia="MS Mincho"/>
        </w:rPr>
      </w:pPr>
      <w:bookmarkStart w:id="1067" w:name="_Ref195607411"/>
      <w:bookmarkStart w:id="1068" w:name="_Ref195607598"/>
      <w:bookmarkStart w:id="1069" w:name="_Ref196534943"/>
      <w:bookmarkStart w:id="1070" w:name="_Toc204693732"/>
      <w:bookmarkStart w:id="1071" w:name="_Toc14878445"/>
      <w:bookmarkStart w:id="1072" w:name="_Toc40961854"/>
      <w:bookmarkStart w:id="1073" w:name="_Toc95162787"/>
      <w:bookmarkStart w:id="1074" w:name="_Toc86756048"/>
      <w:r>
        <w:rPr>
          <w:rFonts w:eastAsia="MS Mincho"/>
        </w:rPr>
        <w:t>Validate-Job Operation: "preferred-attributes"</w:t>
      </w:r>
      <w:bookmarkEnd w:id="1067"/>
      <w:bookmarkEnd w:id="1068"/>
      <w:bookmarkEnd w:id="1069"/>
      <w:bookmarkEnd w:id="1070"/>
      <w:bookmarkEnd w:id="1071"/>
      <w:bookmarkEnd w:id="1072"/>
      <w:bookmarkEnd w:id="1073"/>
      <w:bookmarkEnd w:id="1074"/>
    </w:p>
    <w:p w14:paraId="1B77891B" w14:textId="5FC98A6D" w:rsidR="00F90424" w:rsidRDefault="00F90424" w:rsidP="00F90424">
      <w:pPr>
        <w:pStyle w:val="IEEEStdsParagraph"/>
        <w:rPr>
          <w:rFonts w:eastAsia="MS Mincho"/>
        </w:rPr>
      </w:pPr>
      <w:r>
        <w:rPr>
          <w:rFonts w:eastAsia="MS Mincho"/>
        </w:rPr>
        <w:t xml:space="preserve">Printers MAY support returning the values for specific Job Template attributes that would actually be used (or that the Printer would prefer to use) based on the </w:t>
      </w:r>
      <w:r w:rsidR="004A34FD">
        <w:rPr>
          <w:rFonts w:eastAsia="MS Mincho"/>
        </w:rPr>
        <w:t>Job Creation</w:t>
      </w:r>
      <w:r>
        <w:rPr>
          <w:rFonts w:eastAsia="MS Mincho"/>
        </w:rPr>
        <w:t xml:space="preserve"> attributes included in the Validate-Job request. Each Job Template attribute is returned as a member attribute in the "preferred-attributes" attribute in the Operation Attributes Group.</w:t>
      </w:r>
    </w:p>
    <w:p w14:paraId="53D38CFA" w14:textId="25139D11" w:rsidR="00F90424" w:rsidRDefault="00F90424" w:rsidP="00F90424">
      <w:pPr>
        <w:pStyle w:val="IEEEStdsParagraph"/>
        <w:rPr>
          <w:rFonts w:eastAsia="MS Mincho"/>
        </w:rPr>
      </w:pPr>
      <w:r>
        <w:rPr>
          <w:rFonts w:eastAsia="MS Mincho"/>
        </w:rPr>
        <w:lastRenderedPageBreak/>
        <w:t xml:space="preserve">Printers indicate their support for this functionality by listing the Job Template attributes that may be returned in the "preferred-attributes-supported" Printer Description attribute (section </w:t>
      </w:r>
      <w:r>
        <w:rPr>
          <w:rFonts w:eastAsia="MS Mincho"/>
        </w:rPr>
        <w:fldChar w:fldCharType="begin"/>
      </w:r>
      <w:r>
        <w:rPr>
          <w:rFonts w:eastAsia="MS Mincho"/>
        </w:rPr>
        <w:instrText xml:space="preserve"> REF _Ref189575327 \n \h </w:instrText>
      </w:r>
      <w:r>
        <w:rPr>
          <w:rFonts w:eastAsia="MS Mincho"/>
        </w:rPr>
      </w:r>
      <w:r>
        <w:rPr>
          <w:rFonts w:eastAsia="MS Mincho"/>
        </w:rPr>
        <w:fldChar w:fldCharType="separate"/>
      </w:r>
      <w:r w:rsidR="00D6659E">
        <w:rPr>
          <w:rFonts w:eastAsia="MS Mincho"/>
        </w:rPr>
        <w:t>6.5.18</w:t>
      </w:r>
      <w:r>
        <w:rPr>
          <w:rFonts w:eastAsia="MS Mincho"/>
        </w:rPr>
        <w:fldChar w:fldCharType="end"/>
      </w:r>
      <w:r>
        <w:rPr>
          <w:rFonts w:eastAsia="MS Mincho"/>
        </w:rPr>
        <w:t>).</w:t>
      </w:r>
    </w:p>
    <w:p w14:paraId="75D42730" w14:textId="77777777" w:rsidR="00F90424" w:rsidRDefault="00F90424" w:rsidP="00B9314B">
      <w:pPr>
        <w:pStyle w:val="IEEEStdsLevel2Header"/>
        <w:rPr>
          <w:rFonts w:eastAsia="MS Mincho"/>
        </w:rPr>
      </w:pPr>
      <w:bookmarkStart w:id="1075" w:name="_Toc40961855"/>
      <w:bookmarkStart w:id="1076" w:name="_Toc95162788"/>
      <w:bookmarkStart w:id="1077" w:name="_Toc86756049"/>
      <w:r>
        <w:rPr>
          <w:rFonts w:eastAsia="MS Mincho"/>
        </w:rPr>
        <w:t>Validate-Job Operation: "profile-uri-actual"</w:t>
      </w:r>
      <w:bookmarkEnd w:id="1075"/>
      <w:bookmarkEnd w:id="1076"/>
      <w:bookmarkEnd w:id="1077"/>
    </w:p>
    <w:p w14:paraId="66F04A81" w14:textId="700AE14D" w:rsidR="00F90424" w:rsidRPr="00CA0F58" w:rsidRDefault="00F90424" w:rsidP="00F90424">
      <w:pPr>
        <w:pStyle w:val="IEEEStdsParagraph"/>
        <w:rPr>
          <w:rFonts w:eastAsia="MS Mincho"/>
        </w:rPr>
      </w:pPr>
      <w:r>
        <w:rPr>
          <w:rFonts w:eastAsia="MS Mincho"/>
        </w:rPr>
        <w:t>In a Validate-Job operation response, the Printer includes the</w:t>
      </w:r>
      <w:r w:rsidRPr="00B947D5">
        <w:rPr>
          <w:rFonts w:eastAsia="MS Mincho"/>
        </w:rPr>
        <w:t xml:space="preserve"> "profile-uri-actual" operation attribute </w:t>
      </w:r>
      <w:r>
        <w:rPr>
          <w:rFonts w:eastAsia="MS Mincho"/>
        </w:rPr>
        <w:t xml:space="preserve">to indicate </w:t>
      </w:r>
      <w:r w:rsidRPr="00B947D5">
        <w:rPr>
          <w:rFonts w:eastAsia="MS Mincho"/>
        </w:rPr>
        <w:t xml:space="preserve">which ICC color profile the Printer </w:t>
      </w:r>
      <w:r>
        <w:rPr>
          <w:rFonts w:eastAsia="MS Mincho"/>
        </w:rPr>
        <w:t xml:space="preserve">will use </w:t>
      </w:r>
      <w:r w:rsidRPr="00B947D5">
        <w:rPr>
          <w:rFonts w:eastAsia="MS Mincho"/>
        </w:rPr>
        <w:t>for the given</w:t>
      </w:r>
      <w:r>
        <w:rPr>
          <w:rFonts w:eastAsia="MS Mincho"/>
        </w:rPr>
        <w:t xml:space="preserve"> </w:t>
      </w:r>
      <w:r w:rsidRPr="00B947D5">
        <w:rPr>
          <w:rFonts w:eastAsia="MS Mincho"/>
        </w:rPr>
        <w:t xml:space="preserve">Job Template attributes. </w:t>
      </w:r>
      <w:r>
        <w:rPr>
          <w:rFonts w:eastAsia="MS Mincho"/>
        </w:rPr>
        <w:t>A Printer MUST support t</w:t>
      </w:r>
      <w:r w:rsidRPr="00B947D5">
        <w:rPr>
          <w:rFonts w:eastAsia="MS Mincho"/>
        </w:rPr>
        <w:t xml:space="preserve">his attribute if </w:t>
      </w:r>
      <w:r>
        <w:rPr>
          <w:rFonts w:eastAsia="MS Mincho"/>
        </w:rPr>
        <w:t xml:space="preserve">it supports </w:t>
      </w:r>
      <w:r w:rsidRPr="00B947D5">
        <w:rPr>
          <w:rFonts w:eastAsia="MS Mincho"/>
        </w:rPr>
        <w:t xml:space="preserve">the "printer-icc-profiles" Printer </w:t>
      </w:r>
      <w:r>
        <w:rPr>
          <w:rFonts w:eastAsia="MS Mincho"/>
        </w:rPr>
        <w:t xml:space="preserve">Description </w:t>
      </w:r>
      <w:r w:rsidRPr="00B947D5">
        <w:rPr>
          <w:rFonts w:eastAsia="MS Mincho"/>
        </w:rPr>
        <w:t>attribute</w:t>
      </w:r>
      <w:r>
        <w:rPr>
          <w:rFonts w:eastAsia="MS Mincho"/>
        </w:rPr>
        <w:t xml:space="preserve"> (section </w:t>
      </w:r>
      <w:r>
        <w:rPr>
          <w:rFonts w:eastAsia="MS Mincho"/>
        </w:rPr>
        <w:fldChar w:fldCharType="begin"/>
      </w:r>
      <w:r>
        <w:rPr>
          <w:rFonts w:eastAsia="MS Mincho"/>
        </w:rPr>
        <w:instrText xml:space="preserve"> REF _Ref173687095 \n \h </w:instrText>
      </w:r>
      <w:r>
        <w:rPr>
          <w:rFonts w:eastAsia="MS Mincho"/>
        </w:rPr>
      </w:r>
      <w:r>
        <w:rPr>
          <w:rFonts w:eastAsia="MS Mincho"/>
        </w:rPr>
        <w:fldChar w:fldCharType="separate"/>
      </w:r>
      <w:r w:rsidR="00D6659E">
        <w:rPr>
          <w:rFonts w:eastAsia="MS Mincho"/>
        </w:rPr>
        <w:t>6.5.32</w:t>
      </w:r>
      <w:r>
        <w:rPr>
          <w:rFonts w:eastAsia="MS Mincho"/>
        </w:rPr>
        <w:fldChar w:fldCharType="end"/>
      </w:r>
      <w:r>
        <w:rPr>
          <w:rFonts w:eastAsia="MS Mincho"/>
        </w:rPr>
        <w:t>)</w:t>
      </w:r>
      <w:r w:rsidRPr="00B947D5">
        <w:rPr>
          <w:rFonts w:eastAsia="MS Mincho"/>
        </w:rPr>
        <w:t>.</w:t>
      </w:r>
    </w:p>
    <w:p w14:paraId="2B6730A0" w14:textId="77777777" w:rsidR="00F90424" w:rsidRDefault="00F90424" w:rsidP="00F90424">
      <w:pPr>
        <w:pStyle w:val="IEEEStdsLevel1Header"/>
        <w:rPr>
          <w:rFonts w:eastAsia="MS Mincho"/>
        </w:rPr>
      </w:pPr>
      <w:bookmarkStart w:id="1078" w:name="_Toc204693733"/>
      <w:bookmarkStart w:id="1079" w:name="_Ref20836870"/>
      <w:bookmarkStart w:id="1080" w:name="_Toc14878446"/>
      <w:bookmarkStart w:id="1081" w:name="_Toc40961856"/>
      <w:bookmarkStart w:id="1082" w:name="_Ref54620852"/>
      <w:bookmarkStart w:id="1083" w:name="_Toc95162789"/>
      <w:bookmarkStart w:id="1084" w:name="_Toc86756050"/>
      <w:r>
        <w:rPr>
          <w:rFonts w:eastAsia="MS Mincho"/>
        </w:rPr>
        <w:t>Additional Values and Semantics for Existing Attributes</w:t>
      </w:r>
      <w:bookmarkEnd w:id="1078"/>
      <w:bookmarkEnd w:id="1079"/>
      <w:bookmarkEnd w:id="1080"/>
      <w:bookmarkEnd w:id="1081"/>
      <w:bookmarkEnd w:id="1082"/>
      <w:bookmarkEnd w:id="1083"/>
      <w:bookmarkEnd w:id="1084"/>
    </w:p>
    <w:p w14:paraId="30C123F9" w14:textId="77777777" w:rsidR="00F90424" w:rsidRDefault="00F90424" w:rsidP="00B9314B">
      <w:pPr>
        <w:pStyle w:val="IEEEStdsLevel2Header"/>
        <w:rPr>
          <w:rFonts w:eastAsia="MS Mincho"/>
        </w:rPr>
      </w:pPr>
      <w:bookmarkStart w:id="1085" w:name="_Ref180120746"/>
      <w:bookmarkStart w:id="1086" w:name="_Toc204693734"/>
      <w:bookmarkStart w:id="1087" w:name="_Toc14878447"/>
      <w:bookmarkStart w:id="1088" w:name="_Toc40961857"/>
      <w:bookmarkStart w:id="1089" w:name="_Toc95162790"/>
      <w:bookmarkStart w:id="1090" w:name="_Toc86756051"/>
      <w:r>
        <w:rPr>
          <w:rFonts w:eastAsia="MS Mincho"/>
        </w:rPr>
        <w:t>document-state-reasons (1setOf type2 keyword) and job-state-reasons (1setOf type2 keyword)</w:t>
      </w:r>
      <w:bookmarkEnd w:id="1085"/>
      <w:bookmarkEnd w:id="1086"/>
      <w:bookmarkEnd w:id="1087"/>
      <w:bookmarkEnd w:id="1088"/>
      <w:bookmarkEnd w:id="1089"/>
      <w:bookmarkEnd w:id="1090"/>
    </w:p>
    <w:p w14:paraId="7C8DC39F" w14:textId="397F707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_Ref180061583 \h </w:instrText>
      </w:r>
      <w:r>
        <w:rPr>
          <w:rFonts w:eastAsia="MS Mincho"/>
        </w:rPr>
      </w:r>
      <w:r>
        <w:rPr>
          <w:rFonts w:eastAsia="MS Mincho"/>
        </w:rPr>
        <w:fldChar w:fldCharType="separate"/>
      </w:r>
      <w:r w:rsidR="00D6659E">
        <w:t xml:space="preserve">Table </w:t>
      </w:r>
      <w:r w:rsidR="00D6659E">
        <w:rPr>
          <w:noProof/>
        </w:rPr>
        <w:t>27</w:t>
      </w:r>
      <w:r>
        <w:rPr>
          <w:rFonts w:eastAsia="MS Mincho"/>
        </w:rPr>
        <w:fldChar w:fldCharType="end"/>
      </w:r>
      <w:r>
        <w:rPr>
          <w:rFonts w:eastAsia="MS Mincho"/>
        </w:rPr>
        <w:t xml:space="preserve"> lists new "document-state-reasons" and "job-state-reasons" keyword values.</w:t>
      </w:r>
    </w:p>
    <w:p w14:paraId="6596A57E" w14:textId="3BF57F66" w:rsidR="00F90424" w:rsidRDefault="00F90424" w:rsidP="009370FE">
      <w:pPr>
        <w:pStyle w:val="Caption"/>
      </w:pPr>
      <w:bookmarkStart w:id="1091" w:name="_Ref180061583"/>
      <w:bookmarkStart w:id="1092" w:name="_Ref160809263"/>
      <w:bookmarkStart w:id="1093" w:name="_Toc204693796"/>
      <w:bookmarkStart w:id="1094" w:name="_Toc14878518"/>
      <w:bookmarkStart w:id="1095" w:name="_Toc40961951"/>
      <w:bookmarkStart w:id="1096" w:name="_Toc95162882"/>
      <w:bookmarkStart w:id="1097" w:name="_Toc86756142"/>
      <w:r>
        <w:t xml:space="preserve">Table </w:t>
      </w:r>
      <w:r w:rsidR="00E477F6">
        <w:fldChar w:fldCharType="begin"/>
      </w:r>
      <w:r w:rsidR="00E477F6">
        <w:instrText xml:space="preserve"> SEQ Table \* ARABIC </w:instrText>
      </w:r>
      <w:r w:rsidR="00E477F6">
        <w:fldChar w:fldCharType="separate"/>
      </w:r>
      <w:r w:rsidR="00D6659E">
        <w:rPr>
          <w:noProof/>
        </w:rPr>
        <w:t>27</w:t>
      </w:r>
      <w:r w:rsidR="00E477F6">
        <w:rPr>
          <w:noProof/>
        </w:rPr>
        <w:fldChar w:fldCharType="end"/>
      </w:r>
      <w:bookmarkEnd w:id="1091"/>
      <w:r>
        <w:t xml:space="preserve"> - New "document-state-reasons" and "job-state-reasons" Keyword Values</w:t>
      </w:r>
      <w:bookmarkEnd w:id="1092"/>
      <w:bookmarkEnd w:id="1093"/>
      <w:bookmarkEnd w:id="1094"/>
      <w:bookmarkEnd w:id="1095"/>
      <w:bookmarkEnd w:id="1096"/>
      <w:bookmarkEnd w:id="1097"/>
    </w:p>
    <w:tbl>
      <w:tblPr>
        <w:tblStyle w:val="MediumList1-Accent1"/>
        <w:tblW w:w="8370" w:type="dxa"/>
        <w:tblInd w:w="648" w:type="dxa"/>
        <w:tblLook w:val="04A0" w:firstRow="1" w:lastRow="0" w:firstColumn="1" w:lastColumn="0" w:noHBand="0" w:noVBand="1"/>
      </w:tblPr>
      <w:tblGrid>
        <w:gridCol w:w="3189"/>
        <w:gridCol w:w="5181"/>
      </w:tblGrid>
      <w:tr w:rsidR="00F90424" w14:paraId="710E7F67" w14:textId="77777777" w:rsidTr="00C15D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89" w:type="dxa"/>
          </w:tcPr>
          <w:p w14:paraId="5F57C0FE" w14:textId="77777777" w:rsidR="00F90424" w:rsidRDefault="00F90424" w:rsidP="00C15DA6">
            <w:pPr>
              <w:rPr>
                <w:rFonts w:eastAsia="MS Mincho"/>
              </w:rPr>
            </w:pPr>
            <w:r>
              <w:rPr>
                <w:rFonts w:eastAsia="MS Mincho"/>
              </w:rPr>
              <w:t>Keyword</w:t>
            </w:r>
          </w:p>
        </w:tc>
        <w:tc>
          <w:tcPr>
            <w:tcW w:w="5181" w:type="dxa"/>
          </w:tcPr>
          <w:p w14:paraId="4493B188" w14:textId="77777777" w:rsidR="00F90424" w:rsidRDefault="00F90424" w:rsidP="00C15DA6">
            <w:pPr>
              <w:cnfStyle w:val="100000000000" w:firstRow="1" w:lastRow="0" w:firstColumn="0" w:lastColumn="0" w:oddVBand="0" w:evenVBand="0" w:oddHBand="0" w:evenHBand="0" w:firstRowFirstColumn="0" w:firstRowLastColumn="0" w:lastRowFirstColumn="0" w:lastRowLastColumn="0"/>
              <w:rPr>
                <w:rFonts w:eastAsia="MS Mincho"/>
              </w:rPr>
            </w:pPr>
            <w:r w:rsidRPr="00615A52">
              <w:rPr>
                <w:rFonts w:eastAsia="MS Mincho"/>
                <w:b/>
              </w:rPr>
              <w:t>Description</w:t>
            </w:r>
          </w:p>
        </w:tc>
      </w:tr>
      <w:tr w:rsidR="00F90424" w14:paraId="20A724E8"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543A79D1" w14:textId="77777777" w:rsidR="00F90424" w:rsidRDefault="00F90424" w:rsidP="00C15DA6">
            <w:pPr>
              <w:rPr>
                <w:rFonts w:eastAsia="MS Mincho"/>
                <w:b w:val="0"/>
              </w:rPr>
            </w:pPr>
            <w:r>
              <w:rPr>
                <w:rFonts w:eastAsia="MS Mincho"/>
                <w:b w:val="0"/>
              </w:rPr>
              <w:t>document-password-error</w:t>
            </w:r>
          </w:p>
        </w:tc>
        <w:tc>
          <w:tcPr>
            <w:tcW w:w="5181" w:type="dxa"/>
          </w:tcPr>
          <w:p w14:paraId="62603A3D" w14:textId="43E15AF5" w:rsidR="00F90424"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an incorrect document content password and was unable to unlock the document for printing. This value MUST be supported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operation attribute is supported.</w:t>
            </w:r>
          </w:p>
        </w:tc>
      </w:tr>
      <w:tr w:rsidR="00F90424" w14:paraId="461BF42C"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473F9D97" w14:textId="77777777" w:rsidR="00F90424" w:rsidRDefault="00F90424" w:rsidP="00C15DA6">
            <w:pPr>
              <w:rPr>
                <w:rFonts w:eastAsia="MS Mincho"/>
                <w:b w:val="0"/>
              </w:rPr>
            </w:pPr>
            <w:r>
              <w:rPr>
                <w:rFonts w:eastAsia="MS Mincho"/>
                <w:b w:val="0"/>
              </w:rPr>
              <w:t>document-permission-error</w:t>
            </w:r>
          </w:p>
        </w:tc>
        <w:tc>
          <w:tcPr>
            <w:tcW w:w="5181" w:type="dxa"/>
          </w:tcPr>
          <w:p w14:paraId="6E8D845E" w14:textId="29B0C17A" w:rsidR="00F90424" w:rsidRDefault="00F90424" w:rsidP="00C15DA6">
            <w:pPr>
              <w:tabs>
                <w:tab w:val="left" w:pos="1220"/>
              </w:tabs>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was able to unlock the document but the document permissions do not allow for printing. This value MUST be supported if the "document-password" (section </w:t>
            </w:r>
            <w:r>
              <w:rPr>
                <w:rFonts w:eastAsia="MS Mincho"/>
              </w:rPr>
              <w:fldChar w:fldCharType="begin"/>
            </w:r>
            <w:r>
              <w:rPr>
                <w:rFonts w:eastAsia="MS Mincho"/>
              </w:rPr>
              <w:instrText xml:space="preserve"> REF _Ref190437958 \r \h </w:instrText>
            </w:r>
            <w:r>
              <w:rPr>
                <w:rFonts w:eastAsia="MS Mincho"/>
              </w:rPr>
            </w:r>
            <w:r>
              <w:rPr>
                <w:rFonts w:eastAsia="MS Mincho"/>
              </w:rPr>
              <w:fldChar w:fldCharType="separate"/>
            </w:r>
            <w:r w:rsidR="00D6659E">
              <w:rPr>
                <w:rFonts w:eastAsia="MS Mincho"/>
              </w:rPr>
              <w:t>6.1.3</w:t>
            </w:r>
            <w:r>
              <w:rPr>
                <w:rFonts w:eastAsia="MS Mincho"/>
              </w:rPr>
              <w:fldChar w:fldCharType="end"/>
            </w:r>
            <w:r>
              <w:rPr>
                <w:rFonts w:eastAsia="MS Mincho"/>
              </w:rPr>
              <w:t>) operation attribute is supported.</w:t>
            </w:r>
          </w:p>
        </w:tc>
      </w:tr>
      <w:tr w:rsidR="00F90424" w14:paraId="7B076D3A" w14:textId="77777777" w:rsidTr="00C15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9" w:type="dxa"/>
          </w:tcPr>
          <w:p w14:paraId="397316B9" w14:textId="77777777" w:rsidR="00F90424" w:rsidRPr="00615A52" w:rsidRDefault="00F90424" w:rsidP="00C15DA6">
            <w:pPr>
              <w:rPr>
                <w:rFonts w:eastAsia="MS Mincho"/>
                <w:b w:val="0"/>
              </w:rPr>
            </w:pPr>
            <w:r>
              <w:rPr>
                <w:rFonts w:eastAsia="MS Mincho"/>
                <w:b w:val="0"/>
              </w:rPr>
              <w:t>document-security-error</w:t>
            </w:r>
          </w:p>
        </w:tc>
        <w:tc>
          <w:tcPr>
            <w:tcW w:w="5181" w:type="dxa"/>
          </w:tcPr>
          <w:p w14:paraId="0F3B8FC7" w14:textId="2DC7C449" w:rsidR="00F90424" w:rsidRPr="00615A52" w:rsidRDefault="00F90424" w:rsidP="00C15DA6">
            <w:pPr>
              <w:tabs>
                <w:tab w:val="left" w:pos="1220"/>
              </w:tabs>
              <w:cnfStyle w:val="000000100000" w:firstRow="0" w:lastRow="0" w:firstColumn="0" w:lastColumn="0" w:oddVBand="0" w:evenVBand="0" w:oddHBand="1" w:evenHBand="0" w:firstRowFirstColumn="0" w:firstRowLastColumn="0" w:lastRowFirstColumn="0" w:lastRowLastColumn="0"/>
              <w:rPr>
                <w:rFonts w:eastAsia="MS Mincho"/>
              </w:rPr>
            </w:pPr>
            <w:r>
              <w:rPr>
                <w:rFonts w:eastAsia="MS Mincho"/>
              </w:rPr>
              <w:t xml:space="preserve">The Printer detected security issues (virus, trojan horse, or other malicious software) embedded within the document. Whether the Printer aborts the </w:t>
            </w:r>
            <w:r w:rsidR="00FD02E2">
              <w:rPr>
                <w:rFonts w:eastAsia="MS Mincho"/>
              </w:rPr>
              <w:t xml:space="preserve">Job </w:t>
            </w:r>
            <w:r>
              <w:rPr>
                <w:rFonts w:eastAsia="MS Mincho"/>
              </w:rPr>
              <w:t xml:space="preserve">and moves </w:t>
            </w:r>
            <w:r w:rsidR="00FD02E2">
              <w:rPr>
                <w:rFonts w:eastAsia="MS Mincho"/>
              </w:rPr>
              <w:t xml:space="preserve">it </w:t>
            </w:r>
            <w:r>
              <w:rPr>
                <w:rFonts w:eastAsia="MS Mincho"/>
              </w:rPr>
              <w:t xml:space="preserve">to the 'aborted' state or prints all </w:t>
            </w:r>
            <w:r w:rsidR="00E0487D">
              <w:rPr>
                <w:rFonts w:eastAsia="MS Mincho"/>
              </w:rPr>
              <w:t xml:space="preserve">Documents </w:t>
            </w:r>
            <w:r>
              <w:rPr>
                <w:rFonts w:eastAsia="MS Mincho"/>
              </w:rPr>
              <w:t xml:space="preserve">that do not contain detected security issues and moves the </w:t>
            </w:r>
            <w:r w:rsidR="00FD02E2">
              <w:rPr>
                <w:rFonts w:eastAsia="MS Mincho"/>
              </w:rPr>
              <w:t xml:space="preserve">Job </w:t>
            </w:r>
            <w:r>
              <w:rPr>
                <w:rFonts w:eastAsia="MS Mincho"/>
              </w:rPr>
              <w:t>to the 'completed' state and adds the 'completed-with-errors' value in the job's "job-state-reasons" attribute depends on implementation and/or site policy. This value SHOULD be supported.</w:t>
            </w:r>
          </w:p>
        </w:tc>
      </w:tr>
      <w:tr w:rsidR="00F90424" w14:paraId="5E234038" w14:textId="77777777" w:rsidTr="00C15DA6">
        <w:tc>
          <w:tcPr>
            <w:cnfStyle w:val="001000000000" w:firstRow="0" w:lastRow="0" w:firstColumn="1" w:lastColumn="0" w:oddVBand="0" w:evenVBand="0" w:oddHBand="0" w:evenHBand="0" w:firstRowFirstColumn="0" w:firstRowLastColumn="0" w:lastRowFirstColumn="0" w:lastRowLastColumn="0"/>
            <w:tcW w:w="3189" w:type="dxa"/>
          </w:tcPr>
          <w:p w14:paraId="66F64327" w14:textId="77777777" w:rsidR="00F90424" w:rsidRPr="00615A52" w:rsidRDefault="00F90424" w:rsidP="00C15DA6">
            <w:pPr>
              <w:rPr>
                <w:rFonts w:eastAsia="MS Mincho"/>
                <w:b w:val="0"/>
              </w:rPr>
            </w:pPr>
            <w:r>
              <w:rPr>
                <w:rFonts w:eastAsia="MS Mincho"/>
                <w:b w:val="0"/>
              </w:rPr>
              <w:t>document-unprintable-error</w:t>
            </w:r>
          </w:p>
        </w:tc>
        <w:tc>
          <w:tcPr>
            <w:tcW w:w="5181" w:type="dxa"/>
          </w:tcPr>
          <w:p w14:paraId="107B1D64" w14:textId="6E809DE5" w:rsidR="00F90424" w:rsidRPr="00615A52" w:rsidRDefault="00F90424" w:rsidP="00C15DA6">
            <w:pPr>
              <w:cnfStyle w:val="000000000000" w:firstRow="0" w:lastRow="0" w:firstColumn="0" w:lastColumn="0" w:oddVBand="0" w:evenVBand="0" w:oddHBand="0" w:evenHBand="0" w:firstRowFirstColumn="0" w:firstRowLastColumn="0" w:lastRowFirstColumn="0" w:lastRowLastColumn="0"/>
              <w:rPr>
                <w:rFonts w:eastAsia="MS Mincho"/>
              </w:rPr>
            </w:pPr>
            <w:r>
              <w:rPr>
                <w:rFonts w:eastAsia="MS Mincho"/>
              </w:rPr>
              <w:t xml:space="preserve">The Printer determined that the </w:t>
            </w:r>
            <w:r w:rsidR="00B84AC0">
              <w:rPr>
                <w:rFonts w:eastAsia="MS Mincho"/>
              </w:rPr>
              <w:t>document was</w:t>
            </w:r>
            <w:r>
              <w:rPr>
                <w:rFonts w:eastAsia="MS Mincho"/>
              </w:rPr>
              <w:t xml:space="preserve"> unprintable. This reason icover</w:t>
            </w:r>
            <w:r w:rsidR="00B84AC0">
              <w:rPr>
                <w:rFonts w:eastAsia="MS Mincho"/>
              </w:rPr>
              <w:t>s</w:t>
            </w:r>
            <w:r>
              <w:rPr>
                <w:rFonts w:eastAsia="MS Mincho"/>
              </w:rPr>
              <w:t xml:space="preserve"> any issues of file size, format version, or complexity that </w:t>
            </w:r>
            <w:r>
              <w:rPr>
                <w:rFonts w:eastAsia="MS Mincho"/>
              </w:rPr>
              <w:lastRenderedPageBreak/>
              <w:t xml:space="preserve">would prevent the Printer from printing the document. Whether the Printer aborts the </w:t>
            </w:r>
            <w:r w:rsidR="00DE5988">
              <w:rPr>
                <w:rFonts w:eastAsia="MS Mincho"/>
              </w:rPr>
              <w:t xml:space="preserve">Job </w:t>
            </w:r>
            <w:r>
              <w:rPr>
                <w:rFonts w:eastAsia="MS Mincho"/>
              </w:rPr>
              <w:t xml:space="preserve">and moves </w:t>
            </w:r>
            <w:r w:rsidR="00DE5988">
              <w:rPr>
                <w:rFonts w:eastAsia="MS Mincho"/>
              </w:rPr>
              <w:t>it</w:t>
            </w:r>
            <w:r>
              <w:rPr>
                <w:rFonts w:eastAsia="MS Mincho"/>
              </w:rPr>
              <w:t xml:space="preserve"> to the 'aborted' state or prints all </w:t>
            </w:r>
            <w:r w:rsidR="00DE5988">
              <w:rPr>
                <w:rFonts w:eastAsia="MS Mincho"/>
              </w:rPr>
              <w:t>D</w:t>
            </w:r>
            <w:r>
              <w:rPr>
                <w:rFonts w:eastAsia="MS Mincho"/>
              </w:rPr>
              <w:t xml:space="preserve">ocuments that do not contain detected security issues and moves the </w:t>
            </w:r>
            <w:r w:rsidR="00DA6FED">
              <w:rPr>
                <w:rFonts w:eastAsia="MS Mincho"/>
              </w:rPr>
              <w:t xml:space="preserve">Job </w:t>
            </w:r>
            <w:r>
              <w:rPr>
                <w:rFonts w:eastAsia="MS Mincho"/>
              </w:rPr>
              <w:t>to the 'completed' state and adds the 'completed-with-errors' value in the job's "job-state-reasons" attribute depends on implementation and/or site policy. This value SHOULD be supported.</w:t>
            </w:r>
          </w:p>
        </w:tc>
      </w:tr>
    </w:tbl>
    <w:p w14:paraId="56DE421C" w14:textId="77777777" w:rsidR="00F90424" w:rsidRPr="001D2087" w:rsidRDefault="00F90424" w:rsidP="00B9314B">
      <w:pPr>
        <w:pStyle w:val="IEEEStdsLevel2Header"/>
        <w:rPr>
          <w:rFonts w:eastAsia="MS Mincho"/>
        </w:rPr>
      </w:pPr>
      <w:bookmarkStart w:id="1098" w:name="_Ref31619337"/>
      <w:bookmarkStart w:id="1099" w:name="_Toc40961859"/>
      <w:bookmarkStart w:id="1100" w:name="_Toc204693736"/>
      <w:bookmarkStart w:id="1101" w:name="_Toc95162791"/>
      <w:bookmarkStart w:id="1102" w:name="_Toc86756052"/>
      <w:r w:rsidRPr="001D2087">
        <w:rPr>
          <w:rFonts w:eastAsia="MS Mincho"/>
        </w:rPr>
        <w:lastRenderedPageBreak/>
        <w:t>media-</w:t>
      </w:r>
      <w:r>
        <w:rPr>
          <w:rFonts w:eastAsia="MS Mincho"/>
        </w:rPr>
        <w:t>source (type2 keyword | name(MAX))</w:t>
      </w:r>
      <w:bookmarkEnd w:id="1098"/>
      <w:bookmarkEnd w:id="1099"/>
      <w:bookmarkEnd w:id="1101"/>
      <w:bookmarkEnd w:id="1102"/>
    </w:p>
    <w:p w14:paraId="279B0198" w14:textId="2A55D994" w:rsidR="00F90424" w:rsidRDefault="00F90424" w:rsidP="00F90424">
      <w:pPr>
        <w:pStyle w:val="IEEEStdsParagraph"/>
        <w:rPr>
          <w:rFonts w:eastAsia="MS Mincho"/>
        </w:rPr>
      </w:pPr>
      <w:r w:rsidRPr="001D2087">
        <w:rPr>
          <w:rFonts w:eastAsia="MS Mincho"/>
        </w:rPr>
        <w:t xml:space="preserve">This specification </w:t>
      </w:r>
      <w:r>
        <w:rPr>
          <w:rFonts w:eastAsia="MS Mincho"/>
        </w:rPr>
        <w:t>adds the new 'virtual' keyword value for the "media-source" member of "media-col</w:t>
      </w:r>
      <w:r w:rsidR="00367392">
        <w:rPr>
          <w:rFonts w:eastAsia="MS Mincho"/>
        </w:rPr>
        <w:t>-</w:t>
      </w:r>
      <w:r w:rsidR="008E0B82">
        <w:rPr>
          <w:rFonts w:eastAsia="MS Mincho"/>
        </w:rPr>
        <w:t>ready" and "media-col-database</w:t>
      </w:r>
      <w:r>
        <w:rPr>
          <w:rFonts w:eastAsia="MS Mincho"/>
        </w:rPr>
        <w:t xml:space="preserve">"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rPr>
          <w:rFonts w:eastAsia="MS Mincho"/>
        </w:rPr>
        <w:t xml:space="preserve"> to indicate a "virtual paper tray", </w:t>
      </w:r>
      <w:r w:rsidR="008E0B82">
        <w:rPr>
          <w:rFonts w:eastAsia="MS Mincho"/>
        </w:rPr>
        <w:t>which</w:t>
      </w:r>
      <w:r>
        <w:rPr>
          <w:rFonts w:eastAsia="MS Mincho"/>
        </w:rPr>
        <w:t xml:space="preserve"> allow</w:t>
      </w:r>
      <w:r w:rsidR="008E0B82">
        <w:rPr>
          <w:rFonts w:eastAsia="MS Mincho"/>
        </w:rPr>
        <w:t>s</w:t>
      </w:r>
      <w:r>
        <w:rPr>
          <w:rFonts w:eastAsia="MS Mincho"/>
        </w:rPr>
        <w:t xml:space="preserve"> a Printer to indicate that it can produce a particular output size from some other media source (e.g. produce A4 output from A3 media, produce A3 output from A0 media using a cutter, etc.)</w:t>
      </w:r>
      <w:r w:rsidRPr="001D2087">
        <w:rPr>
          <w:rFonts w:eastAsia="MS Mincho"/>
        </w:rPr>
        <w:t>.</w:t>
      </w:r>
    </w:p>
    <w:p w14:paraId="0098DA65" w14:textId="77777777" w:rsidR="00F90424" w:rsidRDefault="00F90424" w:rsidP="00B9314B">
      <w:pPr>
        <w:pStyle w:val="IEEEStdsLevel2Header"/>
        <w:rPr>
          <w:rFonts w:eastAsia="MS Mincho"/>
        </w:rPr>
      </w:pPr>
      <w:bookmarkStart w:id="1103" w:name="_Toc14878449"/>
      <w:bookmarkStart w:id="1104" w:name="_Ref31626496"/>
      <w:bookmarkStart w:id="1105" w:name="_Toc40961860"/>
      <w:bookmarkStart w:id="1106" w:name="_Toc95162792"/>
      <w:bookmarkStart w:id="1107" w:name="_Toc86756053"/>
      <w:r>
        <w:rPr>
          <w:rFonts w:eastAsia="MS Mincho"/>
        </w:rPr>
        <w:t>orientation-requested (type2 enum)</w:t>
      </w:r>
      <w:bookmarkEnd w:id="1100"/>
      <w:bookmarkEnd w:id="1103"/>
      <w:bookmarkEnd w:id="1104"/>
      <w:bookmarkEnd w:id="1105"/>
      <w:bookmarkEnd w:id="1106"/>
      <w:bookmarkEnd w:id="1107"/>
    </w:p>
    <w:p w14:paraId="02FF14AF" w14:textId="3162FEE8" w:rsidR="00F90424" w:rsidRPr="00517767" w:rsidRDefault="00CA29C6" w:rsidP="00F90424">
      <w:pPr>
        <w:pStyle w:val="IEEEStdsParagraph"/>
        <w:rPr>
          <w:rFonts w:eastAsia="MS Mincho"/>
        </w:rPr>
      </w:pPr>
      <w:r>
        <w:rPr>
          <w:rFonts w:eastAsia="MS Mincho"/>
        </w:rPr>
        <w:t xml:space="preserve">This specification defines the new </w:t>
      </w:r>
      <w:r w:rsidR="00F90424">
        <w:rPr>
          <w:rFonts w:eastAsia="MS Mincho"/>
        </w:rPr>
        <w:t xml:space="preserve">'none' (7) value </w:t>
      </w:r>
      <w:r>
        <w:rPr>
          <w:rFonts w:eastAsia="MS Mincho"/>
        </w:rPr>
        <w:t>for</w:t>
      </w:r>
      <w:r w:rsidR="00F90424">
        <w:rPr>
          <w:rFonts w:eastAsia="MS Mincho"/>
        </w:rPr>
        <w:t xml:space="preserve"> the "orientation-requested" Job Template attribute </w:t>
      </w:r>
      <w:r w:rsidR="008647DF">
        <w:rPr>
          <w:rFonts w:eastAsia="MS Mincho"/>
        </w:rPr>
        <w:fldChar w:fldCharType="begin"/>
      </w:r>
      <w:r w:rsidR="008647DF">
        <w:rPr>
          <w:rFonts w:eastAsia="MS Mincho"/>
        </w:rPr>
        <w:instrText xml:space="preserve"> REF STD92 \h </w:instrText>
      </w:r>
      <w:r w:rsidR="008647DF">
        <w:rPr>
          <w:rFonts w:eastAsia="MS Mincho"/>
        </w:rPr>
      </w:r>
      <w:r w:rsidR="008647DF">
        <w:rPr>
          <w:rFonts w:eastAsia="MS Mincho"/>
        </w:rPr>
        <w:fldChar w:fldCharType="separate"/>
      </w:r>
      <w:r w:rsidR="00D6659E" w:rsidRPr="003A6A5B">
        <w:t>[</w:t>
      </w:r>
      <w:r w:rsidR="00D6659E">
        <w:t>STD92</w:t>
      </w:r>
      <w:r w:rsidR="00D6659E" w:rsidRPr="003A6A5B">
        <w:t>]</w:t>
      </w:r>
      <w:r w:rsidR="008647DF">
        <w:rPr>
          <w:rFonts w:eastAsia="MS Mincho"/>
        </w:rPr>
        <w:fldChar w:fldCharType="end"/>
      </w:r>
      <w:r w:rsidR="008647DF">
        <w:rPr>
          <w:rFonts w:eastAsia="MS Mincho"/>
        </w:rPr>
        <w:t xml:space="preserve"> </w:t>
      </w:r>
      <w:r w:rsidR="00F90424">
        <w:rPr>
          <w:rFonts w:eastAsia="MS Mincho"/>
        </w:rPr>
        <w:t xml:space="preserve">to </w:t>
      </w:r>
      <w:r w:rsidR="008647DF">
        <w:rPr>
          <w:rFonts w:eastAsia="MS Mincho"/>
        </w:rPr>
        <w:t>enable the Client to request</w:t>
      </w:r>
      <w:r w:rsidR="00F90424">
        <w:rPr>
          <w:rFonts w:eastAsia="MS Mincho"/>
        </w:rPr>
        <w:t xml:space="preserve"> that the Printer not perform any rotations for orientation.</w:t>
      </w:r>
    </w:p>
    <w:p w14:paraId="0EC935B3" w14:textId="77777777" w:rsidR="00F90424" w:rsidRDefault="00F90424" w:rsidP="00B9314B">
      <w:pPr>
        <w:pStyle w:val="IEEEStdsLevel2Header"/>
        <w:rPr>
          <w:rFonts w:eastAsia="MS Mincho"/>
        </w:rPr>
      </w:pPr>
      <w:bookmarkStart w:id="1108" w:name="_Toc204693737"/>
      <w:bookmarkStart w:id="1109" w:name="_Toc14878450"/>
      <w:bookmarkStart w:id="1110" w:name="_Ref31625213"/>
      <w:bookmarkStart w:id="1111" w:name="_Toc40961861"/>
      <w:bookmarkStart w:id="1112" w:name="_Toc95162793"/>
      <w:bookmarkStart w:id="1113" w:name="_Toc86756054"/>
      <w:r>
        <w:rPr>
          <w:rFonts w:eastAsia="MS Mincho"/>
        </w:rPr>
        <w:t>print-content-optimize (type2 keyword)</w:t>
      </w:r>
      <w:bookmarkStart w:id="1114" w:name="_Ref167275091"/>
      <w:bookmarkEnd w:id="1108"/>
      <w:bookmarkEnd w:id="1109"/>
      <w:bookmarkEnd w:id="1110"/>
      <w:bookmarkEnd w:id="1111"/>
      <w:bookmarkEnd w:id="1112"/>
      <w:bookmarkEnd w:id="1113"/>
    </w:p>
    <w:p w14:paraId="581DD4E0" w14:textId="154A7ECF" w:rsidR="00F90424" w:rsidRPr="001719C4" w:rsidRDefault="00374E5D" w:rsidP="00F90424">
      <w:pPr>
        <w:pStyle w:val="IEEEStdsParagraph"/>
        <w:rPr>
          <w:rFonts w:eastAsia="MS Mincho"/>
        </w:rPr>
      </w:pPr>
      <w:r>
        <w:rPr>
          <w:rFonts w:eastAsia="MS Mincho"/>
        </w:rPr>
        <w:t xml:space="preserve">This specification defines the new </w:t>
      </w:r>
      <w:r w:rsidR="00F90424">
        <w:rPr>
          <w:rFonts w:eastAsia="MS Mincho"/>
        </w:rPr>
        <w:t xml:space="preserve">'auto' value </w:t>
      </w:r>
      <w:r>
        <w:rPr>
          <w:rFonts w:eastAsia="MS Mincho"/>
        </w:rPr>
        <w:t xml:space="preserve">for </w:t>
      </w:r>
      <w:r w:rsidR="00F90424">
        <w:rPr>
          <w:rFonts w:eastAsia="MS Mincho"/>
        </w:rPr>
        <w:t xml:space="preserve">the "print-content-optimize" Job Template attribute </w:t>
      </w:r>
      <w:r w:rsidR="00F90424">
        <w:rPr>
          <w:rFonts w:eastAsia="MS Mincho"/>
        </w:rPr>
        <w:fldChar w:fldCharType="begin"/>
      </w:r>
      <w:r w:rsidR="00F90424">
        <w:rPr>
          <w:rFonts w:eastAsia="MS Mincho"/>
        </w:rPr>
        <w:instrText xml:space="preserve"> REF PWG5100_7 \h </w:instrText>
      </w:r>
      <w:r w:rsidR="00F90424">
        <w:rPr>
          <w:rFonts w:eastAsia="MS Mincho"/>
        </w:rPr>
      </w:r>
      <w:r w:rsidR="00F90424">
        <w:rPr>
          <w:rFonts w:eastAsia="MS Mincho"/>
        </w:rPr>
        <w:fldChar w:fldCharType="separate"/>
      </w:r>
      <w:r w:rsidR="00D6659E">
        <w:t>[PWG5100.7]</w:t>
      </w:r>
      <w:r w:rsidR="00F90424">
        <w:rPr>
          <w:rFonts w:eastAsia="MS Mincho"/>
        </w:rPr>
        <w:fldChar w:fldCharType="end"/>
      </w:r>
      <w:r w:rsidR="00F90424">
        <w:rPr>
          <w:rFonts w:eastAsia="MS Mincho"/>
        </w:rPr>
        <w:t xml:space="preserve"> to </w:t>
      </w:r>
      <w:r w:rsidR="001D068D">
        <w:rPr>
          <w:rFonts w:eastAsia="MS Mincho"/>
        </w:rPr>
        <w:t xml:space="preserve">enable the Client to request </w:t>
      </w:r>
      <w:r w:rsidR="00F90424">
        <w:rPr>
          <w:rFonts w:eastAsia="MS Mincho"/>
        </w:rPr>
        <w:t>that the Printer automatically determine the best optimizations to perform when printing the document.</w:t>
      </w:r>
      <w:bookmarkStart w:id="1115" w:name="_Toc204693738"/>
      <w:bookmarkEnd w:id="1114"/>
    </w:p>
    <w:p w14:paraId="24238BFC" w14:textId="77777777" w:rsidR="00F90424" w:rsidRDefault="00F90424" w:rsidP="00B9314B">
      <w:pPr>
        <w:pStyle w:val="IEEEStdsLevel2Header"/>
        <w:rPr>
          <w:rFonts w:eastAsia="MS Mincho"/>
        </w:rPr>
      </w:pPr>
      <w:bookmarkStart w:id="1116" w:name="_Toc14878452"/>
      <w:bookmarkStart w:id="1117" w:name="_Toc40961863"/>
      <w:bookmarkStart w:id="1118" w:name="_Toc95162794"/>
      <w:bookmarkStart w:id="1119" w:name="_Toc86756055"/>
      <w:r>
        <w:rPr>
          <w:rFonts w:eastAsia="MS Mincho"/>
        </w:rPr>
        <w:t>printer-state-reasons (1setOf type2 keyword)</w:t>
      </w:r>
      <w:bookmarkEnd w:id="1115"/>
      <w:bookmarkEnd w:id="1116"/>
      <w:bookmarkEnd w:id="1117"/>
      <w:bookmarkEnd w:id="1118"/>
      <w:bookmarkEnd w:id="1119"/>
    </w:p>
    <w:p w14:paraId="02BDFB46" w14:textId="1F4845B8" w:rsidR="00F90424" w:rsidRDefault="00F90424" w:rsidP="00F90424">
      <w:pPr>
        <w:pStyle w:val="IEEEStdsParagraph"/>
        <w:rPr>
          <w:rFonts w:eastAsia="MS Mincho"/>
        </w:rPr>
      </w:pPr>
      <w:r>
        <w:rPr>
          <w:rFonts w:eastAsia="MS Mincho"/>
        </w:rPr>
        <w:fldChar w:fldCharType="begin"/>
      </w:r>
      <w:r>
        <w:rPr>
          <w:rFonts w:eastAsia="MS Mincho"/>
        </w:rPr>
        <w:instrText xml:space="preserve"> REF _Ref192920631 \h </w:instrText>
      </w:r>
      <w:r>
        <w:rPr>
          <w:rFonts w:eastAsia="MS Mincho"/>
        </w:rPr>
      </w:r>
      <w:r>
        <w:rPr>
          <w:rFonts w:eastAsia="MS Mincho"/>
        </w:rPr>
        <w:fldChar w:fldCharType="separate"/>
      </w:r>
      <w:r w:rsidR="00D6659E">
        <w:t xml:space="preserve">Table </w:t>
      </w:r>
      <w:r w:rsidR="00D6659E">
        <w:rPr>
          <w:noProof/>
        </w:rPr>
        <w:t>28</w:t>
      </w:r>
      <w:r>
        <w:rPr>
          <w:rFonts w:eastAsia="MS Mincho"/>
        </w:rPr>
        <w:fldChar w:fldCharType="end"/>
      </w:r>
      <w:r>
        <w:rPr>
          <w:rFonts w:eastAsia="MS Mincho"/>
        </w:rPr>
        <w:t xml:space="preserve"> lists new keyword values for the "printer-state-reasons" Printer Description attribute that MUST be supported by Printers that report the corresponding Printer MIB </w:t>
      </w:r>
      <w:r>
        <w:rPr>
          <w:rFonts w:eastAsia="MS Mincho"/>
        </w:rPr>
        <w:fldChar w:fldCharType="begin"/>
      </w:r>
      <w:r>
        <w:rPr>
          <w:rFonts w:eastAsia="MS Mincho"/>
        </w:rPr>
        <w:instrText xml:space="preserve"> REF RFC3805 \h </w:instrText>
      </w:r>
      <w:r>
        <w:rPr>
          <w:rFonts w:eastAsia="MS Mincho"/>
        </w:rPr>
      </w:r>
      <w:r>
        <w:rPr>
          <w:rFonts w:eastAsia="MS Mincho"/>
        </w:rPr>
        <w:fldChar w:fldCharType="separate"/>
      </w:r>
      <w:r w:rsidR="00D6659E">
        <w:t>[RFC3805]</w:t>
      </w:r>
      <w:r>
        <w:rPr>
          <w:rFonts w:eastAsia="MS Mincho"/>
        </w:rPr>
        <w:fldChar w:fldCharType="end"/>
      </w:r>
      <w:r>
        <w:rPr>
          <w:rFonts w:eastAsia="MS Mincho"/>
        </w:rPr>
        <w:t xml:space="preserve"> supply types.</w:t>
      </w:r>
    </w:p>
    <w:p w14:paraId="4D5D4CCC" w14:textId="0C8AEECA" w:rsidR="00F90424" w:rsidRDefault="00F90424" w:rsidP="009370FE">
      <w:pPr>
        <w:pStyle w:val="Caption"/>
      </w:pPr>
      <w:bookmarkStart w:id="1120" w:name="_Ref192920631"/>
      <w:bookmarkStart w:id="1121" w:name="_Toc204693798"/>
      <w:bookmarkStart w:id="1122" w:name="_Toc14878520"/>
      <w:bookmarkStart w:id="1123" w:name="_Toc40961953"/>
      <w:bookmarkStart w:id="1124" w:name="_Toc95162883"/>
      <w:bookmarkStart w:id="1125" w:name="_Toc86756143"/>
      <w:r>
        <w:t xml:space="preserve">Table </w:t>
      </w:r>
      <w:r w:rsidR="00E477F6">
        <w:fldChar w:fldCharType="begin"/>
      </w:r>
      <w:r w:rsidR="00E477F6">
        <w:instrText xml:space="preserve"> SEQ Table \* ARABIC </w:instrText>
      </w:r>
      <w:r w:rsidR="00E477F6">
        <w:fldChar w:fldCharType="separate"/>
      </w:r>
      <w:r w:rsidR="00D6659E">
        <w:rPr>
          <w:noProof/>
        </w:rPr>
        <w:t>28</w:t>
      </w:r>
      <w:r w:rsidR="00E477F6">
        <w:rPr>
          <w:noProof/>
        </w:rPr>
        <w:fldChar w:fldCharType="end"/>
      </w:r>
      <w:bookmarkEnd w:id="1120"/>
      <w:r>
        <w:t xml:space="preserve"> - New "printer-state-reasons" Keyword Values</w:t>
      </w:r>
      <w:bookmarkEnd w:id="1121"/>
      <w:bookmarkEnd w:id="1122"/>
      <w:bookmarkEnd w:id="1123"/>
      <w:bookmarkEnd w:id="1124"/>
      <w:bookmarkEnd w:id="1125"/>
    </w:p>
    <w:tbl>
      <w:tblPr>
        <w:tblStyle w:val="MediumList1-Accent1"/>
        <w:tblW w:w="8597" w:type="dxa"/>
        <w:tblInd w:w="648" w:type="dxa"/>
        <w:tblLook w:val="0420" w:firstRow="1" w:lastRow="0" w:firstColumn="0" w:lastColumn="0" w:noHBand="0" w:noVBand="1"/>
      </w:tblPr>
      <w:tblGrid>
        <w:gridCol w:w="2880"/>
        <w:gridCol w:w="5717"/>
      </w:tblGrid>
      <w:tr w:rsidR="00F90424" w14:paraId="7293EFB8" w14:textId="77777777" w:rsidTr="00C15DA6">
        <w:trPr>
          <w:cnfStyle w:val="100000000000" w:firstRow="1" w:lastRow="0" w:firstColumn="0" w:lastColumn="0" w:oddVBand="0" w:evenVBand="0" w:oddHBand="0" w:evenHBand="0" w:firstRowFirstColumn="0" w:firstRowLastColumn="0" w:lastRowFirstColumn="0" w:lastRowLastColumn="0"/>
        </w:trPr>
        <w:tc>
          <w:tcPr>
            <w:tcW w:w="2880" w:type="dxa"/>
          </w:tcPr>
          <w:p w14:paraId="0F5819F0" w14:textId="77777777" w:rsidR="00F90424" w:rsidRPr="0016398D" w:rsidRDefault="00F90424" w:rsidP="00C15DA6">
            <w:pPr>
              <w:rPr>
                <w:rFonts w:eastAsia="MS Mincho"/>
                <w:b/>
              </w:rPr>
            </w:pPr>
            <w:r w:rsidRPr="0016398D">
              <w:rPr>
                <w:rFonts w:eastAsia="MS Mincho"/>
                <w:b/>
              </w:rPr>
              <w:t>Keyword</w:t>
            </w:r>
          </w:p>
        </w:tc>
        <w:tc>
          <w:tcPr>
            <w:tcW w:w="5717" w:type="dxa"/>
          </w:tcPr>
          <w:p w14:paraId="41E7BEEA" w14:textId="77777777" w:rsidR="00F90424" w:rsidRPr="0016398D" w:rsidRDefault="00F90424" w:rsidP="00C15DA6">
            <w:pPr>
              <w:rPr>
                <w:rFonts w:eastAsia="MS Mincho"/>
                <w:b/>
              </w:rPr>
            </w:pPr>
            <w:r w:rsidRPr="0016398D">
              <w:rPr>
                <w:rFonts w:eastAsia="MS Mincho"/>
                <w:b/>
              </w:rPr>
              <w:t>Description</w:t>
            </w:r>
          </w:p>
        </w:tc>
      </w:tr>
      <w:tr w:rsidR="00F90424" w14:paraId="249FA4AB" w14:textId="77777777" w:rsidTr="00C15DA6">
        <w:trPr>
          <w:cnfStyle w:val="000000100000" w:firstRow="0" w:lastRow="0" w:firstColumn="0" w:lastColumn="0" w:oddVBand="0" w:evenVBand="0" w:oddHBand="1" w:evenHBand="0" w:firstRowFirstColumn="0" w:firstRowLastColumn="0" w:lastRowFirstColumn="0" w:lastRowLastColumn="0"/>
        </w:trPr>
        <w:tc>
          <w:tcPr>
            <w:tcW w:w="2880" w:type="dxa"/>
          </w:tcPr>
          <w:p w14:paraId="30606872" w14:textId="77777777" w:rsidR="00F90424" w:rsidRDefault="00F90424" w:rsidP="00C15DA6">
            <w:pPr>
              <w:rPr>
                <w:rFonts w:eastAsia="MS Mincho"/>
              </w:rPr>
            </w:pPr>
            <w:r>
              <w:rPr>
                <w:rFonts w:eastAsia="MS Mincho"/>
              </w:rPr>
              <w:t>cleaner-life-almost-over</w:t>
            </w:r>
          </w:p>
        </w:tc>
        <w:tc>
          <w:tcPr>
            <w:tcW w:w="5717" w:type="dxa"/>
          </w:tcPr>
          <w:p w14:paraId="7D93A7F7" w14:textId="77777777" w:rsidR="00F90424" w:rsidRDefault="00F90424" w:rsidP="00C15DA6">
            <w:pPr>
              <w:rPr>
                <w:rFonts w:eastAsia="MS Mincho"/>
              </w:rPr>
            </w:pPr>
            <w:r>
              <w:rPr>
                <w:rFonts w:eastAsia="MS Mincho"/>
              </w:rPr>
              <w:t xml:space="preserve">A cleaning component corresponding to the Printer MIB prtMarkerSuppliesType values </w:t>
            </w:r>
            <w:r w:rsidRPr="0016398D">
              <w:rPr>
                <w:rFonts w:eastAsia="MS Mincho"/>
              </w:rPr>
              <w:t>cleanerUnit</w:t>
            </w:r>
            <w:r>
              <w:rPr>
                <w:rFonts w:eastAsia="MS Mincho"/>
              </w:rPr>
              <w:t xml:space="preserve">(18) and </w:t>
            </w:r>
            <w:r w:rsidRPr="0016398D">
              <w:rPr>
                <w:rFonts w:eastAsia="MS Mincho"/>
              </w:rPr>
              <w:t>fuserCleaningPad(19)</w:t>
            </w:r>
            <w:r>
              <w:rPr>
                <w:rFonts w:eastAsia="MS Mincho"/>
              </w:rPr>
              <w:t xml:space="preserve"> is nearing the end of its service life.</w:t>
            </w:r>
          </w:p>
        </w:tc>
      </w:tr>
      <w:tr w:rsidR="00F90424" w14:paraId="49A94645" w14:textId="77777777" w:rsidTr="00C15DA6">
        <w:tc>
          <w:tcPr>
            <w:tcW w:w="2880" w:type="dxa"/>
          </w:tcPr>
          <w:p w14:paraId="1B7D0A5E" w14:textId="77777777" w:rsidR="00F90424" w:rsidRDefault="00F90424" w:rsidP="00C15DA6">
            <w:pPr>
              <w:rPr>
                <w:rFonts w:eastAsia="MS Mincho"/>
              </w:rPr>
            </w:pPr>
            <w:r>
              <w:rPr>
                <w:rFonts w:eastAsia="MS Mincho"/>
              </w:rPr>
              <w:lastRenderedPageBreak/>
              <w:t>cleaner-life-over</w:t>
            </w:r>
          </w:p>
        </w:tc>
        <w:tc>
          <w:tcPr>
            <w:tcW w:w="5717" w:type="dxa"/>
          </w:tcPr>
          <w:p w14:paraId="27036E40" w14:textId="77777777" w:rsidR="00F90424" w:rsidRDefault="00F90424" w:rsidP="00C15DA6">
            <w:pPr>
              <w:rPr>
                <w:rFonts w:eastAsia="MS Mincho"/>
              </w:rPr>
            </w:pPr>
            <w:r>
              <w:rPr>
                <w:rFonts w:eastAsia="MS Mincho"/>
              </w:rPr>
              <w:t xml:space="preserve">A cleaning component corresponding to the Printer MIB prtMarkerSuppliesType values </w:t>
            </w:r>
            <w:r w:rsidRPr="0016398D">
              <w:rPr>
                <w:rFonts w:eastAsia="MS Mincho"/>
              </w:rPr>
              <w:t>cleanerUnit</w:t>
            </w:r>
            <w:r>
              <w:rPr>
                <w:rFonts w:eastAsia="MS Mincho"/>
              </w:rPr>
              <w:t xml:space="preserve">(18) and </w:t>
            </w:r>
            <w:r w:rsidRPr="0016398D">
              <w:rPr>
                <w:rFonts w:eastAsia="MS Mincho"/>
              </w:rPr>
              <w:t>fuserCleaningPad(19)</w:t>
            </w:r>
            <w:r>
              <w:rPr>
                <w:rFonts w:eastAsia="MS Mincho"/>
              </w:rPr>
              <w:t xml:space="preserve"> has reached the end of its service life.</w:t>
            </w:r>
          </w:p>
        </w:tc>
      </w:tr>
    </w:tbl>
    <w:p w14:paraId="7DF9A7AB" w14:textId="77777777" w:rsidR="00F90424" w:rsidRDefault="00F90424" w:rsidP="00B9314B">
      <w:pPr>
        <w:pStyle w:val="IEEEStdsLevel2Header"/>
        <w:rPr>
          <w:rFonts w:eastAsia="MS Mincho"/>
        </w:rPr>
      </w:pPr>
      <w:bookmarkStart w:id="1126" w:name="_Ref199573305"/>
      <w:bookmarkStart w:id="1127" w:name="_Toc204693749"/>
      <w:bookmarkStart w:id="1128" w:name="_Toc14878453"/>
      <w:bookmarkStart w:id="1129" w:name="_Toc40961864"/>
      <w:bookmarkStart w:id="1130" w:name="_Toc95162795"/>
      <w:bookmarkStart w:id="1131" w:name="_Toc86756056"/>
      <w:r>
        <w:rPr>
          <w:rFonts w:eastAsia="MS Mincho"/>
        </w:rPr>
        <w:t>uri-authentication-supported (1setOf type2 keyword)</w:t>
      </w:r>
      <w:bookmarkEnd w:id="1126"/>
      <w:bookmarkEnd w:id="1127"/>
      <w:bookmarkEnd w:id="1128"/>
      <w:bookmarkEnd w:id="1129"/>
      <w:bookmarkEnd w:id="1130"/>
      <w:bookmarkEnd w:id="1131"/>
    </w:p>
    <w:p w14:paraId="6DA24CD2" w14:textId="689D0A0F" w:rsidR="00F90424" w:rsidRDefault="002D247C" w:rsidP="00F90424">
      <w:pPr>
        <w:pStyle w:val="IEEEStdsParagraph"/>
        <w:rPr>
          <w:rFonts w:eastAsia="MS Mincho"/>
        </w:rPr>
      </w:pPr>
      <w:r>
        <w:rPr>
          <w:rFonts w:eastAsia="MS Mincho"/>
        </w:rPr>
        <w:t>This specification defines the</w:t>
      </w:r>
      <w:r w:rsidR="00F90424">
        <w:rPr>
          <w:rFonts w:eastAsia="MS Mincho"/>
        </w:rPr>
        <w:t xml:space="preserve"> </w:t>
      </w:r>
      <w:r w:rsidR="00374E5D">
        <w:rPr>
          <w:rFonts w:eastAsia="MS Mincho"/>
        </w:rPr>
        <w:t xml:space="preserve">new </w:t>
      </w:r>
      <w:r w:rsidR="00F90424">
        <w:rPr>
          <w:rFonts w:eastAsia="MS Mincho"/>
        </w:rPr>
        <w:t xml:space="preserve">'negotiate' keyword </w:t>
      </w:r>
      <w:r w:rsidR="00374E5D">
        <w:rPr>
          <w:rFonts w:eastAsia="MS Mincho"/>
        </w:rPr>
        <w:t xml:space="preserve">for the "uri-authentication-supported" </w:t>
      </w:r>
      <w:r w:rsidR="0074406C">
        <w:rPr>
          <w:rFonts w:eastAsia="MS Mincho"/>
        </w:rPr>
        <w:t xml:space="preserve">Printer Status attribute </w:t>
      </w:r>
      <w:r w:rsidR="0074406C">
        <w:rPr>
          <w:rFonts w:eastAsia="MS Mincho"/>
        </w:rPr>
        <w:fldChar w:fldCharType="begin"/>
      </w:r>
      <w:r w:rsidR="0074406C">
        <w:rPr>
          <w:rFonts w:eastAsia="MS Mincho"/>
        </w:rPr>
        <w:instrText xml:space="preserve"> REF STD92 \h </w:instrText>
      </w:r>
      <w:r w:rsidR="0074406C">
        <w:rPr>
          <w:rFonts w:eastAsia="MS Mincho"/>
        </w:rPr>
      </w:r>
      <w:r w:rsidR="0074406C">
        <w:rPr>
          <w:rFonts w:eastAsia="MS Mincho"/>
        </w:rPr>
        <w:fldChar w:fldCharType="separate"/>
      </w:r>
      <w:r w:rsidR="00D6659E" w:rsidRPr="003A6A5B">
        <w:t>[</w:t>
      </w:r>
      <w:r w:rsidR="00D6659E">
        <w:t>STD92</w:t>
      </w:r>
      <w:r w:rsidR="00D6659E" w:rsidRPr="003A6A5B">
        <w:t>]</w:t>
      </w:r>
      <w:r w:rsidR="0074406C">
        <w:rPr>
          <w:rFonts w:eastAsia="MS Mincho"/>
        </w:rPr>
        <w:fldChar w:fldCharType="end"/>
      </w:r>
      <w:r w:rsidR="0074406C">
        <w:rPr>
          <w:rFonts w:eastAsia="MS Mincho"/>
        </w:rPr>
        <w:t xml:space="preserve"> </w:t>
      </w:r>
      <w:r w:rsidR="00F90424">
        <w:rPr>
          <w:rFonts w:eastAsia="MS Mincho"/>
        </w:rPr>
        <w:t xml:space="preserve">to indicate support for HTTP Negotiate authentication based on </w:t>
      </w:r>
      <w:r w:rsidR="00F90424" w:rsidRPr="00EF149C">
        <w:rPr>
          <w:rFonts w:eastAsia="MS Mincho"/>
          <w:bCs/>
        </w:rPr>
        <w:t>SPNEGO-based Kerberos and NTLM HTTP Authentication</w:t>
      </w:r>
      <w:r w:rsidR="00F90424">
        <w:rPr>
          <w:rFonts w:eastAsia="MS Mincho"/>
          <w:bCs/>
        </w:rPr>
        <w:t xml:space="preserve"> </w:t>
      </w:r>
      <w:r w:rsidR="00F90424" w:rsidRPr="00EF149C">
        <w:rPr>
          <w:rFonts w:eastAsia="MS Mincho"/>
          <w:bCs/>
        </w:rPr>
        <w:t>in Microsoft Windows</w:t>
      </w:r>
      <w:r w:rsidR="00F90424" w:rsidRPr="00EF149C">
        <w:rPr>
          <w:rFonts w:eastAsia="MS Mincho"/>
        </w:rPr>
        <w:t xml:space="preserve"> </w:t>
      </w:r>
      <w:r w:rsidR="00F90424">
        <w:rPr>
          <w:rFonts w:eastAsia="MS Mincho"/>
        </w:rPr>
        <w:fldChar w:fldCharType="begin"/>
      </w:r>
      <w:r w:rsidR="00F90424">
        <w:rPr>
          <w:rFonts w:eastAsia="MS Mincho"/>
        </w:rPr>
        <w:instrText xml:space="preserve"> REF RFC4559 \h </w:instrText>
      </w:r>
      <w:r w:rsidR="00F90424">
        <w:rPr>
          <w:rFonts w:eastAsia="MS Mincho"/>
        </w:rPr>
      </w:r>
      <w:r w:rsidR="00F90424">
        <w:rPr>
          <w:rFonts w:eastAsia="MS Mincho"/>
        </w:rPr>
        <w:fldChar w:fldCharType="separate"/>
      </w:r>
      <w:r w:rsidR="00D6659E" w:rsidRPr="002F28C5">
        <w:t>[RFC4559]</w:t>
      </w:r>
      <w:r w:rsidR="00F90424">
        <w:rPr>
          <w:rFonts w:eastAsia="MS Mincho"/>
        </w:rPr>
        <w:fldChar w:fldCharType="end"/>
      </w:r>
      <w:r w:rsidR="00F90424">
        <w:rPr>
          <w:rFonts w:eastAsia="MS Mincho"/>
        </w:rPr>
        <w:t>.</w:t>
      </w:r>
    </w:p>
    <w:p w14:paraId="0669FE51" w14:textId="77777777" w:rsidR="00F90424" w:rsidRDefault="00F90424" w:rsidP="00F90424">
      <w:pPr>
        <w:pStyle w:val="IEEEStdsLevel1Header"/>
        <w:rPr>
          <w:rFonts w:eastAsia="MS Mincho"/>
        </w:rPr>
      </w:pPr>
      <w:bookmarkStart w:id="1132" w:name="_Toc204693750"/>
      <w:bookmarkStart w:id="1133" w:name="_Ref20836894"/>
      <w:bookmarkStart w:id="1134" w:name="_Toc14878454"/>
      <w:bookmarkStart w:id="1135" w:name="_Toc40961865"/>
      <w:bookmarkStart w:id="1136" w:name="_Ref54620906"/>
      <w:bookmarkStart w:id="1137" w:name="_Toc95162796"/>
      <w:bookmarkStart w:id="1138" w:name="_Toc86756057"/>
      <w:r>
        <w:rPr>
          <w:rFonts w:eastAsia="MS Mincho"/>
        </w:rPr>
        <w:t>Status Codes</w:t>
      </w:r>
      <w:bookmarkEnd w:id="1132"/>
      <w:bookmarkEnd w:id="1133"/>
      <w:bookmarkEnd w:id="1134"/>
      <w:bookmarkEnd w:id="1135"/>
      <w:bookmarkEnd w:id="1136"/>
      <w:bookmarkEnd w:id="1137"/>
      <w:bookmarkEnd w:id="1138"/>
    </w:p>
    <w:p w14:paraId="2B4E1DCD" w14:textId="77777777" w:rsidR="00F90424" w:rsidRDefault="00F90424" w:rsidP="00B9314B">
      <w:pPr>
        <w:pStyle w:val="IEEEStdsLevel2Header"/>
        <w:rPr>
          <w:rFonts w:eastAsia="MS Mincho"/>
        </w:rPr>
      </w:pPr>
      <w:bookmarkStart w:id="1139" w:name="_Ref180120798"/>
      <w:bookmarkStart w:id="1140" w:name="_Toc204693751"/>
      <w:bookmarkStart w:id="1141" w:name="_Toc14878455"/>
      <w:bookmarkStart w:id="1142" w:name="_Toc40961866"/>
      <w:bookmarkStart w:id="1143" w:name="_Toc95162797"/>
      <w:bookmarkStart w:id="1144" w:name="_Toc86756058"/>
      <w:r>
        <w:rPr>
          <w:rFonts w:eastAsia="MS Mincho"/>
        </w:rPr>
        <w:t>client-error-document-password-error (0x418)</w:t>
      </w:r>
      <w:bookmarkEnd w:id="1139"/>
      <w:bookmarkEnd w:id="1140"/>
      <w:bookmarkEnd w:id="1141"/>
      <w:bookmarkEnd w:id="1142"/>
      <w:bookmarkEnd w:id="1143"/>
      <w:bookmarkEnd w:id="1144"/>
    </w:p>
    <w:p w14:paraId="6EDA1A09" w14:textId="77777777" w:rsidR="00F90424" w:rsidRDefault="00F90424" w:rsidP="00F90424">
      <w:pPr>
        <w:pStyle w:val="IEEEStdsParagraph"/>
        <w:rPr>
          <w:rFonts w:eastAsia="MS Mincho"/>
        </w:rPr>
      </w:pPr>
      <w:r w:rsidRPr="004A350F">
        <w:rPr>
          <w:rFonts w:eastAsia="MS Mincho"/>
        </w:rPr>
        <w:t xml:space="preserve">The </w:t>
      </w:r>
      <w:r>
        <w:rPr>
          <w:rFonts w:eastAsia="MS Mincho"/>
        </w:rPr>
        <w:t>Client</w:t>
      </w:r>
      <w:r w:rsidRPr="004A350F">
        <w:rPr>
          <w:rFonts w:eastAsia="MS Mincho"/>
        </w:rPr>
        <w:t xml:space="preserve"> has attempted to </w:t>
      </w:r>
      <w:r>
        <w:rPr>
          <w:rFonts w:eastAsia="MS Mincho"/>
        </w:rPr>
        <w:t>submit</w:t>
      </w:r>
      <w:r w:rsidRPr="004A350F">
        <w:rPr>
          <w:rFonts w:eastAsia="MS Mincho"/>
        </w:rPr>
        <w:t xml:space="preserve"> a </w:t>
      </w:r>
      <w:r>
        <w:rPr>
          <w:rFonts w:eastAsia="MS Mincho"/>
        </w:rPr>
        <w:t>Document</w:t>
      </w:r>
      <w:r w:rsidRPr="004A350F">
        <w:rPr>
          <w:rFonts w:eastAsia="MS Mincho"/>
        </w:rPr>
        <w:t xml:space="preserve"> using </w:t>
      </w:r>
      <w:r>
        <w:rPr>
          <w:rFonts w:eastAsia="MS Mincho"/>
        </w:rPr>
        <w:t>the Print-Job, Print-URI, Send-Document, or Send-URI</w:t>
      </w:r>
      <w:r w:rsidRPr="004A350F">
        <w:rPr>
          <w:rFonts w:eastAsia="MS Mincho"/>
        </w:rPr>
        <w:t xml:space="preserve"> operations </w:t>
      </w:r>
      <w:r>
        <w:rPr>
          <w:rFonts w:eastAsia="MS Mincho"/>
        </w:rPr>
        <w:t>with the wrong passphrase</w:t>
      </w:r>
      <w:r w:rsidRPr="004A350F">
        <w:rPr>
          <w:rFonts w:eastAsia="MS Mincho"/>
        </w:rPr>
        <w:t xml:space="preserve">. The </w:t>
      </w:r>
      <w:r>
        <w:rPr>
          <w:rFonts w:eastAsia="MS Mincho"/>
        </w:rPr>
        <w:t>Client</w:t>
      </w:r>
      <w:r w:rsidRPr="004A350F">
        <w:rPr>
          <w:rFonts w:eastAsia="MS Mincho"/>
        </w:rPr>
        <w:t xml:space="preserve"> MAY try the request again </w:t>
      </w:r>
      <w:r>
        <w:rPr>
          <w:rFonts w:eastAsia="MS Mincho"/>
        </w:rPr>
        <w:t>with a new passphrase</w:t>
      </w:r>
      <w:r w:rsidRPr="004A350F">
        <w:rPr>
          <w:rFonts w:eastAsia="MS Mincho"/>
        </w:rPr>
        <w:t>.</w:t>
      </w:r>
    </w:p>
    <w:p w14:paraId="4025BFEF" w14:textId="77777777" w:rsidR="00F90424" w:rsidRDefault="00F90424" w:rsidP="00B9314B">
      <w:pPr>
        <w:pStyle w:val="IEEEStdsLevel2Header"/>
        <w:rPr>
          <w:rFonts w:eastAsia="MS Mincho"/>
        </w:rPr>
      </w:pPr>
      <w:bookmarkStart w:id="1145" w:name="_Ref180136497"/>
      <w:bookmarkStart w:id="1146" w:name="_Toc204693752"/>
      <w:bookmarkStart w:id="1147" w:name="_Toc14878456"/>
      <w:bookmarkStart w:id="1148" w:name="_Toc40961867"/>
      <w:bookmarkStart w:id="1149" w:name="_Toc95162798"/>
      <w:bookmarkStart w:id="1150" w:name="_Toc86756059"/>
      <w:r>
        <w:rPr>
          <w:rFonts w:eastAsia="MS Mincho"/>
        </w:rPr>
        <w:t>client-error-document-permission-error (0x419)</w:t>
      </w:r>
      <w:bookmarkEnd w:id="1145"/>
      <w:bookmarkEnd w:id="1146"/>
      <w:bookmarkEnd w:id="1147"/>
      <w:bookmarkEnd w:id="1148"/>
      <w:bookmarkEnd w:id="1149"/>
      <w:bookmarkEnd w:id="1150"/>
    </w:p>
    <w:p w14:paraId="034106A0" w14:textId="77777777" w:rsidR="00F90424" w:rsidRDefault="00F90424" w:rsidP="00F90424">
      <w:pPr>
        <w:rPr>
          <w:rFonts w:eastAsia="MS Mincho"/>
        </w:rPr>
      </w:pPr>
      <w:r>
        <w:rPr>
          <w:rFonts w:eastAsia="MS Mincho"/>
        </w:rPr>
        <w:t>The Client has attempted to submit a Document using the Print-Job, Print-URI, Send-Document, or Send-URI operations that does not allow printing. The Client MUST NOT retry the request using the same document.</w:t>
      </w:r>
    </w:p>
    <w:p w14:paraId="70A7D095" w14:textId="77777777" w:rsidR="00F90424" w:rsidRDefault="00F90424" w:rsidP="00B9314B">
      <w:pPr>
        <w:pStyle w:val="IEEEStdsLevel2Header"/>
        <w:rPr>
          <w:rFonts w:eastAsia="MS Mincho"/>
        </w:rPr>
      </w:pPr>
      <w:bookmarkStart w:id="1151" w:name="_Toc204693753"/>
      <w:bookmarkStart w:id="1152" w:name="_Toc14878457"/>
      <w:bookmarkStart w:id="1153" w:name="_Toc40961868"/>
      <w:bookmarkStart w:id="1154" w:name="_Toc95162799"/>
      <w:bookmarkStart w:id="1155" w:name="_Toc86756060"/>
      <w:r>
        <w:rPr>
          <w:rFonts w:eastAsia="MS Mincho"/>
        </w:rPr>
        <w:t>client-error-document-security-error (0x41A)</w:t>
      </w:r>
      <w:bookmarkEnd w:id="1151"/>
      <w:bookmarkEnd w:id="1152"/>
      <w:bookmarkEnd w:id="1153"/>
      <w:bookmarkEnd w:id="1154"/>
      <w:bookmarkEnd w:id="1155"/>
    </w:p>
    <w:p w14:paraId="70F9E7A1" w14:textId="77777777" w:rsidR="00F90424" w:rsidRPr="008B6960" w:rsidRDefault="00F90424" w:rsidP="00F90424">
      <w:pPr>
        <w:pStyle w:val="IEEEStdsParagraph"/>
        <w:rPr>
          <w:rFonts w:eastAsia="MS Mincho"/>
        </w:rPr>
      </w:pPr>
      <w:r>
        <w:rPr>
          <w:rFonts w:eastAsia="MS Mincho"/>
        </w:rPr>
        <w:t>The Printer has detected security issues (virus, trojan horse, or other malicious software) embedded within the document and will not accept it for printing.</w:t>
      </w:r>
    </w:p>
    <w:p w14:paraId="3E37F3DD" w14:textId="77777777" w:rsidR="00F90424" w:rsidRDefault="00F90424" w:rsidP="00B9314B">
      <w:pPr>
        <w:pStyle w:val="IEEEStdsLevel2Header"/>
        <w:rPr>
          <w:rFonts w:eastAsia="MS Mincho"/>
        </w:rPr>
      </w:pPr>
      <w:bookmarkStart w:id="1156" w:name="_Toc204693754"/>
      <w:bookmarkStart w:id="1157" w:name="_Toc14878458"/>
      <w:bookmarkStart w:id="1158" w:name="_Toc40961869"/>
      <w:bookmarkStart w:id="1159" w:name="_Toc95162800"/>
      <w:bookmarkStart w:id="1160" w:name="_Toc86756061"/>
      <w:r>
        <w:rPr>
          <w:rFonts w:eastAsia="MS Mincho"/>
        </w:rPr>
        <w:t>client-error-document-unprintable-error (0x41B)</w:t>
      </w:r>
      <w:bookmarkEnd w:id="1156"/>
      <w:bookmarkEnd w:id="1157"/>
      <w:bookmarkEnd w:id="1158"/>
      <w:bookmarkEnd w:id="1159"/>
      <w:bookmarkEnd w:id="1160"/>
    </w:p>
    <w:p w14:paraId="0393402D" w14:textId="77777777" w:rsidR="00F90424" w:rsidRDefault="00F90424" w:rsidP="00F90424">
      <w:pPr>
        <w:rPr>
          <w:rFonts w:eastAsia="MS Mincho"/>
        </w:rPr>
      </w:pPr>
      <w:r>
        <w:rPr>
          <w:rFonts w:eastAsia="MS Mincho"/>
        </w:rPr>
        <w:t>The Printer has determined that the document is unprintable due to size, format version, or complexity and will not accept it for printing.</w:t>
      </w:r>
    </w:p>
    <w:p w14:paraId="4311BE7D" w14:textId="7E512E43" w:rsidR="00F90424" w:rsidRDefault="00F90424" w:rsidP="00F90424">
      <w:pPr>
        <w:pStyle w:val="IEEEStdsLevel1Header"/>
        <w:rPr>
          <w:rFonts w:eastAsia="MS Mincho"/>
        </w:rPr>
      </w:pPr>
      <w:bookmarkStart w:id="1161" w:name="_Ref180134158"/>
      <w:bookmarkStart w:id="1162" w:name="_Toc204693755"/>
      <w:bookmarkStart w:id="1163" w:name="_Toc14878459"/>
      <w:bookmarkStart w:id="1164" w:name="_Toc40961870"/>
      <w:bookmarkStart w:id="1165" w:name="_Ref54620933"/>
      <w:bookmarkStart w:id="1166" w:name="_Toc95162801"/>
      <w:bookmarkStart w:id="1167" w:name="_Toc86756062"/>
      <w:r>
        <w:rPr>
          <w:rFonts w:eastAsia="MS Mincho"/>
        </w:rPr>
        <w:t xml:space="preserve">Localization </w:t>
      </w:r>
      <w:bookmarkEnd w:id="1161"/>
      <w:bookmarkEnd w:id="1162"/>
      <w:bookmarkEnd w:id="1163"/>
      <w:bookmarkEnd w:id="1164"/>
      <w:r w:rsidR="00690ED6">
        <w:rPr>
          <w:rFonts w:eastAsia="MS Mincho"/>
        </w:rPr>
        <w:t>Resources</w:t>
      </w:r>
      <w:bookmarkEnd w:id="1165"/>
      <w:bookmarkEnd w:id="1166"/>
      <w:bookmarkEnd w:id="1167"/>
    </w:p>
    <w:p w14:paraId="1AC58779" w14:textId="39FB34E5" w:rsidR="00F90424" w:rsidRPr="00DF3BFE" w:rsidRDefault="00F90424" w:rsidP="00F90424">
      <w:pPr>
        <w:pStyle w:val="IEEEStdsParagraph"/>
        <w:rPr>
          <w:rFonts w:eastAsia="MS Mincho"/>
        </w:rPr>
      </w:pPr>
      <w:r>
        <w:rPr>
          <w:rFonts w:eastAsia="MS Mincho"/>
        </w:rPr>
        <w:t xml:space="preserve">The "printer-strings-uri" Printer Description attribute (section </w:t>
      </w:r>
      <w:r>
        <w:rPr>
          <w:rFonts w:eastAsia="MS Mincho"/>
        </w:rPr>
        <w:fldChar w:fldCharType="begin"/>
      </w:r>
      <w:r>
        <w:rPr>
          <w:rFonts w:eastAsia="MS Mincho"/>
        </w:rPr>
        <w:instrText xml:space="preserve"> REF _Ref183959333 \r \h </w:instrText>
      </w:r>
      <w:r>
        <w:rPr>
          <w:rFonts w:eastAsia="MS Mincho"/>
        </w:rPr>
      </w:r>
      <w:r>
        <w:rPr>
          <w:rFonts w:eastAsia="MS Mincho"/>
        </w:rPr>
        <w:fldChar w:fldCharType="separate"/>
      </w:r>
      <w:r w:rsidR="00D6659E">
        <w:rPr>
          <w:rFonts w:eastAsia="MS Mincho"/>
        </w:rPr>
        <w:t>6.5.41</w:t>
      </w:r>
      <w:r>
        <w:rPr>
          <w:rFonts w:eastAsia="MS Mincho"/>
        </w:rPr>
        <w:fldChar w:fldCharType="end"/>
      </w:r>
      <w:r>
        <w:rPr>
          <w:rFonts w:eastAsia="MS Mincho"/>
        </w:rPr>
        <w:t xml:space="preserve">) provides the location of a language-specific, Printer Resident message catalog file </w:t>
      </w:r>
      <w:r w:rsidR="00F364CE">
        <w:rPr>
          <w:rFonts w:eastAsia="MS Mincho"/>
        </w:rPr>
        <w:t xml:space="preserve">resource </w:t>
      </w:r>
      <w:r>
        <w:rPr>
          <w:rFonts w:eastAsia="MS Mincho"/>
        </w:rPr>
        <w:t xml:space="preserve">that </w:t>
      </w:r>
      <w:r w:rsidR="00D812C5">
        <w:rPr>
          <w:rFonts w:eastAsia="MS Mincho"/>
        </w:rPr>
        <w:t>supplies</w:t>
      </w:r>
      <w:r>
        <w:rPr>
          <w:rFonts w:eastAsia="MS Mincho"/>
        </w:rPr>
        <w:t xml:space="preserve"> localizations for attribute names, keyword values, and enum values.</w:t>
      </w:r>
    </w:p>
    <w:p w14:paraId="26EADA11" w14:textId="77777777" w:rsidR="00F90424" w:rsidRDefault="00F90424" w:rsidP="00B9314B">
      <w:pPr>
        <w:pStyle w:val="IEEEStdsLevel2Header"/>
        <w:rPr>
          <w:rFonts w:eastAsia="MS Mincho"/>
        </w:rPr>
      </w:pPr>
      <w:bookmarkStart w:id="1168" w:name="_Ref180134168"/>
      <w:bookmarkStart w:id="1169" w:name="_Toc204693756"/>
      <w:bookmarkStart w:id="1170" w:name="_Toc14878460"/>
      <w:bookmarkStart w:id="1171" w:name="_Toc40961871"/>
      <w:bookmarkStart w:id="1172" w:name="_Toc95162802"/>
      <w:bookmarkStart w:id="1173" w:name="_Toc86756063"/>
      <w:r>
        <w:rPr>
          <w:rFonts w:eastAsia="MS Mincho"/>
        </w:rPr>
        <w:lastRenderedPageBreak/>
        <w:t>Message Catalog File Format</w:t>
      </w:r>
      <w:bookmarkEnd w:id="1168"/>
      <w:bookmarkEnd w:id="1169"/>
      <w:bookmarkEnd w:id="1170"/>
      <w:bookmarkEnd w:id="1171"/>
      <w:bookmarkEnd w:id="1172"/>
      <w:bookmarkEnd w:id="1173"/>
    </w:p>
    <w:p w14:paraId="1ABC7EFE" w14:textId="7D1CA6E0" w:rsidR="00F90424" w:rsidRDefault="00F90424" w:rsidP="00F90424">
      <w:pPr>
        <w:pStyle w:val="IEEEStdsParagraph"/>
        <w:rPr>
          <w:rFonts w:eastAsia="MS Mincho"/>
        </w:rPr>
      </w:pPr>
      <w:r>
        <w:rPr>
          <w:rFonts w:eastAsia="MS Mincho"/>
        </w:rPr>
        <w:t xml:space="preserve">This specification defines a new plain text message catalog format (MIME media type “text/strings”) based on the Apple “strings” file format to allow Printers to supply and Clients to present localized strings for supported attributes values. A sample English localization for registered IPP attributes, enum values, and keyword values is available on the PWG FTP server </w:t>
      </w:r>
      <w:r>
        <w:rPr>
          <w:rFonts w:eastAsia="MS Mincho"/>
        </w:rPr>
        <w:fldChar w:fldCharType="begin"/>
      </w:r>
      <w:r>
        <w:rPr>
          <w:rFonts w:eastAsia="MS Mincho"/>
        </w:rPr>
        <w:instrText xml:space="preserve"> REF PWG_CATALOG \h </w:instrText>
      </w:r>
      <w:r>
        <w:rPr>
          <w:rFonts w:eastAsia="MS Mincho"/>
        </w:rPr>
      </w:r>
      <w:r>
        <w:rPr>
          <w:rFonts w:eastAsia="MS Mincho"/>
        </w:rPr>
        <w:fldChar w:fldCharType="separate"/>
      </w:r>
      <w:r w:rsidR="00D6659E">
        <w:t>[PWG-CATALOG]</w:t>
      </w:r>
      <w:r>
        <w:rPr>
          <w:rFonts w:eastAsia="MS Mincho"/>
        </w:rPr>
        <w:fldChar w:fldCharType="end"/>
      </w:r>
      <w:r>
        <w:rPr>
          <w:rFonts w:eastAsia="MS Mincho"/>
        </w:rPr>
        <w:t xml:space="preserve">. Boolean, dateTime, and integer values are not localizable using this format, and name and text values are presumed to already be localized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w:t>
      </w:r>
    </w:p>
    <w:p w14:paraId="4C608E52" w14:textId="77777777" w:rsidR="00F90424" w:rsidRDefault="00F90424" w:rsidP="00F90424">
      <w:pPr>
        <w:pStyle w:val="IEEEStdsParagraph"/>
        <w:rPr>
          <w:rFonts w:eastAsia="MS Mincho"/>
        </w:rPr>
      </w:pPr>
      <w:r>
        <w:rPr>
          <w:rFonts w:eastAsia="MS Mincho"/>
        </w:rPr>
        <w:t>Message catalog files consist of lines of UTF-8 encoded Unicode text following the general "KEY = VALUE" form. The KEY and VALUE elements can be wrapped in double quotes.:</w:t>
      </w:r>
    </w:p>
    <w:p w14:paraId="2F40B489" w14:textId="77777777" w:rsidR="00F90424" w:rsidRDefault="00F90424" w:rsidP="00F90424">
      <w:pPr>
        <w:pStyle w:val="Example"/>
      </w:pPr>
      <w:r>
        <w:t>"attribute-name" = "Localized Attribute Name Label";</w:t>
      </w:r>
    </w:p>
    <w:p w14:paraId="605AAFF4" w14:textId="77777777" w:rsidR="00F90424" w:rsidRDefault="00F90424" w:rsidP="00F90424">
      <w:pPr>
        <w:pStyle w:val="Example"/>
      </w:pPr>
      <w:r>
        <w:t>"attribute-name.enum-value" = "Localized Enum Value Label";</w:t>
      </w:r>
    </w:p>
    <w:p w14:paraId="121D08B9" w14:textId="77777777" w:rsidR="00F90424" w:rsidRDefault="00F90424" w:rsidP="00F90424">
      <w:pPr>
        <w:pStyle w:val="Example"/>
      </w:pPr>
      <w:r>
        <w:t>"attribute-name.keyword-value" = "Localized Keyword Value Label";</w:t>
      </w:r>
    </w:p>
    <w:p w14:paraId="7EE455F4" w14:textId="77777777" w:rsidR="00F90424" w:rsidRDefault="00F90424" w:rsidP="00F90424">
      <w:pPr>
        <w:pStyle w:val="Example"/>
      </w:pPr>
      <w:r>
        <w:t>/* Comment for/to localizers */</w:t>
      </w:r>
    </w:p>
    <w:p w14:paraId="18C26D0D" w14:textId="7D282357" w:rsidR="00F90424" w:rsidRDefault="00F90424" w:rsidP="00F90424">
      <w:pPr>
        <w:pStyle w:val="IEEEStdsParagraph"/>
        <w:rPr>
          <w:rFonts w:eastAsia="MS Mincho"/>
        </w:rPr>
      </w:pPr>
      <w:r>
        <w:rPr>
          <w:rFonts w:eastAsia="MS Mincho"/>
        </w:rPr>
        <w:t xml:space="preserve">Lines in a Message Catalog file </w:t>
      </w:r>
      <w:r w:rsidR="001153D5">
        <w:rPr>
          <w:rFonts w:eastAsia="MS Mincho"/>
        </w:rPr>
        <w:t>are</w:t>
      </w:r>
      <w:r>
        <w:rPr>
          <w:rFonts w:eastAsia="MS Mincho"/>
        </w:rPr>
        <w:t xml:space="preserve"> terminated by </w:t>
      </w:r>
      <w:r w:rsidR="001153D5">
        <w:rPr>
          <w:rFonts w:eastAsia="MS Mincho"/>
        </w:rPr>
        <w:t xml:space="preserve">either </w:t>
      </w:r>
      <w:r>
        <w:rPr>
          <w:rFonts w:eastAsia="MS Mincho"/>
        </w:rPr>
        <w:t xml:space="preserve">a single line feed (%x0A) or a combination of carriage return and line feed (%x0D.0A). All lines in a Message Catalog file MUST use identical line terminators for consistency. Attribute names and values are limited to the characters defined for the IPP keyword value syntax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Pr>
          <w:rFonts w:eastAsia="MS Mincho"/>
        </w:rPr>
        <w:t>.</w:t>
      </w:r>
    </w:p>
    <w:p w14:paraId="75DE457D" w14:textId="77777777" w:rsidR="00F90424" w:rsidRDefault="00F90424" w:rsidP="00F90424">
      <w:pPr>
        <w:pStyle w:val="IEEEStdsParagraph"/>
        <w:rPr>
          <w:rFonts w:eastAsia="MS Mincho"/>
        </w:rPr>
      </w:pPr>
      <w:r>
        <w:rPr>
          <w:rFonts w:eastAsia="MS Mincho"/>
        </w:rPr>
        <w:t>Control characters (%x00-1F, %x7F), the double quote (%x22), and the backslash (%x5C) MUST be escaped in localized strings using a subset of the C language syntax:</w:t>
      </w:r>
    </w:p>
    <w:p w14:paraId="6B1CCE55" w14:textId="77777777" w:rsidR="00F90424" w:rsidRDefault="00F90424" w:rsidP="00F90424">
      <w:pPr>
        <w:pStyle w:val="ListParagraph"/>
        <w:rPr>
          <w:rFonts w:eastAsia="MS Mincho"/>
        </w:rPr>
      </w:pPr>
      <w:r>
        <w:rPr>
          <w:rFonts w:eastAsia="MS Mincho"/>
        </w:rPr>
        <w:t>\"</w:t>
      </w:r>
      <w:r>
        <w:rPr>
          <w:rFonts w:eastAsia="MS Mincho"/>
        </w:rPr>
        <w:tab/>
        <w:t>A double quote (%x22)</w:t>
      </w:r>
    </w:p>
    <w:p w14:paraId="4B2491E2" w14:textId="77777777" w:rsidR="00F90424" w:rsidRDefault="00F90424" w:rsidP="00F90424">
      <w:pPr>
        <w:pStyle w:val="ListParagraph"/>
        <w:rPr>
          <w:rFonts w:eastAsia="MS Mincho"/>
        </w:rPr>
      </w:pPr>
      <w:r>
        <w:rPr>
          <w:rFonts w:eastAsia="MS Mincho"/>
        </w:rPr>
        <w:t>\\</w:t>
      </w:r>
      <w:r>
        <w:rPr>
          <w:rFonts w:eastAsia="MS Mincho"/>
        </w:rPr>
        <w:tab/>
        <w:t>A backslash (%x5C)</w:t>
      </w:r>
    </w:p>
    <w:p w14:paraId="54FD6072" w14:textId="77777777" w:rsidR="00F90424" w:rsidRDefault="00F90424" w:rsidP="00F90424">
      <w:pPr>
        <w:pStyle w:val="ListParagraph"/>
        <w:rPr>
          <w:rFonts w:eastAsia="MS Mincho"/>
        </w:rPr>
      </w:pPr>
      <w:r>
        <w:rPr>
          <w:rFonts w:eastAsia="MS Mincho"/>
        </w:rPr>
        <w:t>\n</w:t>
      </w:r>
      <w:r>
        <w:rPr>
          <w:rFonts w:eastAsia="MS Mincho"/>
        </w:rPr>
        <w:tab/>
        <w:t>A line feed (%x0A)</w:t>
      </w:r>
    </w:p>
    <w:p w14:paraId="1769CAFC" w14:textId="77777777" w:rsidR="00F90424" w:rsidRDefault="00F90424" w:rsidP="00F90424">
      <w:pPr>
        <w:pStyle w:val="ListParagraph"/>
        <w:rPr>
          <w:rFonts w:eastAsia="MS Mincho"/>
        </w:rPr>
      </w:pPr>
      <w:r>
        <w:rPr>
          <w:rFonts w:eastAsia="MS Mincho"/>
        </w:rPr>
        <w:t>\r</w:t>
      </w:r>
      <w:r>
        <w:rPr>
          <w:rFonts w:eastAsia="MS Mincho"/>
        </w:rPr>
        <w:tab/>
        <w:t>A carriage return (%x0D)</w:t>
      </w:r>
    </w:p>
    <w:p w14:paraId="509CE9A8" w14:textId="77777777" w:rsidR="00F90424" w:rsidRDefault="00F90424" w:rsidP="00F90424">
      <w:pPr>
        <w:pStyle w:val="ListParagraph"/>
        <w:rPr>
          <w:rFonts w:eastAsia="MS Mincho"/>
        </w:rPr>
      </w:pPr>
      <w:r>
        <w:rPr>
          <w:rFonts w:eastAsia="MS Mincho"/>
        </w:rPr>
        <w:t>\t</w:t>
      </w:r>
      <w:r>
        <w:rPr>
          <w:rFonts w:eastAsia="MS Mincho"/>
        </w:rPr>
        <w:tab/>
        <w:t>A horizontal tab (%x09)</w:t>
      </w:r>
    </w:p>
    <w:p w14:paraId="2EBCB024" w14:textId="77777777" w:rsidR="00F90424" w:rsidRDefault="00F90424" w:rsidP="00F90424">
      <w:pPr>
        <w:pStyle w:val="ListParagraph"/>
        <w:rPr>
          <w:rFonts w:eastAsia="MS Mincho"/>
        </w:rPr>
      </w:pPr>
      <w:r>
        <w:rPr>
          <w:rFonts w:eastAsia="MS Mincho"/>
        </w:rPr>
        <w:t>\###</w:t>
      </w:r>
      <w:r>
        <w:rPr>
          <w:rFonts w:eastAsia="MS Mincho"/>
        </w:rPr>
        <w:tab/>
        <w:t>An octet represented by 3 octal digits</w:t>
      </w:r>
    </w:p>
    <w:p w14:paraId="17BE3451" w14:textId="55292D52" w:rsidR="00F90424" w:rsidRDefault="00F90424" w:rsidP="00F90424">
      <w:pPr>
        <w:pStyle w:val="IEEEStdsParagraph"/>
        <w:rPr>
          <w:rFonts w:eastAsia="MS Mincho"/>
        </w:rPr>
      </w:pPr>
      <w:r>
        <w:t xml:space="preserve">A more complete example is in section </w:t>
      </w:r>
      <w:r>
        <w:fldChar w:fldCharType="begin"/>
      </w:r>
      <w:r>
        <w:instrText xml:space="preserve"> REF _Ref14186207 \n \h </w:instrText>
      </w:r>
      <w:r>
        <w:fldChar w:fldCharType="separate"/>
      </w:r>
      <w:r w:rsidR="00D6659E">
        <w:t>11.3</w:t>
      </w:r>
      <w:r>
        <w:fldChar w:fldCharType="end"/>
      </w:r>
      <w:r>
        <w:t>.</w:t>
      </w:r>
    </w:p>
    <w:p w14:paraId="76E9B5BA" w14:textId="77777777" w:rsidR="00F90424" w:rsidRDefault="00F90424" w:rsidP="00B9314B">
      <w:pPr>
        <w:pStyle w:val="IEEEStdsLevel2Header"/>
      </w:pPr>
      <w:bookmarkStart w:id="1174" w:name="_Toc14878461"/>
      <w:bookmarkStart w:id="1175" w:name="_Toc40961872"/>
      <w:bookmarkStart w:id="1176" w:name="_Ref54239445"/>
      <w:bookmarkStart w:id="1177" w:name="_Toc95162803"/>
      <w:bookmarkStart w:id="1178" w:name="_Toc86756064"/>
      <w:r>
        <w:t>Message Catalog Help Resources</w:t>
      </w:r>
      <w:bookmarkEnd w:id="1174"/>
      <w:bookmarkEnd w:id="1175"/>
      <w:bookmarkEnd w:id="1176"/>
      <w:bookmarkEnd w:id="1177"/>
      <w:bookmarkEnd w:id="1178"/>
    </w:p>
    <w:p w14:paraId="7EEDAA83" w14:textId="77777777" w:rsidR="00F90424" w:rsidRDefault="00F90424" w:rsidP="00F90424">
      <w:pPr>
        <w:pStyle w:val="IEEEStdsParagraph"/>
        <w:rPr>
          <w:rFonts w:eastAsia="MS Mincho"/>
        </w:rPr>
      </w:pPr>
      <w:r>
        <w:rPr>
          <w:rFonts w:eastAsia="MS Mincho"/>
        </w:rPr>
        <w:t>A Message Catalog MAY also contain two types of "help" content. The "_tooltip" suffix can be used to specify brief help content suitable for contextual presentation such as when a mouse pointer is hovered over a label. The "_helpurl" suffix can be used to specify a URL to more detailed, rich and possibly lengthy help content that could be presented in a separate "help" window. The general form is like so:</w:t>
      </w:r>
    </w:p>
    <w:p w14:paraId="7EB34CDC" w14:textId="0B7AD81D" w:rsidR="00F90424" w:rsidRDefault="00F90424" w:rsidP="00F90424">
      <w:pPr>
        <w:pStyle w:val="Example"/>
      </w:pPr>
      <w:r>
        <w:t>"attribute-name._tooltip" = "Localized Attribute Name Tooltip"</w:t>
      </w:r>
    </w:p>
    <w:p w14:paraId="3F989C11" w14:textId="6DD13C63" w:rsidR="00F90424" w:rsidRDefault="00F90424" w:rsidP="00F90424">
      <w:pPr>
        <w:pStyle w:val="Example"/>
      </w:pPr>
      <w:r>
        <w:lastRenderedPageBreak/>
        <w:t>"attribute-name._helpurl" = "URL to localized attribute help"</w:t>
      </w:r>
    </w:p>
    <w:p w14:paraId="5CA813A9" w14:textId="77777777" w:rsidR="00F90424" w:rsidRDefault="00F90424" w:rsidP="00F90424">
      <w:pPr>
        <w:pStyle w:val="Example"/>
      </w:pPr>
    </w:p>
    <w:p w14:paraId="37073248" w14:textId="7D6F2CC4" w:rsidR="00F90424" w:rsidRDefault="00F90424" w:rsidP="00F90424">
      <w:pPr>
        <w:pStyle w:val="Example"/>
      </w:pPr>
      <w:r>
        <w:t>"attribute-name.enum-value._tooltip" = "Localized Enum Value Tooltip"</w:t>
      </w:r>
    </w:p>
    <w:p w14:paraId="2A20BF9C" w14:textId="75AAA799" w:rsidR="00F90424" w:rsidRDefault="00F90424" w:rsidP="00F90424">
      <w:pPr>
        <w:pStyle w:val="Example"/>
      </w:pPr>
      <w:r>
        <w:t>"attribute-name.enum-value._helpurl" = "URL to localized enum value help"</w:t>
      </w:r>
    </w:p>
    <w:p w14:paraId="45639A24" w14:textId="77777777" w:rsidR="00F90424" w:rsidRDefault="00F90424" w:rsidP="00F90424">
      <w:pPr>
        <w:pStyle w:val="Example"/>
      </w:pPr>
    </w:p>
    <w:p w14:paraId="191D2216" w14:textId="6B57974B" w:rsidR="00F90424" w:rsidRDefault="00F90424" w:rsidP="00F90424">
      <w:pPr>
        <w:pStyle w:val="Example"/>
      </w:pPr>
      <w:r>
        <w:t>"attribute-name.keyword-value._tooltip" = "Localized Keyword Value Tooltip"</w:t>
      </w:r>
    </w:p>
    <w:p w14:paraId="0DB152A7" w14:textId="0B04C73D" w:rsidR="00F90424" w:rsidRDefault="00F90424" w:rsidP="00F90424">
      <w:pPr>
        <w:pStyle w:val="Example"/>
      </w:pPr>
      <w:r>
        <w:t>"attribute-name.keyword-value._helpurl" = "URL to localized keyword value help"</w:t>
      </w:r>
    </w:p>
    <w:p w14:paraId="66BC8E08" w14:textId="06B80AA3" w:rsidR="00F90424" w:rsidRDefault="00F90424" w:rsidP="00F90424">
      <w:pPr>
        <w:pStyle w:val="IEEEStdsParagraph"/>
      </w:pPr>
      <w:r>
        <w:t xml:space="preserve">A more complete example is in section </w:t>
      </w:r>
      <w:r>
        <w:fldChar w:fldCharType="begin"/>
      </w:r>
      <w:r>
        <w:instrText xml:space="preserve"> REF _Ref14186207 \n \h </w:instrText>
      </w:r>
      <w:r>
        <w:fldChar w:fldCharType="separate"/>
      </w:r>
      <w:r w:rsidR="00D6659E">
        <w:t>11.3</w:t>
      </w:r>
      <w:r>
        <w:fldChar w:fldCharType="end"/>
      </w:r>
      <w:r>
        <w:t>.</w:t>
      </w:r>
    </w:p>
    <w:p w14:paraId="6AA1C00A" w14:textId="77777777" w:rsidR="00F90424" w:rsidRDefault="00F90424" w:rsidP="00B9314B">
      <w:pPr>
        <w:pStyle w:val="IEEEStdsLevel2Header"/>
      </w:pPr>
      <w:bookmarkStart w:id="1179" w:name="_Ref14186207"/>
      <w:bookmarkStart w:id="1180" w:name="_Toc14878462"/>
      <w:bookmarkStart w:id="1181" w:name="_Toc40961873"/>
      <w:bookmarkStart w:id="1182" w:name="_Toc95162804"/>
      <w:bookmarkStart w:id="1183" w:name="_Toc86756065"/>
      <w:r>
        <w:t>Message Catalog Example</w:t>
      </w:r>
      <w:bookmarkEnd w:id="1179"/>
      <w:bookmarkEnd w:id="1180"/>
      <w:bookmarkEnd w:id="1181"/>
      <w:bookmarkEnd w:id="1182"/>
      <w:bookmarkEnd w:id="1183"/>
    </w:p>
    <w:p w14:paraId="5A51387E" w14:textId="5D2108ED" w:rsidR="00F90424" w:rsidRDefault="00F90424" w:rsidP="00F90424">
      <w:pPr>
        <w:pStyle w:val="IEEEStdsParagraph"/>
      </w:pPr>
      <w:r>
        <w:t xml:space="preserve">A Printer that specifies two collections in its "media-col-ready" </w:t>
      </w:r>
      <w:r>
        <w:rPr>
          <w:rFonts w:eastAsia="MS Mincho"/>
        </w:rPr>
        <w:fldChar w:fldCharType="begin"/>
      </w:r>
      <w:r>
        <w:rPr>
          <w:rFonts w:eastAsia="MS Mincho"/>
        </w:rPr>
        <w:instrText xml:space="preserve"> REF PWG5100_7 \h </w:instrText>
      </w:r>
      <w:r>
        <w:rPr>
          <w:rFonts w:eastAsia="MS Mincho"/>
        </w:rPr>
      </w:r>
      <w:r>
        <w:rPr>
          <w:rFonts w:eastAsia="MS Mincho"/>
        </w:rPr>
        <w:fldChar w:fldCharType="separate"/>
      </w:r>
      <w:r w:rsidR="00D6659E">
        <w:t>[PWG5100.7]</w:t>
      </w:r>
      <w:r>
        <w:rPr>
          <w:rFonts w:eastAsia="MS Mincho"/>
        </w:rPr>
        <w:fldChar w:fldCharType="end"/>
      </w:r>
      <w:r>
        <w:t>, one that specifies 'stationery' for its "media-type " value, and the other that specifies 'smi32473-eco-lite' for its "finishing-template" value, can implement among others the following attributes and values, represented using "PAPI" syntax:</w:t>
      </w:r>
    </w:p>
    <w:p w14:paraId="78F11316" w14:textId="77777777" w:rsidR="00F90424" w:rsidRDefault="00F90424" w:rsidP="00F90424">
      <w:pPr>
        <w:pStyle w:val="Example"/>
      </w:pPr>
      <w:r>
        <w:t>printer-uri="https://myprinter.local.:631/ipp/print"</w:t>
      </w:r>
    </w:p>
    <w:p w14:paraId="5376209D" w14:textId="77777777" w:rsidR="00F90424" w:rsidRDefault="00F90424" w:rsidP="00F90424">
      <w:pPr>
        <w:pStyle w:val="Example"/>
      </w:pPr>
      <w:r>
        <w:t>printer-strings-uri="https://myprinter.local.:631/ipp/en.strings"</w:t>
      </w:r>
    </w:p>
    <w:p w14:paraId="75CDF6FB" w14:textId="77777777" w:rsidR="00F90424" w:rsidRDefault="00F90424" w:rsidP="00F90424">
      <w:pPr>
        <w:pStyle w:val="Example"/>
      </w:pPr>
      <w:r w:rsidRPr="00C20090">
        <w:t>media-col-</w:t>
      </w:r>
      <w:r>
        <w:t>ready={</w:t>
      </w:r>
    </w:p>
    <w:p w14:paraId="7988F41D" w14:textId="77777777" w:rsidR="00F90424" w:rsidRDefault="00F90424" w:rsidP="00F90424">
      <w:pPr>
        <w:pStyle w:val="Example"/>
      </w:pPr>
      <w:r>
        <w:t xml:space="preserve">    media-type="stationery"</w:t>
      </w:r>
    </w:p>
    <w:p w14:paraId="160A0356" w14:textId="77777777" w:rsidR="00F90424" w:rsidRDefault="00F90424" w:rsidP="00F90424">
      <w:pPr>
        <w:pStyle w:val="Example"/>
      </w:pPr>
      <w:r>
        <w:t xml:space="preserve">    media-source="tray-1"</w:t>
      </w:r>
    </w:p>
    <w:p w14:paraId="192EA507" w14:textId="77777777" w:rsidR="00F90424" w:rsidRDefault="00F90424" w:rsidP="00F90424">
      <w:pPr>
        <w:pStyle w:val="Example"/>
      </w:pPr>
      <w:r>
        <w:t xml:space="preserve">    media-size={</w:t>
      </w:r>
    </w:p>
    <w:p w14:paraId="2D7DCC85" w14:textId="77777777" w:rsidR="00F90424" w:rsidRDefault="00F90424" w:rsidP="00F90424">
      <w:pPr>
        <w:pStyle w:val="Example"/>
      </w:pPr>
      <w:r>
        <w:t xml:space="preserve">        x-dimension=21000</w:t>
      </w:r>
    </w:p>
    <w:p w14:paraId="4E1BCF06" w14:textId="77777777" w:rsidR="00F90424" w:rsidRDefault="00F90424" w:rsidP="00F90424">
      <w:pPr>
        <w:pStyle w:val="Example"/>
      </w:pPr>
      <w:r>
        <w:t xml:space="preserve">        y-dimension=29700</w:t>
      </w:r>
    </w:p>
    <w:p w14:paraId="1BE208AD" w14:textId="77777777" w:rsidR="00F90424" w:rsidRDefault="00F90424" w:rsidP="00F90424">
      <w:pPr>
        <w:pStyle w:val="Example"/>
      </w:pPr>
      <w:r>
        <w:t xml:space="preserve">    }</w:t>
      </w:r>
    </w:p>
    <w:p w14:paraId="4973931D" w14:textId="77777777" w:rsidR="00F90424" w:rsidRDefault="00F90424" w:rsidP="00F90424">
      <w:pPr>
        <w:pStyle w:val="Example"/>
      </w:pPr>
      <w:r>
        <w:t xml:space="preserve">    media-top-margin=500</w:t>
      </w:r>
    </w:p>
    <w:p w14:paraId="71DF9733" w14:textId="77777777" w:rsidR="00F90424" w:rsidRDefault="00F90424" w:rsidP="00F90424">
      <w:pPr>
        <w:pStyle w:val="Example"/>
      </w:pPr>
      <w:r>
        <w:t xml:space="preserve">    media-bottom-margin=500</w:t>
      </w:r>
    </w:p>
    <w:p w14:paraId="29B86D4D" w14:textId="77777777" w:rsidR="00F90424" w:rsidRDefault="00F90424" w:rsidP="00F90424">
      <w:pPr>
        <w:pStyle w:val="Example"/>
      </w:pPr>
      <w:r>
        <w:t xml:space="preserve">    media-left-margin=500</w:t>
      </w:r>
    </w:p>
    <w:p w14:paraId="2345DA7F" w14:textId="77777777" w:rsidR="00F90424" w:rsidRDefault="00F90424" w:rsidP="00F90424">
      <w:pPr>
        <w:pStyle w:val="Example"/>
      </w:pPr>
      <w:r>
        <w:t xml:space="preserve">    media-right-margin=500</w:t>
      </w:r>
    </w:p>
    <w:p w14:paraId="49DC0477" w14:textId="77777777" w:rsidR="00F90424" w:rsidRDefault="00F90424" w:rsidP="00F90424">
      <w:pPr>
        <w:pStyle w:val="Example"/>
      </w:pPr>
      <w:r>
        <w:t>},{</w:t>
      </w:r>
    </w:p>
    <w:p w14:paraId="18A42A44" w14:textId="77777777" w:rsidR="00F90424" w:rsidRDefault="00F90424" w:rsidP="00F90424">
      <w:pPr>
        <w:pStyle w:val="Example"/>
      </w:pPr>
      <w:r>
        <w:t xml:space="preserve">    media-type="</w:t>
      </w:r>
      <w:r w:rsidRPr="00F638BF">
        <w:t>smi32473-eco-lite</w:t>
      </w:r>
      <w:r>
        <w:t>"</w:t>
      </w:r>
    </w:p>
    <w:p w14:paraId="6CF62ECB" w14:textId="77777777" w:rsidR="00F90424" w:rsidRDefault="00F90424" w:rsidP="00F90424">
      <w:pPr>
        <w:pStyle w:val="Example"/>
      </w:pPr>
      <w:r>
        <w:t xml:space="preserve">    media-source="tray-2"</w:t>
      </w:r>
    </w:p>
    <w:p w14:paraId="3B6E1583" w14:textId="77777777" w:rsidR="00F90424" w:rsidRDefault="00F90424" w:rsidP="00F90424">
      <w:pPr>
        <w:pStyle w:val="Example"/>
      </w:pPr>
      <w:r>
        <w:t xml:space="preserve">    media-color=white</w:t>
      </w:r>
    </w:p>
    <w:p w14:paraId="093C0E7F" w14:textId="77777777" w:rsidR="00F90424" w:rsidRDefault="00F90424" w:rsidP="00F90424">
      <w:pPr>
        <w:pStyle w:val="Example"/>
      </w:pPr>
      <w:r>
        <w:t xml:space="preserve">    media-size={</w:t>
      </w:r>
    </w:p>
    <w:p w14:paraId="6004D1B0" w14:textId="77777777" w:rsidR="00F90424" w:rsidRDefault="00F90424" w:rsidP="00F90424">
      <w:pPr>
        <w:pStyle w:val="Example"/>
      </w:pPr>
      <w:r>
        <w:t xml:space="preserve">        x-dimension=21590</w:t>
      </w:r>
    </w:p>
    <w:p w14:paraId="33ED2594" w14:textId="77777777" w:rsidR="00F90424" w:rsidRDefault="00F90424" w:rsidP="00F90424">
      <w:pPr>
        <w:pStyle w:val="Example"/>
      </w:pPr>
      <w:r>
        <w:t xml:space="preserve">        y-dimension=27940</w:t>
      </w:r>
    </w:p>
    <w:p w14:paraId="2BC77409" w14:textId="77777777" w:rsidR="00F90424" w:rsidRDefault="00F90424" w:rsidP="00F90424">
      <w:pPr>
        <w:pStyle w:val="Example"/>
      </w:pPr>
      <w:r>
        <w:t xml:space="preserve">    }</w:t>
      </w:r>
    </w:p>
    <w:p w14:paraId="1DBB4BDF" w14:textId="77777777" w:rsidR="00F90424" w:rsidRDefault="00F90424" w:rsidP="00F90424">
      <w:pPr>
        <w:pStyle w:val="Example"/>
      </w:pPr>
      <w:r>
        <w:t xml:space="preserve">    media-bottom-margin=500</w:t>
      </w:r>
    </w:p>
    <w:p w14:paraId="355A723E" w14:textId="77777777" w:rsidR="00F90424" w:rsidRDefault="00F90424" w:rsidP="00F90424">
      <w:pPr>
        <w:pStyle w:val="Example"/>
      </w:pPr>
      <w:r>
        <w:t xml:space="preserve">    media-left-margin=500</w:t>
      </w:r>
    </w:p>
    <w:p w14:paraId="69DD9242" w14:textId="77777777" w:rsidR="00F90424" w:rsidRDefault="00F90424" w:rsidP="00F90424">
      <w:pPr>
        <w:pStyle w:val="Example"/>
      </w:pPr>
      <w:r>
        <w:t xml:space="preserve">    media-right-margin=500</w:t>
      </w:r>
    </w:p>
    <w:p w14:paraId="7440D0BB" w14:textId="77777777" w:rsidR="00F90424" w:rsidRDefault="00F90424" w:rsidP="00F90424">
      <w:pPr>
        <w:pStyle w:val="Example"/>
      </w:pPr>
      <w:r>
        <w:t xml:space="preserve">    media-top-margin=500</w:t>
      </w:r>
    </w:p>
    <w:p w14:paraId="75947F34" w14:textId="77777777" w:rsidR="00F90424" w:rsidRDefault="00F90424" w:rsidP="00F90424">
      <w:pPr>
        <w:pStyle w:val="Example"/>
      </w:pPr>
      <w:r>
        <w:t>}</w:t>
      </w:r>
    </w:p>
    <w:p w14:paraId="5CE0F609" w14:textId="77777777" w:rsidR="00F90424" w:rsidRDefault="00F90424" w:rsidP="00F90424">
      <w:pPr>
        <w:pStyle w:val="Example"/>
      </w:pPr>
      <w:r>
        <w:t>print-color-mode-supported=</w:t>
      </w:r>
    </w:p>
    <w:p w14:paraId="3D4B92C2" w14:textId="77777777" w:rsidR="00F90424" w:rsidRDefault="00F90424" w:rsidP="00F90424">
      <w:pPr>
        <w:pStyle w:val="Example"/>
      </w:pPr>
      <w:r>
        <w:tab/>
        <w:t>auto,</w:t>
      </w:r>
    </w:p>
    <w:p w14:paraId="1749EE00" w14:textId="77777777" w:rsidR="00F90424" w:rsidRDefault="00F90424" w:rsidP="00F90424">
      <w:pPr>
        <w:pStyle w:val="Example"/>
      </w:pPr>
      <w:r>
        <w:tab/>
        <w:t>color,</w:t>
      </w:r>
    </w:p>
    <w:p w14:paraId="0A3C4175" w14:textId="77777777" w:rsidR="00F90424" w:rsidRDefault="00F90424" w:rsidP="00F90424">
      <w:pPr>
        <w:pStyle w:val="Example"/>
      </w:pPr>
      <w:r>
        <w:tab/>
        <w:t>monochrome,</w:t>
      </w:r>
    </w:p>
    <w:p w14:paraId="44A7D59C" w14:textId="77777777" w:rsidR="00F90424" w:rsidRDefault="00F90424" w:rsidP="00F90424">
      <w:pPr>
        <w:pStyle w:val="Example"/>
      </w:pPr>
      <w:r>
        <w:tab/>
      </w:r>
      <w:r w:rsidRPr="00FD375E">
        <w:t>smi32473-magic-color</w:t>
      </w:r>
      <w:r>
        <w:t>,</w:t>
      </w:r>
    </w:p>
    <w:p w14:paraId="75BA8CAC" w14:textId="77777777" w:rsidR="00F90424" w:rsidRDefault="00F90424" w:rsidP="00F90424">
      <w:pPr>
        <w:pStyle w:val="Example"/>
      </w:pPr>
      <w:r>
        <w:tab/>
      </w:r>
      <w:r w:rsidRPr="00FD375E">
        <w:t>smi32473-</w:t>
      </w:r>
      <w:r>
        <w:t>blueprint</w:t>
      </w:r>
    </w:p>
    <w:p w14:paraId="10B39BDF" w14:textId="77777777" w:rsidR="00F90424" w:rsidRDefault="00F90424" w:rsidP="00F90424">
      <w:pPr>
        <w:pStyle w:val="Example"/>
      </w:pPr>
      <w:r>
        <w:t>print-color-mode-icc-profiles={</w:t>
      </w:r>
    </w:p>
    <w:p w14:paraId="556F7761" w14:textId="77777777" w:rsidR="00F90424" w:rsidRDefault="00F90424" w:rsidP="00F90424">
      <w:pPr>
        <w:pStyle w:val="Example"/>
      </w:pPr>
      <w:r>
        <w:t xml:space="preserve">    print-color-mode=</w:t>
      </w:r>
      <w:r w:rsidRPr="00A4157D">
        <w:t>smi32473-magic-color</w:t>
      </w:r>
    </w:p>
    <w:p w14:paraId="30439503" w14:textId="77777777" w:rsidR="00F90424" w:rsidRDefault="00F90424" w:rsidP="00F90424">
      <w:pPr>
        <w:pStyle w:val="Example"/>
      </w:pPr>
      <w:r>
        <w:t xml:space="preserve">    print-color-mode-profile-uri=https://myprinter.local.:631/sp/magic-color.icc</w:t>
      </w:r>
    </w:p>
    <w:p w14:paraId="2BB86696" w14:textId="77777777" w:rsidR="00F90424" w:rsidRDefault="00F90424" w:rsidP="00F90424">
      <w:pPr>
        <w:pStyle w:val="Example"/>
      </w:pPr>
      <w:r>
        <w:t>},{</w:t>
      </w:r>
    </w:p>
    <w:p w14:paraId="5C4461CE" w14:textId="77777777" w:rsidR="00F90424" w:rsidRDefault="00F90424" w:rsidP="00F90424">
      <w:pPr>
        <w:pStyle w:val="Example"/>
      </w:pPr>
      <w:r>
        <w:t xml:space="preserve">    print-color-mode=</w:t>
      </w:r>
      <w:r w:rsidRPr="00A4157D">
        <w:t>smi32473-</w:t>
      </w:r>
      <w:r>
        <w:t>blueprint</w:t>
      </w:r>
    </w:p>
    <w:p w14:paraId="46690975" w14:textId="77777777" w:rsidR="00F90424" w:rsidRDefault="00F90424" w:rsidP="00F90424">
      <w:pPr>
        <w:pStyle w:val="Example"/>
      </w:pPr>
      <w:r>
        <w:lastRenderedPageBreak/>
        <w:t xml:space="preserve">    print-color-mode-profile-uri=https://myprinter.local.:631/sp/blueprint.icc</w:t>
      </w:r>
    </w:p>
    <w:p w14:paraId="469C9D61" w14:textId="77777777" w:rsidR="00F90424" w:rsidRDefault="00F90424" w:rsidP="00F90424">
      <w:pPr>
        <w:pStyle w:val="Example"/>
      </w:pPr>
      <w:r>
        <w:t>}</w:t>
      </w:r>
    </w:p>
    <w:p w14:paraId="014E5DD8" w14:textId="77777777" w:rsidR="00F90424" w:rsidRDefault="00F90424" w:rsidP="00F90424">
      <w:pPr>
        <w:pStyle w:val="Example"/>
      </w:pPr>
    </w:p>
    <w:p w14:paraId="3672E583" w14:textId="77777777" w:rsidR="00F90424" w:rsidRDefault="00F90424" w:rsidP="00F90424">
      <w:pPr>
        <w:pStyle w:val="IEEEStdsParagraph"/>
      </w:pPr>
      <w:r>
        <w:t>The Printer's Message Catalog corresponding to "attributes-natural-language" = 'en-us' might include the following:</w:t>
      </w:r>
    </w:p>
    <w:p w14:paraId="70DB9559" w14:textId="77777777" w:rsidR="00F90424" w:rsidRDefault="00F90424" w:rsidP="00F90424">
      <w:pPr>
        <w:pStyle w:val="Example"/>
      </w:pPr>
      <w:r>
        <w:t>media-type = "Media Type";</w:t>
      </w:r>
    </w:p>
    <w:p w14:paraId="32FD7CEE" w14:textId="77777777" w:rsidR="00F90424" w:rsidRDefault="00F90424" w:rsidP="00F90424">
      <w:pPr>
        <w:pStyle w:val="Example"/>
      </w:pPr>
      <w:r>
        <w:t>media-type.stationery = "Stationery";</w:t>
      </w:r>
    </w:p>
    <w:p w14:paraId="41AE8B34" w14:textId="77777777" w:rsidR="00F90424" w:rsidRDefault="00F90424" w:rsidP="00F90424">
      <w:pPr>
        <w:pStyle w:val="Example"/>
      </w:pPr>
      <w:r>
        <w:t>media-type.stationery._tooltip = "Conventional Stationery";</w:t>
      </w:r>
    </w:p>
    <w:p w14:paraId="601F3470" w14:textId="77777777" w:rsidR="00F90424" w:rsidRDefault="00F90424" w:rsidP="00F90424">
      <w:pPr>
        <w:pStyle w:val="Example"/>
      </w:pPr>
      <w:r>
        <w:t>media-type.stationery._helpurl = "//_help/media-types.html";</w:t>
      </w:r>
    </w:p>
    <w:p w14:paraId="282B91C4" w14:textId="77777777" w:rsidR="00F90424" w:rsidRDefault="00F90424" w:rsidP="00F90424">
      <w:pPr>
        <w:pStyle w:val="Example"/>
      </w:pPr>
      <w:r>
        <w:t>media-type.</w:t>
      </w:r>
      <w:r w:rsidRPr="00F638BF">
        <w:t>smi32473-eco-lite</w:t>
      </w:r>
      <w:r>
        <w:t xml:space="preserve"> = "PWG Eco Lite";</w:t>
      </w:r>
    </w:p>
    <w:p w14:paraId="2A83E751" w14:textId="77777777" w:rsidR="00F90424" w:rsidRDefault="00F90424" w:rsidP="00F90424">
      <w:pPr>
        <w:pStyle w:val="Example"/>
      </w:pPr>
      <w:r>
        <w:t>media-type.</w:t>
      </w:r>
      <w:r w:rsidRPr="00F638BF">
        <w:t>smi32473-eco-lite</w:t>
      </w:r>
      <w:r>
        <w:t>._tooltip = "Lightweight paper that may tear";</w:t>
      </w:r>
    </w:p>
    <w:p w14:paraId="214DE379" w14:textId="77777777" w:rsidR="00F90424" w:rsidRDefault="00F90424" w:rsidP="00F90424">
      <w:pPr>
        <w:pStyle w:val="Example"/>
      </w:pPr>
      <w:r>
        <w:t>media-type.</w:t>
      </w:r>
      <w:r w:rsidRPr="00F638BF">
        <w:t>smi32473-eco-lite</w:t>
      </w:r>
      <w:r>
        <w:t>._helpurl = "//_help/media-types.html#ecolite";</w:t>
      </w:r>
    </w:p>
    <w:p w14:paraId="441C52A7" w14:textId="77777777" w:rsidR="00F90424" w:rsidRDefault="00F90424" w:rsidP="00F90424">
      <w:pPr>
        <w:pStyle w:val="Example"/>
      </w:pPr>
      <w:r>
        <w:t>print-color-mode = "Print Color Mode";</w:t>
      </w:r>
    </w:p>
    <w:p w14:paraId="0D9BA544" w14:textId="77777777" w:rsidR="00F90424" w:rsidRDefault="00F90424" w:rsidP="00F90424">
      <w:pPr>
        <w:pStyle w:val="Example"/>
      </w:pPr>
      <w:r>
        <w:t>print-color-mode.auto = "Automatic";</w:t>
      </w:r>
    </w:p>
    <w:p w14:paraId="271FD7F4" w14:textId="77777777" w:rsidR="00F90424" w:rsidRDefault="00F90424" w:rsidP="00F90424">
      <w:pPr>
        <w:pStyle w:val="Example"/>
      </w:pPr>
      <w:r>
        <w:t>print-color-mode.auto-monochrome = "Auto Monochrome";</w:t>
      </w:r>
    </w:p>
    <w:p w14:paraId="0BAC729A" w14:textId="77777777" w:rsidR="00F90424" w:rsidRDefault="00F90424" w:rsidP="00F90424">
      <w:pPr>
        <w:pStyle w:val="Example"/>
      </w:pPr>
      <w:r>
        <w:t>print-color-mode.bi-level = "Text";</w:t>
      </w:r>
    </w:p>
    <w:p w14:paraId="71B531F1" w14:textId="77777777" w:rsidR="00F90424" w:rsidRDefault="00F90424" w:rsidP="00F90424">
      <w:pPr>
        <w:pStyle w:val="Example"/>
      </w:pPr>
      <w:r>
        <w:t>print-color-mode.color = "Color";</w:t>
      </w:r>
    </w:p>
    <w:p w14:paraId="4F49ED00" w14:textId="77777777" w:rsidR="00F90424" w:rsidRDefault="00F90424" w:rsidP="00F90424">
      <w:pPr>
        <w:pStyle w:val="Example"/>
      </w:pPr>
      <w:r>
        <w:t>print-color-mode.highlight = "Highlight";</w:t>
      </w:r>
    </w:p>
    <w:p w14:paraId="6215FBFB" w14:textId="77777777" w:rsidR="00F90424" w:rsidRDefault="00F90424" w:rsidP="00F90424">
      <w:pPr>
        <w:pStyle w:val="Example"/>
      </w:pPr>
      <w:r>
        <w:t>print-color-mode.monochrome = "Monochrome";</w:t>
      </w:r>
    </w:p>
    <w:p w14:paraId="0070A401" w14:textId="77777777" w:rsidR="00F90424" w:rsidRDefault="00F90424" w:rsidP="00F90424">
      <w:pPr>
        <w:pStyle w:val="Example"/>
      </w:pPr>
      <w:r>
        <w:t>print-color-mode.process-bi-level = "Process Text";</w:t>
      </w:r>
    </w:p>
    <w:p w14:paraId="7C506957" w14:textId="77777777" w:rsidR="00F90424" w:rsidRDefault="00F90424" w:rsidP="00F90424">
      <w:pPr>
        <w:pStyle w:val="Example"/>
      </w:pPr>
      <w:r>
        <w:t>print-color-mode.process-monochrome = "Process Monochrome";</w:t>
      </w:r>
    </w:p>
    <w:p w14:paraId="33E62A8A" w14:textId="77777777" w:rsidR="00F90424" w:rsidRDefault="00F90424" w:rsidP="00F90424">
      <w:pPr>
        <w:pStyle w:val="Example"/>
      </w:pPr>
      <w:r>
        <w:t>print-color-mode.</w:t>
      </w:r>
      <w:r w:rsidRPr="00FD375E">
        <w:t>smi32473-magic-color</w:t>
      </w:r>
      <w:r>
        <w:t xml:space="preserve"> = "Magic Color";</w:t>
      </w:r>
    </w:p>
    <w:p w14:paraId="1FFABFC9" w14:textId="77777777" w:rsidR="00F90424" w:rsidRDefault="00F90424" w:rsidP="00F90424">
      <w:pPr>
        <w:pStyle w:val="Example"/>
      </w:pPr>
      <w:r>
        <w:t>print-color-mode.</w:t>
      </w:r>
      <w:r w:rsidRPr="00FD375E">
        <w:t>smi32473-magic-color</w:t>
      </w:r>
      <w:r>
        <w:t>._tooltip = "Makes the colors look magical";</w:t>
      </w:r>
    </w:p>
    <w:p w14:paraId="719C38B7" w14:textId="77777777" w:rsidR="00F90424" w:rsidRDefault="00F90424" w:rsidP="00F90424">
      <w:pPr>
        <w:pStyle w:val="Example"/>
      </w:pPr>
      <w:r>
        <w:t>print-color-mode.</w:t>
      </w:r>
      <w:r w:rsidRPr="00FD375E">
        <w:t>smi32473-</w:t>
      </w:r>
      <w:r>
        <w:t>blueprint = "Blueprint";</w:t>
      </w:r>
    </w:p>
    <w:p w14:paraId="478E19F6" w14:textId="01815887" w:rsidR="00F90424" w:rsidRDefault="00F90424" w:rsidP="007B7770">
      <w:pPr>
        <w:pStyle w:val="Example"/>
      </w:pPr>
      <w:r>
        <w:t>print-color-mode.</w:t>
      </w:r>
      <w:r w:rsidRPr="00FD375E">
        <w:t>smi32473-</w:t>
      </w:r>
      <w:r>
        <w:t>blueprint._tooltip = "Blue background with white foreground lines";</w:t>
      </w:r>
    </w:p>
    <w:p w14:paraId="3186D7AC" w14:textId="77777777" w:rsidR="00F90424" w:rsidRDefault="00F90424" w:rsidP="00B9314B">
      <w:pPr>
        <w:pStyle w:val="IEEEStdsLevel2Header"/>
        <w:rPr>
          <w:rFonts w:eastAsia="MS Mincho"/>
        </w:rPr>
      </w:pPr>
      <w:bookmarkStart w:id="1184" w:name="_Toc14878463"/>
      <w:bookmarkStart w:id="1185" w:name="_Toc40961874"/>
      <w:bookmarkStart w:id="1186" w:name="_Toc95162805"/>
      <w:bookmarkStart w:id="1187" w:name="_Toc86756066"/>
      <w:r>
        <w:rPr>
          <w:rFonts w:eastAsia="MS Mincho"/>
        </w:rPr>
        <w:t>Message Catalog ABNF</w:t>
      </w:r>
      <w:bookmarkEnd w:id="1184"/>
      <w:bookmarkEnd w:id="1185"/>
      <w:bookmarkEnd w:id="1186"/>
      <w:bookmarkEnd w:id="1187"/>
    </w:p>
    <w:p w14:paraId="1D0CAB24" w14:textId="716F8505" w:rsidR="00F90424" w:rsidRDefault="00F90424" w:rsidP="00F90424">
      <w:pPr>
        <w:pStyle w:val="IEEEStdsParagraph"/>
        <w:rPr>
          <w:rFonts w:eastAsia="MS Mincho"/>
        </w:rPr>
      </w:pPr>
      <w:r>
        <w:rPr>
          <w:rFonts w:eastAsia="MS Mincho"/>
        </w:rPr>
        <w:fldChar w:fldCharType="begin"/>
      </w:r>
      <w:r>
        <w:rPr>
          <w:rFonts w:eastAsia="MS Mincho"/>
        </w:rPr>
        <w:instrText xml:space="preserve"> REF _Ref180001037 \h </w:instrText>
      </w:r>
      <w:r>
        <w:rPr>
          <w:rFonts w:eastAsia="MS Mincho"/>
        </w:rPr>
      </w:r>
      <w:r>
        <w:rPr>
          <w:rFonts w:eastAsia="MS Mincho"/>
        </w:rPr>
        <w:fldChar w:fldCharType="separate"/>
      </w:r>
      <w:r w:rsidR="00D6659E">
        <w:t xml:space="preserve">Figure </w:t>
      </w:r>
      <w:r w:rsidR="00D6659E">
        <w:rPr>
          <w:noProof/>
        </w:rPr>
        <w:t>14</w:t>
      </w:r>
      <w:r>
        <w:rPr>
          <w:rFonts w:eastAsia="MS Mincho"/>
        </w:rPr>
        <w:fldChar w:fldCharType="end"/>
      </w:r>
      <w:r>
        <w:rPr>
          <w:rFonts w:eastAsia="MS Mincho"/>
        </w:rPr>
        <w:t xml:space="preserve"> provides the ABNF [STD68] for files conforming to the “text/strings” MIME media type. The ABNF is also available externally </w:t>
      </w:r>
      <w:r>
        <w:rPr>
          <w:rFonts w:eastAsia="MS Mincho"/>
        </w:rPr>
        <w:fldChar w:fldCharType="begin"/>
      </w:r>
      <w:r>
        <w:rPr>
          <w:rFonts w:eastAsia="MS Mincho"/>
        </w:rPr>
        <w:instrText xml:space="preserve"> REF ABNF \h </w:instrText>
      </w:r>
      <w:r>
        <w:rPr>
          <w:rFonts w:eastAsia="MS Mincho"/>
        </w:rPr>
      </w:r>
      <w:r>
        <w:rPr>
          <w:rFonts w:eastAsia="MS Mincho"/>
        </w:rPr>
        <w:fldChar w:fldCharType="separate"/>
      </w:r>
      <w:r w:rsidR="00D6659E">
        <w:t>[ABNF]</w:t>
      </w:r>
      <w:r>
        <w:rPr>
          <w:rFonts w:eastAsia="MS Mincho"/>
        </w:rPr>
        <w:fldChar w:fldCharType="end"/>
      </w:r>
      <w:r>
        <w:rPr>
          <w:rFonts w:eastAsia="MS Mincho"/>
        </w:rPr>
        <w:t>.</w:t>
      </w:r>
    </w:p>
    <w:p w14:paraId="0A0E4CC3" w14:textId="52776313" w:rsidR="00F90424" w:rsidRDefault="00F90424" w:rsidP="009370FE">
      <w:pPr>
        <w:pStyle w:val="Caption"/>
        <w:rPr>
          <w:rFonts w:eastAsia="MS Mincho"/>
        </w:rPr>
      </w:pPr>
      <w:bookmarkStart w:id="1188" w:name="_Ref180001037"/>
      <w:bookmarkStart w:id="1189" w:name="_Toc204693784"/>
      <w:bookmarkStart w:id="1190" w:name="_Toc14878505"/>
      <w:bookmarkStart w:id="1191" w:name="_Toc40961927"/>
      <w:bookmarkStart w:id="1192" w:name="_Toc95162855"/>
      <w:bookmarkStart w:id="1193" w:name="_Toc86756115"/>
      <w:r>
        <w:t xml:space="preserve">Figure </w:t>
      </w:r>
      <w:r w:rsidR="00E477F6">
        <w:fldChar w:fldCharType="begin"/>
      </w:r>
      <w:r w:rsidR="00E477F6">
        <w:instrText xml:space="preserve"> SEQ Figure \* ARABIC </w:instrText>
      </w:r>
      <w:r w:rsidR="00E477F6">
        <w:fldChar w:fldCharType="separate"/>
      </w:r>
      <w:r w:rsidR="00D6659E">
        <w:rPr>
          <w:noProof/>
        </w:rPr>
        <w:t>14</w:t>
      </w:r>
      <w:r w:rsidR="00E477F6">
        <w:rPr>
          <w:noProof/>
        </w:rPr>
        <w:fldChar w:fldCharType="end"/>
      </w:r>
      <w:bookmarkEnd w:id="1188"/>
      <w:r>
        <w:t xml:space="preserve"> - ABNF for the "text/strings" MIME Media Type</w:t>
      </w:r>
      <w:bookmarkEnd w:id="1189"/>
      <w:bookmarkEnd w:id="1190"/>
      <w:bookmarkEnd w:id="1191"/>
      <w:bookmarkEnd w:id="1192"/>
      <w:bookmarkEnd w:id="1193"/>
    </w:p>
    <w:p w14:paraId="61A38FA8" w14:textId="77777777" w:rsidR="00F90424" w:rsidRDefault="00F90424" w:rsidP="00786193">
      <w:pPr>
        <w:pStyle w:val="Example"/>
        <w:tabs>
          <w:tab w:val="clear" w:pos="8100"/>
          <w:tab w:val="left" w:pos="7200"/>
        </w:tabs>
      </w:pPr>
      <w:r>
        <w:t>CATALOG       = *(MESSAGE / COMMENT / *WSP CFLF / *WSP LF)</w:t>
      </w:r>
    </w:p>
    <w:p w14:paraId="5ACB106C" w14:textId="77777777" w:rsidR="00F90424" w:rsidRDefault="00F90424" w:rsidP="00786193">
      <w:pPr>
        <w:pStyle w:val="Example"/>
        <w:tabs>
          <w:tab w:val="clear" w:pos="8100"/>
          <w:tab w:val="left" w:pos="7200"/>
        </w:tabs>
      </w:pPr>
      <w:r>
        <w:t>MESSAGE       = *WSP DQUOTE %x61-7A *KEYWORD-CHAR DQUOTE</w:t>
      </w:r>
    </w:p>
    <w:p w14:paraId="3B41EAC2" w14:textId="77777777" w:rsidR="00F90424" w:rsidRDefault="00F90424" w:rsidP="00786193">
      <w:pPr>
        <w:pStyle w:val="Example"/>
        <w:tabs>
          <w:tab w:val="clear" w:pos="8100"/>
          <w:tab w:val="left" w:pos="7200"/>
        </w:tabs>
      </w:pPr>
      <w:r>
        <w:t xml:space="preserve">                *WSP “=” *WSP QUOTED-STRING *WSP “;” *WSP (CRLF / LF)</w:t>
      </w:r>
    </w:p>
    <w:p w14:paraId="6AD7E10D" w14:textId="77777777" w:rsidR="00F90424" w:rsidRDefault="00F90424" w:rsidP="00786193">
      <w:pPr>
        <w:pStyle w:val="Example"/>
        <w:tabs>
          <w:tab w:val="clear" w:pos="8100"/>
          <w:tab w:val="left" w:pos="7200"/>
        </w:tabs>
      </w:pPr>
      <w:r>
        <w:t>COMMENT       = *WSP “/*" 1*CHAR "*/" *WSP (CRLF / LF)</w:t>
      </w:r>
    </w:p>
    <w:p w14:paraId="76E1A1FC" w14:textId="77777777" w:rsidR="00F90424" w:rsidRDefault="00F90424" w:rsidP="00786193">
      <w:pPr>
        <w:pStyle w:val="Example"/>
        <w:tabs>
          <w:tab w:val="clear" w:pos="8100"/>
          <w:tab w:val="left" w:pos="7200"/>
        </w:tabs>
      </w:pPr>
      <w:r>
        <w:t>KEYWORD-CHAR  = %x61-7A / DIGIT / “-“ / “.” / “_”</w:t>
      </w:r>
    </w:p>
    <w:p w14:paraId="491040E6" w14:textId="77777777" w:rsidR="00F90424" w:rsidRDefault="00F90424" w:rsidP="00786193">
      <w:pPr>
        <w:pStyle w:val="Example"/>
        <w:tabs>
          <w:tab w:val="clear" w:pos="8100"/>
          <w:tab w:val="left" w:pos="7200"/>
        </w:tabs>
      </w:pPr>
      <w:r>
        <w:t>QUOTED-STRING = DQUOTE 1*QUOTED-CHAR DQUOTE</w:t>
      </w:r>
    </w:p>
    <w:p w14:paraId="0F96973E" w14:textId="77777777" w:rsidR="00F90424" w:rsidRDefault="00F90424" w:rsidP="00786193">
      <w:pPr>
        <w:pStyle w:val="Example"/>
        <w:tabs>
          <w:tab w:val="clear" w:pos="8100"/>
          <w:tab w:val="left" w:pos="7200"/>
        </w:tabs>
      </w:pPr>
      <w:r>
        <w:t>QUOTED-CHAR   = %x20-21 /</w:t>
      </w:r>
    </w:p>
    <w:p w14:paraId="1F34D747" w14:textId="77777777" w:rsidR="00F90424" w:rsidRDefault="00F90424" w:rsidP="00786193">
      <w:pPr>
        <w:pStyle w:val="Example"/>
        <w:tabs>
          <w:tab w:val="clear" w:pos="8100"/>
          <w:tab w:val="left" w:pos="7200"/>
        </w:tabs>
      </w:pPr>
      <w:r>
        <w:t xml:space="preserve">                %x23-5B /</w:t>
      </w:r>
    </w:p>
    <w:p w14:paraId="493389A5" w14:textId="77777777" w:rsidR="00F90424" w:rsidRDefault="00F90424" w:rsidP="00786193">
      <w:pPr>
        <w:pStyle w:val="Example"/>
        <w:tabs>
          <w:tab w:val="clear" w:pos="8100"/>
          <w:tab w:val="left" w:pos="7200"/>
        </w:tabs>
      </w:pPr>
      <w:r>
        <w:t xml:space="preserve">                %x5C.22 /</w:t>
      </w:r>
      <w:r>
        <w:tab/>
        <w:t>; \" = "   (%x22)</w:t>
      </w:r>
    </w:p>
    <w:p w14:paraId="59346A63" w14:textId="77777777" w:rsidR="00F90424" w:rsidRDefault="00F90424" w:rsidP="00786193">
      <w:pPr>
        <w:pStyle w:val="Example"/>
        <w:tabs>
          <w:tab w:val="clear" w:pos="8100"/>
          <w:tab w:val="left" w:pos="7200"/>
        </w:tabs>
      </w:pPr>
      <w:r>
        <w:t xml:space="preserve">                %x5C.5C /</w:t>
      </w:r>
      <w:r>
        <w:tab/>
        <w:t>; \\ = \   (%x5C)</w:t>
      </w:r>
    </w:p>
    <w:p w14:paraId="4AE243F0" w14:textId="77777777" w:rsidR="00F90424" w:rsidRDefault="00F90424" w:rsidP="00786193">
      <w:pPr>
        <w:pStyle w:val="Example"/>
        <w:tabs>
          <w:tab w:val="clear" w:pos="8100"/>
          <w:tab w:val="left" w:pos="7200"/>
        </w:tabs>
      </w:pPr>
      <w:r>
        <w:t xml:space="preserve">                %x5C.6E /</w:t>
      </w:r>
      <w:r>
        <w:tab/>
        <w:t>; \n = lf  (%x0A)</w:t>
      </w:r>
    </w:p>
    <w:p w14:paraId="65551E35" w14:textId="77777777" w:rsidR="00F90424" w:rsidRDefault="00F90424" w:rsidP="00786193">
      <w:pPr>
        <w:pStyle w:val="Example"/>
        <w:tabs>
          <w:tab w:val="clear" w:pos="8100"/>
          <w:tab w:val="left" w:pos="7200"/>
        </w:tabs>
      </w:pPr>
      <w:r>
        <w:t xml:space="preserve">                %x5C.71 /</w:t>
      </w:r>
      <w:r>
        <w:tab/>
        <w:t>; \r = cr  (%x0D)</w:t>
      </w:r>
    </w:p>
    <w:p w14:paraId="0D74D729" w14:textId="77777777" w:rsidR="00F90424" w:rsidRDefault="00F90424" w:rsidP="00786193">
      <w:pPr>
        <w:pStyle w:val="Example"/>
        <w:tabs>
          <w:tab w:val="clear" w:pos="8100"/>
          <w:tab w:val="left" w:pos="7200"/>
        </w:tabs>
      </w:pPr>
      <w:r>
        <w:t xml:space="preserve">                %x5C.73 /</w:t>
      </w:r>
      <w:r>
        <w:tab/>
        <w:t>; \t = ht  (%x09)</w:t>
      </w:r>
    </w:p>
    <w:p w14:paraId="566EF5B1" w14:textId="77777777" w:rsidR="00F90424" w:rsidRDefault="00F90424" w:rsidP="00786193">
      <w:pPr>
        <w:pStyle w:val="Example"/>
        <w:tabs>
          <w:tab w:val="clear" w:pos="8100"/>
          <w:tab w:val="left" w:pos="7200"/>
        </w:tabs>
      </w:pPr>
      <w:r>
        <w:t xml:space="preserve">                %x5C.30-33.30-37.30-37 /</w:t>
      </w:r>
      <w:r>
        <w:tab/>
        <w:t>; \ooo (octal)</w:t>
      </w:r>
    </w:p>
    <w:p w14:paraId="79D4712C" w14:textId="77777777" w:rsidR="00F90424" w:rsidRDefault="00F90424" w:rsidP="00786193">
      <w:pPr>
        <w:pStyle w:val="Example"/>
        <w:tabs>
          <w:tab w:val="clear" w:pos="8100"/>
          <w:tab w:val="left" w:pos="7200"/>
        </w:tabs>
      </w:pPr>
      <w:r>
        <w:t xml:space="preserve">                %x5D-7E /</w:t>
      </w:r>
    </w:p>
    <w:p w14:paraId="66069812" w14:textId="77777777" w:rsidR="00F90424" w:rsidRDefault="00F90424" w:rsidP="00786193">
      <w:pPr>
        <w:pStyle w:val="Example"/>
        <w:tabs>
          <w:tab w:val="clear" w:pos="8100"/>
          <w:tab w:val="left" w:pos="7200"/>
        </w:tabs>
      </w:pPr>
      <w:r>
        <w:t xml:space="preserve">                %xC0-DF.80-BF /</w:t>
      </w:r>
    </w:p>
    <w:p w14:paraId="2604EABE" w14:textId="77777777" w:rsidR="00F90424" w:rsidRDefault="00F90424" w:rsidP="00786193">
      <w:pPr>
        <w:pStyle w:val="Example"/>
        <w:tabs>
          <w:tab w:val="clear" w:pos="8100"/>
          <w:tab w:val="left" w:pos="7200"/>
        </w:tabs>
      </w:pPr>
      <w:r>
        <w:t xml:space="preserve">                %xE0-EF.80-BF.80-BF /</w:t>
      </w:r>
    </w:p>
    <w:p w14:paraId="2AC1220E" w14:textId="10114ACA" w:rsidR="00F90424" w:rsidRDefault="00F90424" w:rsidP="00786193">
      <w:pPr>
        <w:pStyle w:val="Example"/>
        <w:tabs>
          <w:tab w:val="clear" w:pos="8100"/>
          <w:tab w:val="left" w:pos="7200"/>
        </w:tabs>
      </w:pPr>
      <w:r>
        <w:lastRenderedPageBreak/>
        <w:t xml:space="preserve">                %xF0-F7.80-BF.80-BF.80-BF</w:t>
      </w:r>
    </w:p>
    <w:p w14:paraId="4E44414F" w14:textId="4CEF7462" w:rsidR="00F90424" w:rsidRDefault="00F90424" w:rsidP="00F90424">
      <w:pPr>
        <w:pStyle w:val="IEEEStdsLevel1Header"/>
        <w:rPr>
          <w:rFonts w:eastAsia="MS Mincho"/>
        </w:rPr>
      </w:pPr>
      <w:bookmarkStart w:id="1194" w:name="_Toc40961880"/>
      <w:bookmarkStart w:id="1195" w:name="_Toc95162806"/>
      <w:bookmarkStart w:id="1196" w:name="_Toc86756067"/>
      <w:r>
        <w:rPr>
          <w:rFonts w:eastAsia="MS Mincho"/>
        </w:rPr>
        <w:t xml:space="preserve">Implementation </w:t>
      </w:r>
      <w:bookmarkEnd w:id="1194"/>
      <w:r w:rsidR="001E2905">
        <w:rPr>
          <w:rFonts w:eastAsia="MS Mincho"/>
        </w:rPr>
        <w:t>Guidance</w:t>
      </w:r>
      <w:bookmarkEnd w:id="1195"/>
      <w:bookmarkEnd w:id="1196"/>
    </w:p>
    <w:p w14:paraId="2B8A65D1" w14:textId="77777777" w:rsidR="00F90424" w:rsidRDefault="00F90424" w:rsidP="00B9314B">
      <w:pPr>
        <w:pStyle w:val="IEEEStdsLevel2Header"/>
        <w:rPr>
          <w:rFonts w:eastAsia="MS Mincho"/>
        </w:rPr>
      </w:pPr>
      <w:bookmarkStart w:id="1197" w:name="_Toc40961881"/>
      <w:bookmarkStart w:id="1198" w:name="_Toc95162807"/>
      <w:bookmarkStart w:id="1199" w:name="_Toc86756068"/>
      <w:r>
        <w:rPr>
          <w:rFonts w:eastAsia="MS Mincho"/>
        </w:rPr>
        <w:t>Presets and Triggers</w:t>
      </w:r>
      <w:bookmarkEnd w:id="1197"/>
      <w:bookmarkEnd w:id="1198"/>
      <w:bookmarkEnd w:id="1199"/>
    </w:p>
    <w:p w14:paraId="7770CEE6" w14:textId="77777777" w:rsidR="00F90424" w:rsidRDefault="00F90424" w:rsidP="00B9314B">
      <w:pPr>
        <w:pStyle w:val="IEEEStdsLevel3Header"/>
      </w:pPr>
      <w:bookmarkStart w:id="1200" w:name="_Toc40961882"/>
      <w:bookmarkStart w:id="1201" w:name="_Toc95162808"/>
      <w:bookmarkStart w:id="1202" w:name="_Toc86756069"/>
      <w:r w:rsidRPr="00373629">
        <w:t>Storing Presets and Triggers</w:t>
      </w:r>
      <w:bookmarkEnd w:id="1200"/>
      <w:bookmarkEnd w:id="1201"/>
      <w:bookmarkEnd w:id="1202"/>
    </w:p>
    <w:p w14:paraId="3DBE54CD" w14:textId="19E54339" w:rsidR="00F90424" w:rsidRDefault="00F90424" w:rsidP="00F90424">
      <w:pPr>
        <w:pStyle w:val="IEEEStdsParagraph"/>
        <w:rPr>
          <w:rFonts w:eastAsia="MS Mincho"/>
        </w:rPr>
      </w:pPr>
      <w:r w:rsidRPr="00373629">
        <w:rPr>
          <w:rFonts w:eastAsia="MS Mincho"/>
        </w:rPr>
        <w:t xml:space="preserve">A </w:t>
      </w:r>
      <w:r>
        <w:rPr>
          <w:rFonts w:eastAsia="MS Mincho"/>
        </w:rPr>
        <w:t xml:space="preserve">Client might enable </w:t>
      </w:r>
      <w:r w:rsidRPr="00373629">
        <w:rPr>
          <w:rFonts w:eastAsia="MS Mincho"/>
        </w:rPr>
        <w:t>User</w:t>
      </w:r>
      <w:r>
        <w:rPr>
          <w:rFonts w:eastAsia="MS Mincho"/>
        </w:rPr>
        <w:t>s</w:t>
      </w:r>
      <w:r w:rsidRPr="00373629">
        <w:rPr>
          <w:rFonts w:eastAsia="MS Mincho"/>
        </w:rPr>
        <w:t xml:space="preserve"> </w:t>
      </w:r>
      <w:r>
        <w:rPr>
          <w:rFonts w:eastAsia="MS Mincho"/>
        </w:rPr>
        <w:t xml:space="preserve">to </w:t>
      </w:r>
      <w:r w:rsidRPr="00373629">
        <w:rPr>
          <w:rFonts w:eastAsia="MS Mincho"/>
        </w:rPr>
        <w:t xml:space="preserve">construct </w:t>
      </w:r>
      <w:r>
        <w:rPr>
          <w:rFonts w:eastAsia="MS Mincho"/>
        </w:rPr>
        <w:t xml:space="preserve">new </w:t>
      </w:r>
      <w:r w:rsidRPr="00373629">
        <w:rPr>
          <w:rFonts w:eastAsia="MS Mincho"/>
        </w:rPr>
        <w:t>Presets and</w:t>
      </w:r>
      <w:r>
        <w:rPr>
          <w:rFonts w:eastAsia="MS Mincho"/>
        </w:rPr>
        <w:t>/or</w:t>
      </w:r>
      <w:r w:rsidRPr="00373629">
        <w:rPr>
          <w:rFonts w:eastAsia="MS Mincho"/>
        </w:rPr>
        <w:t xml:space="preserve"> Triggers. In some cases, such as the use case described in section </w:t>
      </w:r>
      <w:r>
        <w:rPr>
          <w:rFonts w:eastAsia="MS Mincho"/>
        </w:rPr>
        <w:fldChar w:fldCharType="begin"/>
      </w:r>
      <w:r>
        <w:rPr>
          <w:rFonts w:eastAsia="MS Mincho"/>
        </w:rPr>
        <w:instrText xml:space="preserve"> REF _Ref31688458 \n \h </w:instrText>
      </w:r>
      <w:r>
        <w:rPr>
          <w:rFonts w:eastAsia="MS Mincho"/>
        </w:rPr>
      </w:r>
      <w:r>
        <w:rPr>
          <w:rFonts w:eastAsia="MS Mincho"/>
        </w:rPr>
        <w:fldChar w:fldCharType="separate"/>
      </w:r>
      <w:r w:rsidR="00D6659E">
        <w:rPr>
          <w:rFonts w:eastAsia="MS Mincho"/>
        </w:rPr>
        <w:t>3.2.22</w:t>
      </w:r>
      <w:r>
        <w:rPr>
          <w:rFonts w:eastAsia="MS Mincho"/>
        </w:rPr>
        <w:fldChar w:fldCharType="end"/>
      </w:r>
      <w:r w:rsidRPr="00373629">
        <w:rPr>
          <w:rFonts w:eastAsia="MS Mincho"/>
        </w:rPr>
        <w:t xml:space="preserve">, the User may want to store one or more of those Presets and/or Triggers on the Printer. </w:t>
      </w:r>
      <w:r>
        <w:rPr>
          <w:rFonts w:eastAsia="MS Mincho"/>
        </w:rPr>
        <w:t>The Printer will have to advertise it supports updates to its set of Presets, and the Client will have to support identifying that the Printer supports Preset updates and setting an updated set of Presets in the Printer.</w:t>
      </w:r>
    </w:p>
    <w:p w14:paraId="49C81111" w14:textId="2B8F7C64" w:rsidR="00F90424" w:rsidRDefault="00F90424" w:rsidP="00F90424">
      <w:pPr>
        <w:pStyle w:val="IEEEStdsParagraph"/>
        <w:rPr>
          <w:rFonts w:eastAsia="MS Mincho"/>
        </w:rPr>
      </w:pPr>
      <w:r w:rsidRPr="00373629">
        <w:rPr>
          <w:rFonts w:eastAsia="MS Mincho"/>
        </w:rPr>
        <w:t xml:space="preserve">A Printer advertises its support for accepting new Presets and Triggers by: supporting the Set-Printer-Attributes and Get-Printer-Supported-Values operations; including Set-Printer- Attributes and Get-Printer-Supported-Values in its “operations-supported” Printer Description attribute </w:t>
      </w:r>
      <w:r>
        <w:rPr>
          <w:rFonts w:eastAsia="MS Mincho"/>
        </w:rPr>
        <w:fldChar w:fldCharType="begin"/>
      </w:r>
      <w:r>
        <w:rPr>
          <w:rFonts w:eastAsia="MS Mincho"/>
        </w:rPr>
        <w:instrText xml:space="preserve"> REF STD92 \h </w:instrText>
      </w:r>
      <w:r>
        <w:rPr>
          <w:rFonts w:eastAsia="MS Mincho"/>
        </w:rPr>
      </w:r>
      <w:r>
        <w:rPr>
          <w:rFonts w:eastAsia="MS Mincho"/>
        </w:rPr>
        <w:fldChar w:fldCharType="separate"/>
      </w:r>
      <w:r w:rsidR="00D6659E" w:rsidRPr="003A6A5B">
        <w:t>[</w:t>
      </w:r>
      <w:r w:rsidR="00D6659E">
        <w:t>STD92</w:t>
      </w:r>
      <w:r w:rsidR="00D6659E" w:rsidRPr="003A6A5B">
        <w:t>]</w:t>
      </w:r>
      <w:r>
        <w:rPr>
          <w:rFonts w:eastAsia="MS Mincho"/>
        </w:rPr>
        <w:fldChar w:fldCharType="end"/>
      </w:r>
      <w:r w:rsidRPr="00373629">
        <w:rPr>
          <w:rFonts w:eastAsia="MS Mincho"/>
        </w:rPr>
        <w:t xml:space="preserve">; including “job-presets-supported” and “job-triggers- supported” in its “printer-settable-attributes-supported” Printer Description attribute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 xml:space="preserve">; specifying via a Get-Printer-Supported-Values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 xml:space="preserve"> response the values that the Printer allows in the Set-Printer-Attributes operation for the “job- presets-supported" and “job-triggers-supported” attributes.</w:t>
      </w:r>
      <w:r>
        <w:rPr>
          <w:rFonts w:eastAsia="MS Mincho"/>
        </w:rPr>
        <w:t xml:space="preserve"> A Client that implements Printer Preset updates uses the above to detect Printer support.</w:t>
      </w:r>
    </w:p>
    <w:p w14:paraId="1B4395CA" w14:textId="7DCA80C2" w:rsidR="00F90424" w:rsidRPr="0084708F" w:rsidRDefault="00F90424" w:rsidP="00F90424">
      <w:pPr>
        <w:pStyle w:val="IEEEStdsParagraph"/>
        <w:rPr>
          <w:rFonts w:eastAsia="MS Mincho"/>
        </w:rPr>
      </w:pPr>
      <w:r w:rsidRPr="00373629">
        <w:rPr>
          <w:rFonts w:eastAsia="MS Mincho"/>
        </w:rPr>
        <w:t xml:space="preserve">A Client adds a Preset to a Printer using the Set-Printer-Attributes operation </w:t>
      </w:r>
      <w:r>
        <w:rPr>
          <w:rFonts w:eastAsia="MS Mincho"/>
        </w:rPr>
        <w:fldChar w:fldCharType="begin"/>
      </w:r>
      <w:r>
        <w:rPr>
          <w:rFonts w:eastAsia="MS Mincho"/>
        </w:rPr>
        <w:instrText xml:space="preserve"> REF RFC3380 \h </w:instrText>
      </w:r>
      <w:r>
        <w:rPr>
          <w:rFonts w:eastAsia="MS Mincho"/>
        </w:rPr>
      </w:r>
      <w:r>
        <w:rPr>
          <w:rFonts w:eastAsia="MS Mincho"/>
        </w:rPr>
        <w:fldChar w:fldCharType="separate"/>
      </w:r>
      <w:r w:rsidR="00D6659E">
        <w:t>[RFC3380]</w:t>
      </w:r>
      <w:r>
        <w:rPr>
          <w:rFonts w:eastAsia="MS Mincho"/>
        </w:rPr>
        <w:fldChar w:fldCharType="end"/>
      </w:r>
      <w:r w:rsidRPr="00373629">
        <w:rPr>
          <w:rFonts w:eastAsia="MS Mincho"/>
        </w:rPr>
        <w:t>.</w:t>
      </w:r>
      <w:r>
        <w:rPr>
          <w:rFonts w:eastAsia="MS Mincho"/>
        </w:rPr>
        <w:t xml:space="preserve"> </w:t>
      </w:r>
      <w:r w:rsidRPr="002545F0">
        <w:rPr>
          <w:rFonts w:eastAsia="MS Mincho"/>
        </w:rPr>
        <w:t>The Set-Printer-Attributes operation [RFC3380] semantic is the assignment of a new value to the specified attribute; the attribute and its value sent in the operation request will become the Printer's new attribute value if the operation is successful. For example, to add an additional Preset to a Printer's current “job-presets-supported” attribute, the Client would acquire the current value of the “job-presets-supported” attribute using a Get-Printer-Attributes operation, append or insert the new Preset collection into the set, then perform a Set-Printer-Attributes operation to apply the new set value to the Printer.</w:t>
      </w:r>
      <w:r>
        <w:rPr>
          <w:rFonts w:eastAsia="MS Mincho"/>
        </w:rPr>
        <w:t xml:space="preserve"> </w:t>
      </w:r>
      <w:r w:rsidRPr="002545F0">
        <w:rPr>
          <w:rFonts w:eastAsia="MS Mincho"/>
        </w:rPr>
        <w:t>The result of the Set-Printer-Attributes operation will indicate whether the Printer accepts the update. If the new value is accepted, the Printer will atomically update its “job-presets- supported” attribute. If the he Printer rejects the new value for some reason, it ought to return a suitable status code indicating the underlying cause of the rejection.</w:t>
      </w:r>
    </w:p>
    <w:p w14:paraId="0AD62D58" w14:textId="77777777" w:rsidR="00F90424" w:rsidRDefault="00F90424" w:rsidP="00B9314B">
      <w:pPr>
        <w:pStyle w:val="IEEEStdsLevel3Header"/>
      </w:pPr>
      <w:bookmarkStart w:id="1203" w:name="_Toc40961883"/>
      <w:bookmarkStart w:id="1204" w:name="_Toc95162809"/>
      <w:bookmarkStart w:id="1205" w:name="_Toc86756070"/>
      <w:r>
        <w:t>Presets User Experience Recommendations</w:t>
      </w:r>
      <w:bookmarkEnd w:id="1203"/>
      <w:bookmarkEnd w:id="1204"/>
      <w:bookmarkEnd w:id="1205"/>
    </w:p>
    <w:p w14:paraId="55963CF8" w14:textId="77777777" w:rsidR="00F90424" w:rsidRDefault="00F90424" w:rsidP="00F90424">
      <w:pPr>
        <w:pStyle w:val="IEEEStdsParagraph"/>
        <w:rPr>
          <w:rFonts w:eastAsia="MS Mincho"/>
        </w:rPr>
      </w:pPr>
      <w:r>
        <w:rPr>
          <w:rFonts w:eastAsia="MS Mincho"/>
        </w:rPr>
        <w:t xml:space="preserve">Although user experience is outside the scope of this specification, </w:t>
      </w:r>
      <w:r w:rsidRPr="009C4879">
        <w:rPr>
          <w:rFonts w:eastAsia="MS Mincho"/>
        </w:rPr>
        <w:t xml:space="preserve">Client </w:t>
      </w:r>
      <w:r>
        <w:rPr>
          <w:rFonts w:eastAsia="MS Mincho"/>
        </w:rPr>
        <w:t xml:space="preserve">implementors ought to consider several important factors when implementing support for IPP Presets </w:t>
      </w:r>
      <w:r w:rsidRPr="009C4879">
        <w:rPr>
          <w:rFonts w:eastAsia="MS Mincho"/>
        </w:rPr>
        <w:t xml:space="preserve">to ensure a good user experience. </w:t>
      </w:r>
    </w:p>
    <w:p w14:paraId="7FADD22D" w14:textId="77777777" w:rsidR="00F90424" w:rsidRPr="009C4879" w:rsidRDefault="00F90424" w:rsidP="00F90424">
      <w:pPr>
        <w:pStyle w:val="IEEEStdsParagraph"/>
        <w:rPr>
          <w:rFonts w:eastAsia="MS Mincho"/>
        </w:rPr>
      </w:pPr>
      <w:r w:rsidRPr="009C4879">
        <w:rPr>
          <w:rFonts w:eastAsia="MS Mincho"/>
        </w:rPr>
        <w:t xml:space="preserve">After the User selects a Preset, the Client ought to allow the User to change individual settings. For example, if a Preset named “photo” includes “print-quality” of 'high' (5) and “print-color-mode” of 'color', and the User selects that Preset, the Client ought to allow the </w:t>
      </w:r>
      <w:r w:rsidRPr="009C4879">
        <w:rPr>
          <w:rFonts w:eastAsia="MS Mincho"/>
        </w:rPr>
        <w:lastRenderedPageBreak/>
        <w:t>User to change the “print-quality” to some other value even after the User has selected that Preset.</w:t>
      </w:r>
    </w:p>
    <w:p w14:paraId="4A65119E" w14:textId="59A6BE14" w:rsidR="00F90424" w:rsidRPr="00DA2655" w:rsidRDefault="00F90424" w:rsidP="00F90424">
      <w:pPr>
        <w:pStyle w:val="IEEEStdsParagraph"/>
        <w:rPr>
          <w:rFonts w:eastAsia="MS Mincho"/>
        </w:rPr>
      </w:pPr>
      <w:r w:rsidRPr="00DA2655">
        <w:rPr>
          <w:rFonts w:eastAsia="MS Mincho"/>
        </w:rPr>
        <w:t xml:space="preserve">A Client SHOULD list available Presets by name wherever it presents printing choices to the User. The </w:t>
      </w:r>
      <w:r>
        <w:rPr>
          <w:rFonts w:eastAsia="MS Mincho"/>
        </w:rPr>
        <w:t xml:space="preserve">individual </w:t>
      </w:r>
      <w:r w:rsidRPr="00DA2655">
        <w:rPr>
          <w:rFonts w:eastAsia="MS Mincho"/>
        </w:rPr>
        <w:t>Presets might have originated in the Printer</w:t>
      </w:r>
      <w:r>
        <w:rPr>
          <w:rFonts w:eastAsia="MS Mincho"/>
        </w:rPr>
        <w:t>,</w:t>
      </w:r>
      <w:r w:rsidRPr="00DA2655">
        <w:rPr>
          <w:rFonts w:eastAsia="MS Mincho"/>
        </w:rPr>
        <w:t xml:space="preserve"> or they might be local to the Client. When a User selects a Preset, the Client copies all Preset member attributes to the </w:t>
      </w:r>
      <w:r w:rsidR="00902DF5">
        <w:rPr>
          <w:rFonts w:eastAsia="MS Mincho"/>
        </w:rPr>
        <w:t xml:space="preserve">Job Creation </w:t>
      </w:r>
      <w:del w:id="1206" w:author="Smith Kennedy" w:date="2022-02-07T21:48:00Z">
        <w:r w:rsidRPr="00DA2655">
          <w:rPr>
            <w:rFonts w:eastAsia="MS Mincho"/>
          </w:rPr>
          <w:delText>Request</w:delText>
        </w:r>
      </w:del>
      <w:ins w:id="1207" w:author="Smith Kennedy" w:date="2022-02-07T21:48:00Z">
        <w:r w:rsidR="00902DF5">
          <w:rPr>
            <w:rFonts w:eastAsia="MS Mincho"/>
          </w:rPr>
          <w:t>Operation</w:t>
        </w:r>
      </w:ins>
      <w:r w:rsidRPr="00DA2655">
        <w:rPr>
          <w:rFonts w:eastAsia="MS Mincho"/>
        </w:rPr>
        <w:t>.</w:t>
      </w:r>
    </w:p>
    <w:p w14:paraId="2261AB40" w14:textId="77777777" w:rsidR="00F90424" w:rsidRDefault="00F90424" w:rsidP="00F90424">
      <w:pPr>
        <w:pStyle w:val="IEEEStdsParagraph"/>
        <w:rPr>
          <w:rFonts w:eastAsia="MS Mincho"/>
        </w:rPr>
      </w:pPr>
      <w:r w:rsidRPr="00DA2655">
        <w:rPr>
          <w:rFonts w:eastAsia="MS Mincho"/>
        </w:rPr>
        <w:t>Client implementors might want to consider appropriate behavior in response to the User changing a setting and then the User chooses a Preset that overrides that earlier selection. The Client could notify the User that the setting will be changed. Alternately, the Client</w:t>
      </w:r>
      <w:r>
        <w:rPr>
          <w:rFonts w:eastAsia="MS Mincho"/>
        </w:rPr>
        <w:t xml:space="preserve"> </w:t>
      </w:r>
      <w:r w:rsidRPr="00C23530">
        <w:rPr>
          <w:rFonts w:eastAsia="MS Mincho"/>
        </w:rPr>
        <w:t>could apply the Preset but not change the setting changed by the User, or let the selected Preset overwrite the previous User selection.</w:t>
      </w:r>
    </w:p>
    <w:p w14:paraId="17F3695B" w14:textId="77777777" w:rsidR="00F90424" w:rsidRPr="00A4100E" w:rsidRDefault="00F90424" w:rsidP="00B9314B">
      <w:pPr>
        <w:pStyle w:val="IEEEStdsLevel3Header"/>
      </w:pPr>
      <w:bookmarkStart w:id="1208" w:name="_Toc40961884"/>
      <w:bookmarkStart w:id="1209" w:name="_Toc95162810"/>
      <w:bookmarkStart w:id="1210" w:name="_Toc86756071"/>
      <w:r w:rsidRPr="00A4100E">
        <w:t>Triggers</w:t>
      </w:r>
      <w:r>
        <w:t xml:space="preserve"> User Experience Recommendations</w:t>
      </w:r>
      <w:bookmarkStart w:id="1211" w:name="_Ref20905006"/>
      <w:bookmarkEnd w:id="1208"/>
      <w:bookmarkEnd w:id="1209"/>
      <w:bookmarkEnd w:id="1210"/>
    </w:p>
    <w:p w14:paraId="701D76E3" w14:textId="77777777" w:rsidR="00F90424" w:rsidRDefault="00F90424" w:rsidP="00F90424">
      <w:pPr>
        <w:pStyle w:val="IEEEStdsParagraph"/>
        <w:rPr>
          <w:rFonts w:eastAsia="MS Mincho"/>
        </w:rPr>
      </w:pPr>
      <w:r w:rsidRPr="00A4100E">
        <w:rPr>
          <w:rFonts w:eastAsia="MS Mincho"/>
        </w:rPr>
        <w:t xml:space="preserve">The Client applies the Preset specified by the Trigger upon detecting that the pending Job's settings values match all the Trigger's members. Client implementors </w:t>
      </w:r>
      <w:r>
        <w:rPr>
          <w:rFonts w:eastAsia="MS Mincho"/>
        </w:rPr>
        <w:t>ought</w:t>
      </w:r>
      <w:r w:rsidRPr="00A4100E">
        <w:rPr>
          <w:rFonts w:eastAsia="MS Mincho"/>
        </w:rPr>
        <w:t xml:space="preserve"> to consider cases where Triggers are disabled, such as following manual selection by a user, or perhaps only allowing one Trigger per “print dialog session” to be used. A Trigger ought to be applied only in response to user input, and not in response to a value being set by another Preset, a constraint, or some other automatic selection implemented by the Client.</w:t>
      </w:r>
    </w:p>
    <w:p w14:paraId="3566D076" w14:textId="02EC4EA3" w:rsidR="00F90424" w:rsidRDefault="00F90424" w:rsidP="00B9314B">
      <w:pPr>
        <w:pStyle w:val="IEEEStdsLevel2Header"/>
        <w:rPr>
          <w:rFonts w:eastAsia="MS Mincho"/>
        </w:rPr>
      </w:pPr>
      <w:bookmarkStart w:id="1212" w:name="_Ref31699129"/>
      <w:bookmarkStart w:id="1213" w:name="_Toc40961885"/>
      <w:bookmarkStart w:id="1214" w:name="_Toc95162811"/>
      <w:bookmarkStart w:id="1215" w:name="_Toc86756072"/>
      <w:r>
        <w:rPr>
          <w:rFonts w:eastAsia="MS Mincho"/>
        </w:rPr>
        <w:t>Printer Resources</w:t>
      </w:r>
      <w:bookmarkEnd w:id="1211"/>
      <w:bookmarkEnd w:id="1212"/>
      <w:bookmarkEnd w:id="1213"/>
      <w:bookmarkEnd w:id="1214"/>
      <w:bookmarkEnd w:id="1215"/>
    </w:p>
    <w:p w14:paraId="1A8FE24E" w14:textId="6510ABA5" w:rsidR="0038100B" w:rsidRDefault="00F90424" w:rsidP="00F90424">
      <w:pPr>
        <w:pStyle w:val="IEEEStdsParagraph"/>
        <w:rPr>
          <w:rFonts w:eastAsia="MS Mincho"/>
        </w:rPr>
      </w:pPr>
      <w:r>
        <w:rPr>
          <w:rFonts w:eastAsia="MS Mincho"/>
        </w:rPr>
        <w:t>Printer</w:t>
      </w:r>
      <w:r w:rsidR="005314A8">
        <w:rPr>
          <w:rFonts w:eastAsia="MS Mincho"/>
        </w:rPr>
        <w:t>s SHOULD</w:t>
      </w:r>
      <w:r w:rsidR="0038100B">
        <w:rPr>
          <w:rFonts w:eastAsia="MS Mincho"/>
        </w:rPr>
        <w:t>:</w:t>
      </w:r>
    </w:p>
    <w:p w14:paraId="73962C3C" w14:textId="0AE2F67A" w:rsidR="007A23FC" w:rsidRDefault="005314A8" w:rsidP="00AA09EF">
      <w:pPr>
        <w:pStyle w:val="IEEEStdsParagraph"/>
        <w:numPr>
          <w:ilvl w:val="0"/>
          <w:numId w:val="18"/>
        </w:numPr>
        <w:rPr>
          <w:rFonts w:eastAsia="MS Mincho"/>
        </w:rPr>
      </w:pPr>
      <w:r>
        <w:rPr>
          <w:rFonts w:eastAsia="MS Mincho"/>
        </w:rPr>
        <w:t xml:space="preserve">provide </w:t>
      </w:r>
      <w:r w:rsidR="00F90424">
        <w:rPr>
          <w:rFonts w:eastAsia="MS Mincho"/>
        </w:rPr>
        <w:t xml:space="preserve">Printer Resident </w:t>
      </w:r>
      <w:r>
        <w:rPr>
          <w:rFonts w:eastAsia="MS Mincho"/>
        </w:rPr>
        <w:t xml:space="preserve">resources </w:t>
      </w:r>
      <w:r w:rsidR="00F90424">
        <w:rPr>
          <w:rFonts w:eastAsia="MS Mincho"/>
        </w:rPr>
        <w:t xml:space="preserve">to </w:t>
      </w:r>
      <w:r w:rsidR="002B6D62">
        <w:rPr>
          <w:rFonts w:eastAsia="MS Mincho"/>
        </w:rPr>
        <w:t xml:space="preserve">allow a Client to only communicate </w:t>
      </w:r>
      <w:r w:rsidR="00770250">
        <w:rPr>
          <w:rFonts w:eastAsia="MS Mincho"/>
        </w:rPr>
        <w:t xml:space="preserve">with the network node hosting </w:t>
      </w:r>
      <w:r w:rsidR="00F90424">
        <w:rPr>
          <w:rFonts w:eastAsia="MS Mincho"/>
        </w:rPr>
        <w:t>the Printer</w:t>
      </w:r>
      <w:r w:rsidR="000706FB">
        <w:rPr>
          <w:rFonts w:eastAsia="MS Mincho"/>
        </w:rPr>
        <w:t>.</w:t>
      </w:r>
    </w:p>
    <w:p w14:paraId="39A787BE" w14:textId="71FEAC97" w:rsidR="009F18C2" w:rsidRDefault="00C335E0" w:rsidP="00AA09EF">
      <w:pPr>
        <w:pStyle w:val="IEEEStdsParagraph"/>
        <w:numPr>
          <w:ilvl w:val="0"/>
          <w:numId w:val="18"/>
        </w:numPr>
        <w:rPr>
          <w:rFonts w:eastAsia="MS Mincho"/>
        </w:rPr>
      </w:pPr>
      <w:r>
        <w:rPr>
          <w:rFonts w:eastAsia="MS Mincho"/>
        </w:rPr>
        <w:t xml:space="preserve">provide resources </w:t>
      </w:r>
      <w:r w:rsidR="00F90424">
        <w:rPr>
          <w:rFonts w:eastAsia="MS Mincho"/>
        </w:rPr>
        <w:t>using "https:" or "http:" scheme URIs.</w:t>
      </w:r>
    </w:p>
    <w:p w14:paraId="44580B38" w14:textId="671A6FF2" w:rsidR="00F90424" w:rsidRDefault="003F3BC8" w:rsidP="00AA09EF">
      <w:pPr>
        <w:pStyle w:val="IEEEStdsParagraph"/>
        <w:numPr>
          <w:ilvl w:val="0"/>
          <w:numId w:val="18"/>
        </w:numPr>
        <w:rPr>
          <w:rFonts w:eastAsia="MS Mincho"/>
        </w:rPr>
      </w:pPr>
      <w:r>
        <w:rPr>
          <w:rFonts w:eastAsia="MS Mincho"/>
        </w:rPr>
        <w:t xml:space="preserve">provide Secure Transport </w:t>
      </w:r>
      <w:r w:rsidR="00F90424">
        <w:rPr>
          <w:rFonts w:eastAsia="MS Mincho"/>
        </w:rPr>
        <w:t xml:space="preserve">URIs </w:t>
      </w:r>
      <w:r>
        <w:rPr>
          <w:rFonts w:eastAsia="MS Mincho"/>
        </w:rPr>
        <w:t xml:space="preserve">(e.g. "https" scheme) in content that is itself provided by </w:t>
      </w:r>
      <w:r w:rsidR="00F90424">
        <w:rPr>
          <w:rFonts w:eastAsia="MS Mincho"/>
        </w:rPr>
        <w:t>Secure Transport.</w:t>
      </w:r>
    </w:p>
    <w:p w14:paraId="1FFA1A58" w14:textId="77777777" w:rsidR="00582A9F" w:rsidRDefault="00EF6EDE" w:rsidP="00AA09EF">
      <w:pPr>
        <w:pStyle w:val="IEEEStdsParagraph"/>
        <w:numPr>
          <w:ilvl w:val="0"/>
          <w:numId w:val="18"/>
        </w:numPr>
        <w:rPr>
          <w:rFonts w:eastAsia="MS Mincho"/>
        </w:rPr>
      </w:pPr>
      <w:r>
        <w:rPr>
          <w:rFonts w:eastAsia="MS Mincho"/>
        </w:rPr>
        <w:t xml:space="preserve">provide Printer Resident resources at </w:t>
      </w:r>
      <w:r w:rsidR="00F90424" w:rsidRPr="00F00805">
        <w:rPr>
          <w:rFonts w:eastAsia="MS Mincho"/>
        </w:rPr>
        <w:t>URI</w:t>
      </w:r>
      <w:r w:rsidR="00F90424">
        <w:rPr>
          <w:rFonts w:eastAsia="MS Mincho"/>
        </w:rPr>
        <w:t>s</w:t>
      </w:r>
      <w:r w:rsidR="00F90424" w:rsidRPr="00F00805">
        <w:rPr>
          <w:rFonts w:eastAsia="MS Mincho"/>
        </w:rPr>
        <w:t xml:space="preserve"> </w:t>
      </w:r>
      <w:r>
        <w:rPr>
          <w:rFonts w:eastAsia="MS Mincho"/>
        </w:rPr>
        <w:t xml:space="preserve">whose </w:t>
      </w:r>
      <w:r w:rsidR="00F90424" w:rsidRPr="00F00805">
        <w:rPr>
          <w:rFonts w:eastAsia="MS Mincho"/>
        </w:rPr>
        <w:t>port component match</w:t>
      </w:r>
      <w:r>
        <w:rPr>
          <w:rFonts w:eastAsia="MS Mincho"/>
        </w:rPr>
        <w:t>es</w:t>
      </w:r>
      <w:r w:rsidR="00F90424" w:rsidRPr="00F00805">
        <w:rPr>
          <w:rFonts w:eastAsia="MS Mincho"/>
        </w:rPr>
        <w:t xml:space="preserve"> the </w:t>
      </w:r>
      <w:r w:rsidR="00F90424">
        <w:rPr>
          <w:rFonts w:eastAsia="MS Mincho"/>
        </w:rPr>
        <w:t xml:space="preserve">Printer's </w:t>
      </w:r>
      <w:r w:rsidR="00F90424" w:rsidRPr="00F00805">
        <w:rPr>
          <w:rFonts w:eastAsia="MS Mincho"/>
        </w:rPr>
        <w:t xml:space="preserve">port number </w:t>
      </w:r>
      <w:r w:rsidR="00F90424">
        <w:rPr>
          <w:rFonts w:eastAsia="MS Mincho"/>
        </w:rPr>
        <w:t xml:space="preserve">as specified by the Printer's </w:t>
      </w:r>
      <w:r w:rsidR="00F90424" w:rsidRPr="00F00805">
        <w:rPr>
          <w:rFonts w:eastAsia="MS Mincho"/>
        </w:rPr>
        <w:t>"printer-uri"</w:t>
      </w:r>
      <w:r w:rsidR="00F90424">
        <w:rPr>
          <w:rFonts w:eastAsia="MS Mincho"/>
        </w:rPr>
        <w:t xml:space="preserve"> attribute, </w:t>
      </w:r>
      <w:r w:rsidR="00F90424" w:rsidRPr="00F00805">
        <w:rPr>
          <w:rFonts w:eastAsia="MS Mincho"/>
        </w:rPr>
        <w:t xml:space="preserve">to ensure </w:t>
      </w:r>
      <w:r w:rsidR="00F90424">
        <w:rPr>
          <w:rFonts w:eastAsia="MS Mincho"/>
        </w:rPr>
        <w:t xml:space="preserve">resource </w:t>
      </w:r>
      <w:r w:rsidR="00F90424" w:rsidRPr="00F00805">
        <w:rPr>
          <w:rFonts w:eastAsia="MS Mincho"/>
        </w:rPr>
        <w:t xml:space="preserve">access even when other services are </w:t>
      </w:r>
      <w:r w:rsidR="00F90424">
        <w:rPr>
          <w:rFonts w:eastAsia="MS Mincho"/>
        </w:rPr>
        <w:t xml:space="preserve">disabled on the Printer's network </w:t>
      </w:r>
      <w:r w:rsidR="00D343A7">
        <w:rPr>
          <w:rFonts w:eastAsia="MS Mincho"/>
        </w:rPr>
        <w:t>node</w:t>
      </w:r>
      <w:r w:rsidR="00F90424" w:rsidRPr="00F00805">
        <w:rPr>
          <w:rFonts w:eastAsia="MS Mincho"/>
        </w:rPr>
        <w:t>.</w:t>
      </w:r>
      <w:r w:rsidR="00F90424">
        <w:rPr>
          <w:rFonts w:eastAsia="MS Mincho"/>
        </w:rPr>
        <w:t xml:space="preserve"> For example, if the value of "printer-uri" is "ipps://my-printer.local.:631/ipp/print", all the resource URIs SHOULD begin with "https://my-printer.local.:631/" rather than "https://my-printer.local.:443/".</w:t>
      </w:r>
    </w:p>
    <w:p w14:paraId="00B340B5" w14:textId="3C01806B" w:rsidR="00F90424" w:rsidRPr="00582A9F" w:rsidRDefault="00582A9F" w:rsidP="00AA09EF">
      <w:pPr>
        <w:pStyle w:val="IEEEStdsParagraph"/>
        <w:numPr>
          <w:ilvl w:val="0"/>
          <w:numId w:val="18"/>
        </w:numPr>
        <w:rPr>
          <w:rFonts w:eastAsia="MS Mincho"/>
        </w:rPr>
      </w:pPr>
      <w:r>
        <w:rPr>
          <w:rFonts w:eastAsia="MS Mincho"/>
        </w:rPr>
        <w:t>respond to an HTTP/HTTPS r</w:t>
      </w:r>
      <w:r w:rsidR="00F90424" w:rsidRPr="00582A9F">
        <w:rPr>
          <w:rFonts w:eastAsia="MS Mincho"/>
        </w:rPr>
        <w:t>equest</w:t>
      </w:r>
      <w:r>
        <w:rPr>
          <w:rFonts w:eastAsia="MS Mincho"/>
        </w:rPr>
        <w:t xml:space="preserve"> for </w:t>
      </w:r>
      <w:r w:rsidR="00F90424" w:rsidRPr="00582A9F">
        <w:rPr>
          <w:rFonts w:eastAsia="MS Mincho"/>
        </w:rPr>
        <w:t xml:space="preserve">a valid resource </w:t>
      </w:r>
      <w:r>
        <w:rPr>
          <w:rFonts w:eastAsia="MS Mincho"/>
        </w:rPr>
        <w:t xml:space="preserve">with </w:t>
      </w:r>
      <w:r w:rsidR="00F90424" w:rsidRPr="00582A9F">
        <w:rPr>
          <w:rFonts w:eastAsia="MS Mincho"/>
        </w:rPr>
        <w:t>an HTTP 200 OK and the resource itself in the response</w:t>
      </w:r>
      <w:r w:rsidR="00F34F64">
        <w:rPr>
          <w:rFonts w:eastAsia="MS Mincho"/>
        </w:rPr>
        <w:t>. Printers</w:t>
      </w:r>
      <w:r w:rsidR="00F90424" w:rsidRPr="00582A9F">
        <w:rPr>
          <w:rFonts w:eastAsia="MS Mincho"/>
        </w:rPr>
        <w:t xml:space="preserve"> SHOULD NOT </w:t>
      </w:r>
      <w:r w:rsidR="00F34F64">
        <w:rPr>
          <w:rFonts w:eastAsia="MS Mincho"/>
        </w:rPr>
        <w:t xml:space="preserve">return </w:t>
      </w:r>
      <w:r w:rsidR="00F90424" w:rsidRPr="00582A9F">
        <w:rPr>
          <w:rFonts w:eastAsia="MS Mincho"/>
        </w:rPr>
        <w:t>an HTTP 3XX redirection</w:t>
      </w:r>
      <w:r w:rsidR="00F34F64">
        <w:rPr>
          <w:rFonts w:eastAsia="MS Mincho"/>
        </w:rPr>
        <w:t xml:space="preserve"> in response to an HTTP request for a valid resource.</w:t>
      </w:r>
    </w:p>
    <w:p w14:paraId="77C61FAA" w14:textId="73D8D4B6" w:rsidR="00F90424" w:rsidRPr="00BC5CEC" w:rsidRDefault="00F90424" w:rsidP="00AA09EF">
      <w:pPr>
        <w:pStyle w:val="IEEEStdsParagraph"/>
        <w:numPr>
          <w:ilvl w:val="0"/>
          <w:numId w:val="18"/>
        </w:numPr>
        <w:rPr>
          <w:rFonts w:eastAsia="MS Mincho"/>
        </w:rPr>
      </w:pPr>
      <w:r w:rsidRPr="00402B49">
        <w:rPr>
          <w:rFonts w:eastAsia="MS Mincho"/>
        </w:rPr>
        <w:lastRenderedPageBreak/>
        <w:t xml:space="preserve">support the If-Modified-Since request header </w:t>
      </w:r>
      <w:r>
        <w:rPr>
          <w:rFonts w:eastAsia="MS Mincho"/>
        </w:rPr>
        <w:fldChar w:fldCharType="begin"/>
      </w:r>
      <w:r>
        <w:rPr>
          <w:rFonts w:eastAsia="MS Mincho"/>
        </w:rPr>
        <w:instrText xml:space="preserve"> REF RFC7232 \h </w:instrText>
      </w:r>
      <w:r>
        <w:rPr>
          <w:rFonts w:eastAsia="MS Mincho"/>
        </w:rPr>
      </w:r>
      <w:r>
        <w:rPr>
          <w:rFonts w:eastAsia="MS Mincho"/>
        </w:rPr>
        <w:fldChar w:fldCharType="separate"/>
      </w:r>
      <w:r w:rsidR="00D6659E">
        <w:t>[RFC7232]</w:t>
      </w:r>
      <w:r>
        <w:rPr>
          <w:rFonts w:eastAsia="MS Mincho"/>
        </w:rPr>
        <w:fldChar w:fldCharType="end"/>
      </w:r>
      <w:r w:rsidRPr="00402B49">
        <w:rPr>
          <w:rFonts w:eastAsia="MS Mincho"/>
        </w:rPr>
        <w:t xml:space="preserve"> to allow Clients to locally cache these resources to minimize network bandwidth usage and provide a responsive user interface. HTTP caching semantics </w:t>
      </w:r>
      <w:r>
        <w:rPr>
          <w:rFonts w:eastAsia="MS Mincho"/>
        </w:rPr>
        <w:fldChar w:fldCharType="begin"/>
      </w:r>
      <w:r>
        <w:rPr>
          <w:rFonts w:eastAsia="MS Mincho"/>
        </w:rPr>
        <w:instrText xml:space="preserve"> REF RFC7234 \h </w:instrText>
      </w:r>
      <w:r>
        <w:rPr>
          <w:rFonts w:eastAsia="MS Mincho"/>
        </w:rPr>
      </w:r>
      <w:r>
        <w:rPr>
          <w:rFonts w:eastAsia="MS Mincho"/>
        </w:rPr>
        <w:fldChar w:fldCharType="separate"/>
      </w:r>
      <w:r w:rsidR="00D6659E">
        <w:t>[RFC7234]</w:t>
      </w:r>
      <w:r>
        <w:rPr>
          <w:rFonts w:eastAsia="MS Mincho"/>
        </w:rPr>
        <w:fldChar w:fldCharType="end"/>
      </w:r>
      <w:r w:rsidRPr="00402B49">
        <w:rPr>
          <w:rFonts w:eastAsia="MS Mincho"/>
        </w:rPr>
        <w:t xml:space="preserve">, particularly with HTTP proxies </w:t>
      </w:r>
      <w:r>
        <w:rPr>
          <w:rFonts w:eastAsia="MS Mincho"/>
        </w:rPr>
        <w:fldChar w:fldCharType="begin"/>
      </w:r>
      <w:r>
        <w:rPr>
          <w:rFonts w:eastAsia="MS Mincho"/>
        </w:rPr>
        <w:instrText xml:space="preserve"> REF RFC7230 \h </w:instrText>
      </w:r>
      <w:r>
        <w:rPr>
          <w:rFonts w:eastAsia="MS Mincho"/>
        </w:rPr>
      </w:r>
      <w:r>
        <w:rPr>
          <w:rFonts w:eastAsia="MS Mincho"/>
        </w:rPr>
        <w:fldChar w:fldCharType="separate"/>
      </w:r>
      <w:r w:rsidR="00D6659E">
        <w:t>[RFC7230]</w:t>
      </w:r>
      <w:r>
        <w:rPr>
          <w:rFonts w:eastAsia="MS Mincho"/>
        </w:rPr>
        <w:fldChar w:fldCharType="end"/>
      </w:r>
      <w:r w:rsidRPr="00402B49">
        <w:rPr>
          <w:rFonts w:eastAsia="MS Mincho"/>
        </w:rPr>
        <w:t xml:space="preserve"> MUST be followed.</w:t>
      </w:r>
      <w:r>
        <w:rPr>
          <w:rFonts w:eastAsia="MS Mincho"/>
        </w:rPr>
        <w:t xml:space="preserve"> </w:t>
      </w:r>
    </w:p>
    <w:p w14:paraId="04602326" w14:textId="77777777" w:rsidR="009E5EF6" w:rsidRDefault="009E5EF6" w:rsidP="0064047C">
      <w:pPr>
        <w:pStyle w:val="IEEEStdsLevel1Header"/>
        <w:rPr>
          <w:rFonts w:eastAsia="MS Mincho"/>
        </w:rPr>
      </w:pPr>
      <w:bookmarkStart w:id="1216" w:name="_Toc95162812"/>
      <w:bookmarkStart w:id="1217" w:name="_Toc86756073"/>
      <w:r>
        <w:rPr>
          <w:rFonts w:eastAsia="MS Mincho"/>
        </w:rPr>
        <w:t>Conformance Requirements</w:t>
      </w:r>
      <w:bookmarkEnd w:id="1216"/>
      <w:bookmarkEnd w:id="1217"/>
    </w:p>
    <w:p w14:paraId="235D1D70" w14:textId="79904B51" w:rsidR="00EF6485" w:rsidRDefault="00EF6485" w:rsidP="00B9314B">
      <w:pPr>
        <w:pStyle w:val="IEEEStdsLevel2Header"/>
        <w:rPr>
          <w:rFonts w:eastAsia="MS Mincho"/>
        </w:rPr>
      </w:pPr>
      <w:bookmarkStart w:id="1218" w:name="_Toc95162813"/>
      <w:bookmarkStart w:id="1219" w:name="_Toc86756074"/>
      <w:r>
        <w:rPr>
          <w:rFonts w:eastAsia="MS Mincho"/>
        </w:rPr>
        <w:t>Printer Conformance Requirements</w:t>
      </w:r>
      <w:bookmarkEnd w:id="1218"/>
      <w:bookmarkEnd w:id="1219"/>
    </w:p>
    <w:p w14:paraId="6FC2C205" w14:textId="717EFE6F" w:rsidR="00C1547F" w:rsidRDefault="000706FB" w:rsidP="00C1547F">
      <w:pPr>
        <w:pStyle w:val="IEEEStdsParagraph"/>
        <w:rPr>
          <w:rFonts w:eastAsia="MS Mincho"/>
        </w:rPr>
      </w:pPr>
      <w:r w:rsidRPr="00C1547F">
        <w:rPr>
          <w:rFonts w:eastAsia="MS Mincho"/>
        </w:rPr>
        <w:t>For</w:t>
      </w:r>
      <w:r w:rsidR="00C1547F" w:rsidRPr="00C1547F">
        <w:rPr>
          <w:rFonts w:eastAsia="MS Mincho"/>
        </w:rPr>
        <w:t xml:space="preserve"> a Printer to claim conformance to this </w:t>
      </w:r>
      <w:r w:rsidR="003548DA">
        <w:rPr>
          <w:rFonts w:eastAsia="MS Mincho"/>
        </w:rPr>
        <w:t>specification</w:t>
      </w:r>
      <w:r w:rsidR="00C1547F" w:rsidRPr="00C1547F">
        <w:rPr>
          <w:rFonts w:eastAsia="MS Mincho"/>
        </w:rPr>
        <w:t xml:space="preserve">, </w:t>
      </w:r>
      <w:r>
        <w:rPr>
          <w:rFonts w:eastAsia="MS Mincho"/>
        </w:rPr>
        <w:t>it</w:t>
      </w:r>
      <w:r w:rsidR="00C1547F" w:rsidRPr="00C1547F">
        <w:rPr>
          <w:rFonts w:eastAsia="MS Mincho"/>
        </w:rPr>
        <w:t xml:space="preserve"> MUST support:</w:t>
      </w:r>
    </w:p>
    <w:p w14:paraId="73A1FFD3" w14:textId="29A194F3" w:rsidR="009F30A4" w:rsidRPr="00CE0799" w:rsidRDefault="009F30A4"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D6659E">
        <w:rPr>
          <w:rFonts w:eastAsia="MS Mincho"/>
        </w:rPr>
        <w:t>5</w:t>
      </w:r>
      <w:r w:rsidRPr="00CE0799">
        <w:rPr>
          <w:rFonts w:eastAsia="MS Mincho"/>
        </w:rPr>
        <w:fldChar w:fldCharType="end"/>
      </w:r>
      <w:r w:rsidRPr="00CE0799">
        <w:rPr>
          <w:rFonts w:eastAsia="MS Mincho"/>
        </w:rPr>
        <w:t>;</w:t>
      </w:r>
    </w:p>
    <w:p w14:paraId="0201AEF2" w14:textId="2D539092" w:rsidR="007D0905" w:rsidRPr="00CE0799" w:rsidRDefault="007D0905" w:rsidP="00AA09EF">
      <w:pPr>
        <w:pStyle w:val="NumberedList"/>
        <w:numPr>
          <w:ilvl w:val="0"/>
          <w:numId w:val="23"/>
        </w:numPr>
        <w:rPr>
          <w:rFonts w:eastAsia="MS Mincho"/>
        </w:rPr>
      </w:pPr>
      <w:r w:rsidRPr="00CE0799">
        <w:rPr>
          <w:rFonts w:eastAsia="MS Mincho"/>
        </w:rPr>
        <w:t xml:space="preserve">The required attributes and values defined in section </w:t>
      </w:r>
      <w:r w:rsidR="009F30A4" w:rsidRPr="00CE0799">
        <w:rPr>
          <w:rFonts w:eastAsia="MS Mincho"/>
        </w:rPr>
        <w:fldChar w:fldCharType="begin"/>
      </w:r>
      <w:r w:rsidR="009F30A4" w:rsidRPr="00CE0799">
        <w:rPr>
          <w:rFonts w:eastAsia="MS Mincho"/>
        </w:rPr>
        <w:instrText xml:space="preserve"> REF _Ref54620773 \n \h </w:instrText>
      </w:r>
      <w:r w:rsidR="009F30A4" w:rsidRPr="00CE0799">
        <w:rPr>
          <w:rFonts w:eastAsia="MS Mincho"/>
        </w:rPr>
      </w:r>
      <w:r w:rsidR="009F30A4" w:rsidRPr="00CE0799">
        <w:rPr>
          <w:rFonts w:eastAsia="MS Mincho"/>
        </w:rPr>
        <w:fldChar w:fldCharType="separate"/>
      </w:r>
      <w:r w:rsidR="00D6659E">
        <w:rPr>
          <w:rFonts w:eastAsia="MS Mincho"/>
        </w:rPr>
        <w:t>6</w:t>
      </w:r>
      <w:r w:rsidR="009F30A4" w:rsidRPr="00CE0799">
        <w:rPr>
          <w:rFonts w:eastAsia="MS Mincho"/>
        </w:rPr>
        <w:fldChar w:fldCharType="end"/>
      </w:r>
      <w:r w:rsidRPr="00CE0799">
        <w:rPr>
          <w:rFonts w:eastAsia="MS Mincho"/>
        </w:rPr>
        <w:t>;</w:t>
      </w:r>
    </w:p>
    <w:p w14:paraId="5E330DF3" w14:textId="53772C63" w:rsidR="009B527F" w:rsidRDefault="007D0905" w:rsidP="00CE0799">
      <w:pPr>
        <w:pStyle w:val="NumberedList"/>
        <w:rPr>
          <w:rFonts w:eastAsia="MS Mincho"/>
        </w:rPr>
      </w:pPr>
      <w:r>
        <w:rPr>
          <w:rFonts w:eastAsia="MS Mincho"/>
        </w:rPr>
        <w:t xml:space="preserve">The </w:t>
      </w:r>
      <w:r w:rsidR="00652065">
        <w:rPr>
          <w:rFonts w:eastAsia="MS Mincho"/>
        </w:rPr>
        <w:t xml:space="preserve">required </w:t>
      </w:r>
      <w:r>
        <w:rPr>
          <w:rFonts w:eastAsia="MS Mincho"/>
        </w:rPr>
        <w:t xml:space="preserve">additional </w:t>
      </w:r>
      <w:r w:rsidR="009F30A4">
        <w:rPr>
          <w:rFonts w:eastAsia="MS Mincho"/>
        </w:rPr>
        <w:t xml:space="preserve">semantics for existing operations defined in section </w:t>
      </w:r>
      <w:r w:rsidR="009B527F">
        <w:rPr>
          <w:rFonts w:eastAsia="MS Mincho"/>
        </w:rPr>
        <w:fldChar w:fldCharType="begin"/>
      </w:r>
      <w:r w:rsidR="009B527F">
        <w:rPr>
          <w:rFonts w:eastAsia="MS Mincho"/>
        </w:rPr>
        <w:instrText xml:space="preserve"> REF _Ref54620826 \n \h </w:instrText>
      </w:r>
      <w:r w:rsidR="009B527F">
        <w:rPr>
          <w:rFonts w:eastAsia="MS Mincho"/>
        </w:rPr>
      </w:r>
      <w:r w:rsidR="009B527F">
        <w:rPr>
          <w:rFonts w:eastAsia="MS Mincho"/>
        </w:rPr>
        <w:fldChar w:fldCharType="separate"/>
      </w:r>
      <w:r w:rsidR="00D6659E">
        <w:rPr>
          <w:rFonts w:eastAsia="MS Mincho"/>
        </w:rPr>
        <w:t>8</w:t>
      </w:r>
      <w:r w:rsidR="009B527F">
        <w:rPr>
          <w:rFonts w:eastAsia="MS Mincho"/>
        </w:rPr>
        <w:fldChar w:fldCharType="end"/>
      </w:r>
      <w:r w:rsidR="009B527F">
        <w:rPr>
          <w:rFonts w:eastAsia="MS Mincho"/>
        </w:rPr>
        <w:t>;</w:t>
      </w:r>
    </w:p>
    <w:p w14:paraId="610FA141" w14:textId="6A753628" w:rsidR="007D0905" w:rsidRDefault="009B527F" w:rsidP="00CE0799">
      <w:pPr>
        <w:pStyle w:val="NumberedList"/>
        <w:rPr>
          <w:rFonts w:eastAsia="MS Mincho"/>
        </w:rPr>
      </w:pPr>
      <w:r>
        <w:rPr>
          <w:rFonts w:eastAsia="MS Mincho"/>
        </w:rPr>
        <w:t xml:space="preserve">The </w:t>
      </w:r>
      <w:r w:rsidR="00652065">
        <w:rPr>
          <w:rFonts w:eastAsia="MS Mincho"/>
        </w:rPr>
        <w:t xml:space="preserve">required </w:t>
      </w:r>
      <w:r>
        <w:rPr>
          <w:rFonts w:eastAsia="MS Mincho"/>
        </w:rPr>
        <w:t xml:space="preserve">additional </w:t>
      </w:r>
      <w:r w:rsidR="007D0905">
        <w:rPr>
          <w:rFonts w:eastAsia="MS Mincho"/>
        </w:rPr>
        <w:t xml:space="preserve">values </w:t>
      </w:r>
      <w:r w:rsidR="00652065">
        <w:rPr>
          <w:rFonts w:eastAsia="MS Mincho"/>
        </w:rPr>
        <w:t xml:space="preserve">and semantics for existing operations </w:t>
      </w:r>
      <w:r w:rsidR="007D0905">
        <w:rPr>
          <w:rFonts w:eastAsia="MS Mincho"/>
        </w:rPr>
        <w:t xml:space="preserve">defined in section </w:t>
      </w:r>
      <w:r w:rsidR="00652065">
        <w:rPr>
          <w:rFonts w:eastAsia="MS Mincho"/>
        </w:rPr>
        <w:fldChar w:fldCharType="begin"/>
      </w:r>
      <w:r w:rsidR="00652065">
        <w:rPr>
          <w:rFonts w:eastAsia="MS Mincho"/>
        </w:rPr>
        <w:instrText xml:space="preserve"> REF _Ref54620852 \n \h </w:instrText>
      </w:r>
      <w:r w:rsidR="00652065">
        <w:rPr>
          <w:rFonts w:eastAsia="MS Mincho"/>
        </w:rPr>
      </w:r>
      <w:r w:rsidR="00652065">
        <w:rPr>
          <w:rFonts w:eastAsia="MS Mincho"/>
        </w:rPr>
        <w:fldChar w:fldCharType="separate"/>
      </w:r>
      <w:r w:rsidR="00D6659E">
        <w:rPr>
          <w:rFonts w:eastAsia="MS Mincho"/>
        </w:rPr>
        <w:t>9</w:t>
      </w:r>
      <w:r w:rsidR="00652065">
        <w:rPr>
          <w:rFonts w:eastAsia="MS Mincho"/>
        </w:rPr>
        <w:fldChar w:fldCharType="end"/>
      </w:r>
      <w:r w:rsidR="007D0905">
        <w:rPr>
          <w:rFonts w:eastAsia="MS Mincho"/>
        </w:rPr>
        <w:t>;</w:t>
      </w:r>
    </w:p>
    <w:p w14:paraId="6E93FD60" w14:textId="2B46EE5E" w:rsidR="00652065" w:rsidRDefault="00652065" w:rsidP="00CE0799">
      <w:pPr>
        <w:pStyle w:val="NumberedList"/>
        <w:rPr>
          <w:rFonts w:eastAsia="MS Mincho"/>
        </w:rPr>
      </w:pPr>
      <w:r>
        <w:rPr>
          <w:rFonts w:eastAsia="MS Mincho"/>
        </w:rPr>
        <w:t xml:space="preserve">The required </w:t>
      </w:r>
      <w:r w:rsidR="00233943">
        <w:rPr>
          <w:rFonts w:eastAsia="MS Mincho"/>
        </w:rPr>
        <w:t xml:space="preserve">status codes from section </w:t>
      </w:r>
      <w:r w:rsidR="00233943">
        <w:rPr>
          <w:rFonts w:eastAsia="MS Mincho"/>
        </w:rPr>
        <w:fldChar w:fldCharType="begin"/>
      </w:r>
      <w:r w:rsidR="00233943">
        <w:rPr>
          <w:rFonts w:eastAsia="MS Mincho"/>
        </w:rPr>
        <w:instrText xml:space="preserve"> REF _Ref54620906 \n \h </w:instrText>
      </w:r>
      <w:r w:rsidR="00233943">
        <w:rPr>
          <w:rFonts w:eastAsia="MS Mincho"/>
        </w:rPr>
      </w:r>
      <w:r w:rsidR="00233943">
        <w:rPr>
          <w:rFonts w:eastAsia="MS Mincho"/>
        </w:rPr>
        <w:fldChar w:fldCharType="separate"/>
      </w:r>
      <w:r w:rsidR="00D6659E">
        <w:rPr>
          <w:rFonts w:eastAsia="MS Mincho"/>
        </w:rPr>
        <w:t>10</w:t>
      </w:r>
      <w:r w:rsidR="00233943">
        <w:rPr>
          <w:rFonts w:eastAsia="MS Mincho"/>
        </w:rPr>
        <w:fldChar w:fldCharType="end"/>
      </w:r>
      <w:r w:rsidR="00233943">
        <w:rPr>
          <w:rFonts w:eastAsia="MS Mincho"/>
        </w:rPr>
        <w:t>;</w:t>
      </w:r>
    </w:p>
    <w:p w14:paraId="7F66F142" w14:textId="5BCB8460" w:rsidR="00233943" w:rsidRDefault="00233943" w:rsidP="00CE0799">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D6659E">
        <w:rPr>
          <w:rFonts w:eastAsia="MS Mincho"/>
        </w:rPr>
        <w:t>11</w:t>
      </w:r>
      <w:r>
        <w:rPr>
          <w:rFonts w:eastAsia="MS Mincho"/>
        </w:rPr>
        <w:fldChar w:fldCharType="end"/>
      </w:r>
      <w:r>
        <w:rPr>
          <w:rFonts w:eastAsia="MS Mincho"/>
        </w:rPr>
        <w:t>;</w:t>
      </w:r>
    </w:p>
    <w:p w14:paraId="2FAA2397" w14:textId="52893C3B" w:rsidR="007D0905" w:rsidRDefault="007D0905" w:rsidP="00CE0799">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D6659E">
        <w:rPr>
          <w:rFonts w:eastAsia="MS Mincho"/>
        </w:rPr>
        <w:t>14</w:t>
      </w:r>
      <w:r>
        <w:rPr>
          <w:rFonts w:eastAsia="MS Mincho"/>
        </w:rPr>
        <w:fldChar w:fldCharType="end"/>
      </w:r>
      <w:r>
        <w:rPr>
          <w:rFonts w:eastAsia="MS Mincho"/>
        </w:rPr>
        <w:t>; and</w:t>
      </w:r>
    </w:p>
    <w:p w14:paraId="3ABE8506" w14:textId="104D1572" w:rsidR="00C1547F" w:rsidRDefault="007D0905" w:rsidP="00CE0799">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D6659E">
        <w:rPr>
          <w:rFonts w:eastAsia="MS Mincho"/>
        </w:rPr>
        <w:t>15</w:t>
      </w:r>
      <w:r>
        <w:rPr>
          <w:rFonts w:eastAsia="MS Mincho"/>
        </w:rPr>
        <w:fldChar w:fldCharType="end"/>
      </w:r>
      <w:r>
        <w:rPr>
          <w:rFonts w:eastAsia="MS Mincho"/>
        </w:rPr>
        <w:t>.</w:t>
      </w:r>
    </w:p>
    <w:p w14:paraId="585446D9" w14:textId="2FD370AD" w:rsidR="00CE0799" w:rsidRDefault="00CE0799" w:rsidP="00CE0799">
      <w:pPr>
        <w:pStyle w:val="IEEEStdsParagraph"/>
        <w:rPr>
          <w:rFonts w:eastAsia="MS Mincho"/>
        </w:rPr>
      </w:pPr>
      <w:r>
        <w:rPr>
          <w:rFonts w:eastAsia="MS Mincho"/>
        </w:rPr>
        <w:t>For a Printer to claim conformance with this specification, it MUST NOT support</w:t>
      </w:r>
    </w:p>
    <w:p w14:paraId="61D81DFC" w14:textId="41E2140D" w:rsidR="00CE0799" w:rsidRDefault="00CE0799"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D6659E">
        <w:rPr>
          <w:rFonts w:eastAsia="MS Mincho"/>
        </w:rPr>
        <w:t>6.7.1</w:t>
      </w:r>
      <w:r>
        <w:rPr>
          <w:rFonts w:eastAsia="MS Mincho"/>
        </w:rPr>
        <w:fldChar w:fldCharType="end"/>
      </w:r>
      <w:r w:rsidRPr="00CE0799">
        <w:rPr>
          <w:rFonts w:eastAsia="MS Mincho"/>
        </w:rPr>
        <w:t>;</w:t>
      </w:r>
    </w:p>
    <w:p w14:paraId="3978590C" w14:textId="3007C1E2" w:rsidR="00CE0799" w:rsidRPr="00CE0799" w:rsidRDefault="00CE0799"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D6659E">
        <w:rPr>
          <w:rFonts w:eastAsia="MS Mincho"/>
        </w:rPr>
        <w:t>7.2</w:t>
      </w:r>
      <w:r>
        <w:rPr>
          <w:rFonts w:eastAsia="MS Mincho"/>
        </w:rPr>
        <w:fldChar w:fldCharType="end"/>
      </w:r>
      <w:r>
        <w:rPr>
          <w:rFonts w:eastAsia="MS Mincho"/>
        </w:rPr>
        <w:t>.</w:t>
      </w:r>
    </w:p>
    <w:p w14:paraId="187E0EEA" w14:textId="77777777" w:rsidR="00C1547F" w:rsidRDefault="00C1547F" w:rsidP="00B9314B">
      <w:pPr>
        <w:pStyle w:val="IEEEStdsLevel2Header"/>
        <w:rPr>
          <w:rFonts w:eastAsia="MS Mincho"/>
        </w:rPr>
      </w:pPr>
      <w:bookmarkStart w:id="1220" w:name="_Toc95162814"/>
      <w:bookmarkStart w:id="1221" w:name="_Toc86756075"/>
      <w:r>
        <w:rPr>
          <w:rFonts w:eastAsia="MS Mincho"/>
        </w:rPr>
        <w:t>Client Conformance Requirements</w:t>
      </w:r>
      <w:bookmarkEnd w:id="1220"/>
      <w:bookmarkEnd w:id="1221"/>
    </w:p>
    <w:p w14:paraId="3FA8B06C" w14:textId="4F27A8F6" w:rsidR="00DF655E" w:rsidRDefault="00DF655E" w:rsidP="00DF655E">
      <w:pPr>
        <w:pStyle w:val="IEEEStdsParagraph"/>
        <w:rPr>
          <w:rFonts w:eastAsia="MS Mincho"/>
        </w:rPr>
      </w:pPr>
      <w:r w:rsidRPr="00C1547F">
        <w:rPr>
          <w:rFonts w:eastAsia="MS Mincho"/>
        </w:rPr>
        <w:t xml:space="preserve">For a </w:t>
      </w:r>
      <w:r>
        <w:rPr>
          <w:rFonts w:eastAsia="MS Mincho"/>
        </w:rPr>
        <w:t>Client</w:t>
      </w:r>
      <w:r w:rsidRPr="00C1547F">
        <w:rPr>
          <w:rFonts w:eastAsia="MS Mincho"/>
        </w:rPr>
        <w:t xml:space="preserve"> to claim conformance to this </w:t>
      </w:r>
      <w:r>
        <w:rPr>
          <w:rFonts w:eastAsia="MS Mincho"/>
        </w:rPr>
        <w:t>specification</w:t>
      </w:r>
      <w:r w:rsidRPr="00C1547F">
        <w:rPr>
          <w:rFonts w:eastAsia="MS Mincho"/>
        </w:rPr>
        <w:t xml:space="preserve">, </w:t>
      </w:r>
      <w:r>
        <w:rPr>
          <w:rFonts w:eastAsia="MS Mincho"/>
        </w:rPr>
        <w:t>it</w:t>
      </w:r>
      <w:r w:rsidRPr="00C1547F">
        <w:rPr>
          <w:rFonts w:eastAsia="MS Mincho"/>
        </w:rPr>
        <w:t xml:space="preserve"> MUST support:</w:t>
      </w:r>
    </w:p>
    <w:p w14:paraId="4584ED76" w14:textId="58293BC2" w:rsidR="00DF655E" w:rsidRPr="00CE0799" w:rsidRDefault="00DF655E" w:rsidP="00AA09EF">
      <w:pPr>
        <w:pStyle w:val="NumberedList"/>
        <w:numPr>
          <w:ilvl w:val="0"/>
          <w:numId w:val="23"/>
        </w:numPr>
        <w:rPr>
          <w:rFonts w:eastAsia="MS Mincho"/>
        </w:rPr>
      </w:pPr>
      <w:r w:rsidRPr="00CE0799">
        <w:rPr>
          <w:rFonts w:eastAsia="MS Mincho"/>
        </w:rPr>
        <w:t xml:space="preserve">The required operations in section </w:t>
      </w:r>
      <w:r w:rsidRPr="00CE0799">
        <w:rPr>
          <w:rFonts w:eastAsia="MS Mincho"/>
        </w:rPr>
        <w:fldChar w:fldCharType="begin"/>
      </w:r>
      <w:r w:rsidRPr="00CE0799">
        <w:rPr>
          <w:rFonts w:eastAsia="MS Mincho"/>
        </w:rPr>
        <w:instrText xml:space="preserve"> REF _Ref54620751 \n \h </w:instrText>
      </w:r>
      <w:r w:rsidRPr="00CE0799">
        <w:rPr>
          <w:rFonts w:eastAsia="MS Mincho"/>
        </w:rPr>
      </w:r>
      <w:r w:rsidRPr="00CE0799">
        <w:rPr>
          <w:rFonts w:eastAsia="MS Mincho"/>
        </w:rPr>
        <w:fldChar w:fldCharType="separate"/>
      </w:r>
      <w:r w:rsidR="00D6659E">
        <w:rPr>
          <w:rFonts w:eastAsia="MS Mincho"/>
        </w:rPr>
        <w:t>5</w:t>
      </w:r>
      <w:r w:rsidRPr="00CE0799">
        <w:rPr>
          <w:rFonts w:eastAsia="MS Mincho"/>
        </w:rPr>
        <w:fldChar w:fldCharType="end"/>
      </w:r>
      <w:r w:rsidRPr="00CE0799">
        <w:rPr>
          <w:rFonts w:eastAsia="MS Mincho"/>
        </w:rPr>
        <w:t>;</w:t>
      </w:r>
    </w:p>
    <w:p w14:paraId="1796939F" w14:textId="60BCFEEC" w:rsidR="00DF655E" w:rsidRPr="00CE0799" w:rsidRDefault="00DF655E" w:rsidP="00AA09EF">
      <w:pPr>
        <w:pStyle w:val="NumberedList"/>
        <w:numPr>
          <w:ilvl w:val="0"/>
          <w:numId w:val="23"/>
        </w:numPr>
        <w:rPr>
          <w:rFonts w:eastAsia="MS Mincho"/>
        </w:rPr>
      </w:pPr>
      <w:r w:rsidRPr="00CE0799">
        <w:rPr>
          <w:rFonts w:eastAsia="MS Mincho"/>
        </w:rPr>
        <w:t xml:space="preserve">The required attributes and values defined in section </w:t>
      </w:r>
      <w:r w:rsidRPr="00CE0799">
        <w:rPr>
          <w:rFonts w:eastAsia="MS Mincho"/>
        </w:rPr>
        <w:fldChar w:fldCharType="begin"/>
      </w:r>
      <w:r w:rsidRPr="00CE0799">
        <w:rPr>
          <w:rFonts w:eastAsia="MS Mincho"/>
        </w:rPr>
        <w:instrText xml:space="preserve"> REF _Ref54620773 \n \h </w:instrText>
      </w:r>
      <w:r w:rsidRPr="00CE0799">
        <w:rPr>
          <w:rFonts w:eastAsia="MS Mincho"/>
        </w:rPr>
      </w:r>
      <w:r w:rsidRPr="00CE0799">
        <w:rPr>
          <w:rFonts w:eastAsia="MS Mincho"/>
        </w:rPr>
        <w:fldChar w:fldCharType="separate"/>
      </w:r>
      <w:r w:rsidR="00D6659E">
        <w:rPr>
          <w:rFonts w:eastAsia="MS Mincho"/>
        </w:rPr>
        <w:t>6</w:t>
      </w:r>
      <w:r w:rsidRPr="00CE0799">
        <w:rPr>
          <w:rFonts w:eastAsia="MS Mincho"/>
        </w:rPr>
        <w:fldChar w:fldCharType="end"/>
      </w:r>
      <w:r w:rsidRPr="00CE0799">
        <w:rPr>
          <w:rFonts w:eastAsia="MS Mincho"/>
        </w:rPr>
        <w:t>;</w:t>
      </w:r>
    </w:p>
    <w:p w14:paraId="06AA06BE" w14:textId="25B3D44B" w:rsidR="00DF655E" w:rsidRDefault="00DF655E" w:rsidP="00DF655E">
      <w:pPr>
        <w:pStyle w:val="NumberedList"/>
        <w:rPr>
          <w:rFonts w:eastAsia="MS Mincho"/>
        </w:rPr>
      </w:pPr>
      <w:r>
        <w:rPr>
          <w:rFonts w:eastAsia="MS Mincho"/>
        </w:rPr>
        <w:t xml:space="preserve">The required additional semantics for existing operations defined in section </w:t>
      </w:r>
      <w:r>
        <w:rPr>
          <w:rFonts w:eastAsia="MS Mincho"/>
        </w:rPr>
        <w:fldChar w:fldCharType="begin"/>
      </w:r>
      <w:r>
        <w:rPr>
          <w:rFonts w:eastAsia="MS Mincho"/>
        </w:rPr>
        <w:instrText xml:space="preserve"> REF _Ref54620826 \n \h </w:instrText>
      </w:r>
      <w:r>
        <w:rPr>
          <w:rFonts w:eastAsia="MS Mincho"/>
        </w:rPr>
      </w:r>
      <w:r>
        <w:rPr>
          <w:rFonts w:eastAsia="MS Mincho"/>
        </w:rPr>
        <w:fldChar w:fldCharType="separate"/>
      </w:r>
      <w:r w:rsidR="00D6659E">
        <w:rPr>
          <w:rFonts w:eastAsia="MS Mincho"/>
        </w:rPr>
        <w:t>8</w:t>
      </w:r>
      <w:r>
        <w:rPr>
          <w:rFonts w:eastAsia="MS Mincho"/>
        </w:rPr>
        <w:fldChar w:fldCharType="end"/>
      </w:r>
      <w:r>
        <w:rPr>
          <w:rFonts w:eastAsia="MS Mincho"/>
        </w:rPr>
        <w:t>;</w:t>
      </w:r>
    </w:p>
    <w:p w14:paraId="43D1618B" w14:textId="0FB66F41" w:rsidR="00DF655E" w:rsidRDefault="00DF655E" w:rsidP="00DF655E">
      <w:pPr>
        <w:pStyle w:val="NumberedList"/>
        <w:rPr>
          <w:rFonts w:eastAsia="MS Mincho"/>
        </w:rPr>
      </w:pPr>
      <w:r>
        <w:rPr>
          <w:rFonts w:eastAsia="MS Mincho"/>
        </w:rPr>
        <w:t xml:space="preserve">The required additional values and semantics for existing operations defined in section </w:t>
      </w:r>
      <w:r>
        <w:rPr>
          <w:rFonts w:eastAsia="MS Mincho"/>
        </w:rPr>
        <w:fldChar w:fldCharType="begin"/>
      </w:r>
      <w:r>
        <w:rPr>
          <w:rFonts w:eastAsia="MS Mincho"/>
        </w:rPr>
        <w:instrText xml:space="preserve"> REF _Ref54620852 \n \h </w:instrText>
      </w:r>
      <w:r>
        <w:rPr>
          <w:rFonts w:eastAsia="MS Mincho"/>
        </w:rPr>
      </w:r>
      <w:r>
        <w:rPr>
          <w:rFonts w:eastAsia="MS Mincho"/>
        </w:rPr>
        <w:fldChar w:fldCharType="separate"/>
      </w:r>
      <w:r w:rsidR="00D6659E">
        <w:rPr>
          <w:rFonts w:eastAsia="MS Mincho"/>
        </w:rPr>
        <w:t>9</w:t>
      </w:r>
      <w:r>
        <w:rPr>
          <w:rFonts w:eastAsia="MS Mincho"/>
        </w:rPr>
        <w:fldChar w:fldCharType="end"/>
      </w:r>
      <w:r>
        <w:rPr>
          <w:rFonts w:eastAsia="MS Mincho"/>
        </w:rPr>
        <w:t>;</w:t>
      </w:r>
    </w:p>
    <w:p w14:paraId="5297E604" w14:textId="1EFC6EB8" w:rsidR="00DF655E" w:rsidRDefault="00DF655E" w:rsidP="00DF655E">
      <w:pPr>
        <w:pStyle w:val="NumberedList"/>
        <w:rPr>
          <w:rFonts w:eastAsia="MS Mincho"/>
        </w:rPr>
      </w:pPr>
      <w:r>
        <w:rPr>
          <w:rFonts w:eastAsia="MS Mincho"/>
        </w:rPr>
        <w:t xml:space="preserve">The required status codes from section </w:t>
      </w:r>
      <w:r>
        <w:rPr>
          <w:rFonts w:eastAsia="MS Mincho"/>
        </w:rPr>
        <w:fldChar w:fldCharType="begin"/>
      </w:r>
      <w:r>
        <w:rPr>
          <w:rFonts w:eastAsia="MS Mincho"/>
        </w:rPr>
        <w:instrText xml:space="preserve"> REF _Ref54620906 \n \h </w:instrText>
      </w:r>
      <w:r>
        <w:rPr>
          <w:rFonts w:eastAsia="MS Mincho"/>
        </w:rPr>
      </w:r>
      <w:r>
        <w:rPr>
          <w:rFonts w:eastAsia="MS Mincho"/>
        </w:rPr>
        <w:fldChar w:fldCharType="separate"/>
      </w:r>
      <w:r w:rsidR="00D6659E">
        <w:rPr>
          <w:rFonts w:eastAsia="MS Mincho"/>
        </w:rPr>
        <w:t>10</w:t>
      </w:r>
      <w:r>
        <w:rPr>
          <w:rFonts w:eastAsia="MS Mincho"/>
        </w:rPr>
        <w:fldChar w:fldCharType="end"/>
      </w:r>
      <w:r>
        <w:rPr>
          <w:rFonts w:eastAsia="MS Mincho"/>
        </w:rPr>
        <w:t>;</w:t>
      </w:r>
    </w:p>
    <w:p w14:paraId="285FFD19" w14:textId="37FC96A6" w:rsidR="00DF655E" w:rsidRDefault="00DF655E" w:rsidP="00DF655E">
      <w:pPr>
        <w:pStyle w:val="NumberedList"/>
        <w:rPr>
          <w:rFonts w:eastAsia="MS Mincho"/>
        </w:rPr>
      </w:pPr>
      <w:r>
        <w:rPr>
          <w:rFonts w:eastAsia="MS Mincho"/>
        </w:rPr>
        <w:t xml:space="preserve">The required Localization Resources from section </w:t>
      </w:r>
      <w:r>
        <w:rPr>
          <w:rFonts w:eastAsia="MS Mincho"/>
        </w:rPr>
        <w:fldChar w:fldCharType="begin"/>
      </w:r>
      <w:r>
        <w:rPr>
          <w:rFonts w:eastAsia="MS Mincho"/>
        </w:rPr>
        <w:instrText xml:space="preserve"> REF _Ref54620933 \n \h </w:instrText>
      </w:r>
      <w:r>
        <w:rPr>
          <w:rFonts w:eastAsia="MS Mincho"/>
        </w:rPr>
      </w:r>
      <w:r>
        <w:rPr>
          <w:rFonts w:eastAsia="MS Mincho"/>
        </w:rPr>
        <w:fldChar w:fldCharType="separate"/>
      </w:r>
      <w:r w:rsidR="00D6659E">
        <w:rPr>
          <w:rFonts w:eastAsia="MS Mincho"/>
        </w:rPr>
        <w:t>11</w:t>
      </w:r>
      <w:r>
        <w:rPr>
          <w:rFonts w:eastAsia="MS Mincho"/>
        </w:rPr>
        <w:fldChar w:fldCharType="end"/>
      </w:r>
      <w:r>
        <w:rPr>
          <w:rFonts w:eastAsia="MS Mincho"/>
        </w:rPr>
        <w:t>;</w:t>
      </w:r>
    </w:p>
    <w:p w14:paraId="057D732A" w14:textId="6B95338F" w:rsidR="00DF655E" w:rsidRDefault="00DF655E" w:rsidP="00DF655E">
      <w:pPr>
        <w:pStyle w:val="NumberedList"/>
        <w:rPr>
          <w:rFonts w:eastAsia="MS Mincho"/>
        </w:rPr>
      </w:pPr>
      <w:r>
        <w:rPr>
          <w:rFonts w:eastAsia="MS Mincho"/>
        </w:rPr>
        <w:t xml:space="preserve">The internationalization considerations defined in section </w:t>
      </w:r>
      <w:r>
        <w:rPr>
          <w:rFonts w:eastAsia="MS Mincho"/>
        </w:rPr>
        <w:fldChar w:fldCharType="begin"/>
      </w:r>
      <w:r>
        <w:rPr>
          <w:rFonts w:eastAsia="MS Mincho"/>
        </w:rPr>
        <w:instrText xml:space="preserve"> REF _Ref490759908 \r \h </w:instrText>
      </w:r>
      <w:r>
        <w:rPr>
          <w:rFonts w:eastAsia="MS Mincho"/>
        </w:rPr>
      </w:r>
      <w:r>
        <w:rPr>
          <w:rFonts w:eastAsia="MS Mincho"/>
        </w:rPr>
        <w:fldChar w:fldCharType="separate"/>
      </w:r>
      <w:r w:rsidR="00D6659E">
        <w:rPr>
          <w:rFonts w:eastAsia="MS Mincho"/>
        </w:rPr>
        <w:t>14</w:t>
      </w:r>
      <w:r>
        <w:rPr>
          <w:rFonts w:eastAsia="MS Mincho"/>
        </w:rPr>
        <w:fldChar w:fldCharType="end"/>
      </w:r>
      <w:r>
        <w:rPr>
          <w:rFonts w:eastAsia="MS Mincho"/>
        </w:rPr>
        <w:t>; and</w:t>
      </w:r>
    </w:p>
    <w:p w14:paraId="38B7C5E2" w14:textId="3CFFBE93" w:rsidR="00DF655E" w:rsidRDefault="00DF655E" w:rsidP="00DF655E">
      <w:pPr>
        <w:pStyle w:val="NumberedList"/>
        <w:rPr>
          <w:rFonts w:eastAsia="MS Mincho"/>
        </w:rPr>
      </w:pPr>
      <w:r>
        <w:rPr>
          <w:rFonts w:eastAsia="MS Mincho"/>
        </w:rPr>
        <w:t xml:space="preserve">The security considerations defined in section </w:t>
      </w:r>
      <w:r>
        <w:rPr>
          <w:rFonts w:eastAsia="MS Mincho"/>
        </w:rPr>
        <w:fldChar w:fldCharType="begin"/>
      </w:r>
      <w:r>
        <w:rPr>
          <w:rFonts w:eastAsia="MS Mincho"/>
        </w:rPr>
        <w:instrText xml:space="preserve"> REF _Ref490759924 \r \h </w:instrText>
      </w:r>
      <w:r>
        <w:rPr>
          <w:rFonts w:eastAsia="MS Mincho"/>
        </w:rPr>
      </w:r>
      <w:r>
        <w:rPr>
          <w:rFonts w:eastAsia="MS Mincho"/>
        </w:rPr>
        <w:fldChar w:fldCharType="separate"/>
      </w:r>
      <w:r w:rsidR="00D6659E">
        <w:rPr>
          <w:rFonts w:eastAsia="MS Mincho"/>
        </w:rPr>
        <w:t>15</w:t>
      </w:r>
      <w:r>
        <w:rPr>
          <w:rFonts w:eastAsia="MS Mincho"/>
        </w:rPr>
        <w:fldChar w:fldCharType="end"/>
      </w:r>
      <w:r>
        <w:rPr>
          <w:rFonts w:eastAsia="MS Mincho"/>
        </w:rPr>
        <w:t>.</w:t>
      </w:r>
    </w:p>
    <w:p w14:paraId="7D2F4EB5" w14:textId="42DCAFF2" w:rsidR="00DF655E" w:rsidRDefault="00DF655E" w:rsidP="00DF655E">
      <w:pPr>
        <w:pStyle w:val="IEEEStdsParagraph"/>
        <w:rPr>
          <w:rFonts w:eastAsia="MS Mincho"/>
        </w:rPr>
      </w:pPr>
      <w:r>
        <w:rPr>
          <w:rFonts w:eastAsia="MS Mincho"/>
        </w:rPr>
        <w:t>For a Client</w:t>
      </w:r>
      <w:r w:rsidRPr="00C1547F">
        <w:rPr>
          <w:rFonts w:eastAsia="MS Mincho"/>
        </w:rPr>
        <w:t xml:space="preserve"> </w:t>
      </w:r>
      <w:r>
        <w:rPr>
          <w:rFonts w:eastAsia="MS Mincho"/>
        </w:rPr>
        <w:t>to claim conformance with this specification, it MUST NOT support</w:t>
      </w:r>
    </w:p>
    <w:p w14:paraId="1AEB6D44" w14:textId="1757486F" w:rsidR="00DF655E" w:rsidRDefault="00DF655E" w:rsidP="00AA09EF">
      <w:pPr>
        <w:pStyle w:val="NumberedList"/>
        <w:numPr>
          <w:ilvl w:val="0"/>
          <w:numId w:val="4"/>
        </w:numPr>
        <w:rPr>
          <w:rFonts w:eastAsia="MS Mincho"/>
        </w:rPr>
      </w:pPr>
      <w:r w:rsidRPr="00CE0799">
        <w:rPr>
          <w:rFonts w:eastAsia="MS Mincho"/>
        </w:rPr>
        <w:t xml:space="preserve">The obsolete attributes in section </w:t>
      </w:r>
      <w:r>
        <w:rPr>
          <w:rFonts w:eastAsia="MS Mincho"/>
        </w:rPr>
        <w:fldChar w:fldCharType="begin"/>
      </w:r>
      <w:r>
        <w:rPr>
          <w:rFonts w:eastAsia="MS Mincho"/>
        </w:rPr>
        <w:instrText xml:space="preserve"> REF _Ref54621036 \n \h </w:instrText>
      </w:r>
      <w:r>
        <w:rPr>
          <w:rFonts w:eastAsia="MS Mincho"/>
        </w:rPr>
      </w:r>
      <w:r>
        <w:rPr>
          <w:rFonts w:eastAsia="MS Mincho"/>
        </w:rPr>
        <w:fldChar w:fldCharType="separate"/>
      </w:r>
      <w:r w:rsidR="00D6659E">
        <w:rPr>
          <w:rFonts w:eastAsia="MS Mincho"/>
        </w:rPr>
        <w:t>6.7.1</w:t>
      </w:r>
      <w:r>
        <w:rPr>
          <w:rFonts w:eastAsia="MS Mincho"/>
        </w:rPr>
        <w:fldChar w:fldCharType="end"/>
      </w:r>
      <w:r w:rsidRPr="00CE0799">
        <w:rPr>
          <w:rFonts w:eastAsia="MS Mincho"/>
        </w:rPr>
        <w:t>;</w:t>
      </w:r>
    </w:p>
    <w:p w14:paraId="54CB98C0" w14:textId="4E8DABB3" w:rsidR="00DF655E" w:rsidRPr="00CE0799" w:rsidRDefault="00DF655E" w:rsidP="00AA09EF">
      <w:pPr>
        <w:pStyle w:val="NumberedList"/>
        <w:numPr>
          <w:ilvl w:val="0"/>
          <w:numId w:val="4"/>
        </w:numPr>
        <w:rPr>
          <w:rFonts w:eastAsia="MS Mincho"/>
        </w:rPr>
      </w:pPr>
      <w:r>
        <w:rPr>
          <w:rFonts w:eastAsia="MS Mincho"/>
        </w:rPr>
        <w:t xml:space="preserve">The obsolete values in section </w:t>
      </w:r>
      <w:r>
        <w:rPr>
          <w:rFonts w:eastAsia="MS Mincho"/>
        </w:rPr>
        <w:fldChar w:fldCharType="begin"/>
      </w:r>
      <w:r>
        <w:rPr>
          <w:rFonts w:eastAsia="MS Mincho"/>
        </w:rPr>
        <w:instrText xml:space="preserve"> REF _Ref54621068 \n \h </w:instrText>
      </w:r>
      <w:r>
        <w:rPr>
          <w:rFonts w:eastAsia="MS Mincho"/>
        </w:rPr>
      </w:r>
      <w:r>
        <w:rPr>
          <w:rFonts w:eastAsia="MS Mincho"/>
        </w:rPr>
        <w:fldChar w:fldCharType="separate"/>
      </w:r>
      <w:r w:rsidR="00D6659E">
        <w:rPr>
          <w:rFonts w:eastAsia="MS Mincho"/>
        </w:rPr>
        <w:t>7.2</w:t>
      </w:r>
      <w:r>
        <w:rPr>
          <w:rFonts w:eastAsia="MS Mincho"/>
        </w:rPr>
        <w:fldChar w:fldCharType="end"/>
      </w:r>
      <w:r>
        <w:rPr>
          <w:rFonts w:eastAsia="MS Mincho"/>
        </w:rPr>
        <w:t>.</w:t>
      </w:r>
    </w:p>
    <w:p w14:paraId="33307B28" w14:textId="193B3AE0" w:rsidR="00C004F2" w:rsidRDefault="00C004F2" w:rsidP="0064047C">
      <w:pPr>
        <w:pStyle w:val="IEEEStdsLevel1Header"/>
        <w:rPr>
          <w:rFonts w:eastAsia="MS Mincho"/>
        </w:rPr>
      </w:pPr>
      <w:bookmarkStart w:id="1222" w:name="_Toc263650615"/>
      <w:bookmarkStart w:id="1223" w:name="_Ref490759908"/>
      <w:bookmarkStart w:id="1224" w:name="_Toc95162815"/>
      <w:bookmarkStart w:id="1225" w:name="_Toc86756076"/>
      <w:bookmarkEnd w:id="194"/>
      <w:r>
        <w:rPr>
          <w:rFonts w:eastAsia="MS Mincho"/>
        </w:rPr>
        <w:lastRenderedPageBreak/>
        <w:t xml:space="preserve">Internationalization </w:t>
      </w:r>
      <w:r w:rsidRPr="00CB46AF">
        <w:rPr>
          <w:rFonts w:eastAsia="MS Mincho"/>
        </w:rPr>
        <w:t>Considerations</w:t>
      </w:r>
      <w:bookmarkEnd w:id="1222"/>
      <w:bookmarkEnd w:id="1223"/>
      <w:bookmarkEnd w:id="1224"/>
      <w:bookmarkEnd w:id="1225"/>
    </w:p>
    <w:p w14:paraId="288CAEEB" w14:textId="0ECEE56E" w:rsidR="0074378D" w:rsidRDefault="0074378D" w:rsidP="000355BD">
      <w:pPr>
        <w:pStyle w:val="IEEEStdsParagraph"/>
        <w:rPr>
          <w:rFonts w:eastAsia="MS Mincho"/>
        </w:rPr>
      </w:pPr>
      <w:r w:rsidRPr="0074378D">
        <w:rPr>
          <w:rFonts w:eastAsia="MS Mincho"/>
          <w:highlight w:val="yellow"/>
        </w:rPr>
        <w:t>Tailor the following standard considerations.</w:t>
      </w:r>
    </w:p>
    <w:p w14:paraId="277DB826" w14:textId="77777777" w:rsidR="000355BD" w:rsidRDefault="000355BD" w:rsidP="000355BD">
      <w:pPr>
        <w:pStyle w:val="IEEEStdsParagraph"/>
        <w:rPr>
          <w:rFonts w:eastAsia="MS Mincho"/>
        </w:rPr>
      </w:pPr>
      <w:r w:rsidRPr="00021826">
        <w:rPr>
          <w:rFonts w:eastAsia="MS Mincho"/>
        </w:rPr>
        <w:t>For interoperability and basic support for multiple languages, conforming implementations MUST support</w:t>
      </w:r>
      <w:r>
        <w:rPr>
          <w:rFonts w:eastAsia="MS Mincho"/>
        </w:rPr>
        <w:t>:</w:t>
      </w:r>
    </w:p>
    <w:p w14:paraId="1D0E5D6D" w14:textId="60548CE6" w:rsidR="000355BD" w:rsidRPr="00CE0799" w:rsidRDefault="000355BD" w:rsidP="00AA09EF">
      <w:pPr>
        <w:pStyle w:val="NumberedList"/>
        <w:numPr>
          <w:ilvl w:val="0"/>
          <w:numId w:val="5"/>
        </w:numPr>
        <w:rPr>
          <w:rFonts w:eastAsia="MS Mincho"/>
        </w:rPr>
      </w:pPr>
      <w:r w:rsidRPr="00CE0799">
        <w:rPr>
          <w:rFonts w:eastAsia="MS Mincho"/>
        </w:rPr>
        <w:t>The Universal Character Set (UCS) Transformation Format -- 8 bit (UTF-8) [</w:t>
      </w:r>
      <w:r w:rsidR="00BC157B" w:rsidRPr="00CE0799">
        <w:rPr>
          <w:rFonts w:eastAsia="MS Mincho"/>
        </w:rPr>
        <w:t>STD63</w:t>
      </w:r>
      <w:r w:rsidRPr="00CE0799">
        <w:rPr>
          <w:rFonts w:eastAsia="MS Mincho"/>
        </w:rPr>
        <w:t>] encoding of Unicode [UNICODE] [ISO10646]; and</w:t>
      </w:r>
    </w:p>
    <w:p w14:paraId="4B22ED59" w14:textId="77777777" w:rsidR="000355BD" w:rsidRPr="00CE0799" w:rsidRDefault="000355BD" w:rsidP="00AA09EF">
      <w:pPr>
        <w:pStyle w:val="NumberedList"/>
        <w:numPr>
          <w:ilvl w:val="0"/>
          <w:numId w:val="4"/>
        </w:numPr>
        <w:rPr>
          <w:rFonts w:eastAsia="MS Mincho"/>
        </w:rPr>
      </w:pPr>
      <w:r w:rsidRPr="00CE0799">
        <w:rPr>
          <w:rFonts w:eastAsia="MS Mincho"/>
        </w:rPr>
        <w:t xml:space="preserve">The </w:t>
      </w:r>
      <w:r>
        <w:t>Unicode Format for Network Interchange [RFC5198]</w:t>
      </w:r>
      <w:r w:rsidRPr="00CE0799">
        <w:rPr>
          <w:rFonts w:eastAsia="MS Mincho"/>
        </w:rPr>
        <w:t xml:space="preserve"> which requires transmission of well-formed UTF-8 strings and recommends transmission of normalized UTF-8 strings in Normalization Form C (NFC) [UAX15].</w:t>
      </w:r>
    </w:p>
    <w:p w14:paraId="15F84581" w14:textId="77777777" w:rsidR="000355BD" w:rsidRPr="00B332C0" w:rsidRDefault="000355BD" w:rsidP="000355BD">
      <w:pPr>
        <w:pStyle w:val="IEEEStdsParagraph"/>
        <w:rPr>
          <w:rFonts w:eastAsia="MS Mincho"/>
        </w:rPr>
      </w:pPr>
      <w:r w:rsidRPr="00B332C0">
        <w:rPr>
          <w:rFonts w:eastAsia="MS Mincho"/>
        </w:rPr>
        <w:t>Unicode NFC is defined as the result of performing Canonical Decomposition (into base characters and combining marks) followed by Canonical Composition (into canonical composed characters wherever Unicode has assigned them).</w:t>
      </w:r>
    </w:p>
    <w:p w14:paraId="65F172B0" w14:textId="76B58F37" w:rsidR="00623E2A" w:rsidRDefault="000355BD" w:rsidP="00623E2A">
      <w:pPr>
        <w:pStyle w:val="IEEEStdsParagraph"/>
        <w:rPr>
          <w:rFonts w:eastAsia="MS Mincho"/>
        </w:rPr>
      </w:pPr>
      <w:r w:rsidRPr="00B332C0">
        <w:rPr>
          <w:rFonts w:eastAsia="MS Mincho"/>
        </w:rPr>
        <w:t>WARNING – Performing normalization on UTF-8 strings received from Clients and subsequently storing the results (e.g., in Job objects) could cause false negatives in Client searches and failed access (e.g., to Printers with percent-encoded UTF-8 URIs now 'hidden').</w:t>
      </w:r>
    </w:p>
    <w:p w14:paraId="01B6C3BA"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standards on processing of human-readable Unicode text strings, see:</w:t>
      </w:r>
    </w:p>
    <w:p w14:paraId="5B7F7968" w14:textId="77777777" w:rsidR="0074378D" w:rsidRPr="0074378D" w:rsidRDefault="0074378D" w:rsidP="0074378D">
      <w:pPr>
        <w:pStyle w:val="ListParagraph"/>
        <w:rPr>
          <w:rFonts w:eastAsia="MS Mincho"/>
          <w:lang w:val="en-CA"/>
        </w:rPr>
      </w:pPr>
      <w:r w:rsidRPr="0074378D">
        <w:rPr>
          <w:rFonts w:eastAsia="MS Mincho"/>
          <w:lang w:val="en-CA"/>
        </w:rPr>
        <w:t>Unicode Bidirectional Algorithm [UAX9] – left-to-right, right-to-left, and vertical</w:t>
      </w:r>
    </w:p>
    <w:p w14:paraId="44616586" w14:textId="77777777" w:rsidR="0074378D" w:rsidRPr="0074378D" w:rsidRDefault="0074378D" w:rsidP="0074378D">
      <w:pPr>
        <w:pStyle w:val="ListParagraph"/>
        <w:rPr>
          <w:rFonts w:eastAsia="MS Mincho"/>
          <w:lang w:val="en-CA"/>
        </w:rPr>
      </w:pPr>
      <w:r w:rsidRPr="0074378D">
        <w:rPr>
          <w:rFonts w:eastAsia="MS Mincho"/>
          <w:lang w:val="en-CA"/>
        </w:rPr>
        <w:t>Unicode Line Breaking Algorithm [UAX14] – character classes and wrapping</w:t>
      </w:r>
    </w:p>
    <w:p w14:paraId="67808EE2" w14:textId="77777777" w:rsidR="0074378D" w:rsidRPr="0074378D" w:rsidRDefault="0074378D" w:rsidP="0074378D">
      <w:pPr>
        <w:pStyle w:val="ListParagraph"/>
        <w:rPr>
          <w:rFonts w:eastAsia="MS Mincho"/>
          <w:lang w:val="en-CA"/>
        </w:rPr>
      </w:pPr>
      <w:r w:rsidRPr="0074378D">
        <w:rPr>
          <w:rFonts w:eastAsia="MS Mincho"/>
          <w:lang w:val="en-CA"/>
        </w:rPr>
        <w:t>Unicode Normalization Forms [UAX15] – especially NFC for [RFC5198]</w:t>
      </w:r>
    </w:p>
    <w:p w14:paraId="49F65FB3" w14:textId="77777777" w:rsidR="0074378D" w:rsidRPr="0074378D" w:rsidRDefault="0074378D" w:rsidP="0074378D">
      <w:pPr>
        <w:pStyle w:val="ListParagraph"/>
        <w:rPr>
          <w:rFonts w:eastAsia="MS Mincho"/>
          <w:lang w:val="en-CA"/>
        </w:rPr>
      </w:pPr>
      <w:r w:rsidRPr="0074378D">
        <w:rPr>
          <w:rFonts w:eastAsia="MS Mincho"/>
          <w:lang w:val="en-CA"/>
        </w:rPr>
        <w:t>Unicode Text Segmentation [UAX29] – grapheme clusters, words, sentences</w:t>
      </w:r>
    </w:p>
    <w:p w14:paraId="0BC22993" w14:textId="77777777" w:rsidR="0074378D" w:rsidRPr="0074378D" w:rsidRDefault="0074378D" w:rsidP="0074378D">
      <w:pPr>
        <w:pStyle w:val="ListParagraph"/>
        <w:rPr>
          <w:rFonts w:eastAsia="MS Mincho"/>
          <w:lang w:val="en-CA"/>
        </w:rPr>
      </w:pPr>
      <w:r w:rsidRPr="0074378D">
        <w:rPr>
          <w:rFonts w:eastAsia="MS Mincho"/>
          <w:lang w:val="en-CA"/>
        </w:rPr>
        <w:t>Unicode Identifier and Pattern Syntax [UAX31] – identifier use and normalization</w:t>
      </w:r>
    </w:p>
    <w:p w14:paraId="32C1B42F" w14:textId="77777777" w:rsidR="0074378D" w:rsidRPr="0074378D" w:rsidRDefault="0074378D" w:rsidP="0074378D">
      <w:pPr>
        <w:pStyle w:val="ListParagraph"/>
        <w:rPr>
          <w:rFonts w:eastAsia="MS Mincho"/>
          <w:lang w:val="en-CA"/>
        </w:rPr>
      </w:pPr>
      <w:r w:rsidRPr="0074378D">
        <w:rPr>
          <w:rFonts w:eastAsia="MS Mincho"/>
          <w:lang w:val="en-CA"/>
        </w:rPr>
        <w:t>Unicode Collation Algorithm [UTS10] – sorting</w:t>
      </w:r>
    </w:p>
    <w:p w14:paraId="4C2A495D" w14:textId="77777777" w:rsidR="0074378D" w:rsidRPr="0074378D" w:rsidRDefault="0074378D" w:rsidP="0074378D">
      <w:pPr>
        <w:pStyle w:val="ListParagraph"/>
        <w:rPr>
          <w:rFonts w:eastAsia="MS Mincho"/>
          <w:lang w:val="en-CA"/>
        </w:rPr>
      </w:pPr>
      <w:r w:rsidRPr="0074378D">
        <w:rPr>
          <w:rFonts w:eastAsia="MS Mincho"/>
          <w:lang w:val="en-CA"/>
        </w:rPr>
        <w:t>Unicode Locale Data Markup Language [UTS35] – locale databases</w:t>
      </w:r>
    </w:p>
    <w:p w14:paraId="0D4D49E8" w14:textId="77777777" w:rsidR="0074378D" w:rsidRPr="0074378D" w:rsidRDefault="0074378D" w:rsidP="0074378D">
      <w:pPr>
        <w:pStyle w:val="IEEEStdsParagraph"/>
        <w:rPr>
          <w:rFonts w:eastAsia="MS Mincho"/>
        </w:rPr>
      </w:pPr>
      <w:r w:rsidRPr="0074378D">
        <w:rPr>
          <w:rFonts w:eastAsia="MS Mincho"/>
        </w:rPr>
        <w:t>Implementations of this specification are advised to also review the following informational documents on processing of human-readable Unicode text strings:</w:t>
      </w:r>
    </w:p>
    <w:p w14:paraId="691909F1" w14:textId="77777777" w:rsidR="0074378D" w:rsidRPr="0074378D" w:rsidRDefault="0074378D" w:rsidP="0074378D">
      <w:pPr>
        <w:pStyle w:val="ListParagraph"/>
        <w:rPr>
          <w:rFonts w:eastAsia="MS Mincho"/>
          <w:lang w:val="en-CA"/>
        </w:rPr>
      </w:pPr>
      <w:r w:rsidRPr="0074378D">
        <w:rPr>
          <w:rFonts w:eastAsia="MS Mincho"/>
          <w:lang w:val="en-CA"/>
        </w:rPr>
        <w:t>Unicode Character Encoding Model [UTR17] – multi-layer character model</w:t>
      </w:r>
    </w:p>
    <w:p w14:paraId="7C3507F3" w14:textId="77777777" w:rsidR="0074378D" w:rsidRPr="0074378D" w:rsidRDefault="0074378D" w:rsidP="0074378D">
      <w:pPr>
        <w:pStyle w:val="ListParagraph"/>
        <w:rPr>
          <w:rFonts w:eastAsia="MS Mincho"/>
          <w:lang w:val="en-CA"/>
        </w:rPr>
      </w:pPr>
      <w:r w:rsidRPr="0074378D">
        <w:rPr>
          <w:rFonts w:eastAsia="MS Mincho"/>
          <w:lang w:val="en-CA"/>
        </w:rPr>
        <w:t>Unicode Character Property Model [UTR23] – character properties</w:t>
      </w:r>
    </w:p>
    <w:p w14:paraId="0A219889" w14:textId="521119AC" w:rsidR="0074378D" w:rsidRPr="0074378D" w:rsidRDefault="0074378D" w:rsidP="0074378D">
      <w:pPr>
        <w:pStyle w:val="ListParagraph"/>
        <w:rPr>
          <w:rFonts w:eastAsia="MS Mincho"/>
          <w:lang w:val="en-CA"/>
        </w:rPr>
      </w:pPr>
      <w:r w:rsidRPr="0074378D">
        <w:rPr>
          <w:rFonts w:eastAsia="MS Mincho"/>
          <w:lang w:val="en-CA"/>
        </w:rPr>
        <w:t>Unicode Conformance Model [UTR33] – Unicode conformance basis</w:t>
      </w:r>
    </w:p>
    <w:p w14:paraId="7AC9BCE0" w14:textId="77777777" w:rsidR="00C004F2" w:rsidRDefault="00C004F2" w:rsidP="0064047C">
      <w:pPr>
        <w:pStyle w:val="IEEEStdsLevel1Header"/>
        <w:rPr>
          <w:rFonts w:eastAsia="MS Mincho"/>
        </w:rPr>
      </w:pPr>
      <w:bookmarkStart w:id="1226" w:name="_Toc263650616"/>
      <w:bookmarkStart w:id="1227" w:name="_Ref490759924"/>
      <w:bookmarkStart w:id="1228" w:name="_Toc95162816"/>
      <w:bookmarkStart w:id="1229" w:name="_Toc86756077"/>
      <w:r w:rsidRPr="00CB46AF">
        <w:rPr>
          <w:rFonts w:eastAsia="MS Mincho"/>
        </w:rPr>
        <w:lastRenderedPageBreak/>
        <w:t>Security</w:t>
      </w:r>
      <w:r>
        <w:rPr>
          <w:rFonts w:eastAsia="MS Mincho"/>
        </w:rPr>
        <w:t xml:space="preserve"> Considerations</w:t>
      </w:r>
      <w:bookmarkEnd w:id="1226"/>
      <w:bookmarkEnd w:id="1227"/>
      <w:bookmarkEnd w:id="1228"/>
      <w:bookmarkEnd w:id="1229"/>
    </w:p>
    <w:p w14:paraId="7A1401A7" w14:textId="09E432E7" w:rsidR="000355BD" w:rsidRDefault="000355BD" w:rsidP="00623E2A">
      <w:pPr>
        <w:pStyle w:val="IEEEStdsParagraph"/>
        <w:rPr>
          <w:rFonts w:eastAsia="MS Mincho"/>
        </w:rPr>
      </w:pPr>
      <w:r w:rsidRPr="00C72D07">
        <w:rPr>
          <w:rFonts w:eastAsia="MS Mincho"/>
        </w:rPr>
        <w:t>The IPP extensions defined in this document require the same security considerations as defined in</w:t>
      </w:r>
      <w:r>
        <w:rPr>
          <w:rFonts w:eastAsia="MS Mincho"/>
        </w:rPr>
        <w:t xml:space="preserve"> the I</w:t>
      </w:r>
      <w:r w:rsidR="00C201AD">
        <w:rPr>
          <w:rFonts w:eastAsia="MS Mincho"/>
        </w:rPr>
        <w:t>nternet Printing Protocol</w:t>
      </w:r>
      <w:r>
        <w:rPr>
          <w:rFonts w:eastAsia="MS Mincho"/>
        </w:rPr>
        <w:t>/1.1</w:t>
      </w:r>
      <w:r w:rsidRPr="00C72D07">
        <w:rPr>
          <w:rFonts w:eastAsia="MS Mincho"/>
        </w:rPr>
        <w:t xml:space="preserve"> [</w:t>
      </w:r>
      <w:r w:rsidR="00C201AD">
        <w:rPr>
          <w:rFonts w:eastAsia="MS Mincho"/>
        </w:rPr>
        <w:t>STD92</w:t>
      </w:r>
      <w:r w:rsidRPr="00C72D07">
        <w:rPr>
          <w:rFonts w:eastAsia="MS Mincho"/>
        </w:rPr>
        <w:t>].</w:t>
      </w:r>
    </w:p>
    <w:p w14:paraId="05FA62FE" w14:textId="77777777" w:rsidR="0074378D" w:rsidRPr="0074378D" w:rsidRDefault="0074378D" w:rsidP="0074378D">
      <w:pPr>
        <w:pStyle w:val="IEEEStdsParagraph"/>
        <w:rPr>
          <w:rFonts w:eastAsia="MS Mincho"/>
        </w:rPr>
      </w:pPr>
      <w:r w:rsidRPr="0074378D">
        <w:rPr>
          <w:rFonts w:eastAsia="MS Mincho"/>
        </w:rPr>
        <w:t>Implementations of this specification SHOULD conform to the following standard on processing of human-readable Unicode text strings, see:</w:t>
      </w:r>
    </w:p>
    <w:p w14:paraId="71B44E29" w14:textId="77777777" w:rsidR="0074378D" w:rsidRPr="0074378D" w:rsidRDefault="0074378D" w:rsidP="0074378D">
      <w:pPr>
        <w:pStyle w:val="ListParagraph"/>
        <w:rPr>
          <w:rFonts w:eastAsia="MS Mincho"/>
          <w:lang w:val="en-CA"/>
        </w:rPr>
      </w:pPr>
      <w:r w:rsidRPr="0074378D" w:rsidDel="00D87E27">
        <w:rPr>
          <w:rFonts w:eastAsia="MS Mincho"/>
          <w:lang w:val="en-CA"/>
        </w:rPr>
        <w:t>Unicode Security Mechanisms [UTS39] – detecting and avoiding security attacks</w:t>
      </w:r>
    </w:p>
    <w:p w14:paraId="2D277B53" w14:textId="77777777" w:rsidR="0074378D" w:rsidRPr="0074378D" w:rsidDel="00D87E27" w:rsidRDefault="0074378D" w:rsidP="00A54D34">
      <w:pPr>
        <w:pStyle w:val="IEEEStdsParagraph"/>
        <w:rPr>
          <w:rFonts w:eastAsia="MS Mincho"/>
        </w:rPr>
      </w:pPr>
      <w:r w:rsidRPr="0074378D">
        <w:rPr>
          <w:rFonts w:eastAsia="MS Mincho"/>
        </w:rPr>
        <w:t>Implementations of this specification are advised to also review the following informational document on processing of human-readable Unicode text strings:</w:t>
      </w:r>
    </w:p>
    <w:p w14:paraId="5EB2DF84" w14:textId="77777777" w:rsidR="0074378D" w:rsidRPr="0074378D" w:rsidRDefault="0074378D" w:rsidP="0074378D">
      <w:pPr>
        <w:pStyle w:val="ListParagraph"/>
        <w:rPr>
          <w:rFonts w:eastAsia="MS Mincho"/>
          <w:lang w:val="en-CA"/>
        </w:rPr>
      </w:pPr>
      <w:r w:rsidRPr="0074378D">
        <w:rPr>
          <w:rFonts w:eastAsia="MS Mincho"/>
          <w:lang w:val="en-CA"/>
        </w:rPr>
        <w:t>Unicode Security FAQ [UNISECFAQ] – common Unicode security issues</w:t>
      </w:r>
    </w:p>
    <w:p w14:paraId="14105F0D" w14:textId="52A7C459" w:rsidR="000355BD" w:rsidRPr="000355BD" w:rsidRDefault="00623E2A" w:rsidP="0064047C">
      <w:pPr>
        <w:pStyle w:val="IEEEStdsLevel1Header"/>
        <w:rPr>
          <w:rFonts w:eastAsia="MS Mincho"/>
        </w:rPr>
      </w:pPr>
      <w:bookmarkStart w:id="1230" w:name="_Toc95162817"/>
      <w:bookmarkStart w:id="1231" w:name="_Toc86756078"/>
      <w:r>
        <w:rPr>
          <w:rFonts w:eastAsia="MS Mincho"/>
        </w:rPr>
        <w:t>IANA Considerations</w:t>
      </w:r>
      <w:bookmarkEnd w:id="1230"/>
      <w:bookmarkEnd w:id="1231"/>
    </w:p>
    <w:p w14:paraId="30A86A00" w14:textId="737D01E5" w:rsidR="006707D7" w:rsidRDefault="006707D7" w:rsidP="00B9314B">
      <w:pPr>
        <w:pStyle w:val="IEEEStdsLevel2Header"/>
        <w:rPr>
          <w:rFonts w:eastAsia="MS Mincho"/>
        </w:rPr>
      </w:pPr>
      <w:bookmarkStart w:id="1232" w:name="_Toc95162818"/>
      <w:bookmarkStart w:id="1233" w:name="_Toc86756079"/>
      <w:r w:rsidRPr="006707D7">
        <w:rPr>
          <w:rFonts w:eastAsia="MS Mincho"/>
        </w:rPr>
        <w:t>MIME Media Type Registration</w:t>
      </w:r>
      <w:bookmarkEnd w:id="1232"/>
      <w:bookmarkEnd w:id="1233"/>
    </w:p>
    <w:p w14:paraId="010B0B00" w14:textId="77777777" w:rsidR="00B168CE" w:rsidRPr="00BA2A08" w:rsidRDefault="00B168CE" w:rsidP="00B168CE">
      <w:pPr>
        <w:pStyle w:val="IEEEStdsParagraph"/>
        <w:rPr>
          <w:rFonts w:eastAsia="MS Mincho"/>
        </w:rPr>
      </w:pPr>
      <w:r w:rsidRPr="00BA2A08">
        <w:rPr>
          <w:rFonts w:eastAsia="MS Mincho"/>
        </w:rPr>
        <w:t>Name : Michael Sweet</w:t>
      </w:r>
    </w:p>
    <w:p w14:paraId="1FB1B03B" w14:textId="3E58ED03" w:rsidR="00B168CE" w:rsidRPr="00BA2A08" w:rsidRDefault="00B168CE" w:rsidP="00B168CE">
      <w:pPr>
        <w:pStyle w:val="IEEEStdsParagraph"/>
        <w:rPr>
          <w:rFonts w:eastAsia="MS Mincho"/>
        </w:rPr>
      </w:pPr>
      <w:r w:rsidRPr="00BA2A08">
        <w:rPr>
          <w:rFonts w:eastAsia="MS Mincho"/>
        </w:rPr>
        <w:t xml:space="preserve">E-mail : </w:t>
      </w:r>
      <w:r w:rsidR="001D641A" w:rsidRPr="001D641A">
        <w:rPr>
          <w:rFonts w:eastAsia="MS Mincho"/>
        </w:rPr>
        <w:t>iana@pwg.org</w:t>
      </w:r>
    </w:p>
    <w:p w14:paraId="7EC287DF" w14:textId="77777777" w:rsidR="00B168CE" w:rsidRPr="00BA2A08" w:rsidRDefault="00B168CE" w:rsidP="00B168CE">
      <w:pPr>
        <w:pStyle w:val="IEEEStdsParagraph"/>
        <w:rPr>
          <w:rFonts w:eastAsia="MS Mincho"/>
        </w:rPr>
      </w:pPr>
      <w:r w:rsidRPr="00BA2A08">
        <w:rPr>
          <w:rFonts w:eastAsia="MS Mincho"/>
        </w:rPr>
        <w:t>MIME media type name : text</w:t>
      </w:r>
    </w:p>
    <w:p w14:paraId="07E36373" w14:textId="77777777" w:rsidR="00B168CE" w:rsidRPr="00BA2A08" w:rsidRDefault="00B168CE" w:rsidP="00B168CE">
      <w:pPr>
        <w:pStyle w:val="IEEEStdsParagraph"/>
        <w:rPr>
          <w:rFonts w:eastAsia="MS Mincho"/>
        </w:rPr>
      </w:pPr>
      <w:r w:rsidRPr="00BA2A08">
        <w:rPr>
          <w:rFonts w:eastAsia="MS Mincho"/>
        </w:rPr>
        <w:t>MIME subtype name : Standards Tree – strings</w:t>
      </w:r>
    </w:p>
    <w:p w14:paraId="396ADE29" w14:textId="77777777" w:rsidR="00B168CE" w:rsidRPr="00BA2A08" w:rsidRDefault="00B168CE" w:rsidP="00B168CE">
      <w:pPr>
        <w:pStyle w:val="IEEEStdsParagraph"/>
        <w:rPr>
          <w:rFonts w:eastAsia="MS Mincho"/>
        </w:rPr>
      </w:pPr>
      <w:r w:rsidRPr="00BA2A08">
        <w:rPr>
          <w:rFonts w:eastAsia="MS Mincho"/>
        </w:rPr>
        <w:t>Required parameters : NONE</w:t>
      </w:r>
    </w:p>
    <w:p w14:paraId="53D9AB40" w14:textId="77777777" w:rsidR="00B168CE" w:rsidRPr="00BA2A08" w:rsidRDefault="00B168CE" w:rsidP="00B168CE">
      <w:pPr>
        <w:pStyle w:val="IEEEStdsParagraph"/>
        <w:rPr>
          <w:rFonts w:eastAsia="MS Mincho"/>
        </w:rPr>
      </w:pPr>
      <w:r w:rsidRPr="00BA2A08">
        <w:rPr>
          <w:rFonts w:eastAsia="MS Mincho"/>
        </w:rPr>
        <w:t>Optional parameters : NONE</w:t>
      </w:r>
    </w:p>
    <w:p w14:paraId="608BA6B7" w14:textId="77777777" w:rsidR="00B168CE" w:rsidRPr="00BA2A08" w:rsidRDefault="00B168CE" w:rsidP="00B168CE">
      <w:pPr>
        <w:pStyle w:val="IEEEStdsParagraph"/>
        <w:rPr>
          <w:rFonts w:eastAsia="MS Mincho"/>
        </w:rPr>
      </w:pPr>
      <w:r w:rsidRPr="00BA2A08">
        <w:rPr>
          <w:rFonts w:eastAsia="MS Mincho"/>
        </w:rPr>
        <w:t xml:space="preserve">Encoding considerations : </w:t>
      </w:r>
    </w:p>
    <w:p w14:paraId="6887ACF8" w14:textId="77777777" w:rsidR="00B168CE" w:rsidRPr="00BA2A08" w:rsidRDefault="00B168CE" w:rsidP="00B168CE">
      <w:pPr>
        <w:pStyle w:val="IEEEStdsParagraph"/>
        <w:rPr>
          <w:rFonts w:eastAsia="MS Mincho"/>
        </w:rPr>
      </w:pPr>
      <w:r w:rsidRPr="00BA2A08">
        <w:rPr>
          <w:rFonts w:eastAsia="MS Mincho"/>
        </w:rPr>
        <w:t>UTF-8 encoded Unicode text.</w:t>
      </w:r>
    </w:p>
    <w:p w14:paraId="380394EA" w14:textId="77777777" w:rsidR="00B168CE" w:rsidRPr="00BA2A08" w:rsidRDefault="00B168CE" w:rsidP="00B168CE">
      <w:pPr>
        <w:pStyle w:val="IEEEStdsParagraph"/>
        <w:rPr>
          <w:rFonts w:eastAsia="MS Mincho"/>
        </w:rPr>
      </w:pPr>
      <w:r w:rsidRPr="00BA2A08">
        <w:rPr>
          <w:rFonts w:eastAsia="MS Mincho"/>
        </w:rPr>
        <w:t xml:space="preserve">Security considerations : </w:t>
      </w:r>
    </w:p>
    <w:p w14:paraId="7C74A148" w14:textId="77777777" w:rsidR="00B168CE" w:rsidRPr="00BA2A08" w:rsidRDefault="00B168CE" w:rsidP="00B168CE">
      <w:pPr>
        <w:pStyle w:val="IEEEStdsParagraph"/>
        <w:rPr>
          <w:rFonts w:eastAsia="MS Mincho"/>
        </w:rPr>
      </w:pPr>
      <w:r w:rsidRPr="00BA2A08">
        <w:rPr>
          <w:rFonts w:eastAsia="MS Mincho"/>
        </w:rPr>
        <w:t>Localized strings may be arbitrarily large and could potentially cause a denial-of-service.</w:t>
      </w:r>
    </w:p>
    <w:p w14:paraId="215C43EA" w14:textId="77777777" w:rsidR="00B168CE" w:rsidRPr="00BA2A08" w:rsidRDefault="00B168CE" w:rsidP="00B168CE">
      <w:pPr>
        <w:pStyle w:val="IEEEStdsParagraph"/>
        <w:rPr>
          <w:rFonts w:eastAsia="MS Mincho"/>
        </w:rPr>
      </w:pPr>
      <w:r w:rsidRPr="00BA2A08">
        <w:rPr>
          <w:rFonts w:eastAsia="MS Mincho"/>
        </w:rPr>
        <w:t>Localized strings may contain printf-style format characters that could cause a program to display unintended information or crash.</w:t>
      </w:r>
    </w:p>
    <w:p w14:paraId="6BA62C1E" w14:textId="77777777" w:rsidR="00B168CE" w:rsidRPr="00BA2A08" w:rsidRDefault="00B168CE" w:rsidP="00B168CE">
      <w:pPr>
        <w:pStyle w:val="IEEEStdsParagraph"/>
        <w:rPr>
          <w:rFonts w:eastAsia="MS Mincho"/>
        </w:rPr>
      </w:pPr>
      <w:r w:rsidRPr="00BA2A08">
        <w:rPr>
          <w:rFonts w:eastAsia="MS Mincho"/>
        </w:rPr>
        <w:t xml:space="preserve">Interoperability considerations : </w:t>
      </w:r>
    </w:p>
    <w:p w14:paraId="60F75902" w14:textId="77777777" w:rsidR="00B168CE" w:rsidRPr="00BA2A08" w:rsidRDefault="00B168CE" w:rsidP="00B168CE">
      <w:pPr>
        <w:pStyle w:val="IEEEStdsParagraph"/>
        <w:rPr>
          <w:rFonts w:eastAsia="MS Mincho"/>
        </w:rPr>
      </w:pPr>
      <w:r w:rsidRPr="00BA2A08">
        <w:rPr>
          <w:rFonts w:eastAsia="MS Mincho"/>
        </w:rPr>
        <w:t>NONE</w:t>
      </w:r>
    </w:p>
    <w:p w14:paraId="0C1E80F7" w14:textId="77777777" w:rsidR="00B168CE" w:rsidRPr="00BA2A08" w:rsidRDefault="00B168CE" w:rsidP="00B168CE">
      <w:pPr>
        <w:pStyle w:val="IEEEStdsParagraph"/>
        <w:rPr>
          <w:rFonts w:eastAsia="MS Mincho"/>
        </w:rPr>
      </w:pPr>
      <w:r w:rsidRPr="00BA2A08">
        <w:rPr>
          <w:rFonts w:eastAsia="MS Mincho"/>
        </w:rPr>
        <w:t xml:space="preserve">Published specification : </w:t>
      </w:r>
    </w:p>
    <w:p w14:paraId="0946320A" w14:textId="77777777" w:rsidR="00B168CE" w:rsidRPr="00BA2A08" w:rsidRDefault="00B168CE" w:rsidP="00B168CE">
      <w:pPr>
        <w:pStyle w:val="IEEEStdsParagraph"/>
        <w:rPr>
          <w:rFonts w:eastAsia="MS Mincho"/>
        </w:rPr>
      </w:pPr>
      <w:r w:rsidRPr="00386AA2">
        <w:rPr>
          <w:rFonts w:eastAsia="MS Mincho"/>
          <w:highlight w:val="yellow"/>
        </w:rPr>
        <w:lastRenderedPageBreak/>
        <w:t>https://ftp.pwg.org/pub/pwg/candidates/cs-ippjobprinterext3v10-20120727-5100.13.pdf</w:t>
      </w:r>
    </w:p>
    <w:p w14:paraId="64FA66D9" w14:textId="77777777" w:rsidR="00B168CE" w:rsidRPr="00BA2A08" w:rsidRDefault="00B168CE" w:rsidP="00B168CE">
      <w:pPr>
        <w:pStyle w:val="IEEEStdsParagraph"/>
        <w:rPr>
          <w:rFonts w:eastAsia="MS Mincho"/>
        </w:rPr>
      </w:pPr>
      <w:r w:rsidRPr="00BA2A08">
        <w:rPr>
          <w:rFonts w:eastAsia="MS Mincho"/>
        </w:rPr>
        <w:t xml:space="preserve">Applications which use this media : </w:t>
      </w:r>
    </w:p>
    <w:p w14:paraId="75487C07" w14:textId="77777777" w:rsidR="00B168CE" w:rsidRPr="00BA2A08" w:rsidRDefault="00B168CE" w:rsidP="00BE32C0">
      <w:pPr>
        <w:pStyle w:val="IEEEStdsParagraph"/>
        <w:jc w:val="left"/>
        <w:rPr>
          <w:rFonts w:eastAsia="MS Mincho"/>
        </w:rPr>
      </w:pPr>
      <w:r w:rsidRPr="00BA2A08">
        <w:rPr>
          <w:rFonts w:eastAsia="MS Mincho"/>
        </w:rPr>
        <w:t>All Cocoa, NeXTStep, and OpenStep applications</w:t>
      </w:r>
      <w:r>
        <w:rPr>
          <w:rFonts w:eastAsia="MS Mincho"/>
        </w:rPr>
        <w:br/>
      </w:r>
      <w:r w:rsidRPr="00BA2A08">
        <w:rPr>
          <w:rFonts w:eastAsia="MS Mincho"/>
        </w:rPr>
        <w:t>CUPS</w:t>
      </w:r>
      <w:r>
        <w:rPr>
          <w:rFonts w:eastAsia="MS Mincho"/>
        </w:rPr>
        <w:br/>
      </w:r>
      <w:r w:rsidRPr="00BA2A08">
        <w:rPr>
          <w:rFonts w:eastAsia="MS Mincho"/>
        </w:rPr>
        <w:t>IPP Everywhere</w:t>
      </w:r>
    </w:p>
    <w:p w14:paraId="78CB19A4" w14:textId="77777777" w:rsidR="00B168CE" w:rsidRPr="00BA2A08" w:rsidRDefault="00B168CE" w:rsidP="00B168CE">
      <w:pPr>
        <w:pStyle w:val="IEEEStdsParagraph"/>
        <w:rPr>
          <w:rFonts w:eastAsia="MS Mincho"/>
        </w:rPr>
      </w:pPr>
      <w:r w:rsidRPr="00BA2A08">
        <w:rPr>
          <w:rFonts w:eastAsia="MS Mincho"/>
        </w:rPr>
        <w:t>Additional information :</w:t>
      </w:r>
    </w:p>
    <w:p w14:paraId="22A3A795" w14:textId="77777777" w:rsidR="00B168CE" w:rsidRPr="00BA2A08" w:rsidRDefault="00B168CE" w:rsidP="00B168CE">
      <w:pPr>
        <w:pStyle w:val="IEEEStdsParagraph"/>
        <w:rPr>
          <w:rFonts w:eastAsia="MS Mincho"/>
        </w:rPr>
      </w:pPr>
      <w:r w:rsidRPr="00BA2A08">
        <w:rPr>
          <w:rFonts w:eastAsia="MS Mincho"/>
        </w:rPr>
        <w:t xml:space="preserve">1. Magic number(s) : </w:t>
      </w:r>
    </w:p>
    <w:p w14:paraId="7B60D478" w14:textId="77777777" w:rsidR="00B168CE" w:rsidRPr="00BA2A08" w:rsidRDefault="00B168CE" w:rsidP="00B168CE">
      <w:pPr>
        <w:pStyle w:val="IEEEStdsParagraph"/>
        <w:rPr>
          <w:rFonts w:eastAsia="MS Mincho"/>
        </w:rPr>
      </w:pPr>
      <w:r w:rsidRPr="00BA2A08">
        <w:rPr>
          <w:rFonts w:eastAsia="MS Mincho"/>
        </w:rPr>
        <w:t xml:space="preserve">2. File extension(s) : </w:t>
      </w:r>
    </w:p>
    <w:p w14:paraId="4CC3FB86" w14:textId="77777777" w:rsidR="00B168CE" w:rsidRPr="00BA2A08" w:rsidRDefault="00B168CE" w:rsidP="00B168CE">
      <w:pPr>
        <w:pStyle w:val="IEEEStdsParagraph"/>
        <w:rPr>
          <w:rFonts w:eastAsia="MS Mincho"/>
        </w:rPr>
      </w:pPr>
      <w:r w:rsidRPr="00BA2A08">
        <w:rPr>
          <w:rFonts w:eastAsia="MS Mincho"/>
        </w:rPr>
        <w:t>strings</w:t>
      </w:r>
    </w:p>
    <w:p w14:paraId="15952E4E" w14:textId="77777777" w:rsidR="00B168CE" w:rsidRPr="00BA2A08" w:rsidRDefault="00B168CE" w:rsidP="00B168CE">
      <w:pPr>
        <w:pStyle w:val="IEEEStdsParagraph"/>
        <w:rPr>
          <w:rFonts w:eastAsia="MS Mincho"/>
        </w:rPr>
      </w:pPr>
      <w:r w:rsidRPr="00BA2A08">
        <w:rPr>
          <w:rFonts w:eastAsia="MS Mincho"/>
        </w:rPr>
        <w:t xml:space="preserve">3. Macintosh file type code : </w:t>
      </w:r>
    </w:p>
    <w:p w14:paraId="171E2C06" w14:textId="77777777" w:rsidR="00B168CE" w:rsidRPr="00BA2A08" w:rsidRDefault="00B168CE" w:rsidP="00B168CE">
      <w:pPr>
        <w:pStyle w:val="IEEEStdsParagraph"/>
        <w:rPr>
          <w:rFonts w:eastAsia="MS Mincho"/>
        </w:rPr>
      </w:pPr>
      <w:r w:rsidRPr="00BA2A08">
        <w:rPr>
          <w:rFonts w:eastAsia="MS Mincho"/>
        </w:rPr>
        <w:t>Person to contact for further information :</w:t>
      </w:r>
    </w:p>
    <w:p w14:paraId="7B8B92CE" w14:textId="77777777" w:rsidR="00B168CE" w:rsidRPr="00BA2A08" w:rsidRDefault="00B168CE" w:rsidP="00B168CE">
      <w:pPr>
        <w:pStyle w:val="IEEEStdsParagraph"/>
        <w:rPr>
          <w:rFonts w:eastAsia="MS Mincho"/>
        </w:rPr>
      </w:pPr>
      <w:r w:rsidRPr="00BA2A08">
        <w:rPr>
          <w:rFonts w:eastAsia="MS Mincho"/>
        </w:rPr>
        <w:t>1. Name : Michael Sweet</w:t>
      </w:r>
    </w:p>
    <w:p w14:paraId="348BE49E" w14:textId="40D35BDF" w:rsidR="00B168CE" w:rsidRPr="00BA2A08" w:rsidRDefault="00B168CE" w:rsidP="00B168CE">
      <w:pPr>
        <w:pStyle w:val="IEEEStdsParagraph"/>
        <w:rPr>
          <w:rFonts w:eastAsia="MS Mincho"/>
        </w:rPr>
      </w:pPr>
      <w:r w:rsidRPr="00BA2A08">
        <w:rPr>
          <w:rFonts w:eastAsia="MS Mincho"/>
        </w:rPr>
        <w:t xml:space="preserve">2. E-mail : </w:t>
      </w:r>
      <w:r w:rsidR="00A230DC" w:rsidRPr="00A230DC">
        <w:rPr>
          <w:rFonts w:eastAsia="MS Mincho"/>
        </w:rPr>
        <w:t>iana@pwg.org</w:t>
      </w:r>
    </w:p>
    <w:p w14:paraId="75CE5DEF" w14:textId="77777777" w:rsidR="00B168CE" w:rsidRPr="00BA2A08" w:rsidRDefault="00B168CE" w:rsidP="00B168CE">
      <w:pPr>
        <w:pStyle w:val="IEEEStdsParagraph"/>
        <w:rPr>
          <w:rFonts w:eastAsia="MS Mincho"/>
        </w:rPr>
      </w:pPr>
      <w:r w:rsidRPr="00BA2A08">
        <w:rPr>
          <w:rFonts w:eastAsia="MS Mincho"/>
        </w:rPr>
        <w:t xml:space="preserve">Intended usage : Common </w:t>
      </w:r>
    </w:p>
    <w:p w14:paraId="08F6802E" w14:textId="77777777" w:rsidR="00B168CE" w:rsidRPr="00BA2A08" w:rsidRDefault="00B168CE" w:rsidP="00B168CE">
      <w:pPr>
        <w:pStyle w:val="IEEEStdsParagraph"/>
        <w:rPr>
          <w:rFonts w:eastAsia="MS Mincho"/>
        </w:rPr>
      </w:pPr>
      <w:r w:rsidRPr="00BA2A08">
        <w:rPr>
          <w:rFonts w:eastAsia="MS Mincho"/>
        </w:rPr>
        <w:t>Used for providing localizations of English keywords and numeric values.</w:t>
      </w:r>
    </w:p>
    <w:p w14:paraId="73A01CFB" w14:textId="77777777" w:rsidR="00B168CE" w:rsidRPr="00BA2A08" w:rsidRDefault="00B168CE" w:rsidP="00B168CE">
      <w:pPr>
        <w:pStyle w:val="IEEEStdsParagraph"/>
        <w:rPr>
          <w:rFonts w:eastAsia="MS Mincho"/>
        </w:rPr>
      </w:pPr>
      <w:r w:rsidRPr="00BA2A08">
        <w:rPr>
          <w:rFonts w:eastAsia="MS Mincho"/>
        </w:rPr>
        <w:t>Author/Change controller :</w:t>
      </w:r>
    </w:p>
    <w:p w14:paraId="6084B2D5" w14:textId="77777777" w:rsidR="00B168CE" w:rsidRPr="00BA2A08" w:rsidRDefault="00B168CE" w:rsidP="00BC648D">
      <w:pPr>
        <w:pStyle w:val="IEEEStdsParagraph"/>
        <w:jc w:val="left"/>
        <w:rPr>
          <w:rFonts w:eastAsia="MS Mincho"/>
        </w:rPr>
      </w:pPr>
      <w:r w:rsidRPr="00BA2A08">
        <w:rPr>
          <w:rFonts w:eastAsia="MS Mincho"/>
        </w:rPr>
        <w:t>The Printer Working Group</w:t>
      </w:r>
      <w:r>
        <w:rPr>
          <w:rFonts w:eastAsia="MS Mincho"/>
        </w:rPr>
        <w:br/>
      </w:r>
      <w:r w:rsidRPr="00BA2A08">
        <w:rPr>
          <w:rFonts w:eastAsia="MS Mincho"/>
        </w:rPr>
        <w:t>c/o The IEEE Industry Standards and Technology Organization</w:t>
      </w:r>
      <w:r>
        <w:rPr>
          <w:rFonts w:eastAsia="MS Mincho"/>
        </w:rPr>
        <w:br/>
      </w:r>
      <w:r w:rsidRPr="00BA2A08">
        <w:rPr>
          <w:rFonts w:eastAsia="MS Mincho"/>
        </w:rPr>
        <w:t>445 Hoes Lane</w:t>
      </w:r>
      <w:r>
        <w:rPr>
          <w:rFonts w:eastAsia="MS Mincho"/>
        </w:rPr>
        <w:br/>
      </w:r>
      <w:r w:rsidRPr="00BA2A08">
        <w:rPr>
          <w:rFonts w:eastAsia="MS Mincho"/>
        </w:rPr>
        <w:t>Piscataway, NJ 08854</w:t>
      </w:r>
      <w:r>
        <w:rPr>
          <w:rFonts w:eastAsia="MS Mincho"/>
        </w:rPr>
        <w:br/>
      </w:r>
      <w:r w:rsidRPr="00BA2A08">
        <w:rPr>
          <w:rFonts w:eastAsia="MS Mincho"/>
        </w:rPr>
        <w:t>USA</w:t>
      </w:r>
    </w:p>
    <w:p w14:paraId="1DBE949F" w14:textId="77777777" w:rsidR="006707D7" w:rsidRPr="006707D7" w:rsidRDefault="006707D7" w:rsidP="006707D7">
      <w:pPr>
        <w:pStyle w:val="IEEEStdsParagraph"/>
        <w:rPr>
          <w:rFonts w:eastAsia="MS Mincho"/>
        </w:rPr>
      </w:pPr>
    </w:p>
    <w:p w14:paraId="673902C3" w14:textId="37ACDCC2" w:rsidR="000355BD" w:rsidRDefault="000355BD" w:rsidP="00B9314B">
      <w:pPr>
        <w:pStyle w:val="IEEEStdsLevel2Header"/>
        <w:rPr>
          <w:rFonts w:eastAsia="MS Mincho"/>
        </w:rPr>
      </w:pPr>
      <w:bookmarkStart w:id="1234" w:name="_Toc95162819"/>
      <w:bookmarkStart w:id="1235" w:name="_Toc86756080"/>
      <w:r>
        <w:rPr>
          <w:rFonts w:eastAsia="MS Mincho"/>
        </w:rPr>
        <w:t>Attribute Registrations</w:t>
      </w:r>
      <w:bookmarkEnd w:id="1234"/>
      <w:bookmarkEnd w:id="1235"/>
    </w:p>
    <w:p w14:paraId="7DCA6576" w14:textId="3CB8AE41" w:rsidR="000E4567" w:rsidRPr="000E4567" w:rsidRDefault="000E4567" w:rsidP="000E4567">
      <w:pPr>
        <w:pStyle w:val="IEEEStdsParagraph"/>
        <w:rPr>
          <w:rFonts w:eastAsia="MS Mincho"/>
        </w:rPr>
      </w:pPr>
      <w:r w:rsidRPr="000E4567">
        <w:rPr>
          <w:rFonts w:eastAsia="MS Mincho"/>
        </w:rPr>
        <w:t xml:space="preserve">The attributes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Pr="000E4567">
        <w:rPr>
          <w:rFonts w:eastAsia="MS Mincho"/>
        </w:rPr>
        <w:t>I</w:t>
      </w:r>
      <w:r w:rsidR="007E12FD">
        <w:rPr>
          <w:rFonts w:eastAsia="MS Mincho"/>
        </w:rPr>
        <w:t>nternet Printing Protocol/</w:t>
      </w:r>
      <w:r>
        <w:rPr>
          <w:rFonts w:eastAsia="MS Mincho"/>
        </w:rPr>
        <w:t>1.1</w:t>
      </w:r>
      <w:r w:rsidR="007E12FD">
        <w:rPr>
          <w:rFonts w:eastAsia="MS Mincho"/>
        </w:rPr>
        <w:t xml:space="preserve">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5A3FD1">
        <w:rPr>
          <w:rFonts w:eastAsia="MS Mincho"/>
        </w:rPr>
        <w:t xml:space="preserve"> </w:t>
      </w:r>
      <w:r w:rsidR="00817928">
        <w:rPr>
          <w:rFonts w:eastAsia="MS Mincho"/>
        </w:rPr>
        <w:t>in the following location</w:t>
      </w:r>
      <w:r w:rsidRPr="000E4567">
        <w:rPr>
          <w:rFonts w:eastAsia="MS Mincho"/>
        </w:rPr>
        <w:t>:</w:t>
      </w:r>
    </w:p>
    <w:p w14:paraId="58A3507C" w14:textId="1401D074" w:rsidR="000E4567" w:rsidRPr="000E4567" w:rsidRDefault="0020501B" w:rsidP="000E4567">
      <w:pPr>
        <w:pStyle w:val="Address"/>
        <w:rPr>
          <w:rFonts w:eastAsia="MS Mincho"/>
        </w:rPr>
      </w:pPr>
      <w:hyperlink r:id="rId28" w:history="1">
        <w:r w:rsidR="000C25C4" w:rsidRPr="000C25C4">
          <w:rPr>
            <w:rStyle w:val="Hyperlink"/>
            <w:rFonts w:eastAsia="MS Mincho"/>
          </w:rPr>
          <w:t>https://www.iana.org/assignments/ipp-registrations</w:t>
        </w:r>
      </w:hyperlink>
    </w:p>
    <w:p w14:paraId="0C537F30"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08948C65" w14:textId="77777777" w:rsidR="004C5C69" w:rsidRDefault="004C5C69" w:rsidP="004C5C69">
      <w:pPr>
        <w:pStyle w:val="Example"/>
      </w:pPr>
      <w:r>
        <w:t>Operation attributes:</w:t>
      </w:r>
      <w:r>
        <w:tab/>
        <w:t>Reference</w:t>
      </w:r>
    </w:p>
    <w:p w14:paraId="13C1345E" w14:textId="77777777" w:rsidR="00892A06" w:rsidRDefault="00892A06" w:rsidP="00892A06">
      <w:pPr>
        <w:pStyle w:val="Example"/>
      </w:pPr>
      <w:r>
        <w:lastRenderedPageBreak/>
        <w:t>---------------------------------------</w:t>
      </w:r>
      <w:r>
        <w:tab/>
        <w:t>---------</w:t>
      </w:r>
    </w:p>
    <w:p w14:paraId="510B75F9" w14:textId="05CC5CAA" w:rsidR="00A65401" w:rsidRDefault="00A65401" w:rsidP="004C5C69">
      <w:pPr>
        <w:pStyle w:val="Example"/>
      </w:pPr>
      <w:r>
        <w:t>client-info (1setOf collection)</w:t>
      </w:r>
      <w:r>
        <w:tab/>
        <w:t>[PWG5100.13]</w:t>
      </w:r>
    </w:p>
    <w:p w14:paraId="0C0B91E5" w14:textId="1747CA56" w:rsidR="00A65401" w:rsidRDefault="00A65401" w:rsidP="004C5C69">
      <w:pPr>
        <w:pStyle w:val="Example"/>
      </w:pPr>
      <w:r>
        <w:t xml:space="preserve">  client-key (type2 keyword)</w:t>
      </w:r>
      <w:r>
        <w:tab/>
        <w:t>[PWG5100.13]</w:t>
      </w:r>
    </w:p>
    <w:p w14:paraId="382A036F" w14:textId="4372EE2F" w:rsidR="00A65401" w:rsidRDefault="00A65401" w:rsidP="004C5C69">
      <w:pPr>
        <w:pStyle w:val="Example"/>
      </w:pPr>
      <w:r>
        <w:t xml:space="preserve">  client-name (name(MAX))</w:t>
      </w:r>
      <w:r>
        <w:tab/>
        <w:t>[PWG5100.13]</w:t>
      </w:r>
    </w:p>
    <w:p w14:paraId="2B285033" w14:textId="060C6FD7" w:rsidR="00A65401" w:rsidRDefault="00A65401" w:rsidP="004C5C69">
      <w:pPr>
        <w:pStyle w:val="Example"/>
      </w:pPr>
      <w:r>
        <w:t xml:space="preserve">  client-patches (text(MAX) |</w:t>
      </w:r>
      <w:r w:rsidR="00633442">
        <w:t xml:space="preserve"> 'no-value')</w:t>
      </w:r>
      <w:r w:rsidR="00633442">
        <w:tab/>
        <w:t>[PWG5100.13]</w:t>
      </w:r>
    </w:p>
    <w:p w14:paraId="262B3538" w14:textId="5DCBA6E7" w:rsidR="00633442" w:rsidRDefault="00633442" w:rsidP="004C5C69">
      <w:pPr>
        <w:pStyle w:val="Example"/>
      </w:pPr>
      <w:r>
        <w:t xml:space="preserve">  client-string-version (text(MAX))</w:t>
      </w:r>
      <w:r>
        <w:tab/>
        <w:t>[PWG5100.13]</w:t>
      </w:r>
    </w:p>
    <w:p w14:paraId="68CEC588" w14:textId="2AA97C91" w:rsidR="00633442" w:rsidRDefault="00633442" w:rsidP="004C5C69">
      <w:pPr>
        <w:pStyle w:val="Example"/>
      </w:pPr>
      <w:r>
        <w:t xml:space="preserve">  client-version (octetString(64) | 'no-value')</w:t>
      </w:r>
      <w:r>
        <w:tab/>
        <w:t>[PWG5100.13]</w:t>
      </w:r>
    </w:p>
    <w:p w14:paraId="710BF7A3" w14:textId="7F934D5A" w:rsidR="004C5C69" w:rsidRDefault="004C5C69" w:rsidP="004C5C69">
      <w:pPr>
        <w:pStyle w:val="Example"/>
      </w:pPr>
      <w:r>
        <w:t>document-metadata (1setOf octetString(MAX))</w:t>
      </w:r>
      <w:r>
        <w:tab/>
        <w:t>[PWG5100.13]</w:t>
      </w:r>
    </w:p>
    <w:p w14:paraId="73281861" w14:textId="77777777" w:rsidR="004C5C69" w:rsidRDefault="004C5C69" w:rsidP="004C5C69">
      <w:pPr>
        <w:pStyle w:val="Example"/>
      </w:pPr>
      <w:r>
        <w:t>document-password (octetString(1023))</w:t>
      </w:r>
      <w:r>
        <w:tab/>
        <w:t>[PWG5100.13]</w:t>
      </w:r>
    </w:p>
    <w:p w14:paraId="643C3E4B" w14:textId="77777777" w:rsidR="004C5C69" w:rsidRDefault="004C5C69" w:rsidP="004C5C69">
      <w:pPr>
        <w:pStyle w:val="Example"/>
      </w:pPr>
      <w:r>
        <w:t>first-index (integer(1:MAX))</w:t>
      </w:r>
      <w:r>
        <w:tab/>
        <w:t>[PWG5100.13]</w:t>
      </w:r>
    </w:p>
    <w:p w14:paraId="762EA33A" w14:textId="77777777" w:rsidR="004C5C69" w:rsidRDefault="004C5C69" w:rsidP="004C5C69">
      <w:pPr>
        <w:pStyle w:val="Example"/>
      </w:pPr>
      <w:r>
        <w:t>identify-actions (1setOf type2 keyword)</w:t>
      </w:r>
      <w:r>
        <w:tab/>
        <w:t>[PWG5100.13]</w:t>
      </w:r>
    </w:p>
    <w:p w14:paraId="7638DC0E" w14:textId="77777777" w:rsidR="004C5C69" w:rsidRDefault="004C5C69" w:rsidP="004C5C69">
      <w:pPr>
        <w:pStyle w:val="Example"/>
      </w:pPr>
      <w:r>
        <w:t>preferred-attributes (collection)</w:t>
      </w:r>
      <w:r>
        <w:tab/>
        <w:t>[PWG5100.13]</w:t>
      </w:r>
    </w:p>
    <w:p w14:paraId="7E5F0C2E" w14:textId="77777777" w:rsidR="004C5C69" w:rsidRDefault="004C5C69" w:rsidP="004C5C69">
      <w:pPr>
        <w:pStyle w:val="Example"/>
      </w:pPr>
      <w:r>
        <w:t xml:space="preserve">  &lt;Any Template attribute&gt;</w:t>
      </w:r>
      <w:r>
        <w:tab/>
        <w:t>[PWG5100.13]</w:t>
      </w:r>
    </w:p>
    <w:p w14:paraId="1F632DBC" w14:textId="77777777" w:rsidR="004C5C69" w:rsidRDefault="004C5C69" w:rsidP="004C5C69">
      <w:pPr>
        <w:pStyle w:val="Example"/>
      </w:pPr>
      <w:r>
        <w:t>requesting-user-uri (uri)</w:t>
      </w:r>
      <w:r>
        <w:tab/>
        <w:t>[PWG5100.13]</w:t>
      </w:r>
    </w:p>
    <w:p w14:paraId="3ADE43DD" w14:textId="77777777" w:rsidR="004C5C69" w:rsidRDefault="004C5C69" w:rsidP="004C5C69">
      <w:pPr>
        <w:pStyle w:val="Example"/>
      </w:pPr>
    </w:p>
    <w:p w14:paraId="7BDE4275" w14:textId="4DAC76C4" w:rsidR="004C5C69" w:rsidRPr="00C72D07" w:rsidRDefault="004C5C69" w:rsidP="004C5C69">
      <w:pPr>
        <w:pStyle w:val="Example"/>
      </w:pPr>
      <w:r w:rsidRPr="0000386F">
        <w:t xml:space="preserve">Job </w:t>
      </w:r>
      <w:r w:rsidR="00AE4247">
        <w:t xml:space="preserve">and Document </w:t>
      </w:r>
      <w:r w:rsidRPr="0000386F">
        <w:t>Template attributes:</w:t>
      </w:r>
      <w:r w:rsidRPr="00C72D07">
        <w:tab/>
        <w:t>Reference</w:t>
      </w:r>
    </w:p>
    <w:p w14:paraId="18A88628" w14:textId="1341E37A" w:rsidR="004C5C69" w:rsidRDefault="004C5C69" w:rsidP="004C5C69">
      <w:pPr>
        <w:pStyle w:val="Example"/>
      </w:pPr>
      <w:r>
        <w:t>-----------------</w:t>
      </w:r>
      <w:r w:rsidR="00AE4247">
        <w:t>----------------</w:t>
      </w:r>
      <w:r>
        <w:t>------</w:t>
      </w:r>
      <w:r>
        <w:tab/>
        <w:t>---------</w:t>
      </w:r>
    </w:p>
    <w:p w14:paraId="142F658E" w14:textId="6D066B58" w:rsidR="004C5C69" w:rsidRDefault="004C5C69" w:rsidP="004C5C69">
      <w:pPr>
        <w:pStyle w:val="Example"/>
      </w:pPr>
      <w:r>
        <w:t>job-error-action (type2 keyword)</w:t>
      </w:r>
      <w:r>
        <w:tab/>
        <w:t>[PWG5100.13]</w:t>
      </w:r>
    </w:p>
    <w:p w14:paraId="2A50EECE" w14:textId="1017D4E3" w:rsidR="00597B36" w:rsidRDefault="00597B36" w:rsidP="004C5C69">
      <w:pPr>
        <w:pStyle w:val="Example"/>
      </w:pPr>
      <w:r>
        <w:t>media-overprint (collecti</w:t>
      </w:r>
      <w:r w:rsidR="00EB07CB">
        <w:t>o</w:t>
      </w:r>
      <w:r>
        <w:t>n)</w:t>
      </w:r>
      <w:r>
        <w:tab/>
        <w:t>[PWG5100.13]</w:t>
      </w:r>
    </w:p>
    <w:p w14:paraId="11FEDA50" w14:textId="3B7D657B" w:rsidR="00597B36" w:rsidRDefault="00597B36" w:rsidP="004C5C69">
      <w:pPr>
        <w:pStyle w:val="Example"/>
      </w:pPr>
      <w:r>
        <w:t xml:space="preserve">  media-overprint-distance (integer(0:MAX))</w:t>
      </w:r>
      <w:r>
        <w:tab/>
        <w:t>[PWG5100.13]</w:t>
      </w:r>
    </w:p>
    <w:p w14:paraId="54AAE5F7" w14:textId="7BA1895E" w:rsidR="00597B36" w:rsidRDefault="00597B36" w:rsidP="004C5C69">
      <w:pPr>
        <w:pStyle w:val="Example"/>
      </w:pPr>
      <w:r>
        <w:t xml:space="preserve">  media-overprint</w:t>
      </w:r>
      <w:r w:rsidR="00EB07CB">
        <w:t>-method (type2 keyword)</w:t>
      </w:r>
      <w:r w:rsidR="00EB07CB">
        <w:tab/>
        <w:t>[PWG5100.13]</w:t>
      </w:r>
    </w:p>
    <w:p w14:paraId="34C1045B" w14:textId="77777777" w:rsidR="004C5C69" w:rsidRDefault="004C5C69" w:rsidP="004C5C69">
      <w:pPr>
        <w:pStyle w:val="Example"/>
      </w:pPr>
      <w:r>
        <w:t>print-color-mode (type2 keyword)</w:t>
      </w:r>
      <w:r>
        <w:tab/>
        <w:t>[PWG5100.13]</w:t>
      </w:r>
    </w:p>
    <w:p w14:paraId="6BD0DAB7" w14:textId="7C80429B" w:rsidR="004C5C69" w:rsidRDefault="004C5C69" w:rsidP="004C5C69">
      <w:pPr>
        <w:pStyle w:val="Example"/>
      </w:pPr>
      <w:r>
        <w:t>print-rendering-intent (type2 keyword)</w:t>
      </w:r>
      <w:r>
        <w:tab/>
        <w:t>[PWG5100.13]</w:t>
      </w:r>
    </w:p>
    <w:p w14:paraId="5F882F7D" w14:textId="10CA9087" w:rsidR="00EB07CB" w:rsidRDefault="00EB07CB" w:rsidP="004C5C69">
      <w:pPr>
        <w:pStyle w:val="Example"/>
      </w:pPr>
      <w:r>
        <w:t>print-scaling (type2 keyword)</w:t>
      </w:r>
      <w:r>
        <w:tab/>
        <w:t>[PWG5100.13]</w:t>
      </w:r>
    </w:p>
    <w:p w14:paraId="46639F82" w14:textId="77777777" w:rsidR="004C5C69" w:rsidRDefault="004C5C69" w:rsidP="004C5C69">
      <w:pPr>
        <w:pStyle w:val="Example"/>
      </w:pPr>
    </w:p>
    <w:p w14:paraId="217863B8" w14:textId="77777777" w:rsidR="00C6334B" w:rsidRPr="00C72D07" w:rsidRDefault="00C6334B" w:rsidP="00C6334B">
      <w:pPr>
        <w:pStyle w:val="Example"/>
      </w:pPr>
      <w:r>
        <w:t>Job Status attributes:</w:t>
      </w:r>
      <w:r w:rsidRPr="00C72D07">
        <w:tab/>
        <w:t>Reference</w:t>
      </w:r>
    </w:p>
    <w:p w14:paraId="5361AE5B" w14:textId="77777777" w:rsidR="00892A06" w:rsidRDefault="00892A06" w:rsidP="00892A06">
      <w:pPr>
        <w:pStyle w:val="Example"/>
      </w:pPr>
      <w:r>
        <w:t>---------------------------------------</w:t>
      </w:r>
      <w:r>
        <w:tab/>
        <w:t>---------</w:t>
      </w:r>
    </w:p>
    <w:p w14:paraId="50195095" w14:textId="77777777" w:rsidR="00A26B16" w:rsidRDefault="00A26B16" w:rsidP="00A26B16">
      <w:pPr>
        <w:pStyle w:val="Example"/>
      </w:pPr>
      <w:r>
        <w:t>document-metadata (1setOf octetString(MAX))</w:t>
      </w:r>
      <w:r>
        <w:tab/>
        <w:t>[PWG5100.13]</w:t>
      </w:r>
    </w:p>
    <w:p w14:paraId="1A7F1E86" w14:textId="77777777" w:rsidR="00A60A71" w:rsidRDefault="00A60A71" w:rsidP="00A60A71">
      <w:pPr>
        <w:pStyle w:val="Example"/>
      </w:pPr>
      <w:r>
        <w:t>job-originating-user-uri (uri)</w:t>
      </w:r>
      <w:r>
        <w:tab/>
        <w:t>[PWG5100.13]</w:t>
      </w:r>
    </w:p>
    <w:p w14:paraId="38B6D92D" w14:textId="77777777" w:rsidR="005A2FB7" w:rsidRDefault="005A2FB7" w:rsidP="005A2FB7">
      <w:pPr>
        <w:pStyle w:val="Example"/>
      </w:pPr>
      <w:r>
        <w:t>job-pages (integer(0:MAX)</w:t>
      </w:r>
      <w:r>
        <w:tab/>
        <w:t>[PWG5100.13]</w:t>
      </w:r>
    </w:p>
    <w:p w14:paraId="4DBBCF62" w14:textId="77777777" w:rsidR="001A0CC3" w:rsidRDefault="001A0CC3" w:rsidP="001A0CC3">
      <w:pPr>
        <w:pStyle w:val="Example"/>
      </w:pPr>
      <w:r>
        <w:t>job-pages-completed (integer(0:MAX)</w:t>
      </w:r>
      <w:r>
        <w:tab/>
        <w:t>[PWG5100.13]</w:t>
      </w:r>
    </w:p>
    <w:p w14:paraId="6DAC2E76" w14:textId="77777777" w:rsidR="005A2FB7" w:rsidRDefault="005A2FB7" w:rsidP="005A2FB7">
      <w:pPr>
        <w:pStyle w:val="Example"/>
      </w:pPr>
      <w:r>
        <w:t>job-uuid (uri(45))</w:t>
      </w:r>
      <w:r>
        <w:tab/>
        <w:t>[PWG5100.13]</w:t>
      </w:r>
    </w:p>
    <w:p w14:paraId="7F3CF727" w14:textId="77777777" w:rsidR="004C5C69" w:rsidRDefault="004C5C69" w:rsidP="004C5C69">
      <w:pPr>
        <w:pStyle w:val="Example"/>
      </w:pPr>
    </w:p>
    <w:p w14:paraId="60E28D39" w14:textId="3D09629B" w:rsidR="004C5C69" w:rsidRDefault="004C5C69" w:rsidP="004C5C69">
      <w:pPr>
        <w:pStyle w:val="Example"/>
      </w:pPr>
      <w:r>
        <w:t xml:space="preserve">Document </w:t>
      </w:r>
      <w:r w:rsidR="00892A06">
        <w:t>Status</w:t>
      </w:r>
      <w:r>
        <w:t xml:space="preserve"> attributes:</w:t>
      </w:r>
      <w:r>
        <w:tab/>
        <w:t>Reference</w:t>
      </w:r>
    </w:p>
    <w:p w14:paraId="0DB39250" w14:textId="77777777" w:rsidR="00892A06" w:rsidRDefault="00892A06" w:rsidP="00892A06">
      <w:pPr>
        <w:pStyle w:val="Example"/>
      </w:pPr>
      <w:r>
        <w:t>---------------------------------------</w:t>
      </w:r>
      <w:r>
        <w:tab/>
        <w:t>---------</w:t>
      </w:r>
    </w:p>
    <w:p w14:paraId="2ADD5A4D" w14:textId="77777777" w:rsidR="004C5C69" w:rsidRDefault="004C5C69" w:rsidP="004C5C69">
      <w:pPr>
        <w:pStyle w:val="Example"/>
      </w:pPr>
      <w:r>
        <w:t>document-metadata (1setOf octetString(MAX))</w:t>
      </w:r>
      <w:r>
        <w:tab/>
        <w:t>[PWG5100.13]</w:t>
      </w:r>
    </w:p>
    <w:p w14:paraId="08DE0DB9" w14:textId="77777777" w:rsidR="004C5C69" w:rsidRDefault="004C5C69" w:rsidP="004C5C69">
      <w:pPr>
        <w:pStyle w:val="Example"/>
      </w:pPr>
      <w:r>
        <w:t>document-uuid (uri(45))</w:t>
      </w:r>
      <w:r>
        <w:tab/>
        <w:t>[PWG5100.13]</w:t>
      </w:r>
    </w:p>
    <w:p w14:paraId="49C12C34" w14:textId="77777777" w:rsidR="004C5C69" w:rsidRDefault="004C5C69" w:rsidP="004C5C69">
      <w:pPr>
        <w:pStyle w:val="Example"/>
      </w:pPr>
      <w:r>
        <w:t>pages (integer(0:MAX)</w:t>
      </w:r>
      <w:r>
        <w:tab/>
        <w:t>[PWG5100.13]</w:t>
      </w:r>
    </w:p>
    <w:p w14:paraId="12C990FF" w14:textId="77777777" w:rsidR="004C5C69" w:rsidRDefault="004C5C69" w:rsidP="004C5C69">
      <w:pPr>
        <w:pStyle w:val="Example"/>
      </w:pPr>
      <w:r>
        <w:t>pages-completed (integer(0:MAX)</w:t>
      </w:r>
      <w:r>
        <w:tab/>
        <w:t>[PWG5100.13]</w:t>
      </w:r>
    </w:p>
    <w:p w14:paraId="0E8FF1AA" w14:textId="77777777" w:rsidR="004C5C69" w:rsidRDefault="004C5C69" w:rsidP="004C5C69">
      <w:pPr>
        <w:pStyle w:val="Example"/>
      </w:pPr>
    </w:p>
    <w:p w14:paraId="4336ACAC" w14:textId="77777777" w:rsidR="004C5C69" w:rsidRDefault="004C5C69" w:rsidP="004C5C69">
      <w:pPr>
        <w:pStyle w:val="Example"/>
      </w:pPr>
      <w:r>
        <w:t>Printer Description attributes:</w:t>
      </w:r>
      <w:r>
        <w:tab/>
        <w:t>Reference</w:t>
      </w:r>
    </w:p>
    <w:p w14:paraId="238B18E1" w14:textId="77777777" w:rsidR="004C5C69" w:rsidRDefault="004C5C69" w:rsidP="004C5C69">
      <w:pPr>
        <w:pStyle w:val="Example"/>
      </w:pPr>
      <w:r>
        <w:t>------------------------------</w:t>
      </w:r>
      <w:r>
        <w:tab/>
        <w:t>---------</w:t>
      </w:r>
    </w:p>
    <w:p w14:paraId="5AB837E5" w14:textId="77777777" w:rsidR="004C5C69" w:rsidRDefault="004C5C69" w:rsidP="004C5C69">
      <w:pPr>
        <w:pStyle w:val="Example"/>
      </w:pPr>
      <w:r>
        <w:t>document-password-supported (integer(0:1023))</w:t>
      </w:r>
      <w:r>
        <w:tab/>
        <w:t>[PWG5100.13]</w:t>
      </w:r>
    </w:p>
    <w:p w14:paraId="6845207C" w14:textId="77777777" w:rsidR="004C5C69" w:rsidRDefault="004C5C69" w:rsidP="004C5C69">
      <w:pPr>
        <w:pStyle w:val="Example"/>
      </w:pPr>
      <w:r>
        <w:t>identify-actions-default (1setOf type2 keyword)</w:t>
      </w:r>
      <w:r>
        <w:tab/>
        <w:t>[PWG5100.13]</w:t>
      </w:r>
    </w:p>
    <w:p w14:paraId="3EFC1C26" w14:textId="77777777" w:rsidR="004C5C69" w:rsidRDefault="004C5C69" w:rsidP="004C5C69">
      <w:pPr>
        <w:pStyle w:val="Example"/>
      </w:pPr>
      <w:r>
        <w:t>identify-actions-supported (1setOf type2 keyword)</w:t>
      </w:r>
      <w:r>
        <w:tab/>
        <w:t>[PWG5100.13]</w:t>
      </w:r>
    </w:p>
    <w:p w14:paraId="68D0B53E" w14:textId="77777777" w:rsidR="004C5C69" w:rsidRDefault="004C5C69" w:rsidP="004C5C69">
      <w:pPr>
        <w:pStyle w:val="Example"/>
      </w:pPr>
      <w:r>
        <w:t>ipp-features-supported (1setOf type2 keyword)</w:t>
      </w:r>
      <w:r>
        <w:tab/>
        <w:t>[PWG5100.13]</w:t>
      </w:r>
    </w:p>
    <w:p w14:paraId="29C60AC1" w14:textId="77777777" w:rsidR="004C5C69" w:rsidRDefault="004C5C69" w:rsidP="004C5C69">
      <w:pPr>
        <w:pStyle w:val="Example"/>
      </w:pPr>
      <w:r>
        <w:t>job-constraints-supported (1setOf collection)</w:t>
      </w:r>
      <w:r w:rsidRPr="007C1970">
        <w:t xml:space="preserve"> </w:t>
      </w:r>
      <w:r>
        <w:tab/>
        <w:t>[PWG5100.13]</w:t>
      </w:r>
    </w:p>
    <w:p w14:paraId="2D9751ED" w14:textId="77777777" w:rsidR="004C5C69" w:rsidRDefault="004C5C69" w:rsidP="004C5C69">
      <w:pPr>
        <w:pStyle w:val="Example"/>
      </w:pPr>
      <w:r>
        <w:t>job-error-action-default (type2 keyword)</w:t>
      </w:r>
      <w:r>
        <w:tab/>
        <w:t>[PWG5100.13]</w:t>
      </w:r>
    </w:p>
    <w:p w14:paraId="212EB356" w14:textId="56982B5B" w:rsidR="004C5C69" w:rsidRDefault="004C5C69" w:rsidP="004C5C69">
      <w:pPr>
        <w:pStyle w:val="Example"/>
      </w:pPr>
      <w:r>
        <w:t>job-error-action-supported (1setOf type2 keyword)</w:t>
      </w:r>
      <w:r>
        <w:tab/>
        <w:t>[PWG5100.13]</w:t>
      </w:r>
    </w:p>
    <w:p w14:paraId="26C41B9A" w14:textId="46C1F625" w:rsidR="000D7BC0" w:rsidRDefault="000D7BC0" w:rsidP="004C5C69">
      <w:pPr>
        <w:pStyle w:val="Example"/>
      </w:pPr>
      <w:r>
        <w:t>job-presets-supported (1setOf collection)</w:t>
      </w:r>
      <w:r>
        <w:tab/>
      </w:r>
      <w:r w:rsidR="00DE1381" w:rsidRPr="00DE1381">
        <w:t>[PWG5100.13]</w:t>
      </w:r>
    </w:p>
    <w:p w14:paraId="1A0CB772" w14:textId="133CEF7F" w:rsidR="00DE1381" w:rsidRDefault="00DE1381" w:rsidP="004C5C69">
      <w:pPr>
        <w:pStyle w:val="Example"/>
      </w:pPr>
      <w:r>
        <w:t xml:space="preserve">  preset-category (type2 keyword)</w:t>
      </w:r>
      <w:r>
        <w:tab/>
      </w:r>
      <w:r w:rsidRPr="00DE1381">
        <w:t>[PWG5100.13]</w:t>
      </w:r>
    </w:p>
    <w:p w14:paraId="23BC91FC" w14:textId="37CDDD67" w:rsidR="00DE1381" w:rsidRDefault="00DE1381" w:rsidP="004C5C69">
      <w:pPr>
        <w:pStyle w:val="Example"/>
      </w:pPr>
      <w:r>
        <w:t xml:space="preserve">  preset-name (keyword | name(MAX))</w:t>
      </w:r>
      <w:r>
        <w:tab/>
      </w:r>
      <w:r w:rsidRPr="00DE1381">
        <w:t>[PWG5100.13]</w:t>
      </w:r>
    </w:p>
    <w:p w14:paraId="17A2B39A" w14:textId="019B9276" w:rsidR="004C5C69" w:rsidRDefault="004C5C69" w:rsidP="004C5C69">
      <w:pPr>
        <w:pStyle w:val="Example"/>
      </w:pPr>
      <w:r>
        <w:t>job-resolvers-supported (1setOf collection)</w:t>
      </w:r>
      <w:r w:rsidRPr="007C1970">
        <w:t xml:space="preserve"> </w:t>
      </w:r>
      <w:r>
        <w:tab/>
        <w:t>[PWG5100.13]</w:t>
      </w:r>
    </w:p>
    <w:p w14:paraId="484E6945" w14:textId="3C8EC2EF" w:rsidR="008E40A2" w:rsidRDefault="008E40A2" w:rsidP="004C5C69">
      <w:pPr>
        <w:pStyle w:val="Example"/>
      </w:pPr>
      <w:r>
        <w:t>job-triggers-supported (1setOf collection)</w:t>
      </w:r>
      <w:r>
        <w:tab/>
      </w:r>
      <w:r w:rsidRPr="008E40A2">
        <w:t>[PWG5100.13]</w:t>
      </w:r>
    </w:p>
    <w:p w14:paraId="4BD92F9A" w14:textId="5076F507" w:rsidR="008E40A2" w:rsidRDefault="008E40A2" w:rsidP="008E40A2">
      <w:pPr>
        <w:pStyle w:val="Example"/>
      </w:pPr>
      <w:r>
        <w:t xml:space="preserve">  preset-name (keyword | name(MAX))</w:t>
      </w:r>
      <w:r>
        <w:tab/>
      </w:r>
      <w:r w:rsidRPr="00DE1381">
        <w:t>[PWG5100.13]</w:t>
      </w:r>
    </w:p>
    <w:p w14:paraId="7EA2EDE6" w14:textId="749DE893" w:rsidR="00D81950" w:rsidRDefault="00D81950" w:rsidP="008E40A2">
      <w:pPr>
        <w:pStyle w:val="Example"/>
      </w:pPr>
      <w:r>
        <w:t>jpeg-features-supported (1setOf type2 keyword)</w:t>
      </w:r>
      <w:r>
        <w:tab/>
        <w:t>[PWG5100.13]</w:t>
      </w:r>
    </w:p>
    <w:p w14:paraId="68F05273" w14:textId="4244A21E" w:rsidR="00D81950" w:rsidRDefault="00D81950" w:rsidP="008E40A2">
      <w:pPr>
        <w:pStyle w:val="Example"/>
      </w:pPr>
      <w:r>
        <w:lastRenderedPageBreak/>
        <w:t>jpeg-k-octets-supported (rangeOfInteger(0:MAX))</w:t>
      </w:r>
      <w:r>
        <w:tab/>
        <w:t>[PWG5100.13]</w:t>
      </w:r>
    </w:p>
    <w:p w14:paraId="5E0C30CA" w14:textId="4BB4E09F" w:rsidR="00D81950" w:rsidRDefault="00D81950" w:rsidP="008E40A2">
      <w:pPr>
        <w:pStyle w:val="Example"/>
      </w:pPr>
      <w:r>
        <w:t>jpeg-x-dimension-supported (rangeOfInteger(0:65535))</w:t>
      </w:r>
      <w:r>
        <w:tab/>
        <w:t>[PWG5100.13]</w:t>
      </w:r>
    </w:p>
    <w:p w14:paraId="751A1BFC" w14:textId="5D419F2C" w:rsidR="00D81950" w:rsidRDefault="00D81950" w:rsidP="008E40A2">
      <w:pPr>
        <w:pStyle w:val="Example"/>
      </w:pPr>
      <w:r>
        <w:t>jpeg-y-dimension-supported (rangeOfInteger(1</w:t>
      </w:r>
      <w:r w:rsidR="00842107">
        <w:t>:65535))</w:t>
      </w:r>
      <w:r w:rsidR="00842107">
        <w:tab/>
        <w:t>[PWG5100.13]</w:t>
      </w:r>
    </w:p>
    <w:p w14:paraId="398440AA" w14:textId="225E8EF2" w:rsidR="00842107" w:rsidRDefault="00842107" w:rsidP="008E40A2">
      <w:pPr>
        <w:pStyle w:val="Example"/>
      </w:pPr>
      <w:r>
        <w:t>media-overprint-distance-supported (1setOf integer(0:MAX))</w:t>
      </w:r>
      <w:r>
        <w:tab/>
        <w:t>[PWG5100.13]</w:t>
      </w:r>
    </w:p>
    <w:p w14:paraId="209E92F0" w14:textId="090F3433" w:rsidR="00842107" w:rsidRDefault="00842107" w:rsidP="008E40A2">
      <w:pPr>
        <w:pStyle w:val="Example"/>
      </w:pPr>
      <w:r>
        <w:t>media-overprint-method-supported</w:t>
      </w:r>
      <w:r w:rsidR="0037284D">
        <w:t xml:space="preserve"> (1setOf type2 keyword)</w:t>
      </w:r>
      <w:r w:rsidR="0037284D">
        <w:tab/>
        <w:t>[PWG5100.13]</w:t>
      </w:r>
    </w:p>
    <w:p w14:paraId="57D0C7C0" w14:textId="77777777" w:rsidR="004C5C69" w:rsidRDefault="004C5C69" w:rsidP="004C5C69">
      <w:pPr>
        <w:pStyle w:val="Example"/>
      </w:pPr>
      <w:r>
        <w:t>multiple-operation-time-out-action (type2 keyword)</w:t>
      </w:r>
      <w:r w:rsidRPr="007C1970">
        <w:t xml:space="preserve"> </w:t>
      </w:r>
      <w:r>
        <w:tab/>
        <w:t>[PWG5100.13]</w:t>
      </w:r>
    </w:p>
    <w:p w14:paraId="2F3350A9" w14:textId="77777777" w:rsidR="00BD1C81" w:rsidRDefault="00BD1C81" w:rsidP="004C5C69">
      <w:pPr>
        <w:pStyle w:val="Example"/>
      </w:pPr>
      <w:r>
        <w:t>pdf-k-octets-supported (rangeOfInteger(0:MAX))</w:t>
      </w:r>
      <w:r>
        <w:tab/>
        <w:t>[PWG5100.13]</w:t>
      </w:r>
    </w:p>
    <w:p w14:paraId="7D2D5637" w14:textId="77777777" w:rsidR="00367AE9" w:rsidRDefault="00367AE9" w:rsidP="004C5C69">
      <w:pPr>
        <w:pStyle w:val="Example"/>
      </w:pPr>
      <w:r>
        <w:t>pdf-versions-supported (1setOf type2 keyword)</w:t>
      </w:r>
    </w:p>
    <w:p w14:paraId="39458B67" w14:textId="50663C8A" w:rsidR="004C5C69" w:rsidRDefault="004C5C69" w:rsidP="004C5C69">
      <w:pPr>
        <w:pStyle w:val="Example"/>
      </w:pPr>
      <w:r>
        <w:t>preferred-attributes-supported (boolean)</w:t>
      </w:r>
      <w:r w:rsidRPr="007C1970">
        <w:t xml:space="preserve"> </w:t>
      </w:r>
      <w:r>
        <w:tab/>
        <w:t>[PWG5100.13]</w:t>
      </w:r>
    </w:p>
    <w:p w14:paraId="17E1962E" w14:textId="77777777" w:rsidR="00FF20B7" w:rsidRDefault="00FF20B7" w:rsidP="00FF20B7">
      <w:pPr>
        <w:pStyle w:val="Example"/>
      </w:pPr>
      <w:r>
        <w:t>print-color-mode-default (type2 keyword)</w:t>
      </w:r>
      <w:r>
        <w:tab/>
        <w:t>[PWG5100.13]</w:t>
      </w:r>
    </w:p>
    <w:p w14:paraId="0999AC1A" w14:textId="26CF8A23" w:rsidR="00FF20B7" w:rsidRDefault="00FF20B7" w:rsidP="00FF20B7">
      <w:pPr>
        <w:pStyle w:val="Example"/>
      </w:pPr>
      <w:r>
        <w:t>print-color-mode-icc-profiles (</w:t>
      </w:r>
      <w:r w:rsidR="00F429C6">
        <w:t>1setOf collection</w:t>
      </w:r>
      <w:r>
        <w:t>)</w:t>
      </w:r>
      <w:r>
        <w:tab/>
        <w:t>[PWG5100.13]</w:t>
      </w:r>
    </w:p>
    <w:p w14:paraId="02F3365D" w14:textId="01315BDC" w:rsidR="00A16BAA" w:rsidRDefault="00A16BAA" w:rsidP="00FF20B7">
      <w:pPr>
        <w:pStyle w:val="Example"/>
      </w:pPr>
      <w:r>
        <w:t xml:space="preserve">  print-color-mode (type2 keyword)</w:t>
      </w:r>
      <w:r>
        <w:tab/>
        <w:t>[PWG5100.13]</w:t>
      </w:r>
    </w:p>
    <w:p w14:paraId="5D9DC84C" w14:textId="6C684ABB" w:rsidR="00A16BAA" w:rsidRDefault="00A16BAA" w:rsidP="00FF20B7">
      <w:pPr>
        <w:pStyle w:val="Example"/>
      </w:pPr>
      <w:r>
        <w:t xml:space="preserve">  profile-uri (uri)</w:t>
      </w:r>
      <w:r>
        <w:tab/>
        <w:t>[PWG5100.13]</w:t>
      </w:r>
    </w:p>
    <w:p w14:paraId="2A6F6908" w14:textId="77777777" w:rsidR="004C5C69" w:rsidRDefault="004C5C69" w:rsidP="004C5C69">
      <w:pPr>
        <w:pStyle w:val="Example"/>
      </w:pPr>
      <w:r>
        <w:t>print-color-mode-supported (1setOf type2 keyword)</w:t>
      </w:r>
      <w:r>
        <w:tab/>
        <w:t>[PWG5100.13]</w:t>
      </w:r>
    </w:p>
    <w:p w14:paraId="0F1D1C52" w14:textId="77777777" w:rsidR="004C5C69" w:rsidRDefault="004C5C69" w:rsidP="004C5C69">
      <w:pPr>
        <w:pStyle w:val="Example"/>
      </w:pPr>
      <w:r>
        <w:t>print-rendering-intent-default (type2 keyword)</w:t>
      </w:r>
      <w:r>
        <w:tab/>
        <w:t>[PWG5100.13]</w:t>
      </w:r>
    </w:p>
    <w:p w14:paraId="6AD4230B" w14:textId="2BA3DAED" w:rsidR="004C5C69" w:rsidRDefault="004C5C69" w:rsidP="004C5C69">
      <w:pPr>
        <w:pStyle w:val="Example"/>
      </w:pPr>
      <w:r>
        <w:t>print-rendering-intent-supported (1setOf type2 keyword)</w:t>
      </w:r>
      <w:r>
        <w:tab/>
        <w:t>[PWG5100.13]</w:t>
      </w:r>
    </w:p>
    <w:p w14:paraId="48126D8B" w14:textId="4C80A35C" w:rsidR="00093F72" w:rsidRDefault="00093F72" w:rsidP="004C5C69">
      <w:pPr>
        <w:pStyle w:val="Example"/>
      </w:pPr>
      <w:r>
        <w:t>print-scaling-default (type2 keyword)</w:t>
      </w:r>
      <w:r>
        <w:tab/>
        <w:t>[PWG5100.13]</w:t>
      </w:r>
    </w:p>
    <w:p w14:paraId="7E07D204" w14:textId="4F606A42" w:rsidR="00093F72" w:rsidRDefault="00093F72" w:rsidP="004C5C69">
      <w:pPr>
        <w:pStyle w:val="Example"/>
      </w:pPr>
      <w:r>
        <w:t>print-scaling-supported (1setOf type2 keyword)</w:t>
      </w:r>
      <w:r>
        <w:tab/>
        <w:t>[PWG5100.13]</w:t>
      </w:r>
    </w:p>
    <w:p w14:paraId="01C4B1B4" w14:textId="2C3FCD2E" w:rsidR="002468F2" w:rsidRDefault="002468F2" w:rsidP="002468F2">
      <w:pPr>
        <w:pStyle w:val="Example"/>
      </w:pPr>
      <w:r>
        <w:t>printer-dns-sd-name (name(63))</w:t>
      </w:r>
      <w:r>
        <w:tab/>
        <w:t>[PWG5100.13]</w:t>
      </w:r>
    </w:p>
    <w:p w14:paraId="4DE008F8" w14:textId="77777777" w:rsidR="004C5C69" w:rsidRDefault="004C5C69" w:rsidP="004C5C69">
      <w:pPr>
        <w:pStyle w:val="Example"/>
      </w:pPr>
      <w:r>
        <w:t>printer-geo-location (uri)</w:t>
      </w:r>
      <w:r w:rsidRPr="007C1970">
        <w:t xml:space="preserve"> </w:t>
      </w:r>
      <w:r>
        <w:tab/>
        <w:t>[PWG5100.13]</w:t>
      </w:r>
    </w:p>
    <w:p w14:paraId="26C4F17B" w14:textId="77777777" w:rsidR="004C5C69" w:rsidRDefault="004C5C69" w:rsidP="004C5C69">
      <w:pPr>
        <w:pStyle w:val="Example"/>
      </w:pPr>
      <w:r>
        <w:t>printer-get-attributes-supported (1setOf type2 keyword)</w:t>
      </w:r>
      <w:r w:rsidRPr="007C1970">
        <w:t xml:space="preserve"> </w:t>
      </w:r>
      <w:r>
        <w:tab/>
        <w:t>[PWG5100.13]</w:t>
      </w:r>
    </w:p>
    <w:p w14:paraId="6C70B7EC" w14:textId="77777777" w:rsidR="004C5C69" w:rsidRDefault="004C5C69" w:rsidP="004C5C69">
      <w:pPr>
        <w:pStyle w:val="Example"/>
      </w:pPr>
      <w:r>
        <w:t>printer-icc-profiles (1setOf collection)</w:t>
      </w:r>
      <w:r w:rsidRPr="007C1970">
        <w:t xml:space="preserve"> </w:t>
      </w:r>
      <w:r>
        <w:tab/>
        <w:t>[PWG5100.13]</w:t>
      </w:r>
    </w:p>
    <w:p w14:paraId="3B4CDA70" w14:textId="77777777" w:rsidR="004C5C69" w:rsidRDefault="004C5C69" w:rsidP="004C5C69">
      <w:pPr>
        <w:pStyle w:val="Example"/>
      </w:pPr>
      <w:r>
        <w:t xml:space="preserve">  &lt;Any Template attribute&gt;</w:t>
      </w:r>
      <w:r>
        <w:tab/>
        <w:t>[PWG5100.13]</w:t>
      </w:r>
    </w:p>
    <w:p w14:paraId="0E64BE5A" w14:textId="77777777" w:rsidR="004C5C69" w:rsidRDefault="004C5C69" w:rsidP="004C5C69">
      <w:pPr>
        <w:pStyle w:val="Example"/>
      </w:pPr>
      <w:r>
        <w:t xml:space="preserve">  profile-name (name(MAX))</w:t>
      </w:r>
      <w:r>
        <w:tab/>
        <w:t>[PWG5100.13]</w:t>
      </w:r>
    </w:p>
    <w:p w14:paraId="49E736FF" w14:textId="77777777" w:rsidR="004C5C69" w:rsidRDefault="004C5C69" w:rsidP="004C5C69">
      <w:pPr>
        <w:pStyle w:val="Example"/>
      </w:pPr>
      <w:r>
        <w:t xml:space="preserve">  profile-url (uri)</w:t>
      </w:r>
      <w:r>
        <w:tab/>
        <w:t>[PWG5100.13]</w:t>
      </w:r>
    </w:p>
    <w:p w14:paraId="518D90A8" w14:textId="77777777" w:rsidR="000C2229" w:rsidRDefault="000C2229" w:rsidP="000C2229">
      <w:pPr>
        <w:pStyle w:val="Example"/>
      </w:pPr>
      <w:r>
        <w:t>printer-icons (1setOf uri)</w:t>
      </w:r>
      <w:r w:rsidRPr="007C1970">
        <w:t xml:space="preserve"> </w:t>
      </w:r>
      <w:r>
        <w:tab/>
        <w:t>[PWG5100.13]</w:t>
      </w:r>
    </w:p>
    <w:p w14:paraId="560BDBDE" w14:textId="77777777" w:rsidR="005022A0" w:rsidRDefault="00C60EBE" w:rsidP="000C2229">
      <w:pPr>
        <w:pStyle w:val="Example"/>
      </w:pPr>
      <w:r>
        <w:t>printer-input-tray (1setOf octetString(MAX))</w:t>
      </w:r>
      <w:r>
        <w:tab/>
      </w:r>
      <w:r w:rsidR="005022A0" w:rsidRPr="005022A0">
        <w:t>[PWG5100.13]</w:t>
      </w:r>
    </w:p>
    <w:p w14:paraId="45741B15" w14:textId="4D8DDAB3" w:rsidR="000C2229" w:rsidRDefault="00E918D8" w:rsidP="000C2229">
      <w:pPr>
        <w:pStyle w:val="Example"/>
      </w:pPr>
      <w:r w:rsidRPr="00E918D8">
        <w:t>printer-kind (1setOf type2 keyword | name(MAX))</w:t>
      </w:r>
      <w:r w:rsidR="000C2229">
        <w:tab/>
        <w:t>[PWG5100.13]</w:t>
      </w:r>
    </w:p>
    <w:p w14:paraId="13371E39" w14:textId="77777777" w:rsidR="004C5C69" w:rsidRDefault="004C5C69" w:rsidP="004C5C69">
      <w:pPr>
        <w:pStyle w:val="Example"/>
      </w:pPr>
      <w:r>
        <w:t>printer-mandatory-job-attributes (1setOf type2 keyword)</w:t>
      </w:r>
      <w:r w:rsidRPr="007C1970">
        <w:t xml:space="preserve"> </w:t>
      </w:r>
      <w:r>
        <w:tab/>
        <w:t>[PWG5100.13]</w:t>
      </w:r>
    </w:p>
    <w:p w14:paraId="448F1CB1" w14:textId="77777777" w:rsidR="004C5C69" w:rsidRDefault="004C5C69" w:rsidP="004C5C69">
      <w:pPr>
        <w:pStyle w:val="Example"/>
      </w:pPr>
      <w:r>
        <w:t>printer-organization (1setOf text(MAX))</w:t>
      </w:r>
      <w:r w:rsidRPr="007C1970">
        <w:t xml:space="preserve"> </w:t>
      </w:r>
      <w:r>
        <w:tab/>
        <w:t>[PWG5100.13]</w:t>
      </w:r>
    </w:p>
    <w:p w14:paraId="414C7DAE" w14:textId="77777777" w:rsidR="004C5C69" w:rsidRDefault="004C5C69" w:rsidP="004C5C69">
      <w:pPr>
        <w:pStyle w:val="Example"/>
      </w:pPr>
      <w:r>
        <w:t>printer-organizational-unit (1setOf text(MAX))</w:t>
      </w:r>
      <w:r w:rsidRPr="007C1970">
        <w:t xml:space="preserve"> </w:t>
      </w:r>
      <w:r>
        <w:tab/>
        <w:t>[PWG5100.13]</w:t>
      </w:r>
    </w:p>
    <w:p w14:paraId="5A1ACF4A" w14:textId="64783909" w:rsidR="00B77498" w:rsidRDefault="00B77498" w:rsidP="00B77498">
      <w:pPr>
        <w:pStyle w:val="Example"/>
      </w:pPr>
      <w:r>
        <w:t>printer-output-tray (1setOf octetString(MAX))</w:t>
      </w:r>
      <w:r>
        <w:tab/>
      </w:r>
      <w:r w:rsidRPr="005022A0">
        <w:t>[PWG5100.13]</w:t>
      </w:r>
    </w:p>
    <w:p w14:paraId="7330E7CE" w14:textId="366D8A33" w:rsidR="002716CE" w:rsidRDefault="002716CE" w:rsidP="00B77498">
      <w:pPr>
        <w:pStyle w:val="Example"/>
      </w:pPr>
      <w:r>
        <w:t>printer-strings-languages-supported (1setOf naturalLanguage)</w:t>
      </w:r>
      <w:r>
        <w:tab/>
      </w:r>
      <w:r w:rsidRPr="005022A0">
        <w:t>[PWG5100.13]</w:t>
      </w:r>
    </w:p>
    <w:p w14:paraId="235B8911" w14:textId="3EA01AC8" w:rsidR="0071418B" w:rsidRDefault="0071418B" w:rsidP="00B77498">
      <w:pPr>
        <w:pStyle w:val="Example"/>
      </w:pPr>
      <w:r>
        <w:t>printer-strings-uri (uri | 'no-value')</w:t>
      </w:r>
      <w:r>
        <w:tab/>
      </w:r>
      <w:r w:rsidRPr="005022A0">
        <w:t>[PWG5100.13]</w:t>
      </w:r>
    </w:p>
    <w:p w14:paraId="3DC32E36" w14:textId="77777777" w:rsidR="00992EFF" w:rsidRDefault="00992EFF" w:rsidP="00992EFF">
      <w:pPr>
        <w:pStyle w:val="Example"/>
      </w:pPr>
      <w:r>
        <w:t>requesting-user-uri-supported (boolean)</w:t>
      </w:r>
      <w:r>
        <w:tab/>
        <w:t>[PWG5100.13]</w:t>
      </w:r>
    </w:p>
    <w:p w14:paraId="495ADC97" w14:textId="2DD106C7" w:rsidR="00992EFF" w:rsidRDefault="00992EFF" w:rsidP="00992EFF">
      <w:pPr>
        <w:pStyle w:val="Example"/>
      </w:pPr>
      <w:r>
        <w:t>requesting-user-uri-schemes-supported (1setOf uriScheme)</w:t>
      </w:r>
      <w:r>
        <w:tab/>
        <w:t>[PWG5100.13]</w:t>
      </w:r>
    </w:p>
    <w:p w14:paraId="16C25997" w14:textId="453BEE88" w:rsidR="00923E52" w:rsidRDefault="00923E52" w:rsidP="004C5C69">
      <w:pPr>
        <w:pStyle w:val="Example"/>
      </w:pPr>
    </w:p>
    <w:p w14:paraId="3693DCF8" w14:textId="4F6EB501" w:rsidR="00923E52" w:rsidRDefault="00923E52" w:rsidP="00923E52">
      <w:pPr>
        <w:pStyle w:val="Example"/>
      </w:pPr>
      <w:r>
        <w:t>Printer Status attributes:</w:t>
      </w:r>
      <w:r>
        <w:tab/>
        <w:t>Reference</w:t>
      </w:r>
    </w:p>
    <w:p w14:paraId="6190ED15" w14:textId="77777777" w:rsidR="00923E52" w:rsidRDefault="00923E52" w:rsidP="00923E52">
      <w:pPr>
        <w:pStyle w:val="Example"/>
      </w:pPr>
      <w:r>
        <w:t>------------------------------</w:t>
      </w:r>
      <w:r>
        <w:tab/>
        <w:t>---------</w:t>
      </w:r>
    </w:p>
    <w:p w14:paraId="1FC8AC82" w14:textId="77777777" w:rsidR="00B454D6" w:rsidRDefault="00B454D6" w:rsidP="00B454D6">
      <w:pPr>
        <w:pStyle w:val="Example"/>
      </w:pPr>
      <w:r>
        <w:t>device-service-count (integer(1:MAX))</w:t>
      </w:r>
      <w:r>
        <w:tab/>
        <w:t>[PWG5100.13]</w:t>
      </w:r>
    </w:p>
    <w:p w14:paraId="708EA9E0" w14:textId="77777777" w:rsidR="00B454D6" w:rsidRDefault="00B454D6" w:rsidP="00B454D6">
      <w:pPr>
        <w:pStyle w:val="Example"/>
      </w:pPr>
      <w:r>
        <w:t>device-uuid (uri(45))</w:t>
      </w:r>
      <w:r>
        <w:tab/>
        <w:t>[PWG5100.13]</w:t>
      </w:r>
    </w:p>
    <w:p w14:paraId="2223F1CB" w14:textId="0B81D80D" w:rsidR="00923E52" w:rsidRDefault="008D1A2A" w:rsidP="004C5C69">
      <w:pPr>
        <w:pStyle w:val="Example"/>
      </w:pPr>
      <w:r>
        <w:t>printer-config-change-date-time (dateTime | 'unknown')</w:t>
      </w:r>
      <w:r>
        <w:tab/>
        <w:t>[PWG5100.13]</w:t>
      </w:r>
    </w:p>
    <w:p w14:paraId="0F4A21F3" w14:textId="3DAD9995" w:rsidR="00016EE1" w:rsidRDefault="00016EE1" w:rsidP="004C5C69">
      <w:pPr>
        <w:pStyle w:val="Example"/>
      </w:pPr>
      <w:r>
        <w:t>printer-config-change-time (integer(1:MAX))</w:t>
      </w:r>
      <w:r>
        <w:tab/>
        <w:t>[PWG5100.13]</w:t>
      </w:r>
    </w:p>
    <w:p w14:paraId="3DA0B417" w14:textId="77777777" w:rsidR="007C0ADB" w:rsidRDefault="007C0ADB" w:rsidP="007C0ADB">
      <w:pPr>
        <w:pStyle w:val="Example"/>
      </w:pPr>
      <w:r>
        <w:t>printer-firmware-name (1setOf name(MAX))</w:t>
      </w:r>
      <w:r>
        <w:tab/>
        <w:t>[PWG5100.13]</w:t>
      </w:r>
    </w:p>
    <w:p w14:paraId="31D1773A" w14:textId="0B8EC33A" w:rsidR="007C0ADB" w:rsidRDefault="007C0ADB" w:rsidP="007C0ADB">
      <w:pPr>
        <w:pStyle w:val="Example"/>
      </w:pPr>
      <w:r>
        <w:t xml:space="preserve">printer-firmware-patches (1setOf </w:t>
      </w:r>
      <w:r w:rsidR="003F7B1C">
        <w:t>text</w:t>
      </w:r>
      <w:r>
        <w:t>(MAX))</w:t>
      </w:r>
      <w:r>
        <w:tab/>
        <w:t>[PWG5100.13]</w:t>
      </w:r>
    </w:p>
    <w:p w14:paraId="55D4D119" w14:textId="77777777" w:rsidR="003F7B1C" w:rsidRDefault="003F7B1C" w:rsidP="003F7B1C">
      <w:pPr>
        <w:pStyle w:val="Example"/>
      </w:pPr>
      <w:r>
        <w:t>printer-firmware-string-version(1setOf text(MAX))</w:t>
      </w:r>
      <w:r>
        <w:tab/>
        <w:t>[PWG5100.13]</w:t>
      </w:r>
    </w:p>
    <w:p w14:paraId="7EB52B72" w14:textId="13A654A8" w:rsidR="003F7B1C" w:rsidRDefault="003F7B1C" w:rsidP="003F7B1C">
      <w:pPr>
        <w:pStyle w:val="Example"/>
      </w:pPr>
      <w:r>
        <w:t xml:space="preserve">printer-firmware-version(1setOf </w:t>
      </w:r>
      <w:r w:rsidR="002A7026">
        <w:t>octetString</w:t>
      </w:r>
      <w:r>
        <w:t>(MAX))</w:t>
      </w:r>
      <w:r>
        <w:tab/>
        <w:t>[PWG5100.13]</w:t>
      </w:r>
    </w:p>
    <w:p w14:paraId="1A4618F6" w14:textId="77777777" w:rsidR="002A7026" w:rsidRDefault="002A7026" w:rsidP="002A7026">
      <w:pPr>
        <w:pStyle w:val="Example"/>
      </w:pPr>
      <w:r>
        <w:t>printer-supply (1setOf octetString(MAX))</w:t>
      </w:r>
      <w:r w:rsidRPr="004F3D06">
        <w:t xml:space="preserve"> </w:t>
      </w:r>
      <w:r>
        <w:tab/>
        <w:t>[PWG5100.13]</w:t>
      </w:r>
    </w:p>
    <w:p w14:paraId="0E385164" w14:textId="77777777" w:rsidR="002A7026" w:rsidRDefault="002A7026" w:rsidP="002A7026">
      <w:pPr>
        <w:pStyle w:val="Example"/>
      </w:pPr>
      <w:r>
        <w:t>printer-supply-description (1setOf text(MAX))</w:t>
      </w:r>
      <w:r w:rsidRPr="004F3D06">
        <w:t xml:space="preserve"> </w:t>
      </w:r>
      <w:r>
        <w:tab/>
        <w:t>[PWG5100.13]</w:t>
      </w:r>
    </w:p>
    <w:p w14:paraId="21972067" w14:textId="77777777" w:rsidR="002A7026" w:rsidRDefault="002A7026" w:rsidP="002A7026">
      <w:pPr>
        <w:pStyle w:val="Example"/>
      </w:pPr>
      <w:r>
        <w:t>printer-supply-info-uri (uri)</w:t>
      </w:r>
      <w:r w:rsidRPr="004F3D06">
        <w:t xml:space="preserve"> </w:t>
      </w:r>
      <w:r>
        <w:tab/>
        <w:t>[PWG5100.13]</w:t>
      </w:r>
    </w:p>
    <w:p w14:paraId="3DC2D64D" w14:textId="77777777" w:rsidR="002A7026" w:rsidRDefault="002A7026" w:rsidP="002A7026">
      <w:pPr>
        <w:pStyle w:val="Example"/>
      </w:pPr>
      <w:r>
        <w:t>printer-uuid (uri(45))</w:t>
      </w:r>
      <w:r w:rsidRPr="004F3D06">
        <w:t xml:space="preserve"> </w:t>
      </w:r>
      <w:r>
        <w:tab/>
        <w:t>[PWG5100.13]</w:t>
      </w:r>
    </w:p>
    <w:p w14:paraId="723919F3" w14:textId="77777777" w:rsidR="004C5C69" w:rsidRDefault="004C5C69" w:rsidP="004C5C69">
      <w:pPr>
        <w:pStyle w:val="Example"/>
      </w:pPr>
    </w:p>
    <w:p w14:paraId="13A56A34" w14:textId="77777777" w:rsidR="004C5C69" w:rsidRDefault="004C5C69" w:rsidP="004C5C69">
      <w:pPr>
        <w:pStyle w:val="Example"/>
      </w:pPr>
      <w:r>
        <w:t>Subscription Description attributes:</w:t>
      </w:r>
      <w:r>
        <w:tab/>
        <w:t>Reference</w:t>
      </w:r>
    </w:p>
    <w:p w14:paraId="4BE80829" w14:textId="77777777" w:rsidR="004C5C69" w:rsidRDefault="004C5C69" w:rsidP="004C5C69">
      <w:pPr>
        <w:pStyle w:val="Example"/>
      </w:pPr>
      <w:r>
        <w:t>-----------------------------------</w:t>
      </w:r>
      <w:r>
        <w:tab/>
        <w:t>---------</w:t>
      </w:r>
    </w:p>
    <w:p w14:paraId="1F8DDA5F" w14:textId="77777777" w:rsidR="004C5C69" w:rsidRDefault="004C5C69" w:rsidP="004C5C69">
      <w:pPr>
        <w:pStyle w:val="Example"/>
      </w:pPr>
      <w:r>
        <w:t>notify-subscriber-user-uri (uri)</w:t>
      </w:r>
      <w:r>
        <w:tab/>
        <w:t>[PWG5100.13]</w:t>
      </w:r>
    </w:p>
    <w:p w14:paraId="37683C5C" w14:textId="7207D0A6" w:rsidR="004C5C69" w:rsidRDefault="004C5C69" w:rsidP="00935BF8">
      <w:pPr>
        <w:pStyle w:val="Example"/>
      </w:pPr>
      <w:r w:rsidRPr="000E2B6B">
        <w:t>notify-</w:t>
      </w:r>
      <w:r>
        <w:t>subscription-uuid (uri)</w:t>
      </w:r>
      <w:r w:rsidRPr="004F3D06">
        <w:t xml:space="preserve"> </w:t>
      </w:r>
      <w:r>
        <w:tab/>
        <w:t>[PWG5100.13]</w:t>
      </w:r>
    </w:p>
    <w:p w14:paraId="3B9B6204" w14:textId="0A61D5CA" w:rsidR="000355BD" w:rsidRDefault="00964298" w:rsidP="00B9314B">
      <w:pPr>
        <w:pStyle w:val="IEEEStdsLevel2Header"/>
        <w:rPr>
          <w:rFonts w:eastAsia="MS Mincho"/>
        </w:rPr>
      </w:pPr>
      <w:bookmarkStart w:id="1236" w:name="_Toc95162820"/>
      <w:bookmarkStart w:id="1237" w:name="_Toc86756081"/>
      <w:r>
        <w:rPr>
          <w:rFonts w:eastAsia="MS Mincho"/>
        </w:rPr>
        <w:lastRenderedPageBreak/>
        <w:t xml:space="preserve">Type2 </w:t>
      </w:r>
      <w:r w:rsidR="0026670C">
        <w:rPr>
          <w:rFonts w:eastAsia="MS Mincho"/>
        </w:rPr>
        <w:t>k</w:t>
      </w:r>
      <w:r>
        <w:rPr>
          <w:rFonts w:eastAsia="MS Mincho"/>
        </w:rPr>
        <w:t>eyword</w:t>
      </w:r>
      <w:r w:rsidR="000355BD">
        <w:rPr>
          <w:rFonts w:eastAsia="MS Mincho"/>
        </w:rPr>
        <w:t xml:space="preserve"> Registrations</w:t>
      </w:r>
      <w:bookmarkEnd w:id="1236"/>
      <w:bookmarkEnd w:id="1237"/>
    </w:p>
    <w:p w14:paraId="03E9E2EF" w14:textId="01185D2A"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keyword value</w:t>
      </w:r>
      <w:r w:rsidRPr="000E4567">
        <w:rPr>
          <w:rFonts w:eastAsia="MS Mincho"/>
        </w:rPr>
        <w:t xml:space="preserve">s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3EB3A532" w14:textId="1EBACDBB" w:rsidR="000E4567" w:rsidRPr="000E4567" w:rsidRDefault="0020501B" w:rsidP="000E4567">
      <w:pPr>
        <w:pStyle w:val="Address"/>
        <w:rPr>
          <w:rFonts w:eastAsia="MS Mincho"/>
        </w:rPr>
      </w:pPr>
      <w:hyperlink r:id="rId29" w:history="1">
        <w:r w:rsidR="000C25C4" w:rsidRPr="000C25C4">
          <w:rPr>
            <w:rStyle w:val="Hyperlink"/>
            <w:rFonts w:eastAsia="MS Mincho"/>
          </w:rPr>
          <w:t>https://www.iana.org/assignments/ipp-registrations</w:t>
        </w:r>
      </w:hyperlink>
    </w:p>
    <w:p w14:paraId="0CD535C0"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7D83A460" w14:textId="77777777" w:rsidR="00614F62" w:rsidRPr="00D8112A" w:rsidRDefault="00614F62" w:rsidP="00614F62">
      <w:pPr>
        <w:pStyle w:val="Example"/>
      </w:pPr>
      <w:r w:rsidRPr="00D8112A">
        <w:t>Attributes (attribute syntax)</w:t>
      </w:r>
    </w:p>
    <w:p w14:paraId="3E45F5A7" w14:textId="77777777" w:rsidR="00614F62" w:rsidRPr="00D8112A" w:rsidRDefault="00614F62" w:rsidP="00614F62">
      <w:pPr>
        <w:pStyle w:val="Example"/>
      </w:pPr>
      <w:r w:rsidRPr="00D8112A">
        <w:t xml:space="preserve">  Keyword Attribute Value</w:t>
      </w:r>
      <w:r w:rsidRPr="00D8112A">
        <w:tab/>
        <w:t>Reference</w:t>
      </w:r>
    </w:p>
    <w:p w14:paraId="1CEDEE66" w14:textId="77777777" w:rsidR="00614F62" w:rsidRPr="00D8112A" w:rsidRDefault="00614F62" w:rsidP="00614F62">
      <w:pPr>
        <w:pStyle w:val="Example"/>
      </w:pPr>
      <w:r w:rsidRPr="00D8112A">
        <w:t xml:space="preserve">  -----------------------</w:t>
      </w:r>
      <w:r w:rsidRPr="00D8112A">
        <w:tab/>
        <w:t>---------</w:t>
      </w:r>
    </w:p>
    <w:p w14:paraId="6EDF73A7" w14:textId="77777777" w:rsidR="00614F62" w:rsidRDefault="00614F62" w:rsidP="00614F62">
      <w:pPr>
        <w:pStyle w:val="Example"/>
      </w:pPr>
      <w:r>
        <w:t>document</w:t>
      </w:r>
      <w:r w:rsidRPr="00D8112A">
        <w:t>-state-reasons (1setOf type2 keyword)</w:t>
      </w:r>
      <w:r w:rsidRPr="00D8112A">
        <w:tab/>
        <w:t>[</w:t>
      </w:r>
      <w:r>
        <w:t>PWG5100.5</w:t>
      </w:r>
      <w:r w:rsidRPr="00D8112A">
        <w:t>]</w:t>
      </w:r>
    </w:p>
    <w:p w14:paraId="0D64BB24" w14:textId="77777777" w:rsidR="00614F62" w:rsidRDefault="00614F62" w:rsidP="00614F62">
      <w:pPr>
        <w:pStyle w:val="Example"/>
      </w:pPr>
      <w:r>
        <w:t xml:space="preserve">  document-password-error</w:t>
      </w:r>
      <w:r>
        <w:tab/>
        <w:t>[PWG5100.13]</w:t>
      </w:r>
    </w:p>
    <w:p w14:paraId="6C6C1616" w14:textId="77777777" w:rsidR="00614F62" w:rsidRPr="00D8112A" w:rsidRDefault="00614F62" w:rsidP="00614F62">
      <w:pPr>
        <w:pStyle w:val="Example"/>
      </w:pPr>
      <w:r>
        <w:t xml:space="preserve">  document-permission-error</w:t>
      </w:r>
      <w:r>
        <w:tab/>
        <w:t>[PWG5100.13]</w:t>
      </w:r>
    </w:p>
    <w:p w14:paraId="09984B2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32889028"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3C0F18B6" w14:textId="77777777" w:rsidR="00614F62" w:rsidRDefault="00614F62" w:rsidP="00614F62">
      <w:pPr>
        <w:pStyle w:val="Example"/>
      </w:pPr>
    </w:p>
    <w:p w14:paraId="2A33D137" w14:textId="77777777" w:rsidR="00614F62" w:rsidRPr="00D8112A" w:rsidRDefault="00614F62" w:rsidP="00614F62">
      <w:pPr>
        <w:pStyle w:val="Example"/>
      </w:pPr>
      <w:r w:rsidRPr="00D8112A">
        <w:t xml:space="preserve">identify-actions (1setOf type2 keyword) </w:t>
      </w:r>
      <w:r w:rsidRPr="00D8112A">
        <w:tab/>
        <w:t>[</w:t>
      </w:r>
      <w:r>
        <w:t>PWG5100.13</w:t>
      </w:r>
      <w:r w:rsidRPr="00D8112A">
        <w:t>]</w:t>
      </w:r>
    </w:p>
    <w:p w14:paraId="20EDEF51" w14:textId="77777777" w:rsidR="00614F62" w:rsidRPr="00D8112A" w:rsidRDefault="00614F62" w:rsidP="00614F62">
      <w:pPr>
        <w:pStyle w:val="Example"/>
      </w:pPr>
      <w:r w:rsidRPr="00D8112A">
        <w:t xml:space="preserve">  display</w:t>
      </w:r>
      <w:r w:rsidRPr="00D8112A">
        <w:tab/>
        <w:t>[</w:t>
      </w:r>
      <w:r>
        <w:t>PWG5100.13</w:t>
      </w:r>
      <w:r w:rsidRPr="00D8112A">
        <w:t>]</w:t>
      </w:r>
    </w:p>
    <w:p w14:paraId="6302C313" w14:textId="77777777" w:rsidR="00614F62" w:rsidRPr="00D8112A" w:rsidRDefault="00614F62" w:rsidP="00614F62">
      <w:pPr>
        <w:pStyle w:val="Example"/>
      </w:pPr>
      <w:r w:rsidRPr="00D8112A">
        <w:t xml:space="preserve">  flash</w:t>
      </w:r>
      <w:r w:rsidRPr="00D8112A">
        <w:tab/>
        <w:t>[</w:t>
      </w:r>
      <w:r>
        <w:t>PWG5100.13</w:t>
      </w:r>
      <w:r w:rsidRPr="00D8112A">
        <w:t>]</w:t>
      </w:r>
    </w:p>
    <w:p w14:paraId="7C02A922" w14:textId="77777777" w:rsidR="00614F62" w:rsidRPr="00D8112A" w:rsidRDefault="00614F62" w:rsidP="00614F62">
      <w:pPr>
        <w:pStyle w:val="Example"/>
      </w:pPr>
      <w:r>
        <w:t xml:space="preserve">  </w:t>
      </w:r>
      <w:r w:rsidRPr="00D8112A">
        <w:t>sound</w:t>
      </w:r>
      <w:r w:rsidRPr="00D8112A">
        <w:tab/>
        <w:t>[</w:t>
      </w:r>
      <w:r>
        <w:t>PWG5100.13</w:t>
      </w:r>
      <w:r w:rsidRPr="00D8112A">
        <w:t>]</w:t>
      </w:r>
    </w:p>
    <w:p w14:paraId="0D1F7983" w14:textId="77777777" w:rsidR="00614F62" w:rsidRPr="00D8112A" w:rsidRDefault="00614F62" w:rsidP="00614F62">
      <w:pPr>
        <w:pStyle w:val="Example"/>
      </w:pPr>
      <w:r w:rsidRPr="00D8112A">
        <w:t xml:space="preserve">  speak</w:t>
      </w:r>
      <w:r w:rsidRPr="00D8112A">
        <w:tab/>
        <w:t>[</w:t>
      </w:r>
      <w:r>
        <w:t>PWG5100.13</w:t>
      </w:r>
      <w:r w:rsidRPr="00D8112A">
        <w:t>]</w:t>
      </w:r>
    </w:p>
    <w:p w14:paraId="0B854952" w14:textId="77777777" w:rsidR="00614F62" w:rsidRDefault="00614F62" w:rsidP="00614F62">
      <w:pPr>
        <w:pStyle w:val="Example"/>
      </w:pPr>
      <w:r w:rsidRPr="00D8112A">
        <w:t xml:space="preserve">identify-actions-default (1setOf type2 keyword) </w:t>
      </w:r>
      <w:r w:rsidRPr="00D8112A">
        <w:tab/>
        <w:t>[</w:t>
      </w:r>
      <w:r>
        <w:t>PWG5100.13</w:t>
      </w:r>
      <w:r w:rsidRPr="00D8112A">
        <w:t>]</w:t>
      </w:r>
    </w:p>
    <w:p w14:paraId="135A8125" w14:textId="77777777" w:rsidR="00614F62" w:rsidRPr="00D8112A" w:rsidRDefault="00614F62" w:rsidP="00614F62">
      <w:pPr>
        <w:pStyle w:val="Example"/>
      </w:pPr>
      <w:r>
        <w:t xml:space="preserve">  &lt;Any "identify-actions" keyword value&gt;</w:t>
      </w:r>
      <w:r>
        <w:tab/>
        <w:t>[PWG5100.13]</w:t>
      </w:r>
    </w:p>
    <w:p w14:paraId="12191E51" w14:textId="77777777" w:rsidR="00614F62" w:rsidRPr="00D8112A" w:rsidRDefault="00614F62" w:rsidP="00614F62">
      <w:pPr>
        <w:pStyle w:val="Example"/>
      </w:pPr>
      <w:r w:rsidRPr="00D8112A">
        <w:t>identify-actions-supported (1setOf type2 keyword)</w:t>
      </w:r>
      <w:r w:rsidRPr="00D8112A">
        <w:tab/>
        <w:t>[</w:t>
      </w:r>
      <w:r>
        <w:t>PWG5100.13</w:t>
      </w:r>
      <w:r w:rsidRPr="00D8112A">
        <w:t>]</w:t>
      </w:r>
    </w:p>
    <w:p w14:paraId="68ACD3E7" w14:textId="77777777" w:rsidR="00614F62" w:rsidRPr="00D8112A" w:rsidRDefault="00614F62" w:rsidP="00614F62">
      <w:pPr>
        <w:pStyle w:val="Example"/>
      </w:pPr>
      <w:r>
        <w:t xml:space="preserve">  &lt;Any "identify-actions" keyword value&gt;</w:t>
      </w:r>
      <w:r>
        <w:tab/>
        <w:t>[PWG5100.13]</w:t>
      </w:r>
    </w:p>
    <w:p w14:paraId="494A33E3" w14:textId="77777777" w:rsidR="00614F62" w:rsidRDefault="00614F62" w:rsidP="00614F62">
      <w:pPr>
        <w:pStyle w:val="Example"/>
      </w:pPr>
      <w:r>
        <w:t>ipp-features-supported (1setOf type2 keyword)</w:t>
      </w:r>
      <w:r>
        <w:tab/>
        <w:t>[PWG5100.13]</w:t>
      </w:r>
    </w:p>
    <w:p w14:paraId="3EB565AE" w14:textId="77777777" w:rsidR="00614F62" w:rsidRDefault="00614F62" w:rsidP="00614F62">
      <w:pPr>
        <w:pStyle w:val="Example"/>
      </w:pPr>
      <w:r>
        <w:t xml:space="preserve">  document-object</w:t>
      </w:r>
      <w:r>
        <w:tab/>
        <w:t>[PWG5100.13]</w:t>
      </w:r>
    </w:p>
    <w:p w14:paraId="500A925C" w14:textId="77777777" w:rsidR="00614F62" w:rsidRDefault="00614F62" w:rsidP="00614F62">
      <w:pPr>
        <w:pStyle w:val="Example"/>
      </w:pPr>
      <w:r>
        <w:t xml:space="preserve">  job-save</w:t>
      </w:r>
      <w:r>
        <w:tab/>
        <w:t>[PWG5100.13]</w:t>
      </w:r>
    </w:p>
    <w:p w14:paraId="409DBE92" w14:textId="77777777" w:rsidR="00614F62" w:rsidRDefault="00614F62" w:rsidP="00614F62">
      <w:pPr>
        <w:pStyle w:val="Example"/>
      </w:pPr>
      <w:r>
        <w:t xml:space="preserve">  none</w:t>
      </w:r>
      <w:r>
        <w:tab/>
        <w:t>[PWG5100.13]</w:t>
      </w:r>
    </w:p>
    <w:p w14:paraId="7EA4B722" w14:textId="77777777" w:rsidR="00614F62" w:rsidRDefault="00614F62" w:rsidP="00614F62">
      <w:pPr>
        <w:pStyle w:val="Example"/>
      </w:pPr>
      <w:r>
        <w:t xml:space="preserve">  page-overrides</w:t>
      </w:r>
      <w:r>
        <w:tab/>
        <w:t>[PWG5100.13]</w:t>
      </w:r>
    </w:p>
    <w:p w14:paraId="10129A3A" w14:textId="77777777" w:rsidR="00614F62" w:rsidRDefault="00614F62" w:rsidP="00614F62">
      <w:pPr>
        <w:pStyle w:val="Example"/>
      </w:pPr>
      <w:r>
        <w:t xml:space="preserve">  proof-print</w:t>
      </w:r>
      <w:r>
        <w:tab/>
        <w:t>[PWG5100.13]</w:t>
      </w:r>
    </w:p>
    <w:p w14:paraId="34B354C0" w14:textId="77777777" w:rsidR="00614F62" w:rsidRDefault="00614F62" w:rsidP="00614F62">
      <w:pPr>
        <w:pStyle w:val="Example"/>
      </w:pPr>
      <w:r>
        <w:t xml:space="preserve">  subscription-object</w:t>
      </w:r>
      <w:r>
        <w:tab/>
        <w:t>[PWG5100.13]</w:t>
      </w:r>
    </w:p>
    <w:p w14:paraId="5EC70DA2" w14:textId="77777777" w:rsidR="00614F62" w:rsidRDefault="00614F62" w:rsidP="00614F62">
      <w:pPr>
        <w:pStyle w:val="Example"/>
      </w:pPr>
    </w:p>
    <w:p w14:paraId="1562EF6C" w14:textId="77777777" w:rsidR="00614F62" w:rsidRDefault="00614F62" w:rsidP="00614F62">
      <w:pPr>
        <w:pStyle w:val="Example"/>
      </w:pPr>
      <w:r>
        <w:t>job-error-action (type2 keyword)</w:t>
      </w:r>
      <w:r>
        <w:tab/>
        <w:t>[PWG5100.13]</w:t>
      </w:r>
    </w:p>
    <w:p w14:paraId="0F87C779" w14:textId="77777777" w:rsidR="00614F62" w:rsidRDefault="00614F62" w:rsidP="00614F62">
      <w:pPr>
        <w:pStyle w:val="Example"/>
      </w:pPr>
      <w:r>
        <w:t xml:space="preserve">  abort-job</w:t>
      </w:r>
      <w:r>
        <w:tab/>
        <w:t>[PWG5100.13]</w:t>
      </w:r>
    </w:p>
    <w:p w14:paraId="66FC1A23" w14:textId="77777777" w:rsidR="00614F62" w:rsidRDefault="00614F62" w:rsidP="00614F62">
      <w:pPr>
        <w:pStyle w:val="Example"/>
      </w:pPr>
      <w:r>
        <w:t xml:space="preserve">  cancel-job</w:t>
      </w:r>
      <w:r>
        <w:tab/>
        <w:t>[PWG5100.13]</w:t>
      </w:r>
    </w:p>
    <w:p w14:paraId="70839EDB" w14:textId="77777777" w:rsidR="00614F62" w:rsidRDefault="00614F62" w:rsidP="00614F62">
      <w:pPr>
        <w:pStyle w:val="Example"/>
      </w:pPr>
      <w:r>
        <w:t xml:space="preserve">  continue-job</w:t>
      </w:r>
      <w:r>
        <w:tab/>
        <w:t>[PWG5100.13]</w:t>
      </w:r>
    </w:p>
    <w:p w14:paraId="04723837" w14:textId="77777777" w:rsidR="00614F62" w:rsidRDefault="00614F62" w:rsidP="00614F62">
      <w:pPr>
        <w:pStyle w:val="Example"/>
      </w:pPr>
      <w:r>
        <w:t xml:space="preserve">  suspend-job</w:t>
      </w:r>
      <w:r>
        <w:tab/>
        <w:t>[PWG5100.13]</w:t>
      </w:r>
    </w:p>
    <w:p w14:paraId="2CE344D0" w14:textId="77777777" w:rsidR="00614F62" w:rsidRDefault="00614F62" w:rsidP="00614F62">
      <w:pPr>
        <w:pStyle w:val="Example"/>
      </w:pPr>
      <w:r>
        <w:t>job-error-action-default (type2 keyword)</w:t>
      </w:r>
      <w:r>
        <w:tab/>
        <w:t>[PWG5100.13]</w:t>
      </w:r>
    </w:p>
    <w:p w14:paraId="25D3A732" w14:textId="77777777" w:rsidR="00614F62" w:rsidRDefault="00614F62" w:rsidP="00614F62">
      <w:pPr>
        <w:pStyle w:val="Example"/>
      </w:pPr>
      <w:r>
        <w:t xml:space="preserve">  &lt;Any "job-error-action" keyword value&gt;</w:t>
      </w:r>
      <w:r>
        <w:tab/>
        <w:t>[PWG5100.13]</w:t>
      </w:r>
    </w:p>
    <w:p w14:paraId="43C1F584" w14:textId="77777777" w:rsidR="00614F62" w:rsidRDefault="00614F62" w:rsidP="00614F62">
      <w:pPr>
        <w:pStyle w:val="Example"/>
      </w:pPr>
      <w:r>
        <w:t>job-error-action-supported (1setOf type2 keyword)</w:t>
      </w:r>
      <w:r>
        <w:tab/>
        <w:t>[PWG5100.13]</w:t>
      </w:r>
    </w:p>
    <w:p w14:paraId="02F4A651" w14:textId="77777777" w:rsidR="00614F62" w:rsidRDefault="00614F62" w:rsidP="00614F62">
      <w:pPr>
        <w:pStyle w:val="Example"/>
      </w:pPr>
      <w:r>
        <w:t xml:space="preserve">  &lt;Any "job-error-action" keyword value&gt;</w:t>
      </w:r>
      <w:r>
        <w:tab/>
        <w:t>[PWG5100.13]</w:t>
      </w:r>
    </w:p>
    <w:p w14:paraId="7E9D3156" w14:textId="77777777" w:rsidR="00614F62" w:rsidRPr="00D8112A" w:rsidRDefault="00614F62" w:rsidP="00614F62">
      <w:pPr>
        <w:pStyle w:val="Example"/>
      </w:pPr>
    </w:p>
    <w:p w14:paraId="6F7AAE1F" w14:textId="77777777" w:rsidR="00614F62" w:rsidRDefault="00614F62" w:rsidP="00614F62">
      <w:pPr>
        <w:pStyle w:val="Example"/>
      </w:pPr>
      <w:r w:rsidRPr="00D8112A">
        <w:t>job-state-reasons (1setOf type2 keyword)</w:t>
      </w:r>
      <w:r w:rsidRPr="00D8112A">
        <w:tab/>
      </w:r>
      <w:r>
        <w:t>[RFC8011]</w:t>
      </w:r>
    </w:p>
    <w:p w14:paraId="5076D22C" w14:textId="77777777" w:rsidR="00614F62" w:rsidRDefault="00614F62" w:rsidP="00614F62">
      <w:pPr>
        <w:pStyle w:val="Example"/>
      </w:pPr>
      <w:r>
        <w:t xml:space="preserve">  document-password-error</w:t>
      </w:r>
      <w:r>
        <w:tab/>
        <w:t>[PWG5100.13]</w:t>
      </w:r>
    </w:p>
    <w:p w14:paraId="7969C603" w14:textId="77777777" w:rsidR="00614F62" w:rsidRPr="00D8112A" w:rsidRDefault="00614F62" w:rsidP="00614F62">
      <w:pPr>
        <w:pStyle w:val="Example"/>
      </w:pPr>
      <w:r>
        <w:t xml:space="preserve">  document-permission-error</w:t>
      </w:r>
      <w:r>
        <w:tab/>
        <w:t>[PWG5100.13]</w:t>
      </w:r>
    </w:p>
    <w:p w14:paraId="69DE4DBC" w14:textId="77777777" w:rsidR="00614F62" w:rsidRPr="00D8112A" w:rsidRDefault="00614F62" w:rsidP="00614F62">
      <w:pPr>
        <w:pStyle w:val="Example"/>
      </w:pPr>
      <w:r w:rsidRPr="00D8112A">
        <w:t xml:space="preserve">  document-security-error</w:t>
      </w:r>
      <w:r w:rsidRPr="00D8112A">
        <w:tab/>
        <w:t>[</w:t>
      </w:r>
      <w:r>
        <w:t>PWG5100.13</w:t>
      </w:r>
      <w:r w:rsidRPr="00D8112A">
        <w:t>]</w:t>
      </w:r>
    </w:p>
    <w:p w14:paraId="10590DD3" w14:textId="77777777" w:rsidR="00614F62" w:rsidRPr="00D8112A" w:rsidRDefault="00614F62" w:rsidP="00614F62">
      <w:pPr>
        <w:pStyle w:val="Example"/>
      </w:pPr>
      <w:r w:rsidRPr="00D8112A">
        <w:t xml:space="preserve">  document-unprintable-error</w:t>
      </w:r>
      <w:r w:rsidRPr="00D8112A">
        <w:tab/>
        <w:t>[</w:t>
      </w:r>
      <w:r>
        <w:t>PWG5100.13</w:t>
      </w:r>
      <w:r w:rsidRPr="00D8112A">
        <w:t>]</w:t>
      </w:r>
    </w:p>
    <w:p w14:paraId="43741A0A" w14:textId="77777777" w:rsidR="00614F62" w:rsidRPr="00D8112A" w:rsidRDefault="00614F62" w:rsidP="00614F62">
      <w:pPr>
        <w:pStyle w:val="Example"/>
      </w:pPr>
    </w:p>
    <w:p w14:paraId="0974281C" w14:textId="3207D1A4" w:rsidR="00146A88" w:rsidRDefault="00146A88" w:rsidP="00614F62">
      <w:pPr>
        <w:pStyle w:val="Example"/>
      </w:pPr>
      <w:r>
        <w:t>jpeg-features-supported (1setOf type2 keyword)</w:t>
      </w:r>
      <w:r>
        <w:tab/>
        <w:t>[PWG5100.13]</w:t>
      </w:r>
    </w:p>
    <w:p w14:paraId="6B4C18AE" w14:textId="2F035BC9" w:rsidR="009F3E7D" w:rsidRDefault="009F3E7D" w:rsidP="009F3E7D">
      <w:pPr>
        <w:pStyle w:val="Example"/>
      </w:pPr>
      <w:r>
        <w:t xml:space="preserve">  none</w:t>
      </w:r>
      <w:r>
        <w:tab/>
      </w:r>
      <w:r>
        <w:tab/>
        <w:t>[PWG5100.13]</w:t>
      </w:r>
    </w:p>
    <w:p w14:paraId="36901431" w14:textId="517F696A" w:rsidR="001E5250" w:rsidRDefault="001E5250" w:rsidP="001E5250">
      <w:pPr>
        <w:pStyle w:val="Example"/>
      </w:pPr>
      <w:r>
        <w:t xml:space="preserve">  arithmetic</w:t>
      </w:r>
      <w:r w:rsidR="009F3E7D">
        <w:tab/>
      </w:r>
      <w:r w:rsidR="009F3E7D">
        <w:tab/>
        <w:t>[PWG5100.13]</w:t>
      </w:r>
    </w:p>
    <w:p w14:paraId="50636B13" w14:textId="587C4989" w:rsidR="001E5250" w:rsidRDefault="001E5250" w:rsidP="001E5250">
      <w:pPr>
        <w:pStyle w:val="Example"/>
      </w:pPr>
      <w:r>
        <w:t xml:space="preserve">  cmyk</w:t>
      </w:r>
      <w:r w:rsidR="009F3E7D">
        <w:tab/>
      </w:r>
      <w:r w:rsidR="009F3E7D">
        <w:tab/>
        <w:t>[PWG5100.13]</w:t>
      </w:r>
    </w:p>
    <w:p w14:paraId="110F987D" w14:textId="6B65A033" w:rsidR="001E5250" w:rsidRDefault="001E5250" w:rsidP="001E5250">
      <w:pPr>
        <w:pStyle w:val="Example"/>
      </w:pPr>
      <w:r>
        <w:lastRenderedPageBreak/>
        <w:t xml:space="preserve">  deep</w:t>
      </w:r>
      <w:r w:rsidR="009F3E7D">
        <w:tab/>
      </w:r>
      <w:r w:rsidR="009F3E7D">
        <w:tab/>
        <w:t>[PWG5100.13]</w:t>
      </w:r>
    </w:p>
    <w:p w14:paraId="1E59AC0F" w14:textId="02C7B743" w:rsidR="001E5250" w:rsidRDefault="001E5250" w:rsidP="001E5250">
      <w:pPr>
        <w:pStyle w:val="Example"/>
      </w:pPr>
      <w:r>
        <w:t xml:space="preserve">  icc</w:t>
      </w:r>
      <w:r w:rsidR="009F3E7D">
        <w:tab/>
      </w:r>
      <w:r w:rsidR="009F3E7D">
        <w:tab/>
        <w:t>[PWG5100.13]</w:t>
      </w:r>
    </w:p>
    <w:p w14:paraId="712A7B36" w14:textId="4E231408" w:rsidR="001E5250" w:rsidRDefault="001E5250" w:rsidP="001E5250">
      <w:pPr>
        <w:pStyle w:val="Example"/>
      </w:pPr>
      <w:r>
        <w:t xml:space="preserve">  lossless</w:t>
      </w:r>
      <w:r w:rsidR="00890125">
        <w:tab/>
      </w:r>
      <w:r w:rsidR="00890125">
        <w:tab/>
        <w:t>[PWG5100.13]</w:t>
      </w:r>
    </w:p>
    <w:p w14:paraId="4BA656CE" w14:textId="0BD7718B" w:rsidR="001E5250" w:rsidRDefault="001E5250" w:rsidP="001E5250">
      <w:pPr>
        <w:pStyle w:val="Example"/>
      </w:pPr>
      <w:r>
        <w:t xml:space="preserve">  progressive</w:t>
      </w:r>
      <w:r w:rsidR="00890125">
        <w:tab/>
      </w:r>
      <w:r w:rsidR="00890125">
        <w:tab/>
        <w:t>[PWG5100.13]</w:t>
      </w:r>
    </w:p>
    <w:p w14:paraId="23E39FEE" w14:textId="77777777" w:rsidR="009F3E7D" w:rsidRDefault="009F3E7D" w:rsidP="001E5250">
      <w:pPr>
        <w:pStyle w:val="Example"/>
      </w:pPr>
    </w:p>
    <w:p w14:paraId="5817C8EC" w14:textId="7E66EA65" w:rsidR="00614F62" w:rsidRPr="00D8112A" w:rsidRDefault="00614F62" w:rsidP="00614F62">
      <w:pPr>
        <w:pStyle w:val="Example"/>
      </w:pPr>
      <w:r w:rsidRPr="00D8112A">
        <w:t>multiple-operation-time</w:t>
      </w:r>
      <w:r>
        <w:t>-</w:t>
      </w:r>
      <w:r w:rsidRPr="00D8112A">
        <w:t>out-action (type2 keyword)</w:t>
      </w:r>
      <w:r w:rsidRPr="00D8112A">
        <w:tab/>
        <w:t>[</w:t>
      </w:r>
      <w:r>
        <w:t>PWG5100.13</w:t>
      </w:r>
      <w:r w:rsidRPr="00D8112A">
        <w:t>]</w:t>
      </w:r>
    </w:p>
    <w:p w14:paraId="2383F707" w14:textId="77777777" w:rsidR="00614F62" w:rsidRPr="00D8112A" w:rsidRDefault="00614F62" w:rsidP="00614F62">
      <w:pPr>
        <w:pStyle w:val="Example"/>
      </w:pPr>
      <w:r w:rsidRPr="00D8112A">
        <w:t xml:space="preserve">  abort</w:t>
      </w:r>
      <w:r>
        <w:t>-job</w:t>
      </w:r>
      <w:r w:rsidRPr="00D8112A">
        <w:tab/>
        <w:t>[</w:t>
      </w:r>
      <w:r>
        <w:t>PWG5100.13</w:t>
      </w:r>
      <w:r w:rsidRPr="00D8112A">
        <w:t>]</w:t>
      </w:r>
    </w:p>
    <w:p w14:paraId="18A89399" w14:textId="77777777" w:rsidR="00614F62" w:rsidRPr="00D8112A" w:rsidRDefault="00614F62" w:rsidP="00614F62">
      <w:pPr>
        <w:pStyle w:val="Example"/>
      </w:pPr>
      <w:r w:rsidRPr="00D8112A">
        <w:t xml:space="preserve">  hold</w:t>
      </w:r>
      <w:r>
        <w:t>-job</w:t>
      </w:r>
      <w:r w:rsidRPr="00D8112A">
        <w:tab/>
        <w:t>[</w:t>
      </w:r>
      <w:r>
        <w:t>PWG5100.13</w:t>
      </w:r>
      <w:r w:rsidRPr="00D8112A">
        <w:t>]</w:t>
      </w:r>
    </w:p>
    <w:p w14:paraId="16331612" w14:textId="77777777" w:rsidR="00614F62" w:rsidRPr="00D8112A" w:rsidRDefault="00614F62" w:rsidP="00614F62">
      <w:pPr>
        <w:pStyle w:val="Example"/>
      </w:pPr>
      <w:r w:rsidRPr="00D8112A">
        <w:t xml:space="preserve">  process</w:t>
      </w:r>
      <w:r>
        <w:t>-job</w:t>
      </w:r>
      <w:r w:rsidRPr="00D8112A">
        <w:tab/>
        <w:t>[</w:t>
      </w:r>
      <w:r>
        <w:t>PWG5100.13</w:t>
      </w:r>
      <w:r w:rsidRPr="00D8112A">
        <w:t>]</w:t>
      </w:r>
    </w:p>
    <w:p w14:paraId="40E280F0" w14:textId="77777777" w:rsidR="00614F62" w:rsidRPr="00D8112A" w:rsidRDefault="00614F62" w:rsidP="00614F62">
      <w:pPr>
        <w:pStyle w:val="Example"/>
      </w:pPr>
    </w:p>
    <w:p w14:paraId="4C794D34" w14:textId="77777777" w:rsidR="00614F62" w:rsidRPr="00D8112A" w:rsidRDefault="00614F62" w:rsidP="00614F62">
      <w:pPr>
        <w:pStyle w:val="Example"/>
      </w:pPr>
      <w:r w:rsidRPr="00D8112A">
        <w:t>print-color-mode (type2 keyword)</w:t>
      </w:r>
      <w:r w:rsidRPr="00D8112A">
        <w:tab/>
        <w:t>[</w:t>
      </w:r>
      <w:r>
        <w:t>PWG5100.13</w:t>
      </w:r>
      <w:r w:rsidRPr="00D8112A">
        <w:t>]</w:t>
      </w:r>
    </w:p>
    <w:p w14:paraId="6493B1CF" w14:textId="77777777" w:rsidR="00614F62" w:rsidRDefault="00614F62" w:rsidP="00614F62">
      <w:pPr>
        <w:pStyle w:val="Example"/>
      </w:pPr>
      <w:r>
        <w:t xml:space="preserve">  auto</w:t>
      </w:r>
      <w:r>
        <w:tab/>
        <w:t>[PWG5100.13]</w:t>
      </w:r>
    </w:p>
    <w:p w14:paraId="11193DF3" w14:textId="77777777" w:rsidR="00614F62" w:rsidRDefault="00614F62" w:rsidP="00614F62">
      <w:pPr>
        <w:pStyle w:val="Example"/>
      </w:pPr>
      <w:r>
        <w:t xml:space="preserve">  auto-monochrome</w:t>
      </w:r>
      <w:r>
        <w:tab/>
        <w:t>[PWG5100.13]</w:t>
      </w:r>
    </w:p>
    <w:p w14:paraId="106A4E66" w14:textId="77777777" w:rsidR="00614F62" w:rsidRPr="00D8112A" w:rsidRDefault="00614F62" w:rsidP="00614F62">
      <w:pPr>
        <w:pStyle w:val="Example"/>
      </w:pPr>
      <w:r w:rsidRPr="00D8112A">
        <w:t xml:space="preserve">  bi-level</w:t>
      </w:r>
      <w:r w:rsidRPr="00D8112A">
        <w:tab/>
        <w:t>[</w:t>
      </w:r>
      <w:r>
        <w:t>PWG5100.13</w:t>
      </w:r>
      <w:r w:rsidRPr="00D8112A">
        <w:t>]</w:t>
      </w:r>
    </w:p>
    <w:p w14:paraId="594E5E98" w14:textId="77777777" w:rsidR="00614F62" w:rsidRPr="00D8112A" w:rsidRDefault="00614F62" w:rsidP="00614F62">
      <w:pPr>
        <w:pStyle w:val="Example"/>
      </w:pPr>
      <w:r w:rsidRPr="00D8112A">
        <w:t xml:space="preserve">  color</w:t>
      </w:r>
      <w:r w:rsidRPr="00D8112A">
        <w:tab/>
        <w:t>[</w:t>
      </w:r>
      <w:r>
        <w:t>PWG5100.13</w:t>
      </w:r>
      <w:r w:rsidRPr="00D8112A">
        <w:t>]</w:t>
      </w:r>
    </w:p>
    <w:p w14:paraId="2E8FC842" w14:textId="77777777" w:rsidR="00614F62" w:rsidRPr="00D8112A" w:rsidRDefault="00614F62" w:rsidP="00614F62">
      <w:pPr>
        <w:pStyle w:val="Example"/>
      </w:pPr>
      <w:r w:rsidRPr="00D8112A">
        <w:t xml:space="preserve">  highlight</w:t>
      </w:r>
      <w:r w:rsidRPr="00D8112A">
        <w:tab/>
        <w:t>[</w:t>
      </w:r>
      <w:r>
        <w:t>PWG5100.13</w:t>
      </w:r>
      <w:r w:rsidRPr="00D8112A">
        <w:t>]</w:t>
      </w:r>
    </w:p>
    <w:p w14:paraId="5D025A0D" w14:textId="77777777" w:rsidR="00614F62" w:rsidRPr="00D8112A" w:rsidRDefault="00614F62" w:rsidP="00614F62">
      <w:pPr>
        <w:pStyle w:val="Example"/>
      </w:pPr>
      <w:r w:rsidRPr="00D8112A">
        <w:t xml:space="preserve">  monochrome</w:t>
      </w:r>
      <w:r w:rsidRPr="00D8112A">
        <w:tab/>
        <w:t>[</w:t>
      </w:r>
      <w:r>
        <w:t>PWG5100.13</w:t>
      </w:r>
      <w:r w:rsidRPr="00D8112A">
        <w:t>]</w:t>
      </w:r>
    </w:p>
    <w:p w14:paraId="3E4588E7" w14:textId="77777777" w:rsidR="00614F62" w:rsidRPr="00D8112A" w:rsidRDefault="00614F62" w:rsidP="00614F62">
      <w:pPr>
        <w:pStyle w:val="Example"/>
      </w:pPr>
      <w:r w:rsidRPr="00D8112A">
        <w:t xml:space="preserve">  process-bi-level</w:t>
      </w:r>
      <w:r w:rsidRPr="00D8112A">
        <w:tab/>
        <w:t>[</w:t>
      </w:r>
      <w:r>
        <w:t>PWG5100.13</w:t>
      </w:r>
      <w:r w:rsidRPr="00D8112A">
        <w:t>]</w:t>
      </w:r>
    </w:p>
    <w:p w14:paraId="0CA1DA24" w14:textId="77777777" w:rsidR="00614F62" w:rsidRPr="00D8112A" w:rsidRDefault="00614F62" w:rsidP="00614F62">
      <w:pPr>
        <w:pStyle w:val="Example"/>
      </w:pPr>
      <w:r w:rsidRPr="00D8112A">
        <w:t xml:space="preserve">  process-monochrome</w:t>
      </w:r>
      <w:r w:rsidRPr="00D8112A">
        <w:tab/>
        <w:t>[</w:t>
      </w:r>
      <w:r>
        <w:t>PWG5100.13</w:t>
      </w:r>
      <w:r w:rsidRPr="00D8112A">
        <w:t>]</w:t>
      </w:r>
    </w:p>
    <w:p w14:paraId="383A50D9" w14:textId="77777777" w:rsidR="00614F62" w:rsidRDefault="00614F62" w:rsidP="00614F62">
      <w:pPr>
        <w:pStyle w:val="Example"/>
      </w:pPr>
      <w:r w:rsidRPr="00D8112A">
        <w:t xml:space="preserve">print-color-mode-default (type2 keyword) </w:t>
      </w:r>
      <w:r w:rsidRPr="00D8112A">
        <w:tab/>
        <w:t>[</w:t>
      </w:r>
      <w:r>
        <w:t>PWG5100.13</w:t>
      </w:r>
      <w:r w:rsidRPr="00D8112A">
        <w:t>]</w:t>
      </w:r>
    </w:p>
    <w:p w14:paraId="303C7065" w14:textId="77777777" w:rsidR="00614F62" w:rsidRPr="00D8112A" w:rsidRDefault="00614F62" w:rsidP="00614F62">
      <w:pPr>
        <w:pStyle w:val="Example"/>
      </w:pPr>
      <w:r>
        <w:t xml:space="preserve">  &lt;Any "print-color-mode" keyword value&gt;</w:t>
      </w:r>
      <w:r>
        <w:tab/>
        <w:t>[PWG5100.13]</w:t>
      </w:r>
    </w:p>
    <w:p w14:paraId="19B0AB2F" w14:textId="77777777" w:rsidR="00614F62" w:rsidRPr="00D8112A" w:rsidRDefault="00614F62" w:rsidP="00614F62">
      <w:pPr>
        <w:pStyle w:val="Example"/>
      </w:pPr>
      <w:r w:rsidRPr="00D8112A">
        <w:t xml:space="preserve">print-color-mode-supported (1setOf type2 keyword) </w:t>
      </w:r>
      <w:r w:rsidRPr="00D8112A">
        <w:tab/>
        <w:t>[</w:t>
      </w:r>
      <w:r>
        <w:t>PWG5100.13</w:t>
      </w:r>
      <w:r w:rsidRPr="00D8112A">
        <w:t>]</w:t>
      </w:r>
    </w:p>
    <w:p w14:paraId="29A3F168" w14:textId="77777777" w:rsidR="00614F62" w:rsidRPr="00D8112A" w:rsidRDefault="00614F62" w:rsidP="00614F62">
      <w:pPr>
        <w:pStyle w:val="Example"/>
      </w:pPr>
      <w:r>
        <w:t xml:space="preserve">  &lt;Any "print-color-mode" keyword value&gt;</w:t>
      </w:r>
      <w:r>
        <w:tab/>
        <w:t>[PWG5100.13]</w:t>
      </w:r>
    </w:p>
    <w:p w14:paraId="1170F9A0" w14:textId="77777777" w:rsidR="00614F62" w:rsidRDefault="00614F62" w:rsidP="00614F62">
      <w:pPr>
        <w:pStyle w:val="Example"/>
      </w:pPr>
    </w:p>
    <w:p w14:paraId="3625369C" w14:textId="77777777" w:rsidR="00614F62" w:rsidRDefault="00614F62" w:rsidP="00614F62">
      <w:pPr>
        <w:pStyle w:val="Example"/>
      </w:pPr>
      <w:r>
        <w:t>print-content-optimize (type2 keyword)</w:t>
      </w:r>
      <w:r>
        <w:tab/>
        <w:t>[PWG5100.7]</w:t>
      </w:r>
    </w:p>
    <w:p w14:paraId="4CACBD16" w14:textId="77777777" w:rsidR="00614F62" w:rsidRDefault="00614F62" w:rsidP="00614F62">
      <w:pPr>
        <w:pStyle w:val="Example"/>
      </w:pPr>
      <w:r>
        <w:t xml:space="preserve">  auto</w:t>
      </w:r>
      <w:r>
        <w:tab/>
        <w:t>[PWG5100.13]</w:t>
      </w:r>
    </w:p>
    <w:p w14:paraId="19DEDA99" w14:textId="77777777" w:rsidR="00614F62" w:rsidRPr="00D8112A" w:rsidRDefault="00614F62" w:rsidP="00614F62">
      <w:pPr>
        <w:pStyle w:val="Example"/>
      </w:pPr>
    </w:p>
    <w:p w14:paraId="1574DEC0" w14:textId="77777777" w:rsidR="00614F62" w:rsidRPr="00D8112A" w:rsidRDefault="00614F62" w:rsidP="00614F62">
      <w:pPr>
        <w:pStyle w:val="Example"/>
      </w:pPr>
      <w:r w:rsidRPr="00D8112A">
        <w:t xml:space="preserve">print-rendering-intent (type2 keyword) </w:t>
      </w:r>
      <w:r w:rsidRPr="00D8112A">
        <w:tab/>
        <w:t>[</w:t>
      </w:r>
      <w:r>
        <w:t>PWG5100.13</w:t>
      </w:r>
      <w:r w:rsidRPr="00D8112A">
        <w:t>]</w:t>
      </w:r>
    </w:p>
    <w:p w14:paraId="3F9223F2" w14:textId="77777777" w:rsidR="00614F62" w:rsidRDefault="00614F62" w:rsidP="00614F62">
      <w:pPr>
        <w:pStyle w:val="Example"/>
      </w:pPr>
      <w:r w:rsidRPr="00D8112A">
        <w:t xml:space="preserve">  absolute</w:t>
      </w:r>
      <w:r w:rsidRPr="00D8112A">
        <w:tab/>
        <w:t>[</w:t>
      </w:r>
      <w:r>
        <w:t>PWG5100.13</w:t>
      </w:r>
      <w:r w:rsidRPr="00D8112A">
        <w:t>]</w:t>
      </w:r>
    </w:p>
    <w:p w14:paraId="6479DD98" w14:textId="77777777" w:rsidR="00614F62" w:rsidRPr="00D8112A" w:rsidRDefault="00614F62" w:rsidP="00614F62">
      <w:pPr>
        <w:pStyle w:val="Example"/>
      </w:pPr>
      <w:r>
        <w:t xml:space="preserve">  auto</w:t>
      </w:r>
      <w:r>
        <w:tab/>
        <w:t>[PWG5100.13]</w:t>
      </w:r>
    </w:p>
    <w:p w14:paraId="3236F287" w14:textId="77777777" w:rsidR="00614F62" w:rsidRPr="00D8112A" w:rsidRDefault="00614F62" w:rsidP="00614F62">
      <w:pPr>
        <w:pStyle w:val="Example"/>
      </w:pPr>
      <w:r w:rsidRPr="00D8112A">
        <w:t xml:space="preserve">  perceptual</w:t>
      </w:r>
      <w:r w:rsidRPr="00D8112A">
        <w:tab/>
        <w:t>[</w:t>
      </w:r>
      <w:r>
        <w:t>PWG5100.13</w:t>
      </w:r>
      <w:r w:rsidRPr="00D8112A">
        <w:t>]</w:t>
      </w:r>
    </w:p>
    <w:p w14:paraId="0102E483" w14:textId="77777777" w:rsidR="00614F62" w:rsidRPr="00D8112A" w:rsidRDefault="00614F62" w:rsidP="00614F62">
      <w:pPr>
        <w:pStyle w:val="Example"/>
      </w:pPr>
      <w:r w:rsidRPr="00D8112A">
        <w:t xml:space="preserve">  relative</w:t>
      </w:r>
      <w:r w:rsidRPr="00D8112A">
        <w:tab/>
        <w:t>[</w:t>
      </w:r>
      <w:r>
        <w:t>PWG5100.13</w:t>
      </w:r>
      <w:r w:rsidRPr="00D8112A">
        <w:t>]</w:t>
      </w:r>
    </w:p>
    <w:p w14:paraId="6705234B" w14:textId="77777777" w:rsidR="00614F62" w:rsidRPr="00D8112A" w:rsidRDefault="00614F62" w:rsidP="00614F62">
      <w:pPr>
        <w:pStyle w:val="Example"/>
      </w:pPr>
      <w:r w:rsidRPr="00D8112A">
        <w:t xml:space="preserve">  relative</w:t>
      </w:r>
      <w:r>
        <w:t>-bpc</w:t>
      </w:r>
      <w:r w:rsidRPr="00D8112A">
        <w:tab/>
        <w:t>[</w:t>
      </w:r>
      <w:r>
        <w:t>PWG5100.13</w:t>
      </w:r>
      <w:r w:rsidRPr="00D8112A">
        <w:t>]</w:t>
      </w:r>
    </w:p>
    <w:p w14:paraId="4B27ECCE" w14:textId="77777777" w:rsidR="00614F62" w:rsidRPr="00D8112A" w:rsidRDefault="00614F62" w:rsidP="00614F62">
      <w:pPr>
        <w:pStyle w:val="Example"/>
      </w:pPr>
      <w:r w:rsidRPr="00D8112A">
        <w:t xml:space="preserve">  saturation</w:t>
      </w:r>
      <w:r w:rsidRPr="00D8112A">
        <w:tab/>
        <w:t>[</w:t>
      </w:r>
      <w:r>
        <w:t>PWG5100.13</w:t>
      </w:r>
      <w:r w:rsidRPr="00D8112A">
        <w:t>]</w:t>
      </w:r>
    </w:p>
    <w:p w14:paraId="55B48A1A" w14:textId="77777777" w:rsidR="00614F62" w:rsidRDefault="00614F62" w:rsidP="00614F62">
      <w:pPr>
        <w:pStyle w:val="Example"/>
      </w:pPr>
      <w:r w:rsidRPr="00D8112A">
        <w:t xml:space="preserve">print-rendering-intent-default (type2 keyword) </w:t>
      </w:r>
      <w:r w:rsidRPr="00D8112A">
        <w:tab/>
        <w:t>[</w:t>
      </w:r>
      <w:r>
        <w:t>PWG5100.13</w:t>
      </w:r>
      <w:r w:rsidRPr="00D8112A">
        <w:t>]</w:t>
      </w:r>
    </w:p>
    <w:p w14:paraId="0A22FD89" w14:textId="77777777" w:rsidR="00614F62" w:rsidRPr="00D8112A" w:rsidRDefault="00614F62" w:rsidP="00614F62">
      <w:pPr>
        <w:pStyle w:val="Example"/>
      </w:pPr>
      <w:r>
        <w:t xml:space="preserve">  &lt;Any "print-rendering-intent" keyword value&gt;</w:t>
      </w:r>
      <w:r>
        <w:tab/>
        <w:t>[PWG5100.13]</w:t>
      </w:r>
    </w:p>
    <w:p w14:paraId="7B652E6F" w14:textId="77777777" w:rsidR="00614F62" w:rsidRPr="00D8112A" w:rsidRDefault="00614F62" w:rsidP="00614F62">
      <w:pPr>
        <w:pStyle w:val="Example"/>
      </w:pPr>
      <w:r w:rsidRPr="00D8112A">
        <w:t xml:space="preserve">print-rendering-intent-supported (1setOf type2 keyword) </w:t>
      </w:r>
      <w:r w:rsidRPr="00D8112A">
        <w:tab/>
        <w:t>[</w:t>
      </w:r>
      <w:r>
        <w:t>PWG5100.13</w:t>
      </w:r>
      <w:r w:rsidRPr="00D8112A">
        <w:t>]</w:t>
      </w:r>
    </w:p>
    <w:p w14:paraId="73B344F8" w14:textId="77777777" w:rsidR="00614F62" w:rsidRPr="00D8112A" w:rsidRDefault="00614F62" w:rsidP="00614F62">
      <w:pPr>
        <w:pStyle w:val="Example"/>
      </w:pPr>
      <w:r>
        <w:t xml:space="preserve">  &lt;Any "print-rendering-intent" keyword value&gt;</w:t>
      </w:r>
      <w:r>
        <w:tab/>
        <w:t>[PWG5100.13]</w:t>
      </w:r>
    </w:p>
    <w:p w14:paraId="3F69C69E" w14:textId="77777777" w:rsidR="00614F62" w:rsidRPr="00D8112A" w:rsidRDefault="00614F62" w:rsidP="00614F62">
      <w:pPr>
        <w:pStyle w:val="Example"/>
      </w:pPr>
    </w:p>
    <w:p w14:paraId="57F58439" w14:textId="77777777" w:rsidR="00614F62" w:rsidRPr="00D8112A" w:rsidRDefault="00614F62" w:rsidP="00614F62">
      <w:pPr>
        <w:pStyle w:val="Example"/>
      </w:pPr>
      <w:r w:rsidRPr="00D8112A">
        <w:t>printer-get-attributes-supported (1setOf type2 keyword)</w:t>
      </w:r>
      <w:r w:rsidRPr="00D8112A">
        <w:tab/>
        <w:t>[</w:t>
      </w:r>
      <w:r>
        <w:t>PWG5100.13</w:t>
      </w:r>
      <w:r w:rsidRPr="00D8112A">
        <w:t>]</w:t>
      </w:r>
    </w:p>
    <w:p w14:paraId="00DE5CF9" w14:textId="77777777" w:rsidR="00614F62" w:rsidRDefault="00614F62" w:rsidP="00614F62">
      <w:pPr>
        <w:pStyle w:val="Example"/>
      </w:pPr>
      <w:r>
        <w:t xml:space="preserve">  &lt;Any Job Template attribute&gt;</w:t>
      </w:r>
    </w:p>
    <w:p w14:paraId="6DA15CE6" w14:textId="0F4DE49C" w:rsidR="00614F62" w:rsidRPr="00D8112A" w:rsidRDefault="00614F62" w:rsidP="00614F62">
      <w:pPr>
        <w:pStyle w:val="Example"/>
      </w:pPr>
      <w:r>
        <w:t xml:space="preserve">  &lt;Any Operation attribute at the </w:t>
      </w:r>
      <w:r w:rsidR="002207D0">
        <w:t xml:space="preserve">Job </w:t>
      </w:r>
      <w:r>
        <w:t>level&gt;</w:t>
      </w:r>
    </w:p>
    <w:p w14:paraId="6275D658" w14:textId="77777777" w:rsidR="00614F62" w:rsidRDefault="00614F62" w:rsidP="00614F62">
      <w:pPr>
        <w:pStyle w:val="Example"/>
      </w:pPr>
    </w:p>
    <w:p w14:paraId="5DACDDD6" w14:textId="77777777" w:rsidR="00614F62" w:rsidRDefault="00614F62" w:rsidP="00614F62">
      <w:pPr>
        <w:pStyle w:val="Example"/>
      </w:pPr>
      <w:r w:rsidRPr="00D8112A">
        <w:t>printer-mandatory-job-attributes (1setOf type2 keyword)</w:t>
      </w:r>
      <w:r w:rsidRPr="00D8112A">
        <w:tab/>
        <w:t>[</w:t>
      </w:r>
      <w:r>
        <w:t>PWG5100.13</w:t>
      </w:r>
      <w:r w:rsidRPr="00D8112A">
        <w:t>]</w:t>
      </w:r>
    </w:p>
    <w:p w14:paraId="4BC73BD9" w14:textId="77777777" w:rsidR="00614F62" w:rsidRDefault="00614F62" w:rsidP="00614F62">
      <w:pPr>
        <w:pStyle w:val="Example"/>
      </w:pPr>
      <w:r>
        <w:t xml:space="preserve">  &lt;Any Job Template attribute&gt;</w:t>
      </w:r>
    </w:p>
    <w:p w14:paraId="354FDD42" w14:textId="6059AE67" w:rsidR="00614F62" w:rsidRDefault="00614F62" w:rsidP="00614F62">
      <w:pPr>
        <w:pStyle w:val="Example"/>
      </w:pPr>
      <w:r>
        <w:t xml:space="preserve">  &lt;Any Operation attribute at the </w:t>
      </w:r>
      <w:r w:rsidR="002207D0">
        <w:t xml:space="preserve">Job </w:t>
      </w:r>
      <w:r>
        <w:t>level&gt;</w:t>
      </w:r>
    </w:p>
    <w:p w14:paraId="53E7F641" w14:textId="77777777" w:rsidR="00614F62" w:rsidRDefault="00614F62" w:rsidP="00614F62">
      <w:pPr>
        <w:pStyle w:val="Example"/>
      </w:pPr>
    </w:p>
    <w:p w14:paraId="04DF0E2F" w14:textId="77777777" w:rsidR="00614F62" w:rsidRDefault="00614F62" w:rsidP="00614F62">
      <w:pPr>
        <w:pStyle w:val="Example"/>
      </w:pPr>
      <w:r>
        <w:t>printer-state-reasons (1setOf type2 keyword)</w:t>
      </w:r>
      <w:r>
        <w:tab/>
        <w:t>[RFC8011]</w:t>
      </w:r>
    </w:p>
    <w:p w14:paraId="7C2FCA22" w14:textId="77777777" w:rsidR="00614F62" w:rsidRDefault="00614F62" w:rsidP="00614F62">
      <w:pPr>
        <w:pStyle w:val="Example"/>
      </w:pPr>
      <w:r>
        <w:t xml:space="preserve">  cleaner-life-almost-over</w:t>
      </w:r>
      <w:r>
        <w:tab/>
        <w:t>[PWG5100.13]</w:t>
      </w:r>
    </w:p>
    <w:p w14:paraId="506A68DF" w14:textId="77777777" w:rsidR="00614F62" w:rsidRDefault="00614F62" w:rsidP="00614F62">
      <w:pPr>
        <w:pStyle w:val="Example"/>
      </w:pPr>
      <w:r>
        <w:t xml:space="preserve">  cleaner-life-over</w:t>
      </w:r>
      <w:r>
        <w:tab/>
        <w:t>[PWG5100.13]</w:t>
      </w:r>
    </w:p>
    <w:p w14:paraId="1D4609DB" w14:textId="77777777" w:rsidR="00614F62" w:rsidRDefault="00614F62" w:rsidP="00614F62">
      <w:pPr>
        <w:pStyle w:val="Example"/>
      </w:pPr>
    </w:p>
    <w:p w14:paraId="22F4DE0B" w14:textId="77777777" w:rsidR="00614F62" w:rsidRDefault="00614F62" w:rsidP="00614F62">
      <w:pPr>
        <w:pStyle w:val="Example"/>
      </w:pPr>
      <w:r>
        <w:t>uri-authentication-supported (1setOf type2 keyword)</w:t>
      </w:r>
      <w:r>
        <w:tab/>
        <w:t>[RFC8011]</w:t>
      </w:r>
    </w:p>
    <w:p w14:paraId="26F70A6A" w14:textId="499C7441" w:rsidR="00614F62" w:rsidRPr="000E4567" w:rsidRDefault="00614F62" w:rsidP="005948FD">
      <w:pPr>
        <w:pStyle w:val="Example"/>
      </w:pPr>
      <w:r>
        <w:t xml:space="preserve">  negotiate</w:t>
      </w:r>
      <w:r>
        <w:tab/>
      </w:r>
      <w:r w:rsidR="005948FD">
        <w:tab/>
      </w:r>
      <w:r>
        <w:t>[PWG5100.13]</w:t>
      </w:r>
    </w:p>
    <w:p w14:paraId="7001F1BB" w14:textId="687BE165" w:rsidR="000355BD" w:rsidRDefault="000355BD" w:rsidP="00B9314B">
      <w:pPr>
        <w:pStyle w:val="IEEEStdsLevel2Header"/>
        <w:rPr>
          <w:rFonts w:eastAsia="MS Mincho"/>
        </w:rPr>
      </w:pPr>
      <w:bookmarkStart w:id="1238" w:name="_Toc95162821"/>
      <w:bookmarkStart w:id="1239" w:name="_Toc86756082"/>
      <w:r>
        <w:rPr>
          <w:rFonts w:eastAsia="MS Mincho"/>
        </w:rPr>
        <w:lastRenderedPageBreak/>
        <w:t>Type2 enum Registrations</w:t>
      </w:r>
      <w:bookmarkEnd w:id="1238"/>
      <w:bookmarkEnd w:id="1239"/>
    </w:p>
    <w:p w14:paraId="73C2B6AE" w14:textId="042E1EBB"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enum values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0FE72162" w14:textId="785DA387" w:rsidR="000E4567" w:rsidRPr="000E4567" w:rsidRDefault="0020501B" w:rsidP="000E4567">
      <w:pPr>
        <w:pStyle w:val="Address"/>
        <w:rPr>
          <w:rFonts w:eastAsia="MS Mincho"/>
        </w:rPr>
      </w:pPr>
      <w:hyperlink r:id="rId30" w:history="1">
        <w:r w:rsidR="000C25C4" w:rsidRPr="000C25C4">
          <w:rPr>
            <w:rStyle w:val="Hyperlink"/>
            <w:rFonts w:eastAsia="MS Mincho"/>
          </w:rPr>
          <w:t>https://www.iana.org/assignments/ipp-registrations</w:t>
        </w:r>
      </w:hyperlink>
    </w:p>
    <w:p w14:paraId="30F85CEE"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191DF414" w14:textId="77777777" w:rsidR="000E4567" w:rsidRDefault="000E4567" w:rsidP="00913F32">
      <w:pPr>
        <w:pStyle w:val="Example"/>
      </w:pPr>
      <w:r>
        <w:t>Attributes (attribute syntax)</w:t>
      </w:r>
    </w:p>
    <w:p w14:paraId="2D295698" w14:textId="78DD0718" w:rsidR="000E4567" w:rsidRDefault="000E4567" w:rsidP="00913F32">
      <w:pPr>
        <w:pStyle w:val="Example"/>
      </w:pPr>
      <w:r>
        <w:t xml:space="preserve">  Enum Value</w:t>
      </w:r>
      <w:r w:rsidR="00913F32">
        <w:tab/>
      </w:r>
      <w:r>
        <w:t>Enum Symbolic Name</w:t>
      </w:r>
      <w:r>
        <w:tab/>
        <w:t>Reference</w:t>
      </w:r>
    </w:p>
    <w:p w14:paraId="25EBC8F5" w14:textId="7B1B8017" w:rsidR="000E4567" w:rsidRDefault="000E4567" w:rsidP="00913F32">
      <w:pPr>
        <w:pStyle w:val="Example"/>
      </w:pPr>
      <w:r>
        <w:t xml:space="preserve">  ----------</w:t>
      </w:r>
      <w:r w:rsidR="00913F32">
        <w:tab/>
      </w:r>
      <w:r>
        <w:t>------------------</w:t>
      </w:r>
      <w:r>
        <w:tab/>
        <w:t>---------</w:t>
      </w:r>
    </w:p>
    <w:p w14:paraId="1869DF84" w14:textId="1266FDF6" w:rsidR="004D7C03" w:rsidRDefault="004D7C03" w:rsidP="00913F32">
      <w:pPr>
        <w:pStyle w:val="Example"/>
      </w:pPr>
      <w:r>
        <w:t>finishings</w:t>
      </w:r>
      <w:r w:rsidR="006E4C64">
        <w:t xml:space="preserve"> </w:t>
      </w:r>
      <w:r>
        <w:t>(1setOf type2 enum)</w:t>
      </w:r>
      <w:r>
        <w:tab/>
        <w:t>[RFC8011]</w:t>
      </w:r>
    </w:p>
    <w:p w14:paraId="30B090B6" w14:textId="33282D0E" w:rsidR="004D7C03" w:rsidRDefault="004D7C03" w:rsidP="00913F32">
      <w:pPr>
        <w:pStyle w:val="Example"/>
      </w:pPr>
      <w:r>
        <w:t xml:space="preserve">  60</w:t>
      </w:r>
      <w:r>
        <w:tab/>
        <w:t>trim-after-pages</w:t>
      </w:r>
      <w:r w:rsidR="00AD221F">
        <w:tab/>
      </w:r>
      <w:r>
        <w:t>[PWG5100.13]</w:t>
      </w:r>
    </w:p>
    <w:p w14:paraId="00AC7415" w14:textId="77777777" w:rsidR="004D7C03" w:rsidRDefault="004D7C03" w:rsidP="00913F32">
      <w:pPr>
        <w:pStyle w:val="Example"/>
      </w:pPr>
      <w:r>
        <w:t xml:space="preserve">  61</w:t>
      </w:r>
      <w:r>
        <w:tab/>
        <w:t>trim-after-documents</w:t>
      </w:r>
      <w:r>
        <w:tab/>
        <w:t>[PWG5100.13]</w:t>
      </w:r>
    </w:p>
    <w:p w14:paraId="72EDF48F" w14:textId="77777777" w:rsidR="004D7C03" w:rsidRDefault="004D7C03" w:rsidP="00913F32">
      <w:pPr>
        <w:pStyle w:val="Example"/>
      </w:pPr>
      <w:r>
        <w:t xml:space="preserve">  62</w:t>
      </w:r>
      <w:r>
        <w:tab/>
        <w:t>trim-after-copies</w:t>
      </w:r>
      <w:r>
        <w:tab/>
        <w:t>[PWG5100.13]</w:t>
      </w:r>
    </w:p>
    <w:p w14:paraId="2DCC153A" w14:textId="77777777" w:rsidR="004D7C03" w:rsidRDefault="004D7C03" w:rsidP="00913F32">
      <w:pPr>
        <w:pStyle w:val="Example"/>
      </w:pPr>
      <w:r>
        <w:t xml:space="preserve">  63</w:t>
      </w:r>
      <w:r>
        <w:tab/>
        <w:t>trim-after-job</w:t>
      </w:r>
      <w:r>
        <w:tab/>
        <w:t>[PWG5100.13]</w:t>
      </w:r>
    </w:p>
    <w:p w14:paraId="09571A14" w14:textId="77777777" w:rsidR="004D7C03" w:rsidRDefault="004D7C03" w:rsidP="00913F32">
      <w:pPr>
        <w:pStyle w:val="Example"/>
      </w:pPr>
    </w:p>
    <w:p w14:paraId="6D903A18" w14:textId="77777777" w:rsidR="004D7C03" w:rsidRDefault="004D7C03" w:rsidP="00913F32">
      <w:pPr>
        <w:pStyle w:val="Example"/>
      </w:pPr>
      <w:r>
        <w:t>operations-supported (1setOf type2 enum)</w:t>
      </w:r>
      <w:r>
        <w:tab/>
        <w:t>[RFC8011]</w:t>
      </w:r>
    </w:p>
    <w:p w14:paraId="511199D6" w14:textId="77777777" w:rsidR="004D7C03" w:rsidRDefault="004D7C03" w:rsidP="00913F32">
      <w:pPr>
        <w:pStyle w:val="Example"/>
      </w:pPr>
      <w:r>
        <w:t xml:space="preserve">  0x003C</w:t>
      </w:r>
      <w:r>
        <w:tab/>
        <w:t>Identify-Printer</w:t>
      </w:r>
      <w:r>
        <w:tab/>
        <w:t>[PWG5100.13]</w:t>
      </w:r>
    </w:p>
    <w:p w14:paraId="2B478EF8" w14:textId="77777777" w:rsidR="004D7C03" w:rsidRDefault="004D7C03" w:rsidP="00913F32">
      <w:pPr>
        <w:pStyle w:val="Example"/>
      </w:pPr>
      <w:r>
        <w:t xml:space="preserve">  0x003D</w:t>
      </w:r>
      <w:r>
        <w:tab/>
        <w:t>Validate-Document</w:t>
      </w:r>
      <w:r>
        <w:tab/>
        <w:t>[PWG5100.13]</w:t>
      </w:r>
    </w:p>
    <w:p w14:paraId="73448CF8" w14:textId="77777777" w:rsidR="004D7C03" w:rsidRDefault="004D7C03" w:rsidP="00913F32">
      <w:pPr>
        <w:pStyle w:val="Example"/>
      </w:pPr>
    </w:p>
    <w:p w14:paraId="27E0EDDF" w14:textId="77777777" w:rsidR="004D7C03" w:rsidRDefault="004D7C03" w:rsidP="00913F32">
      <w:pPr>
        <w:pStyle w:val="Example"/>
      </w:pPr>
      <w:r>
        <w:t>orientation-requested (type2 enum)</w:t>
      </w:r>
      <w:r>
        <w:tab/>
        <w:t>[RFC8011]</w:t>
      </w:r>
    </w:p>
    <w:p w14:paraId="7B124D83" w14:textId="77777777" w:rsidR="004D7C03" w:rsidRPr="00A24FDB" w:rsidRDefault="004D7C03" w:rsidP="00913F32">
      <w:pPr>
        <w:pStyle w:val="Example"/>
      </w:pPr>
      <w:r>
        <w:t xml:space="preserve">  7</w:t>
      </w:r>
      <w:r>
        <w:tab/>
        <w:t>none</w:t>
      </w:r>
      <w:r>
        <w:tab/>
        <w:t>[PWG5100.13]</w:t>
      </w:r>
    </w:p>
    <w:p w14:paraId="31AD82B3" w14:textId="2648A151" w:rsidR="000355BD" w:rsidRDefault="000355BD" w:rsidP="00B9314B">
      <w:pPr>
        <w:pStyle w:val="IEEEStdsLevel2Header"/>
        <w:rPr>
          <w:rFonts w:eastAsia="MS Mincho"/>
        </w:rPr>
      </w:pPr>
      <w:bookmarkStart w:id="1240" w:name="_Toc95162822"/>
      <w:bookmarkStart w:id="1241" w:name="_Toc86756083"/>
      <w:r>
        <w:rPr>
          <w:rFonts w:eastAsia="MS Mincho"/>
        </w:rPr>
        <w:t>Operation Registrations</w:t>
      </w:r>
      <w:bookmarkEnd w:id="1240"/>
      <w:bookmarkEnd w:id="1241"/>
    </w:p>
    <w:p w14:paraId="3828C792" w14:textId="645B619B"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operations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Pr="000E4567">
        <w:rPr>
          <w:rFonts w:eastAsia="MS Mincho"/>
        </w:rPr>
        <w:t xml:space="preserve"> </w:t>
      </w:r>
      <w:r w:rsidR="00817928">
        <w:rPr>
          <w:rFonts w:eastAsia="MS Mincho"/>
        </w:rPr>
        <w:t>in the following location</w:t>
      </w:r>
      <w:r w:rsidRPr="000E4567">
        <w:rPr>
          <w:rFonts w:eastAsia="MS Mincho"/>
        </w:rPr>
        <w:t>:</w:t>
      </w:r>
    </w:p>
    <w:p w14:paraId="0F7D1072" w14:textId="20BC5545" w:rsidR="000E4567" w:rsidRPr="000E4567" w:rsidRDefault="0020501B" w:rsidP="000E4567">
      <w:pPr>
        <w:pStyle w:val="Address"/>
        <w:rPr>
          <w:rFonts w:eastAsia="MS Mincho"/>
        </w:rPr>
      </w:pPr>
      <w:hyperlink r:id="rId31" w:history="1">
        <w:r w:rsidR="000C25C4" w:rsidRPr="000C25C4">
          <w:rPr>
            <w:rStyle w:val="Hyperlink"/>
            <w:rFonts w:eastAsia="MS Mincho"/>
          </w:rPr>
          <w:t>https://www.iana.org/assignments/ipp-registrations</w:t>
        </w:r>
      </w:hyperlink>
    </w:p>
    <w:p w14:paraId="4BECA82D"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238F7B82" w14:textId="4517AA69" w:rsidR="00771903" w:rsidRDefault="004B7A0E" w:rsidP="00913F32">
      <w:pPr>
        <w:pStyle w:val="Example"/>
      </w:pPr>
      <w:r>
        <w:tab/>
      </w:r>
      <w:r w:rsidR="00771903">
        <w:t>Operation Name</w:t>
      </w:r>
      <w:r w:rsidR="00771903">
        <w:tab/>
        <w:t>Reference</w:t>
      </w:r>
    </w:p>
    <w:p w14:paraId="5281E904" w14:textId="18D04EA7" w:rsidR="00771903" w:rsidRDefault="004B7A0E" w:rsidP="00913F32">
      <w:pPr>
        <w:pStyle w:val="Example"/>
      </w:pPr>
      <w:r>
        <w:tab/>
      </w:r>
      <w:r w:rsidR="00771903">
        <w:t>--------------</w:t>
      </w:r>
      <w:r w:rsidR="00771903">
        <w:tab/>
        <w:t>---------</w:t>
      </w:r>
    </w:p>
    <w:p w14:paraId="0A5DE70F" w14:textId="40F1B29D" w:rsidR="00362D78" w:rsidRDefault="004B7A0E" w:rsidP="00913F32">
      <w:pPr>
        <w:pStyle w:val="Example"/>
      </w:pPr>
      <w:r>
        <w:tab/>
      </w:r>
      <w:r w:rsidR="00362D78">
        <w:t>Create-Job (extension)</w:t>
      </w:r>
      <w:r w:rsidR="00362D78">
        <w:tab/>
        <w:t>[PWG5100.13]</w:t>
      </w:r>
    </w:p>
    <w:p w14:paraId="4F75EAD0" w14:textId="0E375294" w:rsidR="00362D78" w:rsidRDefault="004B7A0E" w:rsidP="00913F32">
      <w:pPr>
        <w:pStyle w:val="Example"/>
      </w:pPr>
      <w:r>
        <w:tab/>
      </w:r>
      <w:r w:rsidR="00362D78">
        <w:t>Create-Job-Subscription (extension)</w:t>
      </w:r>
      <w:r w:rsidR="00362D78">
        <w:tab/>
        <w:t>[PWG5100.13]</w:t>
      </w:r>
    </w:p>
    <w:p w14:paraId="79BE0886" w14:textId="5FFE02FF" w:rsidR="00362D78" w:rsidRDefault="004B7A0E" w:rsidP="00913F32">
      <w:pPr>
        <w:pStyle w:val="Example"/>
      </w:pPr>
      <w:r>
        <w:tab/>
      </w:r>
      <w:r w:rsidR="00362D78">
        <w:t>Create-Printer-Subscription (extension)</w:t>
      </w:r>
      <w:r w:rsidR="00362D78">
        <w:tab/>
        <w:t>[PWG5100.13]</w:t>
      </w:r>
    </w:p>
    <w:p w14:paraId="0A59EA27" w14:textId="2D94BB14" w:rsidR="00362D78" w:rsidRDefault="004B7A0E" w:rsidP="00913F32">
      <w:pPr>
        <w:pStyle w:val="Example"/>
      </w:pPr>
      <w:r>
        <w:tab/>
      </w:r>
      <w:r w:rsidR="00362D78">
        <w:t>Get-Documents (extension)</w:t>
      </w:r>
      <w:r w:rsidR="00362D78">
        <w:tab/>
        <w:t>[PWG5100.13]</w:t>
      </w:r>
    </w:p>
    <w:p w14:paraId="36789C2E" w14:textId="5BA391B8" w:rsidR="00362D78" w:rsidRDefault="004B7A0E" w:rsidP="00913F32">
      <w:pPr>
        <w:pStyle w:val="Example"/>
      </w:pPr>
      <w:r>
        <w:tab/>
      </w:r>
      <w:r w:rsidR="00362D78">
        <w:t>Get-Jobs (extension)</w:t>
      </w:r>
      <w:r w:rsidR="00362D78">
        <w:tab/>
        <w:t>[PWG5100.13]</w:t>
      </w:r>
    </w:p>
    <w:p w14:paraId="4C0C6B86" w14:textId="4E092CD7" w:rsidR="00362D78" w:rsidRDefault="004B7A0E" w:rsidP="00913F32">
      <w:pPr>
        <w:pStyle w:val="Example"/>
      </w:pPr>
      <w:r>
        <w:tab/>
      </w:r>
      <w:r w:rsidR="00362D78">
        <w:t>Get-Printer-Attributes (extension)</w:t>
      </w:r>
      <w:r w:rsidR="00362D78">
        <w:tab/>
        <w:t>[PWG5100.13]</w:t>
      </w:r>
    </w:p>
    <w:p w14:paraId="1385D337" w14:textId="729B3767" w:rsidR="00362D78" w:rsidRDefault="004B7A0E" w:rsidP="00913F32">
      <w:pPr>
        <w:pStyle w:val="Example"/>
      </w:pPr>
      <w:r>
        <w:tab/>
      </w:r>
      <w:r w:rsidR="00362D78">
        <w:t>Get-Subscriptions (extension)</w:t>
      </w:r>
      <w:r w:rsidR="00362D78">
        <w:tab/>
        <w:t>[PWG5100.13]</w:t>
      </w:r>
    </w:p>
    <w:p w14:paraId="1004AF2A" w14:textId="02ADF854" w:rsidR="00362D78" w:rsidRDefault="004B7A0E" w:rsidP="00913F32">
      <w:pPr>
        <w:pStyle w:val="Example"/>
      </w:pPr>
      <w:r>
        <w:tab/>
      </w:r>
      <w:r w:rsidR="00362D78">
        <w:t>Identify-Printer</w:t>
      </w:r>
      <w:r w:rsidR="00362D78">
        <w:tab/>
        <w:t>[PWG5100.13]</w:t>
      </w:r>
    </w:p>
    <w:p w14:paraId="1EC08AFE" w14:textId="3875FBE0" w:rsidR="00362D78" w:rsidRDefault="004B7A0E" w:rsidP="00913F32">
      <w:pPr>
        <w:pStyle w:val="Example"/>
      </w:pPr>
      <w:r>
        <w:tab/>
      </w:r>
      <w:r w:rsidR="00362D78">
        <w:t>Print-Job (extension)</w:t>
      </w:r>
      <w:r w:rsidR="00362D78">
        <w:tab/>
        <w:t>[PWG5100.13]</w:t>
      </w:r>
    </w:p>
    <w:p w14:paraId="5BA0F69B" w14:textId="3654CBC2" w:rsidR="00362D78" w:rsidRDefault="004B7A0E" w:rsidP="00913F32">
      <w:pPr>
        <w:pStyle w:val="Example"/>
      </w:pPr>
      <w:r>
        <w:tab/>
      </w:r>
      <w:r w:rsidR="00362D78">
        <w:t>Print-URI (extension)</w:t>
      </w:r>
      <w:r w:rsidR="00362D78">
        <w:tab/>
        <w:t>[PWG5100.13]</w:t>
      </w:r>
    </w:p>
    <w:p w14:paraId="49218B53" w14:textId="6A60CC05" w:rsidR="00362D78" w:rsidRDefault="004B7A0E" w:rsidP="00913F32">
      <w:pPr>
        <w:pStyle w:val="Example"/>
      </w:pPr>
      <w:r>
        <w:tab/>
      </w:r>
      <w:r w:rsidR="00362D78">
        <w:t>Send-Document (extension)</w:t>
      </w:r>
      <w:r w:rsidR="00362D78">
        <w:tab/>
        <w:t>[PWG5100.13]</w:t>
      </w:r>
    </w:p>
    <w:p w14:paraId="26EAC206" w14:textId="1BBE297B" w:rsidR="00362D78" w:rsidRDefault="004B7A0E" w:rsidP="00913F32">
      <w:pPr>
        <w:pStyle w:val="Example"/>
      </w:pPr>
      <w:r>
        <w:tab/>
      </w:r>
      <w:r w:rsidR="00362D78">
        <w:t>Send-URI (extension)</w:t>
      </w:r>
      <w:r w:rsidR="00362D78">
        <w:tab/>
        <w:t>[PWG5100.13]</w:t>
      </w:r>
    </w:p>
    <w:p w14:paraId="172235FA" w14:textId="16A96402" w:rsidR="00362D78" w:rsidRDefault="004B7A0E" w:rsidP="00913F32">
      <w:pPr>
        <w:pStyle w:val="Example"/>
      </w:pPr>
      <w:r>
        <w:tab/>
      </w:r>
      <w:r w:rsidR="00362D78">
        <w:t>Validate-Document</w:t>
      </w:r>
      <w:r w:rsidR="00362D78">
        <w:tab/>
        <w:t>[PWG5100.13]</w:t>
      </w:r>
    </w:p>
    <w:p w14:paraId="167D6A7A" w14:textId="7E5DE8B3" w:rsidR="00362D78" w:rsidRPr="000E4567" w:rsidRDefault="004B7A0E" w:rsidP="00913F32">
      <w:pPr>
        <w:pStyle w:val="Example"/>
      </w:pPr>
      <w:r>
        <w:tab/>
      </w:r>
      <w:r w:rsidR="00362D78">
        <w:t>Validate-Job (extension)</w:t>
      </w:r>
      <w:r w:rsidR="00362D78">
        <w:tab/>
        <w:t>[PWG5100.13]</w:t>
      </w:r>
    </w:p>
    <w:p w14:paraId="7E15D2E5" w14:textId="000F2294" w:rsidR="000355BD" w:rsidRDefault="000355BD" w:rsidP="00B9314B">
      <w:pPr>
        <w:pStyle w:val="IEEEStdsLevel2Header"/>
        <w:rPr>
          <w:rFonts w:eastAsia="MS Mincho"/>
        </w:rPr>
      </w:pPr>
      <w:bookmarkStart w:id="1242" w:name="_Toc95162823"/>
      <w:bookmarkStart w:id="1243" w:name="_Toc86756084"/>
      <w:r>
        <w:rPr>
          <w:rFonts w:eastAsia="MS Mincho"/>
        </w:rPr>
        <w:lastRenderedPageBreak/>
        <w:t>Status Code Registrations</w:t>
      </w:r>
      <w:bookmarkEnd w:id="1242"/>
      <w:bookmarkEnd w:id="1243"/>
    </w:p>
    <w:p w14:paraId="20CE0FB9" w14:textId="53071E04" w:rsidR="000E4567" w:rsidRPr="000E4567" w:rsidRDefault="000E4567" w:rsidP="000E4567">
      <w:pPr>
        <w:pStyle w:val="IEEEStdsParagraph"/>
        <w:rPr>
          <w:rFonts w:eastAsia="MS Mincho"/>
        </w:rPr>
      </w:pPr>
      <w:r w:rsidRPr="000E4567">
        <w:rPr>
          <w:rFonts w:eastAsia="MS Mincho"/>
        </w:rPr>
        <w:t xml:space="preserve">The </w:t>
      </w:r>
      <w:r w:rsidR="002B7460">
        <w:rPr>
          <w:rFonts w:eastAsia="MS Mincho"/>
        </w:rPr>
        <w:t>status codes</w:t>
      </w:r>
      <w:r w:rsidRPr="000E4567">
        <w:rPr>
          <w:rFonts w:eastAsia="MS Mincho"/>
        </w:rPr>
        <w:t xml:space="preserve"> defined in this </w:t>
      </w:r>
      <w:r w:rsidR="001C14CB">
        <w:rPr>
          <w:rFonts w:eastAsia="MS Mincho"/>
        </w:rPr>
        <w:t>specification</w:t>
      </w:r>
      <w:r w:rsidR="001C14CB" w:rsidRPr="000E4567">
        <w:rPr>
          <w:rFonts w:eastAsia="MS Mincho"/>
        </w:rPr>
        <w:t xml:space="preserve"> </w:t>
      </w:r>
      <w:r w:rsidRPr="000E4567">
        <w:rPr>
          <w:rFonts w:eastAsia="MS Mincho"/>
        </w:rPr>
        <w:t xml:space="preserve">will be published by IANA according to the procedures in </w:t>
      </w:r>
      <w:r w:rsidR="007E12FD">
        <w:rPr>
          <w:rFonts w:eastAsia="MS Mincho"/>
        </w:rPr>
        <w:t xml:space="preserve">the </w:t>
      </w:r>
      <w:r w:rsidR="007E12FD" w:rsidRPr="000E4567">
        <w:rPr>
          <w:rFonts w:eastAsia="MS Mincho"/>
        </w:rPr>
        <w:t>I</w:t>
      </w:r>
      <w:r w:rsidR="007E12FD">
        <w:rPr>
          <w:rFonts w:eastAsia="MS Mincho"/>
        </w:rPr>
        <w:t xml:space="preserve">nternet Printing Protocol/1.1 </w:t>
      </w:r>
      <w:r w:rsidR="005A3FD1">
        <w:rPr>
          <w:rFonts w:eastAsia="MS Mincho"/>
        </w:rPr>
        <w:fldChar w:fldCharType="begin"/>
      </w:r>
      <w:r w:rsidR="005A3FD1">
        <w:rPr>
          <w:rFonts w:eastAsia="MS Mincho"/>
        </w:rPr>
        <w:instrText xml:space="preserve"> REF STD92 \h </w:instrText>
      </w:r>
      <w:r w:rsidR="005A3FD1">
        <w:rPr>
          <w:rFonts w:eastAsia="MS Mincho"/>
        </w:rPr>
      </w:r>
      <w:r w:rsidR="005A3FD1">
        <w:rPr>
          <w:rFonts w:eastAsia="MS Mincho"/>
        </w:rPr>
        <w:fldChar w:fldCharType="separate"/>
      </w:r>
      <w:r w:rsidR="00D6659E" w:rsidRPr="003A6A5B">
        <w:t>[</w:t>
      </w:r>
      <w:r w:rsidR="00D6659E">
        <w:t>STD92</w:t>
      </w:r>
      <w:r w:rsidR="00D6659E" w:rsidRPr="003A6A5B">
        <w:t>]</w:t>
      </w:r>
      <w:r w:rsidR="005A3FD1">
        <w:rPr>
          <w:rFonts w:eastAsia="MS Mincho"/>
        </w:rPr>
        <w:fldChar w:fldCharType="end"/>
      </w:r>
      <w:r w:rsidR="007E12FD" w:rsidRPr="000E4567">
        <w:rPr>
          <w:rFonts w:eastAsia="MS Mincho"/>
        </w:rPr>
        <w:t xml:space="preserve"> </w:t>
      </w:r>
      <w:r w:rsidR="00817928">
        <w:rPr>
          <w:rFonts w:eastAsia="MS Mincho"/>
        </w:rPr>
        <w:t>in the following location</w:t>
      </w:r>
      <w:r w:rsidRPr="000E4567">
        <w:rPr>
          <w:rFonts w:eastAsia="MS Mincho"/>
        </w:rPr>
        <w:t>:</w:t>
      </w:r>
    </w:p>
    <w:p w14:paraId="1C3DF604" w14:textId="53175D30" w:rsidR="000E4567" w:rsidRPr="000E4567" w:rsidRDefault="0020501B" w:rsidP="000E4567">
      <w:pPr>
        <w:pStyle w:val="Address"/>
        <w:rPr>
          <w:rFonts w:eastAsia="MS Mincho"/>
        </w:rPr>
      </w:pPr>
      <w:hyperlink r:id="rId32" w:history="1">
        <w:r w:rsidR="000C25C4" w:rsidRPr="000C25C4">
          <w:rPr>
            <w:rStyle w:val="Hyperlink"/>
            <w:rFonts w:eastAsia="MS Mincho"/>
          </w:rPr>
          <w:t>https://www.iana.org/assignments/ipp-registrations</w:t>
        </w:r>
      </w:hyperlink>
    </w:p>
    <w:p w14:paraId="1013BEB7" w14:textId="77777777" w:rsidR="000E4567" w:rsidRPr="000E4567" w:rsidRDefault="000E4567" w:rsidP="000E4567">
      <w:pPr>
        <w:pStyle w:val="IEEEStdsParagraph"/>
        <w:rPr>
          <w:rFonts w:eastAsia="MS Mincho"/>
        </w:rPr>
      </w:pPr>
      <w:r w:rsidRPr="000E4567">
        <w:rPr>
          <w:rFonts w:eastAsia="MS Mincho"/>
        </w:rPr>
        <w:t>The registry entries will contain the following information:</w:t>
      </w:r>
    </w:p>
    <w:p w14:paraId="7782D517" w14:textId="011CF402" w:rsidR="00771903" w:rsidRDefault="00771903" w:rsidP="00913F32">
      <w:pPr>
        <w:pStyle w:val="Example"/>
      </w:pPr>
      <w:r>
        <w:t xml:space="preserve">Value    </w:t>
      </w:r>
      <w:r w:rsidR="0018349C">
        <w:t xml:space="preserve"> </w:t>
      </w:r>
      <w:r>
        <w:t>Status Code Name</w:t>
      </w:r>
      <w:r>
        <w:tab/>
        <w:t>Reference</w:t>
      </w:r>
    </w:p>
    <w:p w14:paraId="7135C8B1" w14:textId="753A7376" w:rsidR="00771903" w:rsidRDefault="00771903" w:rsidP="00913F32">
      <w:pPr>
        <w:pStyle w:val="Example"/>
      </w:pPr>
      <w:r>
        <w:t xml:space="preserve">------   </w:t>
      </w:r>
      <w:r w:rsidR="0018349C">
        <w:t xml:space="preserve"> </w:t>
      </w:r>
      <w:r>
        <w:t>---------------------------------------------</w:t>
      </w:r>
      <w:r>
        <w:tab/>
        <w:t>---------</w:t>
      </w:r>
    </w:p>
    <w:p w14:paraId="2A208B55" w14:textId="77777777" w:rsidR="00771903" w:rsidRDefault="00771903" w:rsidP="00913F32">
      <w:pPr>
        <w:pStyle w:val="Example"/>
      </w:pPr>
      <w:r>
        <w:t>0x0400:0x04FF - Client Error:</w:t>
      </w:r>
    </w:p>
    <w:p w14:paraId="0B2CDF8B" w14:textId="3E84E622" w:rsidR="003A038E" w:rsidRDefault="003A038E" w:rsidP="00913F32">
      <w:pPr>
        <w:pStyle w:val="Example"/>
      </w:pPr>
      <w:r>
        <w:t xml:space="preserve"> 0x0418   client-error-document-password-error</w:t>
      </w:r>
      <w:r w:rsidR="00B94F21">
        <w:tab/>
      </w:r>
      <w:r>
        <w:t>[PWG5100.13]</w:t>
      </w:r>
    </w:p>
    <w:p w14:paraId="53888A4C" w14:textId="2353ADDE" w:rsidR="003A038E" w:rsidRDefault="003A038E" w:rsidP="00913F32">
      <w:pPr>
        <w:pStyle w:val="Example"/>
      </w:pPr>
      <w:r>
        <w:t xml:space="preserve"> 0x0419   client-error-document-permission-error</w:t>
      </w:r>
      <w:r>
        <w:tab/>
        <w:t>[PWG5100.13]</w:t>
      </w:r>
    </w:p>
    <w:p w14:paraId="382E654B" w14:textId="4A4585F6" w:rsidR="003A038E" w:rsidRDefault="0064047C" w:rsidP="00913F32">
      <w:pPr>
        <w:pStyle w:val="Example"/>
      </w:pPr>
      <w:r>
        <w:t xml:space="preserve"> </w:t>
      </w:r>
      <w:r w:rsidR="003A038E">
        <w:t>0x041A   client-error-document-security-error</w:t>
      </w:r>
      <w:r w:rsidR="003A038E">
        <w:tab/>
        <w:t>[PWG5100.13]</w:t>
      </w:r>
    </w:p>
    <w:p w14:paraId="66F0C65C" w14:textId="626E5CD1" w:rsidR="003A038E" w:rsidRDefault="0064047C" w:rsidP="00913F32">
      <w:pPr>
        <w:pStyle w:val="Example"/>
      </w:pPr>
      <w:r>
        <w:t xml:space="preserve"> </w:t>
      </w:r>
      <w:r w:rsidR="003A038E">
        <w:t>0x041B   client-error-document-unprintable-error</w:t>
      </w:r>
      <w:r w:rsidR="003A038E">
        <w:tab/>
        <w:t>[PWG5100.13]</w:t>
      </w:r>
    </w:p>
    <w:p w14:paraId="59626B30" w14:textId="32A3B35F" w:rsidR="00CD062A" w:rsidRDefault="006A54F6" w:rsidP="0064047C">
      <w:pPr>
        <w:pStyle w:val="IEEEStdsLevel1Header"/>
        <w:rPr>
          <w:rFonts w:eastAsia="MS Mincho"/>
        </w:rPr>
      </w:pPr>
      <w:bookmarkStart w:id="1244" w:name="_Ref20126699"/>
      <w:bookmarkStart w:id="1245" w:name="_Toc263650617"/>
      <w:bookmarkStart w:id="1246" w:name="_Toc95162824"/>
      <w:bookmarkStart w:id="1247" w:name="_Toc86756085"/>
      <w:r>
        <w:rPr>
          <w:rFonts w:eastAsia="MS Mincho"/>
        </w:rPr>
        <w:t>Overview of Changes</w:t>
      </w:r>
      <w:bookmarkEnd w:id="1244"/>
      <w:bookmarkEnd w:id="1246"/>
      <w:bookmarkEnd w:id="1247"/>
    </w:p>
    <w:p w14:paraId="4D251AF4" w14:textId="118A3349" w:rsidR="006436B8" w:rsidRDefault="00FE428D" w:rsidP="00B9314B">
      <w:pPr>
        <w:pStyle w:val="IEEEStdsLevel2Header"/>
      </w:pPr>
      <w:bookmarkStart w:id="1248" w:name="_Toc95162825"/>
      <w:bookmarkStart w:id="1249" w:name="_Toc86756086"/>
      <w:r w:rsidRPr="00FE428D">
        <w:t>IPP Driverless Printing Extensions v.2.0</w:t>
      </w:r>
      <w:bookmarkEnd w:id="1248"/>
      <w:bookmarkEnd w:id="1249"/>
    </w:p>
    <w:p w14:paraId="7DDE328F" w14:textId="0ADD211F" w:rsidR="006033E5" w:rsidRDefault="00842798" w:rsidP="006033E5">
      <w:pPr>
        <w:pStyle w:val="IEEEStdsParagraph"/>
        <w:rPr>
          <w:rFonts w:eastAsia="MS Mincho"/>
        </w:rPr>
      </w:pPr>
      <w:r>
        <w:rPr>
          <w:rFonts w:eastAsia="MS Mincho"/>
        </w:rPr>
        <w:t xml:space="preserve">The following changes were made to IPP Job and Printer Extensions - Set 3 </w:t>
      </w:r>
      <w:r>
        <w:rPr>
          <w:rFonts w:eastAsia="MS Mincho"/>
        </w:rPr>
        <w:fldChar w:fldCharType="begin"/>
      </w:r>
      <w:r>
        <w:rPr>
          <w:rFonts w:eastAsia="MS Mincho"/>
        </w:rPr>
        <w:instrText xml:space="preserve"> REF PWG5100_13_2012 \h </w:instrText>
      </w:r>
      <w:r>
        <w:rPr>
          <w:rFonts w:eastAsia="MS Mincho"/>
        </w:rPr>
      </w:r>
      <w:r>
        <w:rPr>
          <w:rFonts w:eastAsia="MS Mincho"/>
        </w:rPr>
        <w:fldChar w:fldCharType="separate"/>
      </w:r>
      <w:r w:rsidR="00D6659E">
        <w:t>[PWG5100.13-2012]</w:t>
      </w:r>
      <w:r>
        <w:rPr>
          <w:rFonts w:eastAsia="MS Mincho"/>
        </w:rPr>
        <w:fldChar w:fldCharType="end"/>
      </w:r>
      <w:r>
        <w:rPr>
          <w:rFonts w:eastAsia="MS Mincho"/>
        </w:rPr>
        <w:t>:</w:t>
      </w:r>
    </w:p>
    <w:p w14:paraId="010B81FB" w14:textId="335A1F89" w:rsidR="00530607" w:rsidRDefault="00530607" w:rsidP="00AA09EF">
      <w:pPr>
        <w:pStyle w:val="IEEEStdsParagraph"/>
        <w:numPr>
          <w:ilvl w:val="0"/>
          <w:numId w:val="12"/>
        </w:numPr>
      </w:pPr>
      <w:r>
        <w:t>Renamed the specification to have a more specific and meaningful title</w:t>
      </w:r>
      <w:r w:rsidR="00CE625A">
        <w:t>;</w:t>
      </w:r>
    </w:p>
    <w:p w14:paraId="31861D54" w14:textId="604C4AA5" w:rsidR="00530607" w:rsidRDefault="00530607" w:rsidP="00AA09EF">
      <w:pPr>
        <w:pStyle w:val="IEEEStdsParagraph"/>
        <w:numPr>
          <w:ilvl w:val="0"/>
          <w:numId w:val="12"/>
        </w:numPr>
      </w:pPr>
      <w:r>
        <w:t>Resolved all errata from PWG errata tracking site (</w:t>
      </w:r>
      <w:hyperlink r:id="rId33" w:history="1">
        <w:r w:rsidRPr="00C218D5">
          <w:rPr>
            <w:rStyle w:val="Hyperlink"/>
          </w:rPr>
          <w:t>https://www.pwg.org/dynamo/issues.php?L+P-1+S-2+I0+E0+Z13+Q</w:t>
        </w:r>
      </w:hyperlink>
      <w:r>
        <w:t>)</w:t>
      </w:r>
      <w:r w:rsidR="00CE625A">
        <w:t>;</w:t>
      </w:r>
    </w:p>
    <w:p w14:paraId="678405FB" w14:textId="7F04C612" w:rsidR="00AD18D7" w:rsidRDefault="00C2610A" w:rsidP="00AA09EF">
      <w:pPr>
        <w:pStyle w:val="IEEEStdsParagraph"/>
        <w:numPr>
          <w:ilvl w:val="0"/>
          <w:numId w:val="12"/>
        </w:numPr>
      </w:pPr>
      <w:r>
        <w:t>Imported the IPP Presets registration document definitions to add them to this specification</w:t>
      </w:r>
      <w:r w:rsidR="00A40E47">
        <w:t>, and extended it by d</w:t>
      </w:r>
      <w:r w:rsidR="00952340">
        <w:t>efin</w:t>
      </w:r>
      <w:r w:rsidR="00A40E47">
        <w:t xml:space="preserve">ing </w:t>
      </w:r>
      <w:r w:rsidR="00952340">
        <w:t>the new "</w:t>
      </w:r>
      <w:r w:rsidR="009203E5">
        <w:t>preset-category</w:t>
      </w:r>
      <w:r w:rsidR="00952340">
        <w:t xml:space="preserve">" </w:t>
      </w:r>
      <w:r w:rsidR="009203E5">
        <w:t>member attribute</w:t>
      </w:r>
      <w:r w:rsidR="008D76CC">
        <w:t xml:space="preserve"> to </w:t>
      </w:r>
      <w:r w:rsidR="00AD18D7">
        <w:t>provide a modern replacement for the venerable but non-extensible "print-quality" attribute</w:t>
      </w:r>
      <w:r w:rsidR="00A40E47">
        <w:t>;</w:t>
      </w:r>
    </w:p>
    <w:p w14:paraId="29282EAE" w14:textId="38BBC5D5" w:rsidR="009826BE" w:rsidRDefault="009826BE" w:rsidP="00AA09EF">
      <w:pPr>
        <w:pStyle w:val="IEEEStdsParagraph"/>
        <w:numPr>
          <w:ilvl w:val="0"/>
          <w:numId w:val="12"/>
        </w:numPr>
      </w:pPr>
      <w:r>
        <w:t xml:space="preserve">Defined the new "client-info" </w:t>
      </w:r>
      <w:r w:rsidR="00BE40D8">
        <w:t xml:space="preserve">operation attribute to replace "document-format-details" for reporting </w:t>
      </w:r>
      <w:r w:rsidR="007168E7">
        <w:t xml:space="preserve">client </w:t>
      </w:r>
      <w:r w:rsidR="00B705AB">
        <w:t>accounting information</w:t>
      </w:r>
      <w:r w:rsidR="00CE625A">
        <w:t>;</w:t>
      </w:r>
    </w:p>
    <w:p w14:paraId="33613417" w14:textId="055316A1" w:rsidR="00820614" w:rsidRDefault="00B759DD" w:rsidP="00AA09EF">
      <w:pPr>
        <w:pStyle w:val="IEEEStdsParagraph"/>
        <w:numPr>
          <w:ilvl w:val="0"/>
          <w:numId w:val="12"/>
        </w:numPr>
      </w:pPr>
      <w:r>
        <w:t>Defined</w:t>
      </w:r>
      <w:r w:rsidR="00820614">
        <w:t xml:space="preserve"> the new "requesting-user-uri-schemes-supported" Printer Description attribute</w:t>
      </w:r>
      <w:r w:rsidR="00CE625A">
        <w:t>;</w:t>
      </w:r>
    </w:p>
    <w:p w14:paraId="1E0D4285" w14:textId="73B262F7" w:rsidR="009404F6" w:rsidRDefault="009404F6" w:rsidP="00AA09EF">
      <w:pPr>
        <w:pStyle w:val="IEEEStdsParagraph"/>
        <w:numPr>
          <w:ilvl w:val="0"/>
          <w:numId w:val="12"/>
        </w:numPr>
      </w:pPr>
      <w:r>
        <w:t xml:space="preserve">Imported the </w:t>
      </w:r>
      <w:r w:rsidR="005F1963" w:rsidRPr="005F1963">
        <w:t xml:space="preserve">"jpeg-k-octets-supported", "jpeg-x-dimension-supported", "jpeg-y-dimension-supported", "pdf-k-octets-supported", "pdf-versions-supported", "print-scaling-default", "print-scaling-supported", "printer-dns-sd-name", and "printer-kind" Printer Description attributes </w:t>
      </w:r>
      <w:r w:rsidR="00047ED5">
        <w:t>from PWG 5100.16-</w:t>
      </w:r>
      <w:r w:rsidR="005F1963">
        <w:t>2013</w:t>
      </w:r>
      <w:r w:rsidR="00CE625A">
        <w:t>;</w:t>
      </w:r>
    </w:p>
    <w:p w14:paraId="3E050AE7" w14:textId="0040357D" w:rsidR="00530607" w:rsidRDefault="00530607" w:rsidP="00AA09EF">
      <w:pPr>
        <w:pStyle w:val="IEEEStdsParagraph"/>
        <w:numPr>
          <w:ilvl w:val="0"/>
          <w:numId w:val="12"/>
        </w:numPr>
      </w:pPr>
      <w:r>
        <w:t>Reviewed and rewrote a number of the use cases and added new use cases that should have already been there</w:t>
      </w:r>
      <w:r w:rsidR="00CE625A">
        <w:t>;</w:t>
      </w:r>
    </w:p>
    <w:p w14:paraId="671FB7F2" w14:textId="3E4C0981" w:rsidR="00530607" w:rsidRDefault="00BE6A3B" w:rsidP="00CE625A">
      <w:pPr>
        <w:pStyle w:val="IEEEStdsParagraph"/>
        <w:numPr>
          <w:ilvl w:val="0"/>
          <w:numId w:val="12"/>
        </w:numPr>
      </w:pPr>
      <w:r>
        <w:lastRenderedPageBreak/>
        <w:t>Rewrote the descriptions for "printer-input-tray", "printer-output-tray" and "printer-supply" to make them more concise</w:t>
      </w:r>
      <w:r w:rsidR="00CE625A">
        <w:t xml:space="preserve"> and precise;</w:t>
      </w:r>
    </w:p>
    <w:p w14:paraId="167BF0C5" w14:textId="694DABE7" w:rsidR="000C3DD6" w:rsidRDefault="000C3DD6" w:rsidP="00AA09EF">
      <w:pPr>
        <w:pStyle w:val="IEEEStdsParagraph"/>
        <w:numPr>
          <w:ilvl w:val="0"/>
          <w:numId w:val="12"/>
        </w:numPr>
      </w:pPr>
      <w:r>
        <w:t>Added message catalog syntax extensions and semantics for "_tooltip" and "_helpurl" (content from the latest draft of HELPME)</w:t>
      </w:r>
      <w:r w:rsidR="00CE625A">
        <w:t>;</w:t>
      </w:r>
    </w:p>
    <w:p w14:paraId="2BD0722F" w14:textId="25ACBAF3" w:rsidR="000C3DD6" w:rsidRDefault="000C3DD6" w:rsidP="00AA09EF">
      <w:pPr>
        <w:pStyle w:val="IEEEStdsParagraph"/>
        <w:numPr>
          <w:ilvl w:val="0"/>
          <w:numId w:val="12"/>
        </w:numPr>
      </w:pPr>
      <w:r>
        <w:t>Added extensions to "print-color-mode" and "print-quality" (content from the latest draft of PQI)</w:t>
      </w:r>
      <w:r w:rsidR="00CE625A">
        <w:t>;</w:t>
      </w:r>
    </w:p>
    <w:p w14:paraId="76B94CE3" w14:textId="491E4F0E" w:rsidR="000C3DD6" w:rsidRDefault="000C3DD6" w:rsidP="00AA09EF">
      <w:pPr>
        <w:pStyle w:val="IEEEStdsParagraph"/>
        <w:numPr>
          <w:ilvl w:val="0"/>
          <w:numId w:val="12"/>
        </w:numPr>
      </w:pPr>
      <w:r>
        <w:t>Added "print-color-mode-icc-profiles" and "print-quality-hints-supported" (content from the latest draft of PQI)</w:t>
      </w:r>
      <w:r w:rsidR="00CE625A">
        <w:t>;</w:t>
      </w:r>
    </w:p>
    <w:p w14:paraId="3DC79C2C" w14:textId="4CF5700E" w:rsidR="000C3DD6" w:rsidRDefault="000C3DD6" w:rsidP="00AA09EF">
      <w:pPr>
        <w:pStyle w:val="IEEEStdsParagraph"/>
        <w:numPr>
          <w:ilvl w:val="0"/>
          <w:numId w:val="12"/>
        </w:numPr>
      </w:pPr>
      <w:r>
        <w:t>Added the "media-overprint" and "media-overprint-type" Job Template Attributes</w:t>
      </w:r>
      <w:r w:rsidR="00CE625A">
        <w:t>;</w:t>
      </w:r>
    </w:p>
    <w:p w14:paraId="2DBF19A1" w14:textId="50337C49" w:rsidR="000C3DD6" w:rsidRDefault="000C3DD6" w:rsidP="00AA09EF">
      <w:pPr>
        <w:pStyle w:val="IEEEStdsParagraph"/>
        <w:numPr>
          <w:ilvl w:val="0"/>
          <w:numId w:val="12"/>
        </w:numPr>
      </w:pPr>
      <w:r>
        <w:t>The "subscription-uuid" attribute was corrected to be "notify-subscription-uuid" to match how it was registered in the IANA registry in 2012</w:t>
      </w:r>
      <w:r w:rsidR="00CE625A">
        <w:t>;</w:t>
      </w:r>
    </w:p>
    <w:p w14:paraId="17470092" w14:textId="7391FB18" w:rsidR="000C3DD6" w:rsidRDefault="000C3DD6" w:rsidP="00AA09EF">
      <w:pPr>
        <w:pStyle w:val="IEEEStdsParagraph"/>
        <w:numPr>
          <w:ilvl w:val="0"/>
          <w:numId w:val="12"/>
        </w:numPr>
      </w:pPr>
      <w:r>
        <w:t>The "multiple-operations-timeout-action" attribute's name was corrected to be "multiple-operations-time-out-action" to match how it was registered in the IANA registry in 2012</w:t>
      </w:r>
      <w:r w:rsidR="00CE625A">
        <w:t>; and</w:t>
      </w:r>
    </w:p>
    <w:p w14:paraId="30D89CAB" w14:textId="6E48D662" w:rsidR="00842798" w:rsidRPr="006033E5" w:rsidRDefault="000C3DD6" w:rsidP="00AA09EF">
      <w:pPr>
        <w:pStyle w:val="IEEEStdsParagraph"/>
        <w:numPr>
          <w:ilvl w:val="0"/>
          <w:numId w:val="12"/>
        </w:numPr>
      </w:pPr>
      <w:r>
        <w:t xml:space="preserve">Deprecated the "device-service-count" attribute because IPP System Service v1.0 </w:t>
      </w:r>
      <w:r w:rsidR="002879B4">
        <w:fldChar w:fldCharType="begin"/>
      </w:r>
      <w:r w:rsidR="002879B4">
        <w:instrText xml:space="preserve"> REF PWG5100_22 \h </w:instrText>
      </w:r>
      <w:r w:rsidR="002879B4">
        <w:fldChar w:fldCharType="separate"/>
      </w:r>
      <w:r w:rsidR="00D6659E">
        <w:t>[PWG5100.22]</w:t>
      </w:r>
      <w:r w:rsidR="002879B4">
        <w:fldChar w:fldCharType="end"/>
      </w:r>
      <w:r>
        <w:t>. provides a better solution and this attribute is almost entirely unused in the IPP ecosystem at large.</w:t>
      </w:r>
    </w:p>
    <w:p w14:paraId="3FC101CB" w14:textId="70716041" w:rsidR="00C004F2" w:rsidRDefault="00C004F2" w:rsidP="0064047C">
      <w:pPr>
        <w:pStyle w:val="IEEEStdsLevel1Header"/>
        <w:rPr>
          <w:rFonts w:eastAsia="MS Mincho"/>
        </w:rPr>
      </w:pPr>
      <w:bookmarkStart w:id="1250" w:name="_Toc95162826"/>
      <w:bookmarkStart w:id="1251" w:name="_Toc86756087"/>
      <w:r w:rsidRPr="00CB46AF">
        <w:rPr>
          <w:rFonts w:eastAsia="MS Mincho"/>
        </w:rPr>
        <w:t>References</w:t>
      </w:r>
      <w:bookmarkEnd w:id="1245"/>
      <w:bookmarkEnd w:id="1250"/>
      <w:bookmarkEnd w:id="1251"/>
    </w:p>
    <w:p w14:paraId="6A6E91E0" w14:textId="77777777" w:rsidR="00C004F2" w:rsidRDefault="00C004F2" w:rsidP="00B9314B">
      <w:pPr>
        <w:pStyle w:val="IEEEStdsLevel2Header"/>
        <w:rPr>
          <w:rFonts w:eastAsia="MS Mincho"/>
        </w:rPr>
      </w:pPr>
      <w:bookmarkStart w:id="1252" w:name="_Toc263650618"/>
      <w:bookmarkStart w:id="1253" w:name="_Toc95162827"/>
      <w:bookmarkStart w:id="1254" w:name="_Toc86756088"/>
      <w:r>
        <w:rPr>
          <w:rFonts w:eastAsia="MS Mincho"/>
        </w:rPr>
        <w:t xml:space="preserve">Normative </w:t>
      </w:r>
      <w:r w:rsidRPr="00CB46AF">
        <w:rPr>
          <w:rFonts w:eastAsia="MS Mincho"/>
        </w:rPr>
        <w:t>References</w:t>
      </w:r>
      <w:bookmarkEnd w:id="1252"/>
      <w:bookmarkEnd w:id="1253"/>
      <w:bookmarkEnd w:id="1254"/>
    </w:p>
    <w:p w14:paraId="0E8462FF" w14:textId="64373835" w:rsidR="000412A9" w:rsidRDefault="000412A9" w:rsidP="00BA22CC">
      <w:pPr>
        <w:pStyle w:val="PWGReference"/>
      </w:pPr>
    </w:p>
    <w:p w14:paraId="646F9D6F" w14:textId="7B5572E5" w:rsidR="001F5E90" w:rsidRDefault="001F5E90" w:rsidP="00BA22CC">
      <w:pPr>
        <w:pStyle w:val="PWGReference"/>
      </w:pPr>
      <w:bookmarkStart w:id="1255" w:name="BCP14"/>
      <w:r>
        <w:t>[BCP14]</w:t>
      </w:r>
      <w:bookmarkEnd w:id="1255"/>
      <w:r>
        <w:tab/>
        <w:t>S. Bradner,  "K</w:t>
      </w:r>
      <w:r w:rsidRPr="00123BE9">
        <w:t>ey words for use in RFCs to Indicate Requirement Levels</w:t>
      </w:r>
      <w:r>
        <w:t xml:space="preserve">", RFC 2119/BCP 14, March 1997, </w:t>
      </w:r>
      <w:hyperlink r:id="rId34" w:history="1">
        <w:r w:rsidR="00DB0F65">
          <w:rPr>
            <w:rStyle w:val="Hyperlink"/>
          </w:rPr>
          <w:t>https://datatracker.ietf.org/doc/html/bcp14</w:t>
        </w:r>
      </w:hyperlink>
      <w:r w:rsidR="00625FA2" w:rsidRPr="00FC3423">
        <w:t xml:space="preserve"> </w:t>
      </w:r>
    </w:p>
    <w:p w14:paraId="039574B6" w14:textId="1825C0CB" w:rsidR="00B84E17" w:rsidRDefault="00B84E17" w:rsidP="00BA22CC">
      <w:pPr>
        <w:pStyle w:val="PWGReference"/>
      </w:pPr>
      <w:bookmarkStart w:id="1256" w:name="DCMITERMS"/>
      <w:r>
        <w:t>[DCMITERMS]</w:t>
      </w:r>
      <w:bookmarkEnd w:id="1256"/>
      <w:r>
        <w:tab/>
        <w:t xml:space="preserve">"DCMI Metadata Terms", October 2010, </w:t>
      </w:r>
      <w:hyperlink r:id="rId35" w:history="1">
        <w:r w:rsidRPr="00736DBF">
          <w:rPr>
            <w:rStyle w:val="Hyperlink"/>
          </w:rPr>
          <w:t>http://dublincore.org/documents/dcmi-terms/</w:t>
        </w:r>
      </w:hyperlink>
      <w:r>
        <w:t xml:space="preserve"> </w:t>
      </w:r>
    </w:p>
    <w:p w14:paraId="17AB2E01" w14:textId="7B61DA20" w:rsidR="00B84E17" w:rsidRDefault="00B84E17" w:rsidP="00BA22CC">
      <w:pPr>
        <w:pStyle w:val="PWGReference"/>
      </w:pPr>
      <w:bookmarkStart w:id="1257" w:name="IANAPRT"/>
      <w:r>
        <w:t>[IANAPRT]</w:t>
      </w:r>
      <w:bookmarkEnd w:id="1257"/>
      <w:r>
        <w:tab/>
        <w:t xml:space="preserve">IANA Printer MIB, </w:t>
      </w:r>
      <w:r w:rsidRPr="000159AC">
        <w:t>Internet Assigned Numbers Authority</w:t>
      </w:r>
      <w:r>
        <w:t xml:space="preserve">, July 2019, </w:t>
      </w:r>
      <w:hyperlink r:id="rId36" w:history="1">
        <w:r>
          <w:rPr>
            <w:rStyle w:val="Hyperlink"/>
          </w:rPr>
          <w:t>https://www.iana.org/assignments/ianaprinter-mib/ianaprinter-mib</w:t>
        </w:r>
      </w:hyperlink>
      <w:r>
        <w:t xml:space="preserve"> </w:t>
      </w:r>
    </w:p>
    <w:p w14:paraId="4DD66203" w14:textId="73F9E82C" w:rsidR="00B84E17" w:rsidRDefault="00B84E17" w:rsidP="00BA22CC">
      <w:pPr>
        <w:pStyle w:val="PWGReference"/>
      </w:pPr>
      <w:bookmarkStart w:id="1258" w:name="IANA_PEN"/>
      <w:r>
        <w:t>[IANA-PEN]</w:t>
      </w:r>
      <w:bookmarkEnd w:id="1258"/>
      <w:r>
        <w:tab/>
        <w:t xml:space="preserve">"Private Enterprise Numbers - SMI Network Management Private Enterprise Codes", </w:t>
      </w:r>
      <w:r w:rsidRPr="008D4D98">
        <w:t>Internet Assigned Numbers Authority (IANA)</w:t>
      </w:r>
      <w:r>
        <w:t xml:space="preserve">, </w:t>
      </w:r>
      <w:hyperlink r:id="rId37" w:history="1">
        <w:r w:rsidRPr="005C77C6">
          <w:rPr>
            <w:rStyle w:val="Hyperlink"/>
          </w:rPr>
          <w:t>https://www.iana.org/assignments/enterprise-numbers/</w:t>
        </w:r>
      </w:hyperlink>
      <w:r>
        <w:t xml:space="preserve"> </w:t>
      </w:r>
    </w:p>
    <w:p w14:paraId="7EED922E" w14:textId="6FB5A069" w:rsidR="00BC157B" w:rsidRDefault="00BC157B" w:rsidP="00BA22CC">
      <w:pPr>
        <w:pStyle w:val="PWGReference"/>
      </w:pPr>
      <w:r>
        <w:lastRenderedPageBreak/>
        <w:t>[ISO10646</w:t>
      </w:r>
      <w:r w:rsidRPr="00C438C5">
        <w:t>]</w:t>
      </w:r>
      <w:r>
        <w:tab/>
      </w:r>
      <w:r w:rsidRPr="00C438C5">
        <w:t>"</w:t>
      </w:r>
      <w:r w:rsidRPr="00704968">
        <w:t>Information technology -- Universal Coded Character Set (UCS)</w:t>
      </w:r>
      <w:r w:rsidRPr="00C438C5">
        <w:t>"</w:t>
      </w:r>
      <w:r>
        <w:t xml:space="preserve">, </w:t>
      </w:r>
      <w:r w:rsidRPr="00C438C5">
        <w:t>ISO/IEC 10646</w:t>
      </w:r>
      <w:r>
        <w:t>:2011</w:t>
      </w:r>
      <w:r w:rsidR="004A20BB">
        <w:t xml:space="preserve"> </w:t>
      </w:r>
    </w:p>
    <w:p w14:paraId="25D7DBE6" w14:textId="554CC536" w:rsidR="000D1F5E" w:rsidRDefault="00315353" w:rsidP="00BA22CC">
      <w:pPr>
        <w:pStyle w:val="PWGReference"/>
      </w:pPr>
      <w:bookmarkStart w:id="1259" w:name="IPPLABEL"/>
      <w:r>
        <w:t>[IPPLABEL]</w:t>
      </w:r>
      <w:bookmarkEnd w:id="1259"/>
      <w:r>
        <w:tab/>
        <w:t xml:space="preserve">M. Sweet, "IPP Label Printing Extensions v1.0", February 2020, </w:t>
      </w:r>
      <w:hyperlink r:id="rId38" w:history="1">
        <w:r w:rsidRPr="00F71CA4">
          <w:rPr>
            <w:rStyle w:val="Hyperlink"/>
          </w:rPr>
          <w:t>https://ftp.pwg.org/pub/pwg/ipp/registrations/reg-ipplabel10-20200213.pdf</w:t>
        </w:r>
      </w:hyperlink>
      <w:r>
        <w:t xml:space="preserve"> </w:t>
      </w:r>
    </w:p>
    <w:p w14:paraId="3654A28E" w14:textId="7D3691BD" w:rsidR="004A20BB" w:rsidRPr="000066C0" w:rsidRDefault="004A20BB" w:rsidP="00BA22CC">
      <w:pPr>
        <w:pStyle w:val="PWGReference"/>
      </w:pPr>
      <w:bookmarkStart w:id="1260" w:name="JFIF"/>
      <w:r>
        <w:t>[JFIF]</w:t>
      </w:r>
      <w:bookmarkEnd w:id="1260"/>
      <w:r>
        <w:tab/>
        <w:t xml:space="preserve">E. Hamilton, "JPEG File Interchange Format Version 1.02", September 1992, </w:t>
      </w:r>
      <w:hyperlink r:id="rId39" w:history="1">
        <w:r w:rsidRPr="003855DD">
          <w:rPr>
            <w:rStyle w:val="Hyperlink"/>
          </w:rPr>
          <w:t>http</w:t>
        </w:r>
        <w:r w:rsidR="003855DD" w:rsidRPr="003855DD">
          <w:rPr>
            <w:rStyle w:val="Hyperlink"/>
          </w:rPr>
          <w:t>s</w:t>
        </w:r>
        <w:r w:rsidRPr="003855DD">
          <w:rPr>
            <w:rStyle w:val="Hyperlink"/>
          </w:rPr>
          <w:t>://www.w3.org/Graphics/JPEG/jfif3.pdf</w:t>
        </w:r>
      </w:hyperlink>
      <w:r w:rsidR="003855DD">
        <w:t xml:space="preserve"> </w:t>
      </w:r>
    </w:p>
    <w:p w14:paraId="67ED01DE" w14:textId="3181F9CB" w:rsidR="004A20BB" w:rsidRDefault="004A20BB" w:rsidP="00BA22CC">
      <w:pPr>
        <w:pStyle w:val="PWGReference"/>
      </w:pPr>
      <w:bookmarkStart w:id="1261" w:name="PWG5100_2"/>
      <w:r>
        <w:t>[PWG5100.2]</w:t>
      </w:r>
      <w:bookmarkEnd w:id="1261"/>
      <w:r>
        <w:tab/>
        <w:t xml:space="preserve">Hastings, T. and R. Bergman, "Internet Printing Protocol (IPP): "output-bin" attribute extension", February 2001, </w:t>
      </w:r>
      <w:hyperlink r:id="rId40" w:history="1">
        <w:r w:rsidRPr="00C9412F">
          <w:rPr>
            <w:rStyle w:val="Hyperlink"/>
          </w:rPr>
          <w:t>https://ftp.pwg.org/pub/pwg/candidates/cs-ippoutputbin10-20010207-5100.2.pdf</w:t>
        </w:r>
      </w:hyperlink>
      <w:r>
        <w:t xml:space="preserve"> </w:t>
      </w:r>
    </w:p>
    <w:p w14:paraId="0A6D8B27" w14:textId="6258BD95" w:rsidR="004A20BB" w:rsidRDefault="004A20BB" w:rsidP="00BA22CC">
      <w:pPr>
        <w:pStyle w:val="PWGReference"/>
      </w:pPr>
      <w:bookmarkStart w:id="1262" w:name="PWG5100_3"/>
      <w:r w:rsidRPr="00941A29">
        <w:t>[PWG5100.3]</w:t>
      </w:r>
      <w:bookmarkEnd w:id="1262"/>
      <w:r w:rsidRPr="00941A29">
        <w:tab/>
        <w:t xml:space="preserve">K. Ocke, T. Hastings, "Internet Printing Protocol (IPP): Production Printing Attributes – Set1", PWG 5100.3-2001, February 2001, </w:t>
      </w:r>
      <w:hyperlink r:id="rId41" w:history="1">
        <w:r w:rsidRPr="00A27BBF">
          <w:rPr>
            <w:rStyle w:val="Hyperlink"/>
          </w:rPr>
          <w:t>https://ftp.pwg.org/pub/pwg/candidates/cs-ippprodprint10-20010212-5100.3.pdf</w:t>
        </w:r>
      </w:hyperlink>
      <w:r w:rsidR="00A27BBF">
        <w:t xml:space="preserve"> </w:t>
      </w:r>
    </w:p>
    <w:p w14:paraId="2780010E" w14:textId="016DD8FF" w:rsidR="004A20BB" w:rsidRDefault="004A20BB" w:rsidP="00BA22CC">
      <w:pPr>
        <w:pStyle w:val="PWGReference"/>
      </w:pPr>
      <w:bookmarkStart w:id="1263" w:name="PWG5100_5"/>
      <w:r>
        <w:t>[PWG5100.5]</w:t>
      </w:r>
      <w:bookmarkEnd w:id="1263"/>
      <w:r>
        <w:tab/>
        <w:t xml:space="preserve">D. Carney, T. Hastings, P. Zehler, "Standard for The Internet Printing Protocol (IPP): Document Object", PWG 5100.5-2003, October 2003, </w:t>
      </w:r>
      <w:hyperlink r:id="rId42" w:history="1">
        <w:r w:rsidRPr="008D4F5F">
          <w:rPr>
            <w:rStyle w:val="Hyperlink"/>
          </w:rPr>
          <w:t>https://ftp.pwg.org/pub/pwg/candidates/cs-ippdocobject10-20031031-5100.5.pdf</w:t>
        </w:r>
      </w:hyperlink>
      <w:r>
        <w:t xml:space="preserve"> </w:t>
      </w:r>
    </w:p>
    <w:p w14:paraId="74B53E2A" w14:textId="6E2A5645" w:rsidR="004A20BB" w:rsidRDefault="004A20BB" w:rsidP="00BA22CC">
      <w:pPr>
        <w:pStyle w:val="PWGReference"/>
      </w:pPr>
      <w:bookmarkStart w:id="1264" w:name="PWG5100_6"/>
      <w:r>
        <w:t>[PWG5100.6]</w:t>
      </w:r>
      <w:bookmarkEnd w:id="1264"/>
      <w:r>
        <w:tab/>
        <w:t xml:space="preserve">P. Zehler, R. Herriot, K. Ocke, "Internet Printing Protocol: Page Overrides", PWG 5100.6, October 2003, </w:t>
      </w:r>
      <w:hyperlink r:id="rId43" w:history="1">
        <w:r w:rsidRPr="008D4F5F">
          <w:rPr>
            <w:rStyle w:val="Hyperlink"/>
          </w:rPr>
          <w:t>https://ftp.pwg.org/pub/pwg/candidates/cs-ipppageoverride10-20031031-5100.6.pdf</w:t>
        </w:r>
      </w:hyperlink>
      <w:r>
        <w:t xml:space="preserve"> </w:t>
      </w:r>
    </w:p>
    <w:p w14:paraId="681EC76B" w14:textId="693C98A4" w:rsidR="004A20BB" w:rsidRPr="00941A29" w:rsidRDefault="004A20BB" w:rsidP="00BA22CC">
      <w:pPr>
        <w:pStyle w:val="PWGReference"/>
      </w:pPr>
      <w:bookmarkStart w:id="1265" w:name="PWG5100_7"/>
      <w:r>
        <w:t>[PWG5100.7]</w:t>
      </w:r>
      <w:bookmarkEnd w:id="1265"/>
      <w:r>
        <w:tab/>
        <w:t xml:space="preserve">M.Sweet, "IPP Job Extensions v2.0", August 2019, </w:t>
      </w:r>
      <w:hyperlink r:id="rId44" w:history="1">
        <w:r w:rsidRPr="003B49F4">
          <w:rPr>
            <w:rStyle w:val="Hyperlink"/>
          </w:rPr>
          <w:t>https://ftp.pwg.org/pub/pwg/candidates/cs-ippjobext20-20190816-5100.7.pdf</w:t>
        </w:r>
      </w:hyperlink>
      <w:r>
        <w:t xml:space="preserve"> </w:t>
      </w:r>
    </w:p>
    <w:p w14:paraId="7FD53EF1" w14:textId="54B8AF75" w:rsidR="004A20BB" w:rsidRPr="00941A29" w:rsidRDefault="004A20BB" w:rsidP="00BA22CC">
      <w:pPr>
        <w:pStyle w:val="PWGReference"/>
      </w:pPr>
      <w:bookmarkStart w:id="1266" w:name="PWG5100_12"/>
      <w:r w:rsidRPr="00941A29">
        <w:t>[PWG5100.12]</w:t>
      </w:r>
      <w:bookmarkEnd w:id="1266"/>
      <w:r w:rsidRPr="00941A29">
        <w:tab/>
        <w:t>R. Bergman, H. Lewis, I. McDonald, M. Sweet, "</w:t>
      </w:r>
      <w:r w:rsidRPr="005C303B">
        <w:t>IPP Version 2.0, 2.1, and 2.2</w:t>
      </w:r>
      <w:r w:rsidRPr="00941A29">
        <w:t>", PWG 5100.12-201</w:t>
      </w:r>
      <w:r>
        <w:t>5</w:t>
      </w:r>
      <w:r w:rsidRPr="00941A29">
        <w:t xml:space="preserve">, </w:t>
      </w:r>
      <w:r>
        <w:t>October 2015</w:t>
      </w:r>
      <w:r w:rsidRPr="00941A29">
        <w:t xml:space="preserve">, </w:t>
      </w:r>
      <w:hyperlink r:id="rId45" w:history="1">
        <w:r w:rsidRPr="004C1C7D">
          <w:rPr>
            <w:rStyle w:val="Hyperlink"/>
          </w:rPr>
          <w:t>https://ftp.pwg.org/pub/pwg/standards/std-ipp20-20151030-5100.12.pdf</w:t>
        </w:r>
      </w:hyperlink>
    </w:p>
    <w:p w14:paraId="32DC930C" w14:textId="4C2FFA36" w:rsidR="004A20BB" w:rsidRDefault="004A20BB" w:rsidP="00BA22CC">
      <w:pPr>
        <w:pStyle w:val="PWGReference"/>
      </w:pPr>
      <w:bookmarkStart w:id="1267" w:name="PWG5101_1"/>
      <w:r>
        <w:t>[PWG5101.1</w:t>
      </w:r>
      <w:r w:rsidRPr="00941A29">
        <w:t>]</w:t>
      </w:r>
      <w:bookmarkEnd w:id="1267"/>
      <w:r w:rsidRPr="00941A29">
        <w:tab/>
        <w:t>R. Bergman, T. Hastings, "Standard for Media</w:t>
      </w:r>
      <w:r>
        <w:t xml:space="preserve"> Standardized Names 2.0", PWG 5101.1</w:t>
      </w:r>
      <w:r w:rsidRPr="00941A29">
        <w:t>-20</w:t>
      </w:r>
      <w:r>
        <w:t>13</w:t>
      </w:r>
      <w:r w:rsidRPr="00941A29">
        <w:t xml:space="preserve">, </w:t>
      </w:r>
      <w:r>
        <w:t>March 2013</w:t>
      </w:r>
      <w:r w:rsidRPr="00941A29">
        <w:t xml:space="preserve">, </w:t>
      </w:r>
      <w:hyperlink r:id="rId46" w:history="1">
        <w:r w:rsidRPr="005C303B">
          <w:rPr>
            <w:rStyle w:val="Hyperlink"/>
          </w:rPr>
          <w:t>https://ftp.pwg.org/pub/pwg/candidates/cs-pwgmsn20-20130328-5101.1.pdf</w:t>
        </w:r>
      </w:hyperlink>
    </w:p>
    <w:p w14:paraId="5301F1A0" w14:textId="679EDA3B" w:rsidR="004A20BB" w:rsidRPr="00941A29" w:rsidRDefault="004A20BB" w:rsidP="00BA22CC">
      <w:pPr>
        <w:pStyle w:val="PWGReference"/>
      </w:pPr>
      <w:bookmarkStart w:id="1268" w:name="PWG5106_1"/>
      <w:r>
        <w:t>[PWG5106.1]</w:t>
      </w:r>
      <w:bookmarkEnd w:id="1268"/>
      <w:r>
        <w:tab/>
        <w:t xml:space="preserve">P. Zehler, H. Lewis, I. McDonald, J. Thrasher, W. Wagner, "PWG Standardized Imaging System Counters 1.1", PWG 5106.1-2007, April </w:t>
      </w:r>
      <w:r>
        <w:lastRenderedPageBreak/>
        <w:t xml:space="preserve">2007, </w:t>
      </w:r>
      <w:hyperlink r:id="rId47" w:history="1">
        <w:r w:rsidRPr="00BC4A42">
          <w:rPr>
            <w:rStyle w:val="Hyperlink"/>
          </w:rPr>
          <w:t>https://ftp.pwg.org/pub/pwg/candidates/cs-wimscount11-20070427-5106.1.pdf</w:t>
        </w:r>
      </w:hyperlink>
    </w:p>
    <w:p w14:paraId="0C9F5ECB" w14:textId="542709DC" w:rsidR="004A20BB" w:rsidRDefault="004A20BB" w:rsidP="00BA22CC">
      <w:pPr>
        <w:pStyle w:val="PWGReference"/>
        <w:rPr>
          <w:rStyle w:val="Hyperlink"/>
        </w:rPr>
      </w:pPr>
      <w:bookmarkStart w:id="1269" w:name="RFC2083"/>
      <w:r>
        <w:t>[RFC2083]</w:t>
      </w:r>
      <w:bookmarkEnd w:id="1269"/>
      <w:r>
        <w:tab/>
        <w:t>T. Boutell, "</w:t>
      </w:r>
      <w:r w:rsidRPr="007B50B8">
        <w:t>PNG (Portable Network Graphics) Specification</w:t>
      </w:r>
      <w:r>
        <w:t xml:space="preserve"> Version 1.0", RFC 2083, March 1997, </w:t>
      </w:r>
      <w:hyperlink r:id="rId48" w:history="1">
        <w:r w:rsidR="00A27BBF">
          <w:rPr>
            <w:rStyle w:val="Hyperlink"/>
          </w:rPr>
          <w:t>https://datatracker.ietf.org/doc/html/rfc2083</w:t>
        </w:r>
      </w:hyperlink>
      <w:r>
        <w:rPr>
          <w:rStyle w:val="Hyperlink"/>
        </w:rPr>
        <w:t xml:space="preserve"> </w:t>
      </w:r>
    </w:p>
    <w:p w14:paraId="59045927" w14:textId="78B2237F" w:rsidR="004A20BB" w:rsidRDefault="004A20BB" w:rsidP="00BA22CC">
      <w:pPr>
        <w:pStyle w:val="PWGReference"/>
      </w:pPr>
      <w:bookmarkStart w:id="1270" w:name="RFC2817"/>
      <w:r w:rsidRPr="004A4F3C">
        <w:t>[RFC2817]</w:t>
      </w:r>
      <w:bookmarkEnd w:id="1270"/>
      <w:r w:rsidRPr="004A4F3C">
        <w:tab/>
        <w:t xml:space="preserve">R. Khare, S. Lawrence, “Upgrading to TLS Within HTTP/1.1”, RFC 2817, May 2000, </w:t>
      </w:r>
      <w:hyperlink r:id="rId49" w:history="1">
        <w:r w:rsidR="000F2984">
          <w:rPr>
            <w:rStyle w:val="Hyperlink"/>
          </w:rPr>
          <w:t>https://datatracker.ietf.org/doc/html/rfc2817</w:t>
        </w:r>
      </w:hyperlink>
      <w:r w:rsidRPr="004A4F3C">
        <w:t xml:space="preserve"> </w:t>
      </w:r>
    </w:p>
    <w:p w14:paraId="16DD0AFB" w14:textId="6508B286" w:rsidR="004A20BB" w:rsidRDefault="004A20BB" w:rsidP="00BA22CC">
      <w:pPr>
        <w:pStyle w:val="PWGReference"/>
      </w:pPr>
      <w:bookmarkStart w:id="1271" w:name="RFC3380"/>
      <w:r>
        <w:t>[RFC3380]</w:t>
      </w:r>
      <w:bookmarkEnd w:id="1271"/>
      <w:r>
        <w:tab/>
      </w:r>
      <w:r w:rsidRPr="007528E5">
        <w:t xml:space="preserve">T. Hastings, R. Herriot, C. Kugler, H. Lewis, "Internet Printing Protocol (IPP): Job and Printer Set Operations", RFC 3380, September 2002, </w:t>
      </w:r>
      <w:hyperlink r:id="rId50" w:history="1">
        <w:r w:rsidR="000F2984">
          <w:rPr>
            <w:rStyle w:val="Hyperlink"/>
          </w:rPr>
          <w:t>https://datatracker.ietf.org/doc/html/rfc3380</w:t>
        </w:r>
      </w:hyperlink>
      <w:r>
        <w:t xml:space="preserve"> </w:t>
      </w:r>
    </w:p>
    <w:p w14:paraId="109D73A7" w14:textId="19B5B465" w:rsidR="004A20BB" w:rsidRDefault="004A20BB" w:rsidP="00BA22CC">
      <w:pPr>
        <w:pStyle w:val="PWGReference"/>
      </w:pPr>
      <w:bookmarkStart w:id="1272" w:name="RFC3805"/>
      <w:r>
        <w:t>[RFC3805]</w:t>
      </w:r>
      <w:bookmarkEnd w:id="1272"/>
      <w:r>
        <w:tab/>
        <w:t xml:space="preserve">R. Bergman, H. Lewis, I. McDonald, "Printer MIB v2", RFC 3805, June 2004, </w:t>
      </w:r>
      <w:hyperlink r:id="rId51" w:history="1">
        <w:r w:rsidR="000F2984">
          <w:rPr>
            <w:rStyle w:val="Hyperlink"/>
          </w:rPr>
          <w:t>https://datatracker.ietf.org/doc/html/rfc3805</w:t>
        </w:r>
      </w:hyperlink>
    </w:p>
    <w:p w14:paraId="036A8964" w14:textId="6AD647E0" w:rsidR="004A20BB" w:rsidRPr="00C57E25" w:rsidRDefault="004A20BB" w:rsidP="00BA22CC">
      <w:pPr>
        <w:pStyle w:val="PWGReference"/>
      </w:pPr>
      <w:bookmarkStart w:id="1273" w:name="RFC3808"/>
      <w:r>
        <w:t>[RFC3808]</w:t>
      </w:r>
      <w:bookmarkEnd w:id="1273"/>
      <w:r>
        <w:tab/>
        <w:t xml:space="preserve">I. McDonald, "IANA Charset MIB", RFC 3808, June 2004, </w:t>
      </w:r>
      <w:hyperlink r:id="rId52" w:history="1">
        <w:r w:rsidR="000F2984">
          <w:rPr>
            <w:rStyle w:val="Hyperlink"/>
          </w:rPr>
          <w:t>https://datatracker.ietf.org/doc/html/rfc3808</w:t>
        </w:r>
      </w:hyperlink>
    </w:p>
    <w:p w14:paraId="29256BE4" w14:textId="39905DA1" w:rsidR="004A20BB" w:rsidRDefault="004A20BB" w:rsidP="00BA22CC">
      <w:pPr>
        <w:pStyle w:val="PWGReference"/>
      </w:pPr>
      <w:bookmarkStart w:id="1274" w:name="RFC3995"/>
      <w:r>
        <w:t>[RFC3995]</w:t>
      </w:r>
      <w:bookmarkEnd w:id="1274"/>
      <w:r>
        <w:tab/>
        <w:t>R. Herriot, T. Hastings, "</w:t>
      </w:r>
      <w:r w:rsidRPr="0082098A">
        <w:t>IPP Event Notifications and Subscriptions</w:t>
      </w:r>
      <w:r>
        <w:t xml:space="preserve">", </w:t>
      </w:r>
      <w:r w:rsidRPr="0082098A">
        <w:t>RFC</w:t>
      </w:r>
      <w:r>
        <w:t xml:space="preserve"> </w:t>
      </w:r>
      <w:r w:rsidRPr="0082098A">
        <w:t>3995</w:t>
      </w:r>
      <w:r>
        <w:t xml:space="preserve">, March 2005, </w:t>
      </w:r>
      <w:hyperlink r:id="rId53" w:history="1">
        <w:r w:rsidR="000F2984">
          <w:rPr>
            <w:rStyle w:val="Hyperlink"/>
          </w:rPr>
          <w:t>https://datatracker.ietf.org/doc/html/rfc3955</w:t>
        </w:r>
      </w:hyperlink>
    </w:p>
    <w:p w14:paraId="1BA8C3E6" w14:textId="7264A9B3" w:rsidR="004A20BB" w:rsidRDefault="004A20BB" w:rsidP="00BA22CC">
      <w:pPr>
        <w:pStyle w:val="PWGReference"/>
      </w:pPr>
      <w:bookmarkStart w:id="1275" w:name="RFC3998"/>
      <w:r>
        <w:t>[RFC3998]</w:t>
      </w:r>
      <w:bookmarkEnd w:id="1275"/>
      <w:r>
        <w:tab/>
        <w:t xml:space="preserve">C. Kugler, T. Hastings, H. Lewis, "IPP: Job and Printer Operations", RFC 3998, March 2005, </w:t>
      </w:r>
      <w:hyperlink r:id="rId54" w:history="1">
        <w:r w:rsidR="000F2984">
          <w:rPr>
            <w:rStyle w:val="Hyperlink"/>
          </w:rPr>
          <w:t>https://datatracker.ietf.org/doc/html/rfc3998</w:t>
        </w:r>
      </w:hyperlink>
    </w:p>
    <w:p w14:paraId="34701FA1" w14:textId="1ACF2B6B" w:rsidR="004A20BB" w:rsidRDefault="004A20BB" w:rsidP="00BA22CC">
      <w:pPr>
        <w:pStyle w:val="PWGReference"/>
      </w:pPr>
      <w:bookmarkStart w:id="1276" w:name="RFC4122"/>
      <w:r>
        <w:t>[RFC4122]</w:t>
      </w:r>
      <w:bookmarkEnd w:id="1276"/>
      <w:r>
        <w:tab/>
        <w:t>P. Leach, M. Mealling, R. Salz, "</w:t>
      </w:r>
      <w:r w:rsidRPr="0082098A">
        <w:t>A Universally Unique IDentifier (UUID) URN Namespace</w:t>
      </w:r>
      <w:r>
        <w:t xml:space="preserve">", RFC 4122, July 2005, </w:t>
      </w:r>
      <w:hyperlink r:id="rId55" w:history="1">
        <w:r w:rsidR="000F2984">
          <w:rPr>
            <w:rStyle w:val="Hyperlink"/>
          </w:rPr>
          <w:t>https://datatracker.ietf.org/doc/html/rfc4122</w:t>
        </w:r>
      </w:hyperlink>
    </w:p>
    <w:p w14:paraId="4C7A2B7E" w14:textId="18C17739" w:rsidR="004A20BB" w:rsidRDefault="004A20BB" w:rsidP="00BA22CC">
      <w:pPr>
        <w:pStyle w:val="PWGReference"/>
        <w:rPr>
          <w:rStyle w:val="Hyperlink"/>
        </w:rPr>
      </w:pPr>
      <w:bookmarkStart w:id="1277" w:name="RFC4519"/>
      <w:r>
        <w:t>[RFC4519]</w:t>
      </w:r>
      <w:bookmarkEnd w:id="1277"/>
      <w:r>
        <w:tab/>
        <w:t>A. Sciberras, "</w:t>
      </w:r>
      <w:r w:rsidRPr="007B50B8">
        <w:t>Lightweight Di</w:t>
      </w:r>
      <w:r>
        <w:t xml:space="preserve">rectory Access Protocol (LDAP): </w:t>
      </w:r>
      <w:r w:rsidRPr="007B50B8">
        <w:t>Schema for User Applications</w:t>
      </w:r>
      <w:r>
        <w:t xml:space="preserve">", RFC 4519, June 2006, </w:t>
      </w:r>
      <w:hyperlink r:id="rId56" w:history="1">
        <w:r w:rsidR="000F2984">
          <w:rPr>
            <w:rStyle w:val="Hyperlink"/>
          </w:rPr>
          <w:t>https://datatracker.ietf.org/doc/html/rfc4519</w:t>
        </w:r>
      </w:hyperlink>
      <w:r>
        <w:rPr>
          <w:rStyle w:val="Hyperlink"/>
        </w:rPr>
        <w:t xml:space="preserve"> </w:t>
      </w:r>
    </w:p>
    <w:p w14:paraId="05E36FF9" w14:textId="510786E5" w:rsidR="004A20BB" w:rsidRPr="007E0DA4" w:rsidRDefault="004A20BB" w:rsidP="00BA22CC">
      <w:pPr>
        <w:pStyle w:val="PWGReference"/>
      </w:pPr>
      <w:bookmarkStart w:id="1278" w:name="RFC4559"/>
      <w:r w:rsidRPr="002F28C5">
        <w:t>[RFC4559]</w:t>
      </w:r>
      <w:bookmarkEnd w:id="1278"/>
      <w:r w:rsidRPr="002F28C5">
        <w:tab/>
        <w:t xml:space="preserve">K. Jaganathan, L. Zhu, J. Brezak, “SPNEGO-based Kerberos and NTLM HTTP Authentication in Microsoft Windows”, RFC 4559, June 2006, </w:t>
      </w:r>
      <w:hyperlink r:id="rId57" w:history="1">
        <w:r w:rsidR="000F2984">
          <w:rPr>
            <w:rStyle w:val="Hyperlink"/>
          </w:rPr>
          <w:t>https://datatracker.ietf.org/doc/html/rfc4559</w:t>
        </w:r>
      </w:hyperlink>
      <w:r w:rsidRPr="002F28C5">
        <w:t xml:space="preserve"> </w:t>
      </w:r>
    </w:p>
    <w:p w14:paraId="401E4286" w14:textId="28CEDA15" w:rsidR="004A20BB" w:rsidRDefault="004A20BB" w:rsidP="00BA22CC">
      <w:pPr>
        <w:pStyle w:val="PWGReference"/>
      </w:pPr>
      <w:bookmarkStart w:id="1279" w:name="RFC5013"/>
      <w:r>
        <w:t>[RFC5013]</w:t>
      </w:r>
      <w:bookmarkEnd w:id="1279"/>
      <w:r>
        <w:tab/>
        <w:t xml:space="preserve">J. Kunze, T. Baker, "The Dublin Core Metadata Element Set", RFC 5013, August 2007, </w:t>
      </w:r>
      <w:hyperlink r:id="rId58" w:history="1">
        <w:r w:rsidR="000F2984">
          <w:rPr>
            <w:rStyle w:val="Hyperlink"/>
          </w:rPr>
          <w:t>https://datatracker.ietf.org/doc/html/rfc5013</w:t>
        </w:r>
      </w:hyperlink>
      <w:r w:rsidR="00CA0F99">
        <w:t xml:space="preserve"> </w:t>
      </w:r>
    </w:p>
    <w:p w14:paraId="334E9ECF" w14:textId="229117C5" w:rsidR="00BC157B" w:rsidRDefault="00BC157B" w:rsidP="00BA22CC">
      <w:pPr>
        <w:pStyle w:val="PWGReference"/>
      </w:pPr>
      <w:bookmarkStart w:id="1280" w:name="RFC5198"/>
      <w:r>
        <w:t>[RFC5198]</w:t>
      </w:r>
      <w:bookmarkEnd w:id="1280"/>
      <w:r>
        <w:tab/>
        <w:t xml:space="preserve">J. Klensin, M. Padlipsky, "Unicode Format for Network Interchange", RFC 5198, March 2008, </w:t>
      </w:r>
      <w:hyperlink r:id="rId59" w:history="1">
        <w:r w:rsidR="000F2984">
          <w:rPr>
            <w:rStyle w:val="Hyperlink"/>
          </w:rPr>
          <w:t>https://datatracker.ietf.org/doc/html/rfc5198</w:t>
        </w:r>
      </w:hyperlink>
      <w:r w:rsidR="0085679E" w:rsidRPr="0085679E">
        <w:t xml:space="preserve"> </w:t>
      </w:r>
    </w:p>
    <w:p w14:paraId="434E6FE5" w14:textId="3349A6A0" w:rsidR="0085679E" w:rsidRPr="0037554F" w:rsidRDefault="0085679E" w:rsidP="00BA22CC">
      <w:pPr>
        <w:pStyle w:val="PWGReference"/>
        <w:rPr>
          <w:color w:val="0000FF"/>
          <w:u w:val="single"/>
        </w:rPr>
      </w:pPr>
      <w:bookmarkStart w:id="1281" w:name="RFC5646"/>
      <w:r>
        <w:t>[RFC5646]</w:t>
      </w:r>
      <w:bookmarkEnd w:id="1281"/>
      <w:r>
        <w:tab/>
        <w:t xml:space="preserve">A. Phillips, M. Davis, "Tags for Identifying Languages", September 2009, </w:t>
      </w:r>
      <w:hyperlink r:id="rId60" w:history="1">
        <w:r w:rsidR="000F2984">
          <w:rPr>
            <w:rStyle w:val="Hyperlink"/>
          </w:rPr>
          <w:t>https://datatracker.ietf.org/doc/html/rfc5646</w:t>
        </w:r>
      </w:hyperlink>
      <w:r>
        <w:rPr>
          <w:rStyle w:val="Hyperlink"/>
        </w:rPr>
        <w:t xml:space="preserve"> </w:t>
      </w:r>
    </w:p>
    <w:p w14:paraId="332771BE" w14:textId="2B8A1B99" w:rsidR="0085679E" w:rsidRDefault="0085679E" w:rsidP="00BA22CC">
      <w:pPr>
        <w:pStyle w:val="PWGReference"/>
      </w:pPr>
      <w:bookmarkStart w:id="1282" w:name="RFC5870"/>
      <w:r>
        <w:lastRenderedPageBreak/>
        <w:t>[RFC5870]</w:t>
      </w:r>
      <w:bookmarkEnd w:id="1282"/>
      <w:r>
        <w:tab/>
        <w:t>A. Mayrhofer, C. Spanring, "</w:t>
      </w:r>
      <w:r>
        <w:rPr>
          <w:rFonts w:ascii="Helvetica" w:hAnsi="Helvetica" w:cs="Helvetica"/>
        </w:rPr>
        <w:t xml:space="preserve">A Uniform Resource Identifier for Geographic Locations ('geo' URI)", </w:t>
      </w:r>
      <w:r>
        <w:t xml:space="preserve">RFC 5870, June 2010, </w:t>
      </w:r>
      <w:hyperlink r:id="rId61" w:history="1">
        <w:r w:rsidR="000F2984">
          <w:rPr>
            <w:rStyle w:val="Hyperlink"/>
          </w:rPr>
          <w:t>https://datatracker.ietf.org/doc/html/rfc5870</w:t>
        </w:r>
      </w:hyperlink>
    </w:p>
    <w:p w14:paraId="0B435FCB" w14:textId="6C517D65" w:rsidR="0085679E" w:rsidRDefault="0085679E" w:rsidP="00BA22CC">
      <w:pPr>
        <w:pStyle w:val="PWGReference"/>
      </w:pPr>
      <w:bookmarkStart w:id="1283" w:name="RFC6068"/>
      <w:r>
        <w:t>[RFC6068]</w:t>
      </w:r>
      <w:bookmarkEnd w:id="1283"/>
      <w:r>
        <w:tab/>
        <w:t xml:space="preserve">M. Duerst, L. Masinter, J. Zawinski, "The 'mailto' URI Scheme", RFC 6068, October 2010, </w:t>
      </w:r>
      <w:hyperlink r:id="rId62" w:history="1">
        <w:r w:rsidR="000F2984">
          <w:rPr>
            <w:rStyle w:val="Hyperlink"/>
          </w:rPr>
          <w:t>https://datatracker.ietf.org/doc/html/rfc6068</w:t>
        </w:r>
      </w:hyperlink>
      <w:r>
        <w:t xml:space="preserve"> </w:t>
      </w:r>
    </w:p>
    <w:p w14:paraId="18489D64" w14:textId="0D446A1B" w:rsidR="006D01A5" w:rsidRDefault="007D5A7A" w:rsidP="00BA22CC">
      <w:pPr>
        <w:pStyle w:val="PWGReference"/>
      </w:pPr>
      <w:bookmarkStart w:id="1284" w:name="RFC6762"/>
      <w:r>
        <w:t>[RFC6762]</w:t>
      </w:r>
      <w:bookmarkEnd w:id="1284"/>
      <w:r>
        <w:t xml:space="preserve"> </w:t>
      </w:r>
      <w:r>
        <w:tab/>
        <w:t xml:space="preserve">S. Cheshire, M. Krochmal, "Multicast DNS", RFC 6762, </w:t>
      </w:r>
      <w:r w:rsidR="00E30C33">
        <w:t>February</w:t>
      </w:r>
      <w:r>
        <w:t xml:space="preserve"> 2013, </w:t>
      </w:r>
      <w:hyperlink r:id="rId63" w:history="1">
        <w:r w:rsidR="001B5113">
          <w:rPr>
            <w:rStyle w:val="Hyperlink"/>
          </w:rPr>
          <w:t>https://datatracker.ietf.org/doc/html/rfc6762</w:t>
        </w:r>
      </w:hyperlink>
      <w:r w:rsidR="00E30C33">
        <w:t xml:space="preserve"> </w:t>
      </w:r>
    </w:p>
    <w:p w14:paraId="6FF888B8" w14:textId="14A73C31" w:rsidR="0085679E" w:rsidRDefault="0085679E" w:rsidP="00BA22CC">
      <w:pPr>
        <w:pStyle w:val="PWGReference"/>
      </w:pPr>
      <w:bookmarkStart w:id="1285" w:name="RFC6763"/>
      <w:r>
        <w:t>[RFC6763]</w:t>
      </w:r>
      <w:bookmarkEnd w:id="1285"/>
      <w:r>
        <w:tab/>
        <w:t>S. Cheshire, M. Kroc</w:t>
      </w:r>
      <w:r w:rsidR="006D01A5">
        <w:t>h</w:t>
      </w:r>
      <w:r>
        <w:t xml:space="preserve">mal, "DNS-Based Service Discovery", RFC 6763, February 2013, </w:t>
      </w:r>
      <w:hyperlink r:id="rId64" w:history="1">
        <w:r w:rsidR="001B5113">
          <w:rPr>
            <w:rStyle w:val="Hyperlink"/>
          </w:rPr>
          <w:t>https://datatracker.ietf.org/doc/html/rfc6763</w:t>
        </w:r>
      </w:hyperlink>
      <w:r>
        <w:t xml:space="preserve"> </w:t>
      </w:r>
    </w:p>
    <w:p w14:paraId="24A25A84" w14:textId="6EBCE7FC" w:rsidR="00BC157B" w:rsidRDefault="00BC157B" w:rsidP="00BA22CC">
      <w:pPr>
        <w:pStyle w:val="PWGReference"/>
      </w:pPr>
      <w:bookmarkStart w:id="1286" w:name="RFC7230"/>
      <w:r>
        <w:t>[RFC7230]</w:t>
      </w:r>
      <w:bookmarkEnd w:id="1286"/>
      <w:r>
        <w:tab/>
        <w:t xml:space="preserve">R. Fielding, </w:t>
      </w:r>
      <w:r w:rsidRPr="00481234">
        <w:t>J. Reschke</w:t>
      </w:r>
      <w:r>
        <w:t>, "</w:t>
      </w:r>
      <w:r w:rsidRPr="00481234">
        <w:rPr>
          <w:bCs/>
        </w:rPr>
        <w:t>Hypertext Transfer Protocol (HTTP/1.1): Message Syntax and Routing</w:t>
      </w:r>
      <w:r>
        <w:t xml:space="preserve">", RFC 7230, June 2014, </w:t>
      </w:r>
      <w:hyperlink r:id="rId65" w:history="1">
        <w:r w:rsidR="001B5113">
          <w:rPr>
            <w:rStyle w:val="Hyperlink"/>
          </w:rPr>
          <w:t>https://datatracker.ietf.org/doc/html/rfc7230</w:t>
        </w:r>
      </w:hyperlink>
      <w:r w:rsidR="00615E0A" w:rsidRPr="00615E0A">
        <w:t xml:space="preserve"> </w:t>
      </w:r>
    </w:p>
    <w:p w14:paraId="49BC78B3" w14:textId="601C93A0" w:rsidR="007F19F0" w:rsidRDefault="007F19F0" w:rsidP="00BA22CC">
      <w:pPr>
        <w:pStyle w:val="PWGReference"/>
      </w:pPr>
      <w:bookmarkStart w:id="1287" w:name="RFC7232"/>
      <w:r>
        <w:t>[RFC7232]</w:t>
      </w:r>
      <w:bookmarkEnd w:id="1287"/>
      <w:r>
        <w:tab/>
        <w:t xml:space="preserve">R. Fielding, </w:t>
      </w:r>
      <w:r w:rsidRPr="00481234">
        <w:t>J. Reschke</w:t>
      </w:r>
      <w:r>
        <w:t>, "</w:t>
      </w:r>
      <w:r w:rsidRPr="00B65060">
        <w:rPr>
          <w:bCs/>
        </w:rPr>
        <w:t>Hypertext Transfer Protocol (HTTP/1.1): Conditional Requests</w:t>
      </w:r>
      <w:r>
        <w:t xml:space="preserve">", RFC 7232, June 2014, </w:t>
      </w:r>
      <w:hyperlink r:id="rId66" w:history="1">
        <w:r w:rsidR="001B5113">
          <w:rPr>
            <w:rStyle w:val="Hyperlink"/>
          </w:rPr>
          <w:t>https://datatracker.ietf.org/doc/html/rfc7232</w:t>
        </w:r>
      </w:hyperlink>
      <w:r>
        <w:t xml:space="preserve"> </w:t>
      </w:r>
    </w:p>
    <w:p w14:paraId="5E6F52A7" w14:textId="43583C50" w:rsidR="007F19F0" w:rsidRDefault="007F19F0" w:rsidP="00BA22CC">
      <w:pPr>
        <w:pStyle w:val="PWGReference"/>
      </w:pPr>
      <w:bookmarkStart w:id="1288" w:name="RFC7234"/>
      <w:r>
        <w:t>[RFC7234]</w:t>
      </w:r>
      <w:bookmarkEnd w:id="1288"/>
      <w:r>
        <w:tab/>
        <w:t>R. Fielding, M. Nottingham, J. Reschke, "</w:t>
      </w:r>
      <w:r w:rsidRPr="0032134C">
        <w:t>Hypertext Transfer Protocol (HTTP/1.1): Caching</w:t>
      </w:r>
      <w:r>
        <w:t xml:space="preserve">", RFC 7234, June 2014, </w:t>
      </w:r>
      <w:hyperlink r:id="rId67" w:history="1">
        <w:r w:rsidR="001B5113">
          <w:rPr>
            <w:rStyle w:val="Hyperlink"/>
          </w:rPr>
          <w:t>https://datatracker.ietf.org/doc/html/rfc7234</w:t>
        </w:r>
      </w:hyperlink>
      <w:r>
        <w:t xml:space="preserve"> </w:t>
      </w:r>
    </w:p>
    <w:p w14:paraId="6FC2B286" w14:textId="2B0EA513" w:rsidR="007F19F0" w:rsidRDefault="007F19F0" w:rsidP="00BA22CC">
      <w:pPr>
        <w:pStyle w:val="PWGReference"/>
      </w:pPr>
      <w:bookmarkStart w:id="1289" w:name="RFC7472"/>
      <w:r>
        <w:t>[RFC7472]</w:t>
      </w:r>
      <w:bookmarkEnd w:id="1289"/>
      <w:r>
        <w:tab/>
        <w:t xml:space="preserve">I. McDonald, M. Sweet, "IPP over HTTPS Transport Binding and 'ipps' URI Scheme", RFC 7472, March 2015, </w:t>
      </w:r>
      <w:hyperlink r:id="rId68" w:history="1">
        <w:r w:rsidR="001B5113">
          <w:rPr>
            <w:rStyle w:val="Hyperlink"/>
          </w:rPr>
          <w:t>https://datatracker.ietf.org/doc/html/rfc7472</w:t>
        </w:r>
      </w:hyperlink>
      <w:r>
        <w:t xml:space="preserve"> </w:t>
      </w:r>
    </w:p>
    <w:p w14:paraId="702939E7" w14:textId="6BDFA5D6" w:rsidR="007F19F0" w:rsidRDefault="007F19F0" w:rsidP="00BA22CC">
      <w:pPr>
        <w:pStyle w:val="PWGReference"/>
      </w:pPr>
      <w:bookmarkStart w:id="1290" w:name="RFC8446"/>
      <w:r w:rsidRPr="004E79B5">
        <w:t>[RFC</w:t>
      </w:r>
      <w:r>
        <w:t>844</w:t>
      </w:r>
      <w:r w:rsidRPr="004E79B5">
        <w:t>6]</w:t>
      </w:r>
      <w:bookmarkEnd w:id="1290"/>
      <w:r>
        <w:tab/>
      </w:r>
      <w:r w:rsidRPr="004E79B5">
        <w:t>E. Rescorla, "</w:t>
      </w:r>
      <w:r w:rsidRPr="00856206">
        <w:t>The Transport Layer Security (TLS) Protocol Version 1.3</w:t>
      </w:r>
      <w:r w:rsidRPr="004E79B5">
        <w:t xml:space="preserve">", RFC </w:t>
      </w:r>
      <w:r>
        <w:t>8446</w:t>
      </w:r>
      <w:r w:rsidRPr="004E79B5">
        <w:t>, August 20</w:t>
      </w:r>
      <w:r>
        <w:t>1</w:t>
      </w:r>
      <w:r w:rsidRPr="004E79B5">
        <w:t xml:space="preserve">8, </w:t>
      </w:r>
      <w:hyperlink r:id="rId69" w:history="1">
        <w:r w:rsidR="001B5113">
          <w:rPr>
            <w:rStyle w:val="Hyperlink"/>
          </w:rPr>
          <w:t>https://datatracker.ietf.org/doc/html/rfc8446</w:t>
        </w:r>
      </w:hyperlink>
      <w:r>
        <w:t xml:space="preserve"> </w:t>
      </w:r>
    </w:p>
    <w:p w14:paraId="2BEA1BD6" w14:textId="7DE9FE12" w:rsidR="00BC157B" w:rsidRDefault="00BC157B" w:rsidP="00BA22CC">
      <w:pPr>
        <w:pStyle w:val="PWGReference"/>
      </w:pPr>
      <w:bookmarkStart w:id="1291" w:name="STD63"/>
      <w:r>
        <w:t>[STD63]</w:t>
      </w:r>
      <w:bookmarkEnd w:id="1291"/>
      <w:r>
        <w:tab/>
        <w:t xml:space="preserve">F. Yergeau, "UTF-8, a transformation format of ISO 10646", RFC 3629/STD 63, November 2003, </w:t>
      </w:r>
      <w:hyperlink r:id="rId70" w:history="1">
        <w:r w:rsidR="001B5113">
          <w:rPr>
            <w:rStyle w:val="Hyperlink"/>
          </w:rPr>
          <w:t>https://datatracker.ietf.org/doc/html/std63</w:t>
        </w:r>
      </w:hyperlink>
    </w:p>
    <w:p w14:paraId="0B260591" w14:textId="14C4F825" w:rsidR="00BC157B" w:rsidRDefault="00BC157B" w:rsidP="00BA22CC">
      <w:pPr>
        <w:pStyle w:val="PWGReference"/>
      </w:pPr>
      <w:bookmarkStart w:id="1292" w:name="STD66"/>
      <w:r>
        <w:t>[STD66]</w:t>
      </w:r>
      <w:bookmarkEnd w:id="1292"/>
      <w:r>
        <w:tab/>
        <w:t xml:space="preserve">T. Berners-Lee, R. Fielding, L. Masinter, "Uniform Resource Identifier (URI): Generic Syntax", RFC 3986/STD 66, January 2005, </w:t>
      </w:r>
      <w:hyperlink r:id="rId71" w:history="1">
        <w:r w:rsidR="001B5113">
          <w:rPr>
            <w:rStyle w:val="Hyperlink"/>
          </w:rPr>
          <w:t>https://datatracker.ietf.org/doc/html/std66</w:t>
        </w:r>
      </w:hyperlink>
      <w:r w:rsidR="00B1656D">
        <w:t xml:space="preserve"> </w:t>
      </w:r>
    </w:p>
    <w:p w14:paraId="5520D2DC" w14:textId="637063CE" w:rsidR="00C70F53" w:rsidRDefault="00C70F53" w:rsidP="00BA22CC">
      <w:pPr>
        <w:pStyle w:val="PWGReference"/>
      </w:pPr>
      <w:bookmarkStart w:id="1293" w:name="STD68"/>
      <w:r>
        <w:t>[STD68]</w:t>
      </w:r>
      <w:bookmarkEnd w:id="1293"/>
      <w:r>
        <w:tab/>
        <w:t xml:space="preserve">D. Crocker, P Overell, "Augmented BNF for Syntax Specifications: ABNF", RFC 5234/STD 68, January 2008, </w:t>
      </w:r>
      <w:hyperlink r:id="rId72" w:history="1">
        <w:r w:rsidR="001B5113">
          <w:rPr>
            <w:rStyle w:val="Hyperlink"/>
          </w:rPr>
          <w:t>https://datatracker.ietf.org/doc/html/rfc5234</w:t>
        </w:r>
      </w:hyperlink>
    </w:p>
    <w:p w14:paraId="526701CF" w14:textId="69B1B0CC" w:rsidR="00A82A20" w:rsidRDefault="00A82A20" w:rsidP="00BA22CC">
      <w:pPr>
        <w:pStyle w:val="PWGReference"/>
        <w:rPr>
          <w:rStyle w:val="Hyperlink"/>
        </w:rPr>
      </w:pPr>
      <w:bookmarkStart w:id="1294" w:name="STD92"/>
      <w:r w:rsidRPr="003A6A5B">
        <w:t>[</w:t>
      </w:r>
      <w:r>
        <w:t>STD92</w:t>
      </w:r>
      <w:r w:rsidRPr="003A6A5B">
        <w:t>]</w:t>
      </w:r>
      <w:bookmarkEnd w:id="1294"/>
      <w:r w:rsidRPr="003A6A5B">
        <w:tab/>
      </w:r>
      <w:r>
        <w:t>M. Sweet, I. McDonald</w:t>
      </w:r>
      <w:r w:rsidRPr="003A6A5B">
        <w:t xml:space="preserve">, "Internet Printing Protocol/1.1", </w:t>
      </w:r>
      <w:r>
        <w:t xml:space="preserve">STD 92, June 2018, </w:t>
      </w:r>
      <w:hyperlink r:id="rId73" w:history="1">
        <w:r w:rsidR="001B5113">
          <w:rPr>
            <w:rStyle w:val="Hyperlink"/>
          </w:rPr>
          <w:t>https://datatracker.ietf.org/doc/html/std92</w:t>
        </w:r>
      </w:hyperlink>
    </w:p>
    <w:p w14:paraId="66BB2DB7" w14:textId="60D86F94" w:rsidR="00A82A20" w:rsidRDefault="00A82A20" w:rsidP="00BA22CC">
      <w:pPr>
        <w:pStyle w:val="PWGReference"/>
        <w:rPr>
          <w:color w:val="0070C0"/>
        </w:rPr>
      </w:pPr>
      <w:r w:rsidRPr="005D4443">
        <w:t>[UAX9]</w:t>
      </w:r>
      <w:r w:rsidRPr="005D4443">
        <w:tab/>
        <w:t xml:space="preserve">Unicode Consortium, “Unicode Bidirectional Algorithm”, UAX#9, </w:t>
      </w:r>
      <w:r w:rsidR="006A54F6">
        <w:t>February</w:t>
      </w:r>
      <w:r w:rsidRPr="005D4443">
        <w:t xml:space="preserve"> 201</w:t>
      </w:r>
      <w:r w:rsidR="006A54F6">
        <w:t>9</w:t>
      </w:r>
      <w:r w:rsidRPr="005D4443">
        <w:t>,</w:t>
      </w:r>
      <w:r>
        <w:t xml:space="preserve"> </w:t>
      </w:r>
      <w:hyperlink r:id="rId74" w:history="1">
        <w:r>
          <w:rPr>
            <w:rStyle w:val="Hyperlink"/>
          </w:rPr>
          <w:t>https://www.unicode.org/reports/tr9</w:t>
        </w:r>
      </w:hyperlink>
    </w:p>
    <w:p w14:paraId="35D5AC82" w14:textId="6A3D6910" w:rsidR="00A82A20" w:rsidRDefault="00A82A20" w:rsidP="00BA22CC">
      <w:pPr>
        <w:pStyle w:val="PWGReference"/>
        <w:rPr>
          <w:color w:val="0070C0"/>
        </w:rPr>
      </w:pPr>
      <w:r w:rsidRPr="005D4443">
        <w:t>[UAX14]</w:t>
      </w:r>
      <w:r w:rsidRPr="005D4443">
        <w:tab/>
        <w:t>Unicode Consortium, “</w:t>
      </w:r>
      <w:r>
        <w:t>Unicode Line Breaking</w:t>
      </w:r>
      <w:r w:rsidRPr="005D4443">
        <w:t xml:space="preserve"> Algorithm”, UAX#14, </w:t>
      </w:r>
      <w:r w:rsidR="006A54F6">
        <w:t>February 2019</w:t>
      </w:r>
      <w:r w:rsidRPr="005D4443">
        <w:t>,</w:t>
      </w:r>
      <w:r>
        <w:t xml:space="preserve"> </w:t>
      </w:r>
      <w:hyperlink r:id="rId75" w:history="1">
        <w:r>
          <w:rPr>
            <w:rStyle w:val="Hyperlink"/>
          </w:rPr>
          <w:t>https://www.unicode.org/reports/tr14</w:t>
        </w:r>
      </w:hyperlink>
    </w:p>
    <w:p w14:paraId="6147C7B3" w14:textId="50F48505" w:rsidR="00A82A20" w:rsidRPr="00AE38AA" w:rsidRDefault="00A82A20" w:rsidP="00BA22CC">
      <w:pPr>
        <w:pStyle w:val="PWGReference"/>
      </w:pPr>
      <w:r w:rsidRPr="00AE38AA">
        <w:t>[UAX15]</w:t>
      </w:r>
      <w:r>
        <w:tab/>
      </w:r>
      <w:r w:rsidRPr="00AE38AA">
        <w:t xml:space="preserve">M. Davis, M. Duerst, "Unicode Normalization Forms", Unicode Standard Annex 15, </w:t>
      </w:r>
      <w:r w:rsidR="006A54F6">
        <w:t>February 2019</w:t>
      </w:r>
      <w:r w:rsidRPr="00AE38AA">
        <w:t xml:space="preserve">, </w:t>
      </w:r>
      <w:hyperlink r:id="rId76" w:history="1">
        <w:r>
          <w:rPr>
            <w:rStyle w:val="Hyperlink"/>
          </w:rPr>
          <w:t>https://www.unicode.org/reports/tr15</w:t>
        </w:r>
      </w:hyperlink>
    </w:p>
    <w:p w14:paraId="19C4FB04" w14:textId="4F9FF478" w:rsidR="00A82A20" w:rsidRDefault="00A82A20" w:rsidP="00BA22CC">
      <w:pPr>
        <w:pStyle w:val="PWGReference"/>
      </w:pPr>
      <w:r>
        <w:t>[UAX29]</w:t>
      </w:r>
      <w:r>
        <w:tab/>
      </w:r>
      <w:r w:rsidRPr="00BA0C44">
        <w:t>Unicode Consortium, “</w:t>
      </w:r>
      <w:r>
        <w:t>Unicode Text Segmentation</w:t>
      </w:r>
      <w:r w:rsidRPr="00BA0C44">
        <w:t>”, UAX#</w:t>
      </w:r>
      <w:r>
        <w:t>29</w:t>
      </w:r>
      <w:r w:rsidRPr="00BA0C44">
        <w:t xml:space="preserve">, </w:t>
      </w:r>
      <w:r w:rsidR="006A54F6">
        <w:t>February 2019</w:t>
      </w:r>
      <w:r w:rsidRPr="00BA0C44">
        <w:t>,</w:t>
      </w:r>
      <w:r>
        <w:t xml:space="preserve"> </w:t>
      </w:r>
      <w:hyperlink r:id="rId77" w:history="1">
        <w:r>
          <w:rPr>
            <w:rStyle w:val="Hyperlink"/>
          </w:rPr>
          <w:t>https://www.unicode.org/reports/tr29</w:t>
        </w:r>
      </w:hyperlink>
    </w:p>
    <w:p w14:paraId="34DE8BE4" w14:textId="46728FC3" w:rsidR="00A82A20" w:rsidRDefault="00A82A20" w:rsidP="00BA22CC">
      <w:pPr>
        <w:pStyle w:val="PWGReference"/>
      </w:pPr>
      <w:r>
        <w:t>[UAX31]</w:t>
      </w:r>
      <w:r>
        <w:tab/>
      </w:r>
      <w:r w:rsidRPr="00BA0C44">
        <w:t>Unicode Consortium, “</w:t>
      </w:r>
      <w:r>
        <w:t>Unicode Identifier and Pattern Syntax</w:t>
      </w:r>
      <w:r w:rsidRPr="00BA0C44">
        <w:t>”, UAX#</w:t>
      </w:r>
      <w:r>
        <w:t>31</w:t>
      </w:r>
      <w:r w:rsidRPr="00BA0C44">
        <w:t xml:space="preserve">, </w:t>
      </w:r>
      <w:r w:rsidR="006A54F6">
        <w:t>February 2019</w:t>
      </w:r>
      <w:r w:rsidRPr="00BA0C44">
        <w:t>,</w:t>
      </w:r>
      <w:r>
        <w:t xml:space="preserve"> </w:t>
      </w:r>
      <w:hyperlink r:id="rId78" w:history="1">
        <w:r>
          <w:rPr>
            <w:rStyle w:val="Hyperlink"/>
          </w:rPr>
          <w:t>https://www.unicode.org/reports/tr31</w:t>
        </w:r>
      </w:hyperlink>
    </w:p>
    <w:p w14:paraId="58A96F96" w14:textId="34020275" w:rsidR="00A82A20" w:rsidRDefault="00A82A20" w:rsidP="00BA22CC">
      <w:pPr>
        <w:pStyle w:val="PWGReference"/>
      </w:pPr>
      <w:r>
        <w:t>[UNICODE]</w:t>
      </w:r>
      <w:r>
        <w:tab/>
        <w:t>Unicode Consortium, "Unicode Standard", Version 1</w:t>
      </w:r>
      <w:r w:rsidR="006A54F6">
        <w:t>2</w:t>
      </w:r>
      <w:r>
        <w:t xml:space="preserve">.0.0, </w:t>
      </w:r>
      <w:r w:rsidR="006A54F6">
        <w:t>March</w:t>
      </w:r>
      <w:r>
        <w:t xml:space="preserve"> 201</w:t>
      </w:r>
      <w:r w:rsidR="006A54F6">
        <w:t>9</w:t>
      </w:r>
      <w:r>
        <w:t>,</w:t>
      </w:r>
      <w:r w:rsidR="006A54F6">
        <w:t xml:space="preserve"> </w:t>
      </w:r>
      <w:hyperlink r:id="rId79" w:history="1">
        <w:r w:rsidR="006A54F6">
          <w:rPr>
            <w:rStyle w:val="Hyperlink"/>
          </w:rPr>
          <w:t>https://www.unicode.org/versions/Unicode12.0.0/</w:t>
        </w:r>
      </w:hyperlink>
    </w:p>
    <w:p w14:paraId="772AAB73" w14:textId="4C251B72" w:rsidR="00A82A20" w:rsidRDefault="00A82A20" w:rsidP="00BA22CC">
      <w:pPr>
        <w:pStyle w:val="PWGReference"/>
      </w:pPr>
      <w:r>
        <w:t>[UTS10]</w:t>
      </w:r>
      <w:r>
        <w:tab/>
      </w:r>
      <w:r w:rsidRPr="00BA0C44">
        <w:t>Unicode Consortium, “</w:t>
      </w:r>
      <w:r>
        <w:t>Unicode Collation Algorithm</w:t>
      </w:r>
      <w:r w:rsidRPr="00BA0C44">
        <w:t xml:space="preserve">”, </w:t>
      </w:r>
      <w:r>
        <w:t>UTS</w:t>
      </w:r>
      <w:r w:rsidRPr="00BA0C44">
        <w:t>#</w:t>
      </w:r>
      <w:r>
        <w:t>10</w:t>
      </w:r>
      <w:r w:rsidRPr="00BA0C44">
        <w:t xml:space="preserve">, </w:t>
      </w:r>
      <w:r w:rsidR="006A54F6">
        <w:t>April 2019</w:t>
      </w:r>
      <w:r>
        <w:t xml:space="preserve">, </w:t>
      </w:r>
      <w:hyperlink r:id="rId80" w:history="1">
        <w:r>
          <w:rPr>
            <w:rStyle w:val="Hyperlink"/>
          </w:rPr>
          <w:t>https://www.unicode.org/reports/tr10</w:t>
        </w:r>
      </w:hyperlink>
    </w:p>
    <w:p w14:paraId="3B005270" w14:textId="469AAF31" w:rsidR="00A82A20" w:rsidRDefault="00A82A20" w:rsidP="00BA22CC">
      <w:pPr>
        <w:pStyle w:val="PWGReference"/>
      </w:pPr>
      <w:r>
        <w:t>[UTS35]</w:t>
      </w:r>
      <w:r>
        <w:tab/>
      </w:r>
      <w:r w:rsidRPr="00BA0C44">
        <w:t>Unicode Consortium, “</w:t>
      </w:r>
      <w:r>
        <w:t>Unicode Locale Data Markup Language</w:t>
      </w:r>
      <w:r w:rsidRPr="00BA0C44">
        <w:t xml:space="preserve">”, </w:t>
      </w:r>
      <w:r>
        <w:t>UTS</w:t>
      </w:r>
      <w:r w:rsidRPr="00BA0C44">
        <w:t>#</w:t>
      </w:r>
      <w:r>
        <w:t>35</w:t>
      </w:r>
      <w:r w:rsidRPr="00BA0C44">
        <w:t xml:space="preserve">, </w:t>
      </w:r>
      <w:r>
        <w:t>March</w:t>
      </w:r>
      <w:r w:rsidRPr="00BA0C44">
        <w:t xml:space="preserve"> 201</w:t>
      </w:r>
      <w:r w:rsidR="006A54F6">
        <w:t>9</w:t>
      </w:r>
      <w:r>
        <w:t xml:space="preserve">, </w:t>
      </w:r>
      <w:hyperlink r:id="rId81" w:history="1">
        <w:r>
          <w:rPr>
            <w:rStyle w:val="Hyperlink"/>
          </w:rPr>
          <w:t>https://www.unicode.org/reports/tr35</w:t>
        </w:r>
      </w:hyperlink>
    </w:p>
    <w:p w14:paraId="6E7DD847" w14:textId="373FCF48" w:rsidR="00381337" w:rsidRDefault="00A82A20" w:rsidP="00BA22CC">
      <w:pPr>
        <w:pStyle w:val="PWGReference"/>
      </w:pPr>
      <w:r>
        <w:t>[UTS39]</w:t>
      </w:r>
      <w:r>
        <w:tab/>
      </w:r>
      <w:r w:rsidRPr="00BA0C44">
        <w:t>Unicode Consortium, “</w:t>
      </w:r>
      <w:r>
        <w:t>Unicode Security Mechanisms</w:t>
      </w:r>
      <w:r w:rsidRPr="00BA0C44">
        <w:t xml:space="preserve">”, </w:t>
      </w:r>
      <w:r>
        <w:t>UTS</w:t>
      </w:r>
      <w:r w:rsidRPr="00BA0C44">
        <w:t>#</w:t>
      </w:r>
      <w:r>
        <w:t>39</w:t>
      </w:r>
      <w:r w:rsidRPr="00BA0C44">
        <w:t xml:space="preserve">, </w:t>
      </w:r>
      <w:r>
        <w:t>May</w:t>
      </w:r>
      <w:r w:rsidRPr="00BA0C44">
        <w:t xml:space="preserve"> 201</w:t>
      </w:r>
      <w:r w:rsidR="006A54F6">
        <w:t>9</w:t>
      </w:r>
      <w:r>
        <w:t xml:space="preserve">, </w:t>
      </w:r>
      <w:hyperlink r:id="rId82" w:history="1">
        <w:r>
          <w:rPr>
            <w:rStyle w:val="Hyperlink"/>
          </w:rPr>
          <w:t>https://www.unicode.org/reports/tr39</w:t>
        </w:r>
      </w:hyperlink>
      <w:r w:rsidR="00A61D15" w:rsidRPr="00A61D15">
        <w:t xml:space="preserve"> </w:t>
      </w:r>
    </w:p>
    <w:p w14:paraId="2F038762" w14:textId="25FFC6E3" w:rsidR="00E53B78" w:rsidRDefault="00E53B78" w:rsidP="00BA22CC">
      <w:pPr>
        <w:pStyle w:val="PWGReference"/>
      </w:pPr>
      <w:bookmarkStart w:id="1295" w:name="WGS84"/>
      <w:r>
        <w:t>[WGS84]</w:t>
      </w:r>
      <w:bookmarkEnd w:id="1295"/>
      <w:r>
        <w:tab/>
        <w:t xml:space="preserve">National Geospatial-Intelligence Agency, "Department of Defense World Geodetic System 1984, Its Definition and Relationships With Local Geodetic Systems, Third Edition", NIMA Technical Report TR8350.2, January 2000, </w:t>
      </w:r>
      <w:hyperlink r:id="rId83" w:history="1">
        <w:r w:rsidRPr="001853AD">
          <w:rPr>
            <w:rStyle w:val="Hyperlink"/>
          </w:rPr>
          <w:t>http://earth-info.nga.mil/GandG/publications/tr8350.2/wgs84fin.pdf</w:t>
        </w:r>
      </w:hyperlink>
      <w:r>
        <w:t xml:space="preserve"> </w:t>
      </w:r>
    </w:p>
    <w:p w14:paraId="0154018D" w14:textId="7CCD6EEA" w:rsidR="00E53B78" w:rsidRDefault="00E53B78" w:rsidP="00BA22CC">
      <w:pPr>
        <w:pStyle w:val="PWGReference"/>
      </w:pPr>
      <w:bookmarkStart w:id="1296" w:name="X_520"/>
      <w:r>
        <w:t>[X.520]</w:t>
      </w:r>
      <w:bookmarkEnd w:id="1296"/>
      <w:r>
        <w:tab/>
        <w:t>International Telecommunication Union, "Information technology - Open Systems Interconnection - The Directory: Selected attribute types", ITU-T X.520, November 2008</w:t>
      </w:r>
    </w:p>
    <w:p w14:paraId="0383BB51" w14:textId="64B49C55" w:rsidR="0009524F" w:rsidRDefault="00C004F2" w:rsidP="00B9314B">
      <w:pPr>
        <w:pStyle w:val="IEEEStdsLevel2Header"/>
        <w:rPr>
          <w:rFonts w:eastAsia="MS Mincho"/>
        </w:rPr>
      </w:pPr>
      <w:bookmarkStart w:id="1297" w:name="_Toc263650619"/>
      <w:bookmarkStart w:id="1298" w:name="_Toc95162828"/>
      <w:bookmarkStart w:id="1299" w:name="_Toc86756089"/>
      <w:r>
        <w:rPr>
          <w:rFonts w:eastAsia="MS Mincho"/>
        </w:rPr>
        <w:t>Informative References</w:t>
      </w:r>
      <w:bookmarkEnd w:id="1297"/>
      <w:bookmarkEnd w:id="1298"/>
      <w:bookmarkEnd w:id="1299"/>
    </w:p>
    <w:p w14:paraId="7FDE51DA" w14:textId="607DC21D" w:rsidR="00452EDD" w:rsidRPr="00452EDD" w:rsidRDefault="00BA22CC" w:rsidP="00BA22CC">
      <w:pPr>
        <w:pStyle w:val="PWGReference"/>
      </w:pPr>
      <w:bookmarkStart w:id="1300" w:name="ABNF"/>
      <w:r>
        <w:t>[ABNF]</w:t>
      </w:r>
      <w:bookmarkEnd w:id="1300"/>
      <w:r>
        <w:tab/>
        <w:t xml:space="preserve">M. Sweet, I. McDonald, P. Zehler, "ABNF for IPP Job and Printer Extensions Set 3", </w:t>
      </w:r>
      <w:hyperlink r:id="rId84" w:history="1">
        <w:r>
          <w:rPr>
            <w:rStyle w:val="Hyperlink"/>
          </w:rPr>
          <w:t>https://ftp.pwg.org/pub/pwg/informational/pwg5100.13-abnf-20190708.txt</w:t>
        </w:r>
      </w:hyperlink>
      <w:r>
        <w:t xml:space="preserve"> </w:t>
      </w:r>
    </w:p>
    <w:p w14:paraId="146ACB2E" w14:textId="538CAF98" w:rsidR="00484345" w:rsidRPr="00FD0252" w:rsidRDefault="002B2F13" w:rsidP="000D1F5E">
      <w:pPr>
        <w:pStyle w:val="PWGReference"/>
      </w:pPr>
      <w:bookmarkStart w:id="1301" w:name="CUPS"/>
      <w:r w:rsidRPr="0039201F">
        <w:t>[CUPS]</w:t>
      </w:r>
      <w:bookmarkEnd w:id="1301"/>
      <w:r>
        <w:tab/>
      </w:r>
      <w:r w:rsidRPr="0039201F">
        <w:t xml:space="preserve">"CUPS Project Home Page", </w:t>
      </w:r>
      <w:hyperlink r:id="rId85" w:history="1">
        <w:r w:rsidRPr="00BA6E03">
          <w:rPr>
            <w:rStyle w:val="Hyperlink"/>
          </w:rPr>
          <w:t>https://www.cups.org/</w:t>
        </w:r>
      </w:hyperlink>
      <w:r w:rsidRPr="0039201F">
        <w:t xml:space="preserve"> </w:t>
      </w:r>
      <w:r w:rsidR="00F71CA4">
        <w:t xml:space="preserve"> </w:t>
      </w:r>
      <w:r w:rsidR="00484345">
        <w:t xml:space="preserve"> </w:t>
      </w:r>
    </w:p>
    <w:p w14:paraId="78C1930D" w14:textId="57394AFC" w:rsidR="00484345" w:rsidRDefault="002B2F13" w:rsidP="00484345">
      <w:pPr>
        <w:pStyle w:val="PWGReference"/>
      </w:pPr>
      <w:bookmarkStart w:id="1302" w:name="IPPSAMPLE"/>
      <w:r>
        <w:t>[IPPSAMPLE]</w:t>
      </w:r>
      <w:bookmarkEnd w:id="1302"/>
      <w:r>
        <w:tab/>
        <w:t xml:space="preserve">PWG "ippsample" </w:t>
      </w:r>
      <w:r w:rsidR="005C1FFA">
        <w:t xml:space="preserve">GitHub </w:t>
      </w:r>
      <w:r>
        <w:t xml:space="preserve">Project, </w:t>
      </w:r>
      <w:hyperlink r:id="rId86" w:history="1">
        <w:r w:rsidRPr="00CE70F8">
          <w:rPr>
            <w:rStyle w:val="Hyperlink"/>
          </w:rPr>
          <w:t>http</w:t>
        </w:r>
        <w:r w:rsidR="008F25F8" w:rsidRPr="00CE70F8">
          <w:rPr>
            <w:rStyle w:val="Hyperlink"/>
          </w:rPr>
          <w:t>s</w:t>
        </w:r>
        <w:r w:rsidRPr="00CE70F8">
          <w:rPr>
            <w:rStyle w:val="Hyperlink"/>
          </w:rPr>
          <w:t>://github.io/</w:t>
        </w:r>
        <w:r w:rsidR="00CE70F8" w:rsidRPr="00CE70F8">
          <w:rPr>
            <w:rStyle w:val="Hyperlink"/>
          </w:rPr>
          <w:t>istopwg/</w:t>
        </w:r>
        <w:r w:rsidRPr="00CE70F8">
          <w:rPr>
            <w:rStyle w:val="Hyperlink"/>
          </w:rPr>
          <w:t>ippsampl</w:t>
        </w:r>
        <w:r w:rsidR="00484345" w:rsidRPr="00CE70F8">
          <w:rPr>
            <w:rStyle w:val="Hyperlink"/>
          </w:rPr>
          <w:t>e</w:t>
        </w:r>
      </w:hyperlink>
    </w:p>
    <w:p w14:paraId="3FA21AFA" w14:textId="77777777" w:rsidR="00251577" w:rsidRDefault="00251577" w:rsidP="00BA22CC">
      <w:pPr>
        <w:pStyle w:val="PWGReference"/>
      </w:pPr>
      <w:bookmarkStart w:id="1303" w:name="ISO15076_1"/>
      <w:r>
        <w:t>[ISO</w:t>
      </w:r>
      <w:r w:rsidRPr="00BA7CDC">
        <w:t>15076</w:t>
      </w:r>
      <w:r>
        <w:t>-1]</w:t>
      </w:r>
      <w:bookmarkEnd w:id="1303"/>
      <w:r>
        <w:tab/>
      </w:r>
      <w:r w:rsidRPr="00C438C5">
        <w:t>"</w:t>
      </w:r>
      <w:r w:rsidRPr="00BA7CDC">
        <w:t>Image technology colour management — Architecture, profile format and data structure — Part 1: Based on ICC.1:2010</w:t>
      </w:r>
      <w:r w:rsidRPr="00C438C5">
        <w:t>"</w:t>
      </w:r>
      <w:r>
        <w:t xml:space="preserve">, </w:t>
      </w:r>
      <w:r w:rsidRPr="00C438C5">
        <w:t xml:space="preserve">ISO/IEC </w:t>
      </w:r>
      <w:r w:rsidRPr="00BA7CDC">
        <w:t>15076-1:20</w:t>
      </w:r>
      <w:r>
        <w:t xml:space="preserve">10 </w:t>
      </w:r>
    </w:p>
    <w:p w14:paraId="48F1BAE7" w14:textId="77777777" w:rsidR="00251577" w:rsidRDefault="00251577" w:rsidP="00BA22CC">
      <w:pPr>
        <w:pStyle w:val="PWGReference"/>
      </w:pPr>
      <w:bookmarkStart w:id="1304" w:name="ISO15930_1"/>
      <w:r>
        <w:t>[ISO15930-1]</w:t>
      </w:r>
      <w:bookmarkEnd w:id="1304"/>
      <w:r>
        <w:tab/>
        <w:t>"</w:t>
      </w:r>
      <w:r w:rsidRPr="004A39A3">
        <w:t>Graphic technology -- Prepress digital data exchange -- Use of PDF -- Part 1: Complete exchange using CMYK data (PDF/X-1 and PDF/X-1a)</w:t>
      </w:r>
      <w:r>
        <w:t>", ISO 15930-1:2001, 2001</w:t>
      </w:r>
    </w:p>
    <w:p w14:paraId="7C9C1C69" w14:textId="77777777" w:rsidR="00251577" w:rsidRDefault="00251577" w:rsidP="00BA22CC">
      <w:pPr>
        <w:pStyle w:val="PWGReference"/>
      </w:pPr>
      <w:bookmarkStart w:id="1305" w:name="ISO15930_3"/>
      <w:r>
        <w:t>[ISO15930-3]</w:t>
      </w:r>
      <w:bookmarkEnd w:id="1305"/>
      <w:r>
        <w:tab/>
        <w:t>"</w:t>
      </w:r>
      <w:r w:rsidRPr="004A39A3">
        <w:t>Graphic technology -- Prepress digital data exchange -- Use of PDF -- Part 3: Complete exchange suitable for colour-managed workflows (PDF/X-3)</w:t>
      </w:r>
      <w:r>
        <w:t>", ISO 15930-3:2002</w:t>
      </w:r>
    </w:p>
    <w:p w14:paraId="0BFAE8F3" w14:textId="77777777" w:rsidR="00251577" w:rsidRDefault="00251577" w:rsidP="00BA22CC">
      <w:pPr>
        <w:pStyle w:val="PWGReference"/>
      </w:pPr>
      <w:bookmarkStart w:id="1306" w:name="ISO15930_4"/>
      <w:r>
        <w:t>[ISO15930-4]</w:t>
      </w:r>
      <w:bookmarkEnd w:id="1306"/>
      <w:r>
        <w:tab/>
        <w:t>"</w:t>
      </w:r>
      <w:r w:rsidRPr="004A39A3">
        <w:t>Graphic technology -- Prepress digital data exchange using PDF -- Part 4: Complete exchange of CMYK and spot colour printing data using PDF 1.4 (PDF/X-1a)</w:t>
      </w:r>
      <w:r>
        <w:t>", ISO 15930-4:2003</w:t>
      </w:r>
    </w:p>
    <w:p w14:paraId="33C76F0C" w14:textId="77777777" w:rsidR="00251577" w:rsidRDefault="00251577" w:rsidP="00BA22CC">
      <w:pPr>
        <w:pStyle w:val="PWGReference"/>
      </w:pPr>
      <w:bookmarkStart w:id="1307" w:name="ISO15930_6"/>
      <w:r>
        <w:t>[ISO15930-6]</w:t>
      </w:r>
      <w:bookmarkEnd w:id="1307"/>
      <w:r>
        <w:tab/>
        <w:t>"</w:t>
      </w:r>
      <w:r w:rsidRPr="004A39A3">
        <w:t>Graphic technology -- Prepress digital data exchange using PDF -- Part 6: Complete exchange of printing data suitable for colour-managed workflows using PDF 1.4 (PDF/X-3)</w:t>
      </w:r>
      <w:r>
        <w:t>", ISO 15930-6:2003</w:t>
      </w:r>
    </w:p>
    <w:p w14:paraId="04FBDEC1" w14:textId="77777777" w:rsidR="00251577" w:rsidRDefault="00251577" w:rsidP="00BA22CC">
      <w:pPr>
        <w:pStyle w:val="PWGReference"/>
      </w:pPr>
      <w:bookmarkStart w:id="1308" w:name="ISO15930_7"/>
      <w:r>
        <w:t>[ISO15930-7]</w:t>
      </w:r>
      <w:bookmarkEnd w:id="1308"/>
      <w:r>
        <w:tab/>
        <w:t>"</w:t>
      </w:r>
      <w:r w:rsidRPr="004A39A3">
        <w:t>Graphic technology -- Prepress digital data exchange using PDF -- Part 7: Complete exchange of printing data (PDF/X-4) and partial exchange of printing data with external profile ref</w:t>
      </w:r>
      <w:r>
        <w:t>erence (PDF/X-4p) using PDF 1.6", ISO 15930-7:2010</w:t>
      </w:r>
    </w:p>
    <w:p w14:paraId="4D9D38DA" w14:textId="77777777" w:rsidR="00251577" w:rsidRDefault="00251577" w:rsidP="00BA22CC">
      <w:pPr>
        <w:pStyle w:val="PWGReference"/>
      </w:pPr>
      <w:bookmarkStart w:id="1309" w:name="ISO15930_8"/>
      <w:r>
        <w:t>[ISO15930-8]</w:t>
      </w:r>
      <w:bookmarkEnd w:id="1309"/>
      <w:r>
        <w:tab/>
        <w:t>"</w:t>
      </w:r>
      <w:r w:rsidRPr="004A39A3">
        <w:t>Graphic technology -- Prepress digital data exchange using PDF -- Part 8: Partial exchange of printing data using PDF 1.6 (PDF/X-5)</w:t>
      </w:r>
      <w:r>
        <w:t>", ISO 15930-8:2010, 2010</w:t>
      </w:r>
    </w:p>
    <w:p w14:paraId="239AD984" w14:textId="77777777" w:rsidR="00251577" w:rsidRDefault="00251577" w:rsidP="00BA22CC">
      <w:pPr>
        <w:pStyle w:val="PWGReference"/>
      </w:pPr>
      <w:bookmarkStart w:id="1310" w:name="ISO16612_2"/>
      <w:r>
        <w:t>[ISO16612-2]</w:t>
      </w:r>
      <w:bookmarkEnd w:id="1310"/>
      <w:r>
        <w:tab/>
        <w:t>"</w:t>
      </w:r>
      <w:r w:rsidRPr="004A39A3">
        <w:t>Graphic technology -- Variable data exchange -- Part 2: Using PDF/X-4 and PDF/X-5 (PDF/VT-1 and PDF/VT-2)</w:t>
      </w:r>
      <w:r>
        <w:t>", ISO 16612-2:2010</w:t>
      </w:r>
    </w:p>
    <w:p w14:paraId="06975A06" w14:textId="77777777" w:rsidR="00251577" w:rsidRDefault="00251577" w:rsidP="00BA22CC">
      <w:pPr>
        <w:pStyle w:val="PWGReference"/>
      </w:pPr>
      <w:bookmarkStart w:id="1311" w:name="ISO19005_1"/>
      <w:r>
        <w:t>[ISO19005-1]</w:t>
      </w:r>
      <w:bookmarkEnd w:id="1311"/>
      <w:r>
        <w:tab/>
        <w:t>"</w:t>
      </w:r>
      <w:r w:rsidRPr="00525505">
        <w:t>Document Management – Electronic document file format for long term preservation – Part 1: Use of PDF 1.4 (PDF/A-1)",</w:t>
      </w:r>
      <w:r>
        <w:t xml:space="preserve"> ISO 19005-1:2005, October 2005</w:t>
      </w:r>
    </w:p>
    <w:p w14:paraId="77654D13" w14:textId="77777777" w:rsidR="00251577" w:rsidRDefault="00251577" w:rsidP="00BA22CC">
      <w:pPr>
        <w:pStyle w:val="PWGReference"/>
      </w:pPr>
      <w:bookmarkStart w:id="1312" w:name="ISO19005_2"/>
      <w:r>
        <w:t>[ISO19005-2]</w:t>
      </w:r>
      <w:bookmarkEnd w:id="1312"/>
      <w:r>
        <w:tab/>
        <w:t>"</w:t>
      </w:r>
      <w:r w:rsidRPr="00525505">
        <w:t>Document management – Electronic document file format for long-term preservation – Part 2: Use of ISO 32000-1 (PDF/A-2)",</w:t>
      </w:r>
      <w:r>
        <w:t xml:space="preserve"> ISO 19005-2:2011, June 2011</w:t>
      </w:r>
    </w:p>
    <w:p w14:paraId="044ADB40" w14:textId="56A87BE7" w:rsidR="00251577" w:rsidRDefault="00251577" w:rsidP="00BA22CC">
      <w:pPr>
        <w:pStyle w:val="PWGReference"/>
      </w:pPr>
      <w:bookmarkStart w:id="1313" w:name="ISO19005_3"/>
      <w:r>
        <w:t>[ISO19005-3]</w:t>
      </w:r>
      <w:bookmarkEnd w:id="1313"/>
      <w:r>
        <w:tab/>
        <w:t>"</w:t>
      </w:r>
      <w:r w:rsidRPr="00525505">
        <w:t>Document management -- Electronic document file format for long-term preservation -- Part 3: Use of ISO 32000-1 with support for embedded files (PDF/A-3)", ISO 19005-3:2012, October 2012</w:t>
      </w:r>
    </w:p>
    <w:p w14:paraId="18A64388" w14:textId="4BFE8D8C" w:rsidR="00BD305A" w:rsidRPr="00525505" w:rsidRDefault="00BD305A" w:rsidP="00BA22CC">
      <w:pPr>
        <w:pStyle w:val="PWGReference"/>
      </w:pPr>
      <w:bookmarkStart w:id="1314" w:name="ISO23504_1"/>
      <w:r>
        <w:t>[ISO23504</w:t>
      </w:r>
      <w:r w:rsidR="009F64DC">
        <w:t>-1]</w:t>
      </w:r>
      <w:bookmarkEnd w:id="1314"/>
      <w:r w:rsidR="009F64DC">
        <w:tab/>
        <w:t>"</w:t>
      </w:r>
      <w:r w:rsidR="009F64DC" w:rsidRPr="009F64DC">
        <w:t>Document management applications — Raster image transport and storage — Part 1: Use of ISO 32000 (PDF/R-1)</w:t>
      </w:r>
      <w:r w:rsidR="009F64DC">
        <w:t xml:space="preserve">", ISO 23504-1:2020, </w:t>
      </w:r>
      <w:hyperlink r:id="rId87" w:history="1">
        <w:r w:rsidR="009F64DC" w:rsidRPr="009F64DC">
          <w:rPr>
            <w:rStyle w:val="Hyperlink"/>
          </w:rPr>
          <w:t>https://www.iso.org/standard/75804.html</w:t>
        </w:r>
      </w:hyperlink>
      <w:r w:rsidR="009F64DC">
        <w:t xml:space="preserve"> </w:t>
      </w:r>
    </w:p>
    <w:p w14:paraId="46C9D7C7" w14:textId="7F891231" w:rsidR="00251577" w:rsidRDefault="00251577" w:rsidP="00BA22CC">
      <w:pPr>
        <w:pStyle w:val="PWGReference"/>
      </w:pPr>
      <w:bookmarkStart w:id="1315" w:name="ISO32000_1"/>
      <w:r w:rsidRPr="00850D94">
        <w:t>[ISO32000</w:t>
      </w:r>
      <w:r>
        <w:t>-1</w:t>
      </w:r>
      <w:r w:rsidRPr="00850D94">
        <w:t>]</w:t>
      </w:r>
      <w:bookmarkEnd w:id="1315"/>
      <w:r>
        <w:tab/>
        <w:t xml:space="preserve">ISO, </w:t>
      </w:r>
      <w:r w:rsidRPr="00850D94">
        <w:t xml:space="preserve">"Document management </w:t>
      </w:r>
      <w:r>
        <w:t>--</w:t>
      </w:r>
      <w:r w:rsidRPr="00850D94">
        <w:t xml:space="preserve"> Portable document format </w:t>
      </w:r>
      <w:r>
        <w:t>--</w:t>
      </w:r>
      <w:r w:rsidRPr="00850D94">
        <w:t xml:space="preserve"> Part 1: PDF 1.7", </w:t>
      </w:r>
      <w:r w:rsidRPr="005035D6">
        <w:t>ISO 32000-1:2008</w:t>
      </w:r>
      <w:r>
        <w:t xml:space="preserve">, </w:t>
      </w:r>
      <w:hyperlink r:id="rId88" w:history="1">
        <w:r w:rsidRPr="005035D6">
          <w:rPr>
            <w:rStyle w:val="Hyperlink"/>
          </w:rPr>
          <w:t>https://www.iso.org/standard/51502.html</w:t>
        </w:r>
      </w:hyperlink>
      <w:r>
        <w:t xml:space="preserve"> </w:t>
      </w:r>
    </w:p>
    <w:p w14:paraId="4561CFBD" w14:textId="488BD5F0" w:rsidR="00251577" w:rsidRDefault="00251577" w:rsidP="00BA22CC">
      <w:pPr>
        <w:pStyle w:val="PWGReference"/>
        <w:rPr>
          <w:rStyle w:val="Hyperlink"/>
        </w:rPr>
      </w:pPr>
      <w:bookmarkStart w:id="1316" w:name="ISO32000_2"/>
      <w:r>
        <w:t>[ISO32000-2]</w:t>
      </w:r>
      <w:bookmarkEnd w:id="1316"/>
      <w:r>
        <w:tab/>
        <w:t xml:space="preserve">ISO, "Document management -- Portable document format -- Part 2: PDF 2.0", ISO 32000-2:2017, </w:t>
      </w:r>
      <w:hyperlink r:id="rId89" w:history="1">
        <w:r w:rsidRPr="00341F6F">
          <w:rPr>
            <w:rStyle w:val="Hyperlink"/>
          </w:rPr>
          <w:t>https://www.iso.org/standard/63534.html</w:t>
        </w:r>
      </w:hyperlink>
      <w:r>
        <w:rPr>
          <w:rStyle w:val="Hyperlink"/>
        </w:rPr>
        <w:t xml:space="preserve"> </w:t>
      </w:r>
    </w:p>
    <w:p w14:paraId="2FE6EBA2" w14:textId="379B4702" w:rsidR="002B2F13" w:rsidRDefault="002B2F13" w:rsidP="00BA22CC">
      <w:pPr>
        <w:pStyle w:val="PWGReference"/>
        <w:rPr>
          <w:rStyle w:val="Hyperlink"/>
          <w:color w:val="auto"/>
          <w:u w:val="none"/>
        </w:rPr>
      </w:pPr>
      <w:bookmarkStart w:id="1317" w:name="MACOS"/>
      <w:r w:rsidRPr="0027134C">
        <w:rPr>
          <w:rStyle w:val="Hyperlink"/>
          <w:color w:val="auto"/>
          <w:u w:val="none"/>
        </w:rPr>
        <w:t>[</w:t>
      </w:r>
      <w:r>
        <w:rPr>
          <w:rStyle w:val="Hyperlink"/>
          <w:color w:val="auto"/>
          <w:u w:val="none"/>
        </w:rPr>
        <w:t>MACOS]</w:t>
      </w:r>
      <w:bookmarkEnd w:id="1317"/>
      <w:r>
        <w:rPr>
          <w:rStyle w:val="Hyperlink"/>
          <w:color w:val="auto"/>
          <w:u w:val="none"/>
        </w:rPr>
        <w:tab/>
        <w:t xml:space="preserve">macOS Operating System, Apple Inc., </w:t>
      </w:r>
      <w:hyperlink r:id="rId90" w:history="1">
        <w:r w:rsidRPr="0027134C">
          <w:rPr>
            <w:rStyle w:val="Hyperlink"/>
          </w:rPr>
          <w:t>https://www.apple.com/</w:t>
        </w:r>
      </w:hyperlink>
    </w:p>
    <w:p w14:paraId="48EA6577" w14:textId="5AFFE401" w:rsidR="002B2F13" w:rsidRDefault="002B2F13" w:rsidP="00BA22CC">
      <w:pPr>
        <w:pStyle w:val="PWGReference"/>
        <w:rPr>
          <w:rStyle w:val="Hyperlink"/>
          <w:color w:val="auto"/>
          <w:u w:val="none"/>
        </w:rPr>
      </w:pPr>
      <w:bookmarkStart w:id="1318" w:name="NEXTSTEP"/>
      <w:r>
        <w:rPr>
          <w:rStyle w:val="Hyperlink"/>
          <w:color w:val="auto"/>
          <w:u w:val="none"/>
        </w:rPr>
        <w:t>[NEXTSTEP]</w:t>
      </w:r>
      <w:bookmarkEnd w:id="1318"/>
      <w:r>
        <w:rPr>
          <w:rStyle w:val="Hyperlink"/>
          <w:color w:val="auto"/>
          <w:u w:val="none"/>
        </w:rPr>
        <w:tab/>
        <w:t xml:space="preserve">NeXTSTEP Operating System, Apple Inc., </w:t>
      </w:r>
      <w:hyperlink r:id="rId91" w:history="1">
        <w:r w:rsidRPr="0027134C">
          <w:rPr>
            <w:rStyle w:val="Hyperlink"/>
          </w:rPr>
          <w:t>https://en.wikipedia.org/wiki/NeXTSTEP</w:t>
        </w:r>
      </w:hyperlink>
      <w:r w:rsidRPr="008C3AFE">
        <w:rPr>
          <w:rStyle w:val="Hyperlink"/>
          <w:color w:val="auto"/>
          <w:u w:val="none"/>
        </w:rPr>
        <w:t xml:space="preserve"> </w:t>
      </w:r>
    </w:p>
    <w:p w14:paraId="6343683C" w14:textId="25DAD0C2" w:rsidR="002B2F13" w:rsidRPr="00B3025C" w:rsidRDefault="002B2F13" w:rsidP="00BA22CC">
      <w:pPr>
        <w:pStyle w:val="PWGReference"/>
      </w:pPr>
      <w:bookmarkStart w:id="1319" w:name="PAPI"/>
      <w:r w:rsidRPr="00B3025C">
        <w:t>[PAPI]</w:t>
      </w:r>
      <w:bookmarkEnd w:id="1319"/>
      <w:r>
        <w:tab/>
      </w:r>
      <w:r w:rsidRPr="00B3025C">
        <w:t xml:space="preserve">A. Hlava, N. Jacobs, M. Sweet, "Open Standard Print API (PAPI)", July 2005, </w:t>
      </w:r>
      <w:hyperlink r:id="rId92" w:history="1">
        <w:r w:rsidRPr="0084006B">
          <w:rPr>
            <w:rStyle w:val="Hyperlink"/>
          </w:rPr>
          <w:t>https://prdownloads.sourceforge.net/openprinting/PAPI-specification.pdf?download</w:t>
        </w:r>
      </w:hyperlink>
      <w:r>
        <w:t xml:space="preserve"> </w:t>
      </w:r>
    </w:p>
    <w:p w14:paraId="7F115B16" w14:textId="56876683" w:rsidR="002B2F13" w:rsidRDefault="002B2F13" w:rsidP="00BA22CC">
      <w:pPr>
        <w:pStyle w:val="PWGReference"/>
      </w:pPr>
      <w:bookmarkStart w:id="1320" w:name="PWG_CATALOG"/>
      <w:r>
        <w:t>[PWG-CATALOG]</w:t>
      </w:r>
      <w:bookmarkEnd w:id="1320"/>
      <w:r>
        <w:tab/>
        <w:t xml:space="preserve">Sample English localization of registered IPP attributes and values, </w:t>
      </w:r>
      <w:hyperlink r:id="rId93" w:history="1">
        <w:r w:rsidRPr="007A5256">
          <w:rPr>
            <w:rStyle w:val="Hyperlink"/>
          </w:rPr>
          <w:t>https://ftp.pwg.org/pub/pwg/ipp/examples/ipp.strings</w:t>
        </w:r>
      </w:hyperlink>
      <w:r>
        <w:t xml:space="preserve"> </w:t>
      </w:r>
    </w:p>
    <w:p w14:paraId="57E0520D" w14:textId="237486BC" w:rsidR="002B2F13" w:rsidRDefault="002B2F13" w:rsidP="00BA22CC">
      <w:pPr>
        <w:pStyle w:val="PWGReference"/>
      </w:pPr>
      <w:bookmarkStart w:id="1321" w:name="PWG5100_1"/>
      <w:r>
        <w:t>[PWG5100.1]</w:t>
      </w:r>
      <w:bookmarkEnd w:id="1321"/>
      <w:r>
        <w:tab/>
        <w:t>S. Kennedy, M. Sweet, "</w:t>
      </w:r>
      <w:r w:rsidRPr="00376F6E">
        <w:t>IPP Finishings 2.1</w:t>
      </w:r>
      <w:r>
        <w:t xml:space="preserve">", PWG 5100.1-2017, February 2017, </w:t>
      </w:r>
      <w:hyperlink r:id="rId94" w:history="1">
        <w:r w:rsidRPr="00376F6E">
          <w:rPr>
            <w:rStyle w:val="Hyperlink"/>
          </w:rPr>
          <w:t>https://ftp.pwg.org/pub/pwg/candidates/cs-ippfinishings21-20170217-5100.1.pdf</w:t>
        </w:r>
      </w:hyperlink>
      <w:r>
        <w:t xml:space="preserve"> </w:t>
      </w:r>
    </w:p>
    <w:p w14:paraId="53B8AEB0" w14:textId="4861974A" w:rsidR="002B2F13" w:rsidRDefault="002B2F13" w:rsidP="00BA22CC">
      <w:pPr>
        <w:pStyle w:val="PWGReference"/>
      </w:pPr>
      <w:bookmarkStart w:id="1322" w:name="PWG5100_11"/>
      <w:r w:rsidRPr="00941A29">
        <w:t>[PWG5100.11]</w:t>
      </w:r>
      <w:bookmarkEnd w:id="1322"/>
      <w:r w:rsidRPr="00941A29">
        <w:tab/>
        <w:t xml:space="preserve">T. Hastings, D. Fullman, "IPP: Job and Printer Operations - Set 2", PWG 5100.11-2010, October 2010, </w:t>
      </w:r>
      <w:hyperlink r:id="rId95" w:history="1">
        <w:r w:rsidRPr="00376F6E">
          <w:rPr>
            <w:rStyle w:val="Hyperlink"/>
          </w:rPr>
          <w:t>https://ftp.pwg.org/pub/pwg/candidates/cs-ippjobprinterext10-20101030-5100.11.pdf</w:t>
        </w:r>
      </w:hyperlink>
      <w:r>
        <w:t xml:space="preserve"> </w:t>
      </w:r>
    </w:p>
    <w:p w14:paraId="6F127A57" w14:textId="62F5C62D" w:rsidR="002B2F13" w:rsidRDefault="002B2F13" w:rsidP="00BA22CC">
      <w:pPr>
        <w:pStyle w:val="PWGReference"/>
      </w:pPr>
      <w:bookmarkStart w:id="1323" w:name="PWG5100_13_2012"/>
      <w:r>
        <w:t>[PWG5100.13-2012]</w:t>
      </w:r>
      <w:bookmarkEnd w:id="1323"/>
      <w:r>
        <w:t xml:space="preserve">  M. Sweet, I. McDonald, "IPP: Job and Printer Extensions - Set 3 (JPS3)", PWG 5100.13-2012, July 2012, </w:t>
      </w:r>
      <w:hyperlink r:id="rId96" w:history="1">
        <w:r w:rsidRPr="004A3ADB">
          <w:rPr>
            <w:rStyle w:val="Hyperlink"/>
          </w:rPr>
          <w:t>https://ftp.pwg.org/pub/pwg/candidates/cs-ippjobprinterext3v10-20120727-5100.13.pdf</w:t>
        </w:r>
      </w:hyperlink>
      <w:r>
        <w:t xml:space="preserve"> </w:t>
      </w:r>
    </w:p>
    <w:p w14:paraId="32EC44BB" w14:textId="09C09374" w:rsidR="002B2F13" w:rsidRDefault="002B2F13" w:rsidP="00BA22CC">
      <w:pPr>
        <w:pStyle w:val="PWGReference"/>
      </w:pPr>
      <w:bookmarkStart w:id="1324" w:name="PWG5100_14"/>
      <w:r>
        <w:t>[PWG5100.14]</w:t>
      </w:r>
      <w:bookmarkEnd w:id="1324"/>
      <w:r>
        <w:tab/>
        <w:t xml:space="preserve">M. Sweet, I. McDonald, A. Mitchell, J. Hutchings, "IPP Everywhere", 5100.14-2013, January 2013, </w:t>
      </w:r>
      <w:hyperlink r:id="rId97" w:history="1">
        <w:r w:rsidRPr="0018110C">
          <w:rPr>
            <w:rStyle w:val="Hyperlink"/>
          </w:rPr>
          <w:t>https://ftp.pwg.org/pub/pwg/candidates/cs-ippeve10-20130128-5100.14.pdf</w:t>
        </w:r>
      </w:hyperlink>
      <w:r w:rsidR="00C0035B" w:rsidRPr="00C0035B">
        <w:t xml:space="preserve"> </w:t>
      </w:r>
    </w:p>
    <w:p w14:paraId="6F0A7C4B" w14:textId="3BE57A38" w:rsidR="00C0035B" w:rsidRDefault="00C0035B" w:rsidP="00BA22CC">
      <w:pPr>
        <w:pStyle w:val="PWGReference"/>
      </w:pPr>
      <w:bookmarkStart w:id="1325" w:name="PWG5100_22"/>
      <w:r>
        <w:t>[PWG5100.2</w:t>
      </w:r>
      <w:r w:rsidR="00A72CBE">
        <w:t>2</w:t>
      </w:r>
      <w:r>
        <w:t>]</w:t>
      </w:r>
      <w:bookmarkEnd w:id="1325"/>
      <w:r w:rsidR="00A72CBE">
        <w:tab/>
      </w:r>
      <w:r w:rsidR="00A72CBE" w:rsidRPr="00A72CBE">
        <w:t>I. McDonald</w:t>
      </w:r>
      <w:r w:rsidR="00A72CBE">
        <w:t xml:space="preserve">, </w:t>
      </w:r>
      <w:r w:rsidR="00A72CBE" w:rsidRPr="00A72CBE">
        <w:t xml:space="preserve">M. Sweet, </w:t>
      </w:r>
      <w:r w:rsidR="00335D2D">
        <w:t>"</w:t>
      </w:r>
      <w:r w:rsidR="00335D2D" w:rsidRPr="00335D2D">
        <w:t>IPP System Service v1.0 (SYSTEM)</w:t>
      </w:r>
      <w:r w:rsidR="00335D2D">
        <w:t xml:space="preserve">", 5100.22-2019, November 2019, </w:t>
      </w:r>
      <w:hyperlink r:id="rId98" w:history="1">
        <w:r w:rsidR="00F73D28" w:rsidRPr="00F73D28">
          <w:rPr>
            <w:rStyle w:val="Hyperlink"/>
          </w:rPr>
          <w:t>https://ftp.pwg.org/pub/pwg/candidates/cs-ippsystem10-20191122-5100.22.pdf</w:t>
        </w:r>
      </w:hyperlink>
      <w:r w:rsidR="00F73D28">
        <w:t xml:space="preserve"> </w:t>
      </w:r>
    </w:p>
    <w:p w14:paraId="139E5E47" w14:textId="6D8E8F35" w:rsidR="0045024C" w:rsidRDefault="00A61F22" w:rsidP="00BA22CC">
      <w:pPr>
        <w:pStyle w:val="PWGReference"/>
      </w:pPr>
      <w:bookmarkStart w:id="1326" w:name="PWG5102_3"/>
      <w:r w:rsidRPr="00A61F22">
        <w:t>[PWG5102.3]</w:t>
      </w:r>
      <w:bookmarkEnd w:id="1326"/>
      <w:r w:rsidRPr="00A61F22">
        <w:tab/>
        <w:t xml:space="preserve">R. Seeler, "Portable Document Format: Image-Streamable (PDF/is)", March 2004, PWG 5102.3-2004, </w:t>
      </w:r>
      <w:hyperlink r:id="rId99" w:history="1">
        <w:r w:rsidR="00971A32" w:rsidRPr="00971A32">
          <w:rPr>
            <w:rStyle w:val="Hyperlink"/>
          </w:rPr>
          <w:t>https</w:t>
        </w:r>
        <w:r w:rsidRPr="00971A32">
          <w:rPr>
            <w:rStyle w:val="Hyperlink"/>
          </w:rPr>
          <w:t>://</w:t>
        </w:r>
        <w:r w:rsidR="00971A32" w:rsidRPr="00971A32">
          <w:rPr>
            <w:rStyle w:val="Hyperlink"/>
          </w:rPr>
          <w:t>ftp.</w:t>
        </w:r>
        <w:r w:rsidRPr="00971A32">
          <w:rPr>
            <w:rStyle w:val="Hyperlink"/>
          </w:rPr>
          <w:t>pwg.org/pub/pwg/candidates/cs-ifxpdfis10-20040315-5102.3.pdf</w:t>
        </w:r>
      </w:hyperlink>
      <w:r w:rsidR="00971A32">
        <w:t xml:space="preserve"> </w:t>
      </w:r>
    </w:p>
    <w:p w14:paraId="0B0B4678" w14:textId="1118CE6E" w:rsidR="00A61F22" w:rsidRDefault="0045024C" w:rsidP="00BA22CC">
      <w:pPr>
        <w:pStyle w:val="PWGReference"/>
      </w:pPr>
      <w:bookmarkStart w:id="1327" w:name="PWG5110_1"/>
      <w:r>
        <w:t>[PWG5110.1]</w:t>
      </w:r>
      <w:bookmarkEnd w:id="1327"/>
      <w:r>
        <w:tab/>
      </w:r>
      <w:r w:rsidR="004C3641" w:rsidRPr="004C3641">
        <w:t xml:space="preserve">J. Murdock, J. Thrasher, "PWG Hardcopy Device Health Assessment Attributes", PWG 5110.1-2013, April 2013, </w:t>
      </w:r>
      <w:hyperlink r:id="rId100" w:history="1">
        <w:r w:rsidR="00A306FA" w:rsidRPr="00A306FA">
          <w:rPr>
            <w:rStyle w:val="Hyperlink"/>
          </w:rPr>
          <w:t>https://ftp.pwg.org/pub/pwg/candidates/cs-idsattributes10-20130401-5110.1.pdf</w:t>
        </w:r>
      </w:hyperlink>
      <w:r w:rsidR="00A61F22" w:rsidRPr="00A61F22">
        <w:t xml:space="preserve"> </w:t>
      </w:r>
    </w:p>
    <w:p w14:paraId="26C9B99D" w14:textId="7FB41445" w:rsidR="001A7A36" w:rsidRDefault="001A7A36" w:rsidP="001A7A36">
      <w:pPr>
        <w:pStyle w:val="PWGReference"/>
      </w:pPr>
      <w:r>
        <w:t>[RFC4559]</w:t>
      </w:r>
      <w:r>
        <w:tab/>
        <w:t>K. Jaganathan, L. Zhu, J. Brezak, "</w:t>
      </w:r>
      <w:r w:rsidRPr="00F04F27">
        <w:t>SPNEGO-based Kerber</w:t>
      </w:r>
      <w:r>
        <w:t xml:space="preserve">os and NTLM HTTP Authentication </w:t>
      </w:r>
      <w:r w:rsidRPr="00F04F27">
        <w:t>in Microsoft Windows</w:t>
      </w:r>
      <w:r>
        <w:t xml:space="preserve">", RFC 4559, June 2006, </w:t>
      </w:r>
      <w:hyperlink r:id="rId101" w:history="1">
        <w:r w:rsidRPr="001A7A36">
          <w:rPr>
            <w:rStyle w:val="Hyperlink"/>
          </w:rPr>
          <w:t>https://datatracker.ietf.org/doc/html/rfc4559</w:t>
        </w:r>
      </w:hyperlink>
      <w:r>
        <w:t xml:space="preserve"> </w:t>
      </w:r>
    </w:p>
    <w:p w14:paraId="3A672F9F" w14:textId="3A7A91C1" w:rsidR="00A82A20" w:rsidRPr="005B4FAF" w:rsidRDefault="00A82A20" w:rsidP="00BA22CC">
      <w:pPr>
        <w:pStyle w:val="PWGReference"/>
      </w:pPr>
      <w:r w:rsidRPr="000057B9">
        <w:t>[UTR17]</w:t>
      </w:r>
      <w:r w:rsidRPr="000057B9">
        <w:tab/>
        <w:t>Unicode Consortium “Unicode Character Encoding Model”, UTR#17, November 2008,</w:t>
      </w:r>
      <w:r>
        <w:rPr>
          <w:rFonts w:ascii="Hiragino Kaku Gothic ProN W3" w:eastAsia="Hiragino Kaku Gothic ProN W3" w:hAnsi="Hiragino Kaku Gothic ProN W3" w:cs="Hiragino Kaku Gothic ProN W3"/>
        </w:rPr>
        <w:t xml:space="preserve"> </w:t>
      </w:r>
      <w:hyperlink r:id="rId102" w:history="1">
        <w:r>
          <w:rPr>
            <w:rStyle w:val="Hyperlink"/>
          </w:rPr>
          <w:t>https://www.unicode.org/reports/tr17</w:t>
        </w:r>
      </w:hyperlink>
    </w:p>
    <w:p w14:paraId="0288495F" w14:textId="0B36682B" w:rsidR="00A82A20" w:rsidRPr="005B4FAF" w:rsidRDefault="00A82A20" w:rsidP="00BA22CC">
      <w:pPr>
        <w:pStyle w:val="PWGReference"/>
        <w:rPr>
          <w:u w:val="single"/>
        </w:rPr>
      </w:pPr>
      <w:r w:rsidRPr="000057B9">
        <w:t>[UTR23]</w:t>
      </w:r>
      <w:r w:rsidRPr="000057B9">
        <w:tab/>
        <w:t xml:space="preserve">Unicode Consortium “Unicode Character Property Model”, UTR#23, </w:t>
      </w:r>
      <w:r>
        <w:t>May</w:t>
      </w:r>
      <w:r w:rsidRPr="000057B9">
        <w:t xml:space="preserve"> 20</w:t>
      </w:r>
      <w:r>
        <w:t>15</w:t>
      </w:r>
      <w:r w:rsidRPr="000057B9">
        <w:t>,</w:t>
      </w:r>
      <w:r>
        <w:t xml:space="preserve"> </w:t>
      </w:r>
      <w:hyperlink r:id="rId103" w:history="1">
        <w:r>
          <w:rPr>
            <w:rStyle w:val="Hyperlink"/>
          </w:rPr>
          <w:t>https://www.unicode.org/reports/tr23</w:t>
        </w:r>
      </w:hyperlink>
    </w:p>
    <w:p w14:paraId="417378F5" w14:textId="4146DEF0" w:rsidR="00A82A20" w:rsidRPr="005B4FAF" w:rsidRDefault="00A82A20" w:rsidP="00BA22CC">
      <w:pPr>
        <w:pStyle w:val="PWGReference"/>
        <w:rPr>
          <w:u w:val="single"/>
        </w:rPr>
      </w:pPr>
      <w:r w:rsidRPr="000057B9">
        <w:t>[UTR33]</w:t>
      </w:r>
      <w:r w:rsidRPr="000057B9">
        <w:tab/>
        <w:t>Unicode Consortium “Unicode Conformance Model”, UTR#33, November 2008,</w:t>
      </w:r>
      <w:r>
        <w:rPr>
          <w:rFonts w:ascii="Hiragino Kaku Gothic ProN W3" w:eastAsia="Hiragino Kaku Gothic ProN W3" w:hAnsi="Hiragino Kaku Gothic ProN W3" w:cs="Hiragino Kaku Gothic ProN W3"/>
        </w:rPr>
        <w:t xml:space="preserve"> </w:t>
      </w:r>
      <w:hyperlink r:id="rId104" w:history="1">
        <w:r>
          <w:rPr>
            <w:rStyle w:val="Hyperlink"/>
          </w:rPr>
          <w:t>https://www.unicode.org/reports/tr33</w:t>
        </w:r>
      </w:hyperlink>
    </w:p>
    <w:p w14:paraId="671633D6" w14:textId="56E36232" w:rsidR="006A54F6" w:rsidRPr="006A54F6" w:rsidRDefault="00A82A20" w:rsidP="00BA22CC">
      <w:pPr>
        <w:pStyle w:val="PWGReference"/>
        <w:rPr>
          <w:u w:val="single"/>
        </w:rPr>
      </w:pPr>
      <w:r w:rsidRPr="000057B9">
        <w:t>[UNISECFAQ]</w:t>
      </w:r>
      <w:r w:rsidRPr="000057B9">
        <w:tab/>
        <w:t>Unicode Consortium “Unicode Security FAQ”, November 201</w:t>
      </w:r>
      <w:r w:rsidR="006A54F6">
        <w:t>6</w:t>
      </w:r>
      <w:r w:rsidRPr="000057B9">
        <w:t>,</w:t>
      </w:r>
      <w:r w:rsidRPr="000057B9">
        <w:rPr>
          <w:rFonts w:ascii="Hiragino Kaku Gothic ProN W3" w:eastAsia="Hiragino Kaku Gothic ProN W3" w:hAnsi="Hiragino Kaku Gothic ProN W3" w:cs="Hiragino Kaku Gothic ProN W3"/>
        </w:rPr>
        <w:br/>
      </w:r>
      <w:hyperlink r:id="rId105" w:history="1">
        <w:r>
          <w:rPr>
            <w:rStyle w:val="Hyperlink"/>
          </w:rPr>
          <w:t>https://www.unicode.org/faq/security.html</w:t>
        </w:r>
      </w:hyperlink>
      <w:bookmarkStart w:id="1328" w:name="_Toc263650620"/>
    </w:p>
    <w:p w14:paraId="2C0E59BD" w14:textId="1E916585" w:rsidR="0009524F" w:rsidRDefault="002D03C3" w:rsidP="0064047C">
      <w:pPr>
        <w:pStyle w:val="IEEEStdsLevel1Header"/>
        <w:rPr>
          <w:rFonts w:eastAsia="MS Mincho"/>
        </w:rPr>
      </w:pPr>
      <w:bookmarkStart w:id="1329" w:name="_Toc95162829"/>
      <w:bookmarkStart w:id="1330" w:name="_Toc86756090"/>
      <w:r>
        <w:rPr>
          <w:rFonts w:eastAsia="MS Mincho"/>
        </w:rPr>
        <w:t>Author</w:t>
      </w:r>
      <w:r w:rsidR="00C004F2">
        <w:rPr>
          <w:rFonts w:eastAsia="MS Mincho"/>
        </w:rPr>
        <w:t>s</w:t>
      </w:r>
      <w:r>
        <w:rPr>
          <w:rFonts w:eastAsia="MS Mincho"/>
        </w:rPr>
        <w:t>'</w:t>
      </w:r>
      <w:r w:rsidR="00C004F2">
        <w:rPr>
          <w:rFonts w:eastAsia="MS Mincho"/>
        </w:rPr>
        <w:t xml:space="preserve"> Addresses</w:t>
      </w:r>
      <w:bookmarkEnd w:id="1328"/>
      <w:bookmarkEnd w:id="1329"/>
      <w:bookmarkEnd w:id="1330"/>
    </w:p>
    <w:p w14:paraId="45ECE1E3" w14:textId="77777777" w:rsidR="005A6842" w:rsidRDefault="005A6842" w:rsidP="005A6842">
      <w:pPr>
        <w:pStyle w:val="IEEEStdsParagraph"/>
      </w:pPr>
      <w:r>
        <w:t>Primary authors (v2.0):</w:t>
      </w:r>
    </w:p>
    <w:p w14:paraId="2BA28C3F" w14:textId="77777777" w:rsidR="005A6842" w:rsidRDefault="005A6842" w:rsidP="005A6842">
      <w:pPr>
        <w:pStyle w:val="Address"/>
      </w:pPr>
      <w:r>
        <w:t>Smith Kennedy</w:t>
      </w:r>
    </w:p>
    <w:p w14:paraId="15EB0B01" w14:textId="77777777" w:rsidR="005A6842" w:rsidRDefault="005A6842" w:rsidP="005A6842">
      <w:pPr>
        <w:pStyle w:val="Address"/>
      </w:pPr>
      <w:r>
        <w:t>HP Inc.</w:t>
      </w:r>
    </w:p>
    <w:p w14:paraId="7511EF17" w14:textId="77777777" w:rsidR="005A6842" w:rsidRDefault="005A6842" w:rsidP="005A6842">
      <w:pPr>
        <w:pStyle w:val="Address"/>
      </w:pPr>
      <w:r>
        <w:t>11311 Chinden Blvd.</w:t>
      </w:r>
    </w:p>
    <w:p w14:paraId="4C0E3B5E" w14:textId="77777777" w:rsidR="005A6842" w:rsidRDefault="005A6842" w:rsidP="005A6842">
      <w:pPr>
        <w:pStyle w:val="Address"/>
      </w:pPr>
      <w:r>
        <w:t>Boise ID 83714</w:t>
      </w:r>
    </w:p>
    <w:p w14:paraId="59086248" w14:textId="77777777" w:rsidR="005A6842" w:rsidRDefault="005A6842" w:rsidP="005A6842">
      <w:pPr>
        <w:pStyle w:val="IEEEStdsParagraph"/>
      </w:pPr>
      <w:r>
        <w:t>Primary authors (v1.0):</w:t>
      </w:r>
    </w:p>
    <w:p w14:paraId="31AF5BE5" w14:textId="77777777" w:rsidR="005A6842" w:rsidRDefault="005A6842" w:rsidP="005A6842">
      <w:pPr>
        <w:pStyle w:val="Address"/>
      </w:pPr>
      <w:r>
        <w:t>Michael Sweet</w:t>
      </w:r>
    </w:p>
    <w:p w14:paraId="2F651DB5" w14:textId="77777777" w:rsidR="005A6842" w:rsidRDefault="005A6842" w:rsidP="005A6842">
      <w:pPr>
        <w:pStyle w:val="Address"/>
      </w:pPr>
      <w:r>
        <w:t>Apple Inc.</w:t>
      </w:r>
    </w:p>
    <w:p w14:paraId="55318776" w14:textId="77777777" w:rsidR="005A6842" w:rsidRDefault="005A6842" w:rsidP="005A6842">
      <w:pPr>
        <w:pStyle w:val="Address"/>
      </w:pPr>
      <w:r>
        <w:t>10431 N. De Anza Blvd.</w:t>
      </w:r>
    </w:p>
    <w:p w14:paraId="6826AA7B" w14:textId="77777777" w:rsidR="005A6842" w:rsidRDefault="005A6842" w:rsidP="005A6842">
      <w:pPr>
        <w:pStyle w:val="Address"/>
      </w:pPr>
      <w:r>
        <w:t>MS 38-4LPT</w:t>
      </w:r>
    </w:p>
    <w:p w14:paraId="2E67311D" w14:textId="77777777" w:rsidR="005A6842" w:rsidRDefault="005A6842" w:rsidP="005A6842">
      <w:pPr>
        <w:pStyle w:val="Address"/>
      </w:pPr>
      <w:r>
        <w:t>Cupertino CA 95014</w:t>
      </w:r>
    </w:p>
    <w:p w14:paraId="47D3E5C0" w14:textId="77777777" w:rsidR="005A6842" w:rsidRDefault="005A6842" w:rsidP="005A6842">
      <w:pPr>
        <w:pStyle w:val="Address"/>
      </w:pPr>
    </w:p>
    <w:p w14:paraId="2721C3C7" w14:textId="77777777" w:rsidR="005A6842" w:rsidRPr="00A24FDB" w:rsidRDefault="005A6842" w:rsidP="005A6842">
      <w:pPr>
        <w:pStyle w:val="Address"/>
      </w:pPr>
      <w:r w:rsidRPr="00A24FDB">
        <w:t>Ira McDonald</w:t>
      </w:r>
    </w:p>
    <w:p w14:paraId="556078A4" w14:textId="77777777" w:rsidR="005A6842" w:rsidRDefault="005A6842" w:rsidP="005A6842">
      <w:pPr>
        <w:pStyle w:val="Address"/>
      </w:pPr>
      <w:r w:rsidRPr="00383F43">
        <w:t>High North</w:t>
      </w:r>
    </w:p>
    <w:p w14:paraId="71011320" w14:textId="77777777" w:rsidR="005A6842" w:rsidRDefault="005A6842" w:rsidP="005A6842">
      <w:pPr>
        <w:pStyle w:val="Address"/>
      </w:pPr>
      <w:r w:rsidRPr="00383F43">
        <w:t>PO Box 221</w:t>
      </w:r>
    </w:p>
    <w:p w14:paraId="5147B3E0" w14:textId="77777777" w:rsidR="005A6842" w:rsidRDefault="005A6842" w:rsidP="005A6842">
      <w:pPr>
        <w:pStyle w:val="Address"/>
      </w:pPr>
      <w:r w:rsidRPr="00383F43">
        <w:t>Grand Marais, MI 49839</w:t>
      </w:r>
    </w:p>
    <w:p w14:paraId="46CC7EF4" w14:textId="77777777" w:rsidR="005A6842" w:rsidRDefault="005A6842" w:rsidP="005A6842">
      <w:pPr>
        <w:pStyle w:val="Address"/>
      </w:pPr>
    </w:p>
    <w:p w14:paraId="2E2F23AB" w14:textId="77777777" w:rsidR="005A6842" w:rsidRDefault="005A6842" w:rsidP="005A6842">
      <w:pPr>
        <w:pStyle w:val="Address"/>
      </w:pPr>
      <w:r>
        <w:t>Peter Zehler</w:t>
      </w:r>
    </w:p>
    <w:p w14:paraId="61782678" w14:textId="77777777" w:rsidR="005A6842" w:rsidRDefault="005A6842" w:rsidP="005A6842">
      <w:pPr>
        <w:pStyle w:val="Address"/>
      </w:pPr>
      <w:r w:rsidRPr="00802EBF">
        <w:t>Xerox Corp</w:t>
      </w:r>
      <w:r>
        <w:t>oration</w:t>
      </w:r>
    </w:p>
    <w:p w14:paraId="5968B125" w14:textId="77777777" w:rsidR="005A6842" w:rsidRDefault="005A6842" w:rsidP="005A6842">
      <w:pPr>
        <w:pStyle w:val="Address"/>
      </w:pPr>
      <w:r w:rsidRPr="00F83BA5">
        <w:t>800 Phillips Road</w:t>
      </w:r>
    </w:p>
    <w:p w14:paraId="2060B355" w14:textId="77777777" w:rsidR="005A6842" w:rsidRDefault="005A6842" w:rsidP="005A6842">
      <w:pPr>
        <w:pStyle w:val="Address"/>
      </w:pPr>
      <w:r>
        <w:t>M/S 128-25E</w:t>
      </w:r>
    </w:p>
    <w:p w14:paraId="38CC8405" w14:textId="77777777" w:rsidR="005A6842" w:rsidRDefault="005A6842" w:rsidP="005A6842">
      <w:pPr>
        <w:pStyle w:val="Address"/>
      </w:pPr>
      <w:r w:rsidRPr="00F83BA5">
        <w:t>Webster, NY 14580</w:t>
      </w:r>
      <w:r>
        <w:t>-9701</w:t>
      </w:r>
    </w:p>
    <w:p w14:paraId="18F179E1" w14:textId="77777777" w:rsidR="005A6842" w:rsidRDefault="005A6842" w:rsidP="005A6842">
      <w:pPr>
        <w:pStyle w:val="IEEEStdsParagraph"/>
      </w:pPr>
      <w:r>
        <w:t>Send comments to the PWG IPP Mailing List:</w:t>
      </w:r>
    </w:p>
    <w:p w14:paraId="02DD59D9" w14:textId="6C3AFD2A" w:rsidR="005A6842" w:rsidRDefault="005A6842" w:rsidP="005A6842">
      <w:pPr>
        <w:pStyle w:val="IEEEStdsParagraph"/>
      </w:pPr>
      <w:r>
        <w:tab/>
      </w:r>
      <w:hyperlink r:id="rId106" w:history="1">
        <w:r w:rsidRPr="0049312A">
          <w:rPr>
            <w:rStyle w:val="Hyperlink"/>
          </w:rPr>
          <w:t>ipp@pwg.org</w:t>
        </w:r>
      </w:hyperlink>
      <w:r>
        <w:t xml:space="preserve"> (subscribers only)</w:t>
      </w:r>
    </w:p>
    <w:p w14:paraId="00CC9AA6" w14:textId="77777777" w:rsidR="005A6842" w:rsidRDefault="005A6842" w:rsidP="005A6842">
      <w:pPr>
        <w:pStyle w:val="IEEEStdsParagraph"/>
      </w:pPr>
      <w:r>
        <w:t>To subscribe, see the PWG IPP workgroup web page:</w:t>
      </w:r>
    </w:p>
    <w:p w14:paraId="44558A5A" w14:textId="2E0F2EC4" w:rsidR="005A6842" w:rsidRDefault="005A6842" w:rsidP="005A6842">
      <w:pPr>
        <w:pStyle w:val="IEEEStdsParagraph"/>
      </w:pPr>
      <w:r>
        <w:tab/>
      </w:r>
      <w:hyperlink r:id="rId107" w:history="1">
        <w:r w:rsidRPr="0049312A">
          <w:rPr>
            <w:rStyle w:val="Hyperlink"/>
          </w:rPr>
          <w:t>https://www.pwg.org/ipp/</w:t>
        </w:r>
      </w:hyperlink>
    </w:p>
    <w:p w14:paraId="20A98A70" w14:textId="67C75AE7" w:rsidR="005A6842" w:rsidRDefault="005A6842" w:rsidP="005A6842">
      <w:pPr>
        <w:pStyle w:val="IEEEStdsParagraph"/>
      </w:pPr>
      <w:r>
        <w:t xml:space="preserve">Implementers of this specification document are encouraged to join the IPP Mailing List </w:t>
      </w:r>
      <w:r w:rsidR="001650CE">
        <w:t>to</w:t>
      </w:r>
      <w:r>
        <w:t xml:space="preserve"> participate in any discussions of clarification issues and review of registration proposals for additional attributes and values.</w:t>
      </w:r>
    </w:p>
    <w:p w14:paraId="2330B911" w14:textId="77777777" w:rsidR="005A6842" w:rsidRDefault="005A6842" w:rsidP="005A6842">
      <w:pPr>
        <w:pStyle w:val="IEEEStdsParagraph"/>
      </w:pPr>
      <w:r>
        <w:t>The authors would also like to thank the following individuals for their contributions to this specification:</w:t>
      </w:r>
    </w:p>
    <w:p w14:paraId="1F387481" w14:textId="77777777" w:rsidR="005A6842" w:rsidRDefault="005A6842" w:rsidP="005A6842">
      <w:pPr>
        <w:pStyle w:val="Address"/>
      </w:pPr>
      <w:r>
        <w:t>Robert Herriot - Xerox</w:t>
      </w:r>
    </w:p>
    <w:p w14:paraId="53DA3C99" w14:textId="0FEE4FC5" w:rsidR="005A6842" w:rsidRDefault="005A6842" w:rsidP="005A6842">
      <w:pPr>
        <w:pStyle w:val="Address"/>
      </w:pPr>
      <w:r>
        <w:t>Andrew Mitchell - Hewlett-Packard</w:t>
      </w:r>
    </w:p>
    <w:p w14:paraId="76539B36" w14:textId="77777777" w:rsidR="005A6842" w:rsidRDefault="005A6842" w:rsidP="005A6842">
      <w:pPr>
        <w:pStyle w:val="Address"/>
      </w:pPr>
      <w:r>
        <w:t>Kirk Ocke - Xerox</w:t>
      </w:r>
    </w:p>
    <w:p w14:paraId="32607960" w14:textId="2D0C5CB4" w:rsidR="006A54F6" w:rsidRDefault="002D03C3" w:rsidP="0064047C">
      <w:pPr>
        <w:pStyle w:val="IEEEStdsLevel1Header"/>
      </w:pPr>
      <w:bookmarkStart w:id="1331" w:name="_Toc95162830"/>
      <w:bookmarkStart w:id="1332" w:name="_Toc86756091"/>
      <w:r>
        <w:t>Change History</w:t>
      </w:r>
      <w:bookmarkEnd w:id="1331"/>
      <w:bookmarkEnd w:id="1332"/>
    </w:p>
    <w:p w14:paraId="147E5EE9" w14:textId="0DF8AF1E" w:rsidR="002D03C3" w:rsidRDefault="006A54F6" w:rsidP="006A54F6">
      <w:pPr>
        <w:pStyle w:val="IEEEStdsParagraph"/>
      </w:pPr>
      <w:r w:rsidRPr="006A54F6">
        <w:rPr>
          <w:highlight w:val="yellow"/>
        </w:rPr>
        <w:t>This section will be removed when this document is published.</w:t>
      </w:r>
    </w:p>
    <w:p w14:paraId="36230701" w14:textId="0C52C566" w:rsidR="00A04932" w:rsidRDefault="007E22C0" w:rsidP="00B9314B">
      <w:pPr>
        <w:pStyle w:val="IEEEStdsLevel2Header"/>
        <w:rPr>
          <w:ins w:id="1333" w:author="Smith Kennedy" w:date="2022-02-07T21:48:00Z"/>
        </w:rPr>
      </w:pPr>
      <w:bookmarkStart w:id="1334" w:name="_Toc40961909"/>
      <w:bookmarkStart w:id="1335" w:name="_Toc95162831"/>
      <w:ins w:id="1336" w:author="Smith Kennedy" w:date="2022-02-07T21:48:00Z">
        <w:r>
          <w:t>February 7</w:t>
        </w:r>
        <w:r w:rsidR="00A04932">
          <w:t>, 2022</w:t>
        </w:r>
        <w:bookmarkEnd w:id="1335"/>
      </w:ins>
    </w:p>
    <w:p w14:paraId="223E8A27" w14:textId="27749BCE" w:rsidR="00A04932" w:rsidRDefault="00A04932" w:rsidP="00A04932">
      <w:pPr>
        <w:pStyle w:val="IEEEStdsParagraph"/>
        <w:rPr>
          <w:ins w:id="1337" w:author="Smith Kennedy" w:date="2022-02-07T21:48:00Z"/>
        </w:rPr>
      </w:pPr>
      <w:ins w:id="1338" w:author="Smith Kennedy" w:date="2022-02-07T21:48:00Z">
        <w:r>
          <w:t xml:space="preserve">First Prototype draft. </w:t>
        </w:r>
        <w:r w:rsidR="008E253F">
          <w:t>Updated with changes from November 2021 F2F and January 13, 2022 teleconference</w:t>
        </w:r>
        <w:r>
          <w:t>:</w:t>
        </w:r>
      </w:ins>
    </w:p>
    <w:p w14:paraId="1C4A6B63" w14:textId="1C0D08D6" w:rsidR="00A04932" w:rsidRDefault="00A04932" w:rsidP="00A04932">
      <w:pPr>
        <w:pStyle w:val="IEEEStdsParagraph"/>
        <w:numPr>
          <w:ilvl w:val="0"/>
          <w:numId w:val="12"/>
        </w:numPr>
        <w:rPr>
          <w:ins w:id="1339" w:author="Smith Kennedy" w:date="2022-02-07T21:48:00Z"/>
        </w:rPr>
      </w:pPr>
      <w:ins w:id="1340" w:author="Smith Kennedy" w:date="2022-02-07T21:48:00Z">
        <w:r>
          <w:t xml:space="preserve">Removed the "client-key" member of "client-info" </w:t>
        </w:r>
        <w:r w:rsidR="00495810">
          <w:t xml:space="preserve">because the </w:t>
        </w:r>
        <w:r w:rsidR="00DE5FF7">
          <w:t xml:space="preserve">consensus is that the </w:t>
        </w:r>
        <w:r w:rsidR="00495810">
          <w:t xml:space="preserve">PWG </w:t>
        </w:r>
        <w:r w:rsidR="00DE5FF7">
          <w:t xml:space="preserve">ought </w:t>
        </w:r>
        <w:r w:rsidR="00495810">
          <w:t xml:space="preserve">not </w:t>
        </w:r>
        <w:r w:rsidR="00DE5FF7">
          <w:t xml:space="preserve">engage in </w:t>
        </w:r>
        <w:r w:rsidR="00495810">
          <w:t>creating and maintaining its own OS / application name registry;</w:t>
        </w:r>
      </w:ins>
    </w:p>
    <w:p w14:paraId="78FD597D" w14:textId="77777777" w:rsidR="000732D6" w:rsidRDefault="00751727" w:rsidP="00A04932">
      <w:pPr>
        <w:pStyle w:val="IEEEStdsParagraph"/>
        <w:numPr>
          <w:ilvl w:val="0"/>
          <w:numId w:val="12"/>
        </w:numPr>
        <w:rPr>
          <w:ins w:id="1341" w:author="Smith Kennedy" w:date="2022-02-07T21:48:00Z"/>
        </w:rPr>
      </w:pPr>
      <w:ins w:id="1342" w:author="Smith Kennedy" w:date="2022-02-07T21:48:00Z">
        <w:r>
          <w:t>Added in use cases from PWG 5199.11 "</w:t>
        </w:r>
        <w:r w:rsidR="00D84258" w:rsidRPr="00D84258">
          <w:t>Job Accounting with IPP v1.0</w:t>
        </w:r>
        <w:r w:rsidR="00D84258">
          <w:t xml:space="preserve">" </w:t>
        </w:r>
        <w:r w:rsidR="000732D6">
          <w:t>to section 3;</w:t>
        </w:r>
      </w:ins>
    </w:p>
    <w:p w14:paraId="2157833A" w14:textId="77777777" w:rsidR="000732D6" w:rsidRDefault="000732D6" w:rsidP="00A04932">
      <w:pPr>
        <w:pStyle w:val="IEEEStdsParagraph"/>
        <w:numPr>
          <w:ilvl w:val="0"/>
          <w:numId w:val="12"/>
        </w:numPr>
        <w:rPr>
          <w:ins w:id="1343" w:author="Smith Kennedy" w:date="2022-02-07T21:48:00Z"/>
        </w:rPr>
      </w:pPr>
      <w:ins w:id="1344" w:author="Smith Kennedy" w:date="2022-02-07T21:48:00Z">
        <w:r>
          <w:t xml:space="preserve">Added job accounting </w:t>
        </w:r>
        <w:r w:rsidR="00D84258">
          <w:t xml:space="preserve">model </w:t>
        </w:r>
        <w:r w:rsidR="006D41C7">
          <w:t>justification in section 4;</w:t>
        </w:r>
      </w:ins>
    </w:p>
    <w:p w14:paraId="1F0C4D28" w14:textId="7597DF5A" w:rsidR="00495810" w:rsidRDefault="000732D6" w:rsidP="00A04932">
      <w:pPr>
        <w:pStyle w:val="IEEEStdsParagraph"/>
        <w:numPr>
          <w:ilvl w:val="0"/>
          <w:numId w:val="12"/>
        </w:numPr>
        <w:rPr>
          <w:ins w:id="1345" w:author="Smith Kennedy" w:date="2022-02-07T21:48:00Z"/>
        </w:rPr>
      </w:pPr>
      <w:ins w:id="1346" w:author="Smith Kennedy" w:date="2022-02-07T21:48:00Z">
        <w:r>
          <w:t xml:space="preserve">Added </w:t>
        </w:r>
        <w:r w:rsidR="007E22C0">
          <w:t xml:space="preserve">"client-info" subsection to section 8 for all operations; </w:t>
        </w:r>
        <w:r w:rsidR="006D41C7">
          <w:t>and</w:t>
        </w:r>
      </w:ins>
    </w:p>
    <w:p w14:paraId="53647EA8" w14:textId="769D4AB0" w:rsidR="006D41C7" w:rsidRPr="00A04932" w:rsidRDefault="00B3382C" w:rsidP="00A04932">
      <w:pPr>
        <w:pStyle w:val="IEEEStdsParagraph"/>
        <w:numPr>
          <w:ilvl w:val="0"/>
          <w:numId w:val="12"/>
        </w:numPr>
        <w:rPr>
          <w:ins w:id="1347" w:author="Smith Kennedy" w:date="2022-02-07T21:48:00Z"/>
        </w:rPr>
      </w:pPr>
      <w:ins w:id="1348" w:author="Smith Kennedy" w:date="2022-02-07T21:48:00Z">
        <w:r>
          <w:t>Replaced all instances of "Job Creation Request" with "Job Creation Operation".</w:t>
        </w:r>
      </w:ins>
    </w:p>
    <w:p w14:paraId="3AE600D8" w14:textId="2FDC6BDF" w:rsidR="001E0C19" w:rsidRDefault="001E0C19" w:rsidP="00B9314B">
      <w:pPr>
        <w:pStyle w:val="IEEEStdsLevel2Header"/>
      </w:pPr>
      <w:bookmarkStart w:id="1349" w:name="_Toc95162832"/>
      <w:bookmarkStart w:id="1350" w:name="_Toc86756092"/>
      <w:r>
        <w:t>November 2, 2021</w:t>
      </w:r>
      <w:bookmarkEnd w:id="1349"/>
      <w:bookmarkEnd w:id="1350"/>
    </w:p>
    <w:p w14:paraId="059A6724" w14:textId="5A803B16" w:rsidR="001E0C19" w:rsidRDefault="001E0C19" w:rsidP="001E0C19">
      <w:pPr>
        <w:pStyle w:val="IEEEStdsParagraph"/>
      </w:pPr>
      <w:r>
        <w:t>Updated to resolve feedback from the May 2021 F2F and the August 2021 F2F</w:t>
      </w:r>
      <w:r w:rsidR="00BA2D41">
        <w:t xml:space="preserve"> to finally stabilize this draft specification</w:t>
      </w:r>
      <w:r w:rsidR="00C210EA">
        <w:t xml:space="preserve"> and get it close to prototype stage</w:t>
      </w:r>
      <w:r w:rsidR="00CD05D2">
        <w:t>:</w:t>
      </w:r>
    </w:p>
    <w:p w14:paraId="528489B5" w14:textId="3EB5E6B6" w:rsidR="00CD05D2" w:rsidRDefault="00C448F2" w:rsidP="001E0C19">
      <w:pPr>
        <w:pStyle w:val="IEEEStdsParagraph"/>
        <w:numPr>
          <w:ilvl w:val="0"/>
          <w:numId w:val="12"/>
        </w:numPr>
      </w:pPr>
      <w:r>
        <w:t>D</w:t>
      </w:r>
      <w:r w:rsidR="00CD05D2">
        <w:t>eleted many comments that were already resolved;</w:t>
      </w:r>
    </w:p>
    <w:p w14:paraId="636097A0" w14:textId="0DF3CEFD" w:rsidR="0020674E" w:rsidRDefault="0020674E" w:rsidP="001E0C19">
      <w:pPr>
        <w:pStyle w:val="IEEEStdsParagraph"/>
        <w:numPr>
          <w:ilvl w:val="0"/>
          <w:numId w:val="12"/>
        </w:numPr>
      </w:pPr>
      <w:r>
        <w:t>Fixed definition of "print-processing-attributes-supported";</w:t>
      </w:r>
    </w:p>
    <w:p w14:paraId="5D586F43" w14:textId="5B1063BC" w:rsidR="0020674E" w:rsidRDefault="0020674E" w:rsidP="001E0C19">
      <w:pPr>
        <w:pStyle w:val="IEEEStdsParagraph"/>
        <w:numPr>
          <w:ilvl w:val="0"/>
          <w:numId w:val="12"/>
        </w:numPr>
      </w:pPr>
      <w:r>
        <w:t>Expanded and clarified the "preset-category" member of "job-presets-supported"</w:t>
      </w:r>
      <w:r w:rsidR="005C4990">
        <w:t>;</w:t>
      </w:r>
    </w:p>
    <w:p w14:paraId="7831B001" w14:textId="1EB6681A" w:rsidR="001E0C19" w:rsidRDefault="00CD05D2" w:rsidP="001E0C19">
      <w:pPr>
        <w:pStyle w:val="IEEEStdsParagraph"/>
        <w:numPr>
          <w:ilvl w:val="0"/>
          <w:numId w:val="12"/>
        </w:numPr>
      </w:pPr>
      <w:r>
        <w:t>D</w:t>
      </w:r>
      <w:r w:rsidR="00C448F2">
        <w:t>eprecated several keys for "printer-supply"</w:t>
      </w:r>
      <w:r>
        <w:t>;</w:t>
      </w:r>
    </w:p>
    <w:p w14:paraId="5ADB1246" w14:textId="34428D40" w:rsidR="001E0C19" w:rsidRPr="001E0C19" w:rsidRDefault="001E0C19" w:rsidP="001E0C19">
      <w:pPr>
        <w:pStyle w:val="IEEEStdsParagraph"/>
        <w:numPr>
          <w:ilvl w:val="0"/>
          <w:numId w:val="12"/>
        </w:numPr>
      </w:pPr>
      <w:r>
        <w:t>Many editorial / language fixes.</w:t>
      </w:r>
    </w:p>
    <w:p w14:paraId="4C8138D4" w14:textId="33F78CEC" w:rsidR="00B9314B" w:rsidRDefault="00572959" w:rsidP="00B9314B">
      <w:pPr>
        <w:pStyle w:val="IEEEStdsLevel2Header"/>
      </w:pPr>
      <w:bookmarkStart w:id="1351" w:name="_Toc95162833"/>
      <w:bookmarkStart w:id="1352" w:name="_Toc86756093"/>
      <w:r>
        <w:t>May 1</w:t>
      </w:r>
      <w:r w:rsidR="00B9314B">
        <w:t>, 2021</w:t>
      </w:r>
      <w:bookmarkEnd w:id="1351"/>
      <w:bookmarkEnd w:id="1352"/>
    </w:p>
    <w:p w14:paraId="2B15F21A" w14:textId="77777777" w:rsidR="00514069" w:rsidRDefault="00514069" w:rsidP="00B9314B">
      <w:pPr>
        <w:pStyle w:val="IEEEStdsParagraph"/>
      </w:pPr>
      <w:r>
        <w:t>Several changes:</w:t>
      </w:r>
    </w:p>
    <w:p w14:paraId="321679D7" w14:textId="1781EE72" w:rsidR="00B9314B" w:rsidRDefault="00514069" w:rsidP="00514069">
      <w:pPr>
        <w:pStyle w:val="IEEEStdsParagraph"/>
        <w:numPr>
          <w:ilvl w:val="0"/>
          <w:numId w:val="12"/>
        </w:numPr>
      </w:pPr>
      <w:r>
        <w:t xml:space="preserve">Replaced the "print-quality-col" with the extension to "job-presets-supported" described in the </w:t>
      </w:r>
      <w:hyperlink r:id="rId108" w:history="1">
        <w:r w:rsidRPr="00514069">
          <w:rPr>
            <w:rStyle w:val="Hyperlink"/>
          </w:rPr>
          <w:t>"IPP Print Quality Discussion"</w:t>
        </w:r>
      </w:hyperlink>
      <w:r>
        <w:t xml:space="preserve"> wiki page</w:t>
      </w:r>
      <w:r w:rsidR="00A1075B">
        <w:t>, including the "preset-category" member attribute.</w:t>
      </w:r>
    </w:p>
    <w:p w14:paraId="7DA540B4" w14:textId="1C661290" w:rsidR="00A1075B" w:rsidRDefault="00A1075B" w:rsidP="00514069">
      <w:pPr>
        <w:pStyle w:val="IEEEStdsParagraph"/>
        <w:numPr>
          <w:ilvl w:val="0"/>
          <w:numId w:val="12"/>
        </w:numPr>
      </w:pPr>
      <w:r>
        <w:t xml:space="preserve">Added the </w:t>
      </w:r>
      <w:r w:rsidR="00C955BA">
        <w:t>"</w:t>
      </w:r>
      <w:r w:rsidR="00C955BA" w:rsidRPr="00C955BA">
        <w:t>print-processing-attributes-supported</w:t>
      </w:r>
      <w:r w:rsidR="00C955BA">
        <w:t xml:space="preserve">" </w:t>
      </w:r>
      <w:r w:rsidR="00A758AE">
        <w:t>Printer Description attribute as a simplified and more appropriately named replacement for "print-quality-hints-supported".</w:t>
      </w:r>
    </w:p>
    <w:p w14:paraId="12E2D35D" w14:textId="414CD84C" w:rsidR="00A758AE" w:rsidRDefault="00A758AE" w:rsidP="00514069">
      <w:pPr>
        <w:pStyle w:val="IEEEStdsParagraph"/>
        <w:numPr>
          <w:ilvl w:val="0"/>
          <w:numId w:val="12"/>
        </w:numPr>
      </w:pPr>
      <w:r>
        <w:t>Restructured the wording of the design requirements (editorial changes)</w:t>
      </w:r>
    </w:p>
    <w:p w14:paraId="3C12BF1D" w14:textId="5C7CA75C" w:rsidR="00A758AE" w:rsidRDefault="00A758AE" w:rsidP="00514069">
      <w:pPr>
        <w:pStyle w:val="IEEEStdsParagraph"/>
        <w:numPr>
          <w:ilvl w:val="0"/>
          <w:numId w:val="12"/>
        </w:numPr>
      </w:pPr>
      <w:r>
        <w:t>Rewrote and moved section</w:t>
      </w:r>
      <w:r w:rsidR="00802C48">
        <w:t xml:space="preserve"> 4.4 to become the new section 4.9 "Print Quality" that now describes the Print Quality extensibility feature as an extension of the Presets feature.</w:t>
      </w:r>
    </w:p>
    <w:p w14:paraId="352D4F9C" w14:textId="5C2FE20D" w:rsidR="00027DAB" w:rsidRDefault="00027DAB" w:rsidP="00514069">
      <w:pPr>
        <w:pStyle w:val="IEEEStdsParagraph"/>
        <w:numPr>
          <w:ilvl w:val="0"/>
          <w:numId w:val="12"/>
        </w:numPr>
      </w:pPr>
      <w:r>
        <w:t xml:space="preserve">Updates some of the IANA registrations but </w:t>
      </w:r>
      <w:r w:rsidR="001647D0">
        <w:t>will wait for consensus approval on rest of document before completing that.</w:t>
      </w:r>
    </w:p>
    <w:p w14:paraId="6D4F886A" w14:textId="30DB77F2" w:rsidR="0081087D" w:rsidRPr="00B9314B" w:rsidRDefault="0081087D" w:rsidP="00514069">
      <w:pPr>
        <w:pStyle w:val="IEEEStdsParagraph"/>
        <w:numPr>
          <w:ilvl w:val="0"/>
          <w:numId w:val="12"/>
        </w:numPr>
      </w:pPr>
      <w:r>
        <w:t xml:space="preserve">Did NOT update attribute descriptions to match the new template (yet) to </w:t>
      </w:r>
      <w:r w:rsidR="00586836">
        <w:t>avoid a revision filled</w:t>
      </w:r>
      <w:r>
        <w:t xml:space="preserve"> with confusing redlines</w:t>
      </w:r>
      <w:r w:rsidR="00586836">
        <w:t xml:space="preserve"> that distract from the </w:t>
      </w:r>
      <w:r w:rsidR="00572959">
        <w:t>above</w:t>
      </w:r>
      <w:r w:rsidR="00DA75E2">
        <w:t xml:space="preserve"> technical</w:t>
      </w:r>
      <w:r w:rsidR="006604A8" w:rsidRPr="006604A8">
        <w:t>20210501</w:t>
      </w:r>
      <w:r w:rsidR="00586836">
        <w:t xml:space="preserve"> changes</w:t>
      </w:r>
      <w:r>
        <w:t>.</w:t>
      </w:r>
    </w:p>
    <w:p w14:paraId="6C844377" w14:textId="2623F52B" w:rsidR="00592595" w:rsidRDefault="00592595" w:rsidP="00B9314B">
      <w:pPr>
        <w:pStyle w:val="IEEEStdsLevel2Header"/>
      </w:pPr>
      <w:bookmarkStart w:id="1353" w:name="_Toc95162834"/>
      <w:bookmarkStart w:id="1354" w:name="_Toc86756094"/>
      <w:r>
        <w:t>October 29, 2020</w:t>
      </w:r>
      <w:bookmarkEnd w:id="1353"/>
      <w:bookmarkEnd w:id="1354"/>
    </w:p>
    <w:p w14:paraId="700E1BF6" w14:textId="5836D669" w:rsidR="00592595" w:rsidRDefault="00592595" w:rsidP="00592595">
      <w:pPr>
        <w:pStyle w:val="IEEEStdsParagraph"/>
      </w:pPr>
      <w:r>
        <w:t>A few additions and editorial changes:</w:t>
      </w:r>
    </w:p>
    <w:p w14:paraId="4ACC4FA3" w14:textId="2D24C3EF" w:rsidR="00592595" w:rsidRDefault="00592595" w:rsidP="00AA09EF">
      <w:pPr>
        <w:pStyle w:val="IEEEStdsParagraph"/>
        <w:numPr>
          <w:ilvl w:val="0"/>
          <w:numId w:val="12"/>
        </w:numPr>
      </w:pPr>
      <w:r>
        <w:t>Fixed the URLs on the first page, which were not using the right file name (!).</w:t>
      </w:r>
    </w:p>
    <w:p w14:paraId="767D7419" w14:textId="21335113" w:rsidR="00141945" w:rsidRDefault="00141945" w:rsidP="00AA09EF">
      <w:pPr>
        <w:pStyle w:val="IEEEStdsParagraph"/>
        <w:numPr>
          <w:ilvl w:val="0"/>
          <w:numId w:val="12"/>
        </w:numPr>
      </w:pPr>
      <w:r>
        <w:t xml:space="preserve">Adopted the "jpeg-features-supported" </w:t>
      </w:r>
      <w:r w:rsidR="00BC7E36">
        <w:t xml:space="preserve">Printer Description </w:t>
      </w:r>
      <w:r>
        <w:t>attribute registered by Apple in 2015 (</w:t>
      </w:r>
      <w:r w:rsidRPr="00141945">
        <w:t>https://ftp.pwg.org/pub/pwg/ipp/registrations/apple-jpegfeatures-20151021.txt</w:t>
      </w:r>
      <w:r>
        <w:t>)</w:t>
      </w:r>
    </w:p>
    <w:p w14:paraId="3798CC46" w14:textId="2055DC59" w:rsidR="005209D7" w:rsidRDefault="005209D7" w:rsidP="00AA09EF">
      <w:pPr>
        <w:pStyle w:val="IEEEStdsParagraph"/>
        <w:numPr>
          <w:ilvl w:val="0"/>
          <w:numId w:val="12"/>
        </w:numPr>
      </w:pPr>
      <w:r>
        <w:t xml:space="preserve">Adopted the </w:t>
      </w:r>
      <w:r w:rsidR="00B33DFD" w:rsidRPr="00B33DFD">
        <w:t xml:space="preserve">"printer-firmware-name", "printer-firmware-string-version", "printer-firmware-patches" and "printer-firmware-version" </w:t>
      </w:r>
      <w:r w:rsidR="00B33DFD">
        <w:t xml:space="preserve">Printer Description </w:t>
      </w:r>
      <w:r w:rsidR="00B33DFD" w:rsidRPr="00B33DFD">
        <w:t>attributes</w:t>
      </w:r>
      <w:r w:rsidR="00BC7E36">
        <w:t xml:space="preserve"> registered by Apple in 2019 (</w:t>
      </w:r>
      <w:r w:rsidR="00BC7E36" w:rsidRPr="00BC7E36">
        <w:t>https://ftp.pwg.org/pub/pwg/ipp/registrations/apple-printer-firmware-20190724.txt</w:t>
      </w:r>
      <w:r w:rsidR="00BC7E36">
        <w:t>)</w:t>
      </w:r>
    </w:p>
    <w:p w14:paraId="18F307F1" w14:textId="706F7B2F" w:rsidR="00BC7E36" w:rsidRDefault="00C25035" w:rsidP="00AA09EF">
      <w:pPr>
        <w:pStyle w:val="IEEEStdsParagraph"/>
        <w:numPr>
          <w:ilvl w:val="0"/>
          <w:numId w:val="12"/>
        </w:numPr>
      </w:pPr>
      <w:r>
        <w:t>Fixed the first line of the description for "jpeg-k-octets-supported", "jpeg-x-dimension-supported", "jpeg-y-dimension-supported"</w:t>
      </w:r>
      <w:r w:rsidR="00056A6A">
        <w:t>, "pdf-k-octets-supported", and "pdf-versions-supported" to match the current convention (e.g. "</w:t>
      </w:r>
      <w:r w:rsidR="0088133B" w:rsidRPr="0088133B">
        <w:t xml:space="preserve">This CONDITIONALLY REQUIRED Printer Description </w:t>
      </w:r>
      <w:r w:rsidR="0088133B">
        <w:t>attribute..." rather than "The "xxx-supported Printer Description attribute...")</w:t>
      </w:r>
    </w:p>
    <w:p w14:paraId="7FD5A07F" w14:textId="5C0C8362" w:rsidR="00C57912" w:rsidRPr="00592595" w:rsidRDefault="00C57912" w:rsidP="00AA09EF">
      <w:pPr>
        <w:pStyle w:val="IEEEStdsParagraph"/>
        <w:numPr>
          <w:ilvl w:val="0"/>
          <w:numId w:val="12"/>
        </w:numPr>
      </w:pPr>
      <w:r>
        <w:t xml:space="preserve">Added the "pdf-features-supported" attribute since there are some optional </w:t>
      </w:r>
      <w:r w:rsidR="00607948">
        <w:t xml:space="preserve">PDF </w:t>
      </w:r>
      <w:r>
        <w:t xml:space="preserve">features that a Printer might </w:t>
      </w:r>
      <w:r w:rsidR="00607948">
        <w:t>support but has no way to advertise this support</w:t>
      </w:r>
      <w:r>
        <w:t>.</w:t>
      </w:r>
    </w:p>
    <w:p w14:paraId="31ECA758" w14:textId="08F650BE" w:rsidR="007D2F5D" w:rsidRDefault="00805348" w:rsidP="00B9314B">
      <w:pPr>
        <w:pStyle w:val="IEEEStdsLevel2Header"/>
      </w:pPr>
      <w:bookmarkStart w:id="1355" w:name="_Toc95162835"/>
      <w:bookmarkStart w:id="1356" w:name="_Toc86756095"/>
      <w:r>
        <w:t>October 2</w:t>
      </w:r>
      <w:r w:rsidR="00826C89">
        <w:t>7</w:t>
      </w:r>
      <w:r w:rsidR="007D2F5D">
        <w:t>, 2020</w:t>
      </w:r>
      <w:bookmarkEnd w:id="1334"/>
      <w:bookmarkEnd w:id="1355"/>
      <w:bookmarkEnd w:id="1356"/>
    </w:p>
    <w:p w14:paraId="5EDC9962" w14:textId="77777777" w:rsidR="007D2F5D" w:rsidRDefault="007D2F5D" w:rsidP="007D2F5D">
      <w:pPr>
        <w:pStyle w:val="IEEEStdsParagraph"/>
      </w:pPr>
      <w:r>
        <w:t>Accepted all changes and made all edits as per the following minutes:</w:t>
      </w:r>
    </w:p>
    <w:p w14:paraId="4FF52A34" w14:textId="77777777" w:rsidR="007D2F5D" w:rsidRDefault="007D2F5D" w:rsidP="00AA09EF">
      <w:pPr>
        <w:pStyle w:val="IEEEStdsParagraph"/>
        <w:keepNext/>
        <w:numPr>
          <w:ilvl w:val="0"/>
          <w:numId w:val="10"/>
        </w:numPr>
        <w:jc w:val="left"/>
      </w:pPr>
      <w:r w:rsidRPr="000829C4">
        <w:t>ippv2-f2f-minutes-20200205.pdf</w:t>
      </w:r>
    </w:p>
    <w:p w14:paraId="0B60F26C" w14:textId="77777777" w:rsidR="007D2F5D" w:rsidRDefault="007D2F5D" w:rsidP="00AA09EF">
      <w:pPr>
        <w:pStyle w:val="IEEEStdsParagraph"/>
        <w:keepNext/>
        <w:numPr>
          <w:ilvl w:val="0"/>
          <w:numId w:val="10"/>
        </w:numPr>
        <w:jc w:val="left"/>
      </w:pPr>
      <w:r w:rsidRPr="003A340A">
        <w:t>ippv2-concall-minutes-2020022</w:t>
      </w:r>
      <w:r>
        <w:t>0</w:t>
      </w:r>
      <w:r w:rsidRPr="003A340A">
        <w:t>.pdf</w:t>
      </w:r>
    </w:p>
    <w:p w14:paraId="2140D16F" w14:textId="77777777" w:rsidR="007D2F5D" w:rsidRDefault="007D2F5D" w:rsidP="00AA09EF">
      <w:pPr>
        <w:pStyle w:val="IEEEStdsParagraph"/>
        <w:keepNext/>
        <w:numPr>
          <w:ilvl w:val="0"/>
          <w:numId w:val="10"/>
        </w:numPr>
        <w:jc w:val="left"/>
      </w:pPr>
      <w:r w:rsidRPr="003A340A">
        <w:t>ippv2-concall-minutes-20200227.pdf</w:t>
      </w:r>
    </w:p>
    <w:p w14:paraId="4EAF4BA4" w14:textId="77777777" w:rsidR="007D2F5D" w:rsidRDefault="007D2F5D" w:rsidP="00AA09EF">
      <w:pPr>
        <w:pStyle w:val="IEEEStdsParagraph"/>
        <w:keepNext/>
        <w:numPr>
          <w:ilvl w:val="0"/>
          <w:numId w:val="10"/>
        </w:numPr>
        <w:jc w:val="left"/>
      </w:pPr>
      <w:r>
        <w:t>ippv2-concall-minutes-20200312.pdf</w:t>
      </w:r>
    </w:p>
    <w:p w14:paraId="35F5B4E3" w14:textId="77777777" w:rsidR="007D2F5D" w:rsidRDefault="007D2F5D" w:rsidP="00AA09EF">
      <w:pPr>
        <w:pStyle w:val="IEEEStdsParagraph"/>
        <w:keepNext/>
        <w:numPr>
          <w:ilvl w:val="0"/>
          <w:numId w:val="10"/>
        </w:numPr>
        <w:jc w:val="left"/>
      </w:pPr>
      <w:r>
        <w:t>ippv2-concall-minutes-20200319.pdf</w:t>
      </w:r>
    </w:p>
    <w:p w14:paraId="2E2927EE" w14:textId="77777777" w:rsidR="007D2F5D" w:rsidRDefault="007D2F5D" w:rsidP="007D2F5D">
      <w:pPr>
        <w:pStyle w:val="IEEEStdsParagraph"/>
      </w:pPr>
      <w:r>
        <w:t>A summary of changes includes the following:</w:t>
      </w:r>
    </w:p>
    <w:p w14:paraId="11053DD5" w14:textId="77777777" w:rsidR="004918EA" w:rsidRDefault="00072651" w:rsidP="00AA09EF">
      <w:pPr>
        <w:pStyle w:val="IEEEStdsParagraph"/>
        <w:keepNext/>
        <w:numPr>
          <w:ilvl w:val="0"/>
          <w:numId w:val="11"/>
        </w:numPr>
        <w:jc w:val="left"/>
      </w:pPr>
      <w:r>
        <w:t xml:space="preserve">Copied all content into a new </w:t>
      </w:r>
      <w:r w:rsidR="004918EA">
        <w:t>copy of the Working Draft template to try to resolve MS Word formatting issues</w:t>
      </w:r>
    </w:p>
    <w:p w14:paraId="3140D3BF" w14:textId="79576CEE" w:rsidR="00F1727E" w:rsidRDefault="00F1727E" w:rsidP="00AA09EF">
      <w:pPr>
        <w:pStyle w:val="IEEEStdsParagraph"/>
        <w:numPr>
          <w:ilvl w:val="0"/>
          <w:numId w:val="12"/>
        </w:numPr>
      </w:pPr>
      <w:r>
        <w:t>Defined the new "print-quality-col" Job Template attribute and related "print-quality-col-supported" and "print-quality-col-database" to provide a modern replacement for the venerable but non-extensible "print-quality" attribute</w:t>
      </w:r>
      <w:r w:rsidR="00051E95">
        <w:t xml:space="preserve">, incorporating </w:t>
      </w:r>
      <w:r w:rsidR="006A218A">
        <w:t xml:space="preserve">elements from the previously proposed </w:t>
      </w:r>
      <w:r w:rsidR="006A218A" w:rsidRPr="006A218A">
        <w:t xml:space="preserve">"print-quality-hints-supported" </w:t>
      </w:r>
      <w:r w:rsidR="006A218A">
        <w:t>/</w:t>
      </w:r>
      <w:r w:rsidR="006A218A" w:rsidRPr="006A218A">
        <w:t xml:space="preserve"> "print-quality-attributes-supported"</w:t>
      </w:r>
      <w:r w:rsidR="006A218A">
        <w:t>, which was removed</w:t>
      </w:r>
    </w:p>
    <w:p w14:paraId="1F080A80" w14:textId="585E8520" w:rsidR="00F1727E" w:rsidRDefault="00F1727E" w:rsidP="00AA09EF">
      <w:pPr>
        <w:pStyle w:val="IEEEStdsParagraph"/>
        <w:numPr>
          <w:ilvl w:val="0"/>
          <w:numId w:val="12"/>
        </w:numPr>
      </w:pPr>
      <w:r>
        <w:t xml:space="preserve">Defined the new "client-info" operation attribute to </w:t>
      </w:r>
      <w:r w:rsidR="00EF42A8">
        <w:t>provide a modern replacement for the deprecated</w:t>
      </w:r>
      <w:r>
        <w:t xml:space="preserve"> "document-format-details" </w:t>
      </w:r>
      <w:r w:rsidR="00EF42A8">
        <w:t xml:space="preserve">[PWG5100.7] [PWG5100.5] </w:t>
      </w:r>
      <w:r>
        <w:t xml:space="preserve">for reporting client </w:t>
      </w:r>
      <w:r w:rsidR="00A14E45">
        <w:t>metadata</w:t>
      </w:r>
    </w:p>
    <w:p w14:paraId="12878840" w14:textId="77777777" w:rsidR="00F1727E" w:rsidRDefault="00F1727E" w:rsidP="00AA09EF">
      <w:pPr>
        <w:pStyle w:val="IEEEStdsParagraph"/>
        <w:numPr>
          <w:ilvl w:val="0"/>
          <w:numId w:val="12"/>
        </w:numPr>
      </w:pPr>
      <w:r>
        <w:t>Defined the new "requesting-user-uri-schemes-supported" Printer Description attribute</w:t>
      </w:r>
    </w:p>
    <w:p w14:paraId="7482B81E" w14:textId="77777777" w:rsidR="00F1727E" w:rsidRDefault="00F1727E" w:rsidP="00AA09EF">
      <w:pPr>
        <w:pStyle w:val="IEEEStdsParagraph"/>
        <w:numPr>
          <w:ilvl w:val="0"/>
          <w:numId w:val="12"/>
        </w:numPr>
      </w:pPr>
      <w:r>
        <w:t xml:space="preserve">Imported the </w:t>
      </w:r>
      <w:r w:rsidRPr="005F1963">
        <w:t xml:space="preserve">"jpeg-k-octets-supported", "jpeg-x-dimension-supported", "jpeg-y-dimension-supported", "pdf-k-octets-supported", "pdf-versions-supported", "print-scaling-default", "print-scaling-supported", "printer-dns-sd-name", and "printer-kind" Printer Description attributes </w:t>
      </w:r>
      <w:r>
        <w:t>from PWG 5100.16-2013</w:t>
      </w:r>
    </w:p>
    <w:p w14:paraId="55DE51EE" w14:textId="77777777" w:rsidR="00F1727E" w:rsidRDefault="00F1727E" w:rsidP="00AA09EF">
      <w:pPr>
        <w:pStyle w:val="IEEEStdsParagraph"/>
        <w:numPr>
          <w:ilvl w:val="0"/>
          <w:numId w:val="12"/>
        </w:numPr>
      </w:pPr>
      <w:r>
        <w:t>Reviewed and rewrote a number of the use cases and added new use cases that should have already been there</w:t>
      </w:r>
    </w:p>
    <w:p w14:paraId="56579D92" w14:textId="4364B690" w:rsidR="007D2F5D" w:rsidRDefault="00F1727E" w:rsidP="00AA09EF">
      <w:pPr>
        <w:pStyle w:val="IEEEStdsParagraph"/>
        <w:numPr>
          <w:ilvl w:val="0"/>
          <w:numId w:val="12"/>
        </w:numPr>
      </w:pPr>
      <w:r>
        <w:t>Rewrote the descriptions for "printer-input-tray", "printer-output-tray" and "printer-supply" to make them more concise</w:t>
      </w:r>
    </w:p>
    <w:p w14:paraId="7A44D196" w14:textId="35EB5FBA" w:rsidR="007D2F5D" w:rsidRDefault="007D2F5D" w:rsidP="00AA09EF">
      <w:pPr>
        <w:pStyle w:val="IEEEStdsParagraph"/>
        <w:keepNext/>
        <w:numPr>
          <w:ilvl w:val="0"/>
          <w:numId w:val="11"/>
        </w:numPr>
        <w:jc w:val="left"/>
      </w:pPr>
      <w:r>
        <w:t>Removed the proposed "eliminate-margins" because this</w:t>
      </w:r>
      <w:r w:rsidR="003047BA">
        <w:t xml:space="preserve"> use case</w:t>
      </w:r>
      <w:r>
        <w:t xml:space="preserve"> is </w:t>
      </w:r>
      <w:r w:rsidR="003047BA">
        <w:t xml:space="preserve">now </w:t>
      </w:r>
      <w:r w:rsidR="00E846D4">
        <w:t>supported</w:t>
      </w:r>
      <w:r>
        <w:t xml:space="preserve"> by two new keywords for "imposition-template" </w:t>
      </w:r>
      <w:r w:rsidR="003047BA">
        <w:t xml:space="preserve">('banner', 'banner-compressed') </w:t>
      </w:r>
      <w:r>
        <w:t>defined in IPP Production Printing Extensions v2.0 [PPX].</w:t>
      </w:r>
    </w:p>
    <w:p w14:paraId="3D2968BE" w14:textId="77777777" w:rsidR="007D2F5D" w:rsidRPr="00F74A9F" w:rsidRDefault="007D2F5D" w:rsidP="00AA09EF">
      <w:pPr>
        <w:pStyle w:val="ListParagraph"/>
        <w:numPr>
          <w:ilvl w:val="0"/>
          <w:numId w:val="11"/>
        </w:numPr>
      </w:pPr>
      <w:r>
        <w:t>Removed section 11 “</w:t>
      </w:r>
      <w:r w:rsidRPr="00F74A9F">
        <w:t>Relationship of Impressions, Pages, and Sheets</w:t>
      </w:r>
      <w:r>
        <w:t>” since RFC 8011 has clarified definitions. (That section’s content may end up being moved to 5100.19.)</w:t>
      </w:r>
    </w:p>
    <w:p w14:paraId="4C900BF9" w14:textId="6FCB42C7" w:rsidR="007D2F5D" w:rsidRDefault="007D2F5D" w:rsidP="00B9314B">
      <w:pPr>
        <w:pStyle w:val="IEEEStdsLevel2Header"/>
      </w:pPr>
      <w:bookmarkStart w:id="1357" w:name="_Toc40961910"/>
      <w:bookmarkStart w:id="1358" w:name="_Toc95162836"/>
      <w:bookmarkStart w:id="1359" w:name="_Toc86756096"/>
      <w:r>
        <w:t>February 4, 2020</w:t>
      </w:r>
      <w:bookmarkEnd w:id="1357"/>
      <w:bookmarkEnd w:id="1358"/>
      <w:bookmarkEnd w:id="1359"/>
    </w:p>
    <w:p w14:paraId="4D281ECE" w14:textId="77777777" w:rsidR="007D2F5D" w:rsidRDefault="007D2F5D" w:rsidP="007D2F5D">
      <w:pPr>
        <w:pStyle w:val="IEEEStdsParagraph"/>
      </w:pPr>
      <w:r>
        <w:t>Accepted all changes and made all recommended edits from the November F2F review, which stopped at section 6.2. Made substantial changes from the beginning:</w:t>
      </w:r>
    </w:p>
    <w:p w14:paraId="1732AC64" w14:textId="77777777" w:rsidR="007D2F5D" w:rsidRDefault="007D2F5D" w:rsidP="00AA09EF">
      <w:pPr>
        <w:pStyle w:val="IEEEStdsParagraph"/>
        <w:keepNext/>
        <w:numPr>
          <w:ilvl w:val="0"/>
          <w:numId w:val="9"/>
        </w:numPr>
        <w:jc w:val="left"/>
      </w:pPr>
      <w:r>
        <w:t>Reviewed and rewrote the Abstract and Introduction to better match the new title</w:t>
      </w:r>
    </w:p>
    <w:p w14:paraId="0E0C2CDB" w14:textId="77777777" w:rsidR="007D2F5D" w:rsidRDefault="007D2F5D" w:rsidP="00AA09EF">
      <w:pPr>
        <w:pStyle w:val="IEEEStdsParagraph"/>
        <w:keepNext/>
        <w:numPr>
          <w:ilvl w:val="0"/>
          <w:numId w:val="9"/>
        </w:numPr>
        <w:jc w:val="left"/>
      </w:pPr>
      <w:r>
        <w:t>Reviewed and rewrote a number of the use cases and added new use cases that should have already been there</w:t>
      </w:r>
    </w:p>
    <w:p w14:paraId="04218DB4" w14:textId="77777777" w:rsidR="007D2F5D" w:rsidRDefault="007D2F5D" w:rsidP="00AA09EF">
      <w:pPr>
        <w:pStyle w:val="IEEEStdsParagraph"/>
        <w:keepNext/>
        <w:numPr>
          <w:ilvl w:val="0"/>
          <w:numId w:val="9"/>
        </w:numPr>
        <w:jc w:val="left"/>
      </w:pPr>
      <w:r>
        <w:t>Created table in section 4 mapping coordinating Use Cases and Design Requirements to the corresponding IPP additions defined in the body of the document</w:t>
      </w:r>
    </w:p>
    <w:p w14:paraId="1645D217" w14:textId="77777777" w:rsidR="007D2F5D" w:rsidRDefault="007D2F5D" w:rsidP="00AA09EF">
      <w:pPr>
        <w:pStyle w:val="IEEEStdsParagraph"/>
        <w:keepNext/>
        <w:numPr>
          <w:ilvl w:val="0"/>
          <w:numId w:val="9"/>
        </w:numPr>
        <w:jc w:val="left"/>
      </w:pPr>
      <w:r>
        <w:t>Imported the IPP Presets registration document definitions to add them to this specification</w:t>
      </w:r>
    </w:p>
    <w:p w14:paraId="0F996977" w14:textId="77777777" w:rsidR="007D2F5D" w:rsidRDefault="007D2F5D" w:rsidP="00AA09EF">
      <w:pPr>
        <w:pStyle w:val="IEEEStdsParagraph"/>
        <w:keepNext/>
        <w:numPr>
          <w:ilvl w:val="0"/>
          <w:numId w:val="9"/>
        </w:numPr>
        <w:jc w:val="left"/>
      </w:pPr>
      <w:r>
        <w:t>Resolved the "vendor-keyword" question for "print-color-mode" by adding "keyword" to the syntax and referring the reader to STD92 section 7.3.</w:t>
      </w:r>
    </w:p>
    <w:p w14:paraId="0B6FBB0C" w14:textId="77777777" w:rsidR="007D2F5D" w:rsidRDefault="007D2F5D" w:rsidP="00AA09EF">
      <w:pPr>
        <w:pStyle w:val="IEEEStdsParagraph"/>
        <w:keepNext/>
        <w:numPr>
          <w:ilvl w:val="0"/>
          <w:numId w:val="9"/>
        </w:numPr>
        <w:jc w:val="left"/>
      </w:pPr>
      <w:r>
        <w:t>Modified a number of conformance requirements.</w:t>
      </w:r>
    </w:p>
    <w:p w14:paraId="58677368" w14:textId="77777777" w:rsidR="007D2F5D" w:rsidRPr="00844225" w:rsidRDefault="007D2F5D" w:rsidP="007D2F5D">
      <w:pPr>
        <w:pStyle w:val="IEEEStdsParagraph"/>
      </w:pPr>
    </w:p>
    <w:p w14:paraId="13C33187" w14:textId="411B56CA" w:rsidR="007D2F5D" w:rsidRDefault="007D2F5D" w:rsidP="00B9314B">
      <w:pPr>
        <w:pStyle w:val="IEEEStdsLevel2Header"/>
      </w:pPr>
      <w:bookmarkStart w:id="1360" w:name="_Toc40961911"/>
      <w:bookmarkStart w:id="1361" w:name="_Toc95162837"/>
      <w:bookmarkStart w:id="1362" w:name="_Toc86756097"/>
      <w:r>
        <w:t>November 21, 2019</w:t>
      </w:r>
      <w:bookmarkEnd w:id="1360"/>
      <w:bookmarkEnd w:id="1361"/>
      <w:bookmarkEnd w:id="1362"/>
    </w:p>
    <w:p w14:paraId="424FCC3A" w14:textId="77777777" w:rsidR="007D2F5D" w:rsidRDefault="007D2F5D" w:rsidP="007D2F5D">
      <w:pPr>
        <w:pStyle w:val="IEEEStdsParagraph"/>
      </w:pPr>
      <w:r>
        <w:t>Updated yet again to address a few more issues:</w:t>
      </w:r>
    </w:p>
    <w:p w14:paraId="0A5AB227" w14:textId="77777777" w:rsidR="007D2F5D" w:rsidRPr="00FF626E" w:rsidRDefault="007D2F5D" w:rsidP="00AA09EF">
      <w:pPr>
        <w:pStyle w:val="IEEEStdsParagraph"/>
        <w:keepNext/>
        <w:numPr>
          <w:ilvl w:val="0"/>
          <w:numId w:val="9"/>
        </w:numPr>
        <w:jc w:val="left"/>
      </w:pPr>
      <w:r w:rsidRPr="00FF626E">
        <w:t>Added the 'virtual' keyword for "media-source" as per IPP teleconference minutes from 20191107</w:t>
      </w:r>
    </w:p>
    <w:p w14:paraId="547136EB" w14:textId="77777777" w:rsidR="007D2F5D" w:rsidRPr="00FF626E" w:rsidRDefault="007D2F5D" w:rsidP="00AA09EF">
      <w:pPr>
        <w:pStyle w:val="IEEEStdsParagraph"/>
        <w:keepNext/>
        <w:numPr>
          <w:ilvl w:val="0"/>
          <w:numId w:val="9"/>
        </w:numPr>
        <w:jc w:val="left"/>
      </w:pPr>
      <w:r w:rsidRPr="00FF626E">
        <w:t>Added 'enterprise' and 'production' keywords to "ipp-features-supported" as per 20190828 IPP F2F minutes</w:t>
      </w:r>
    </w:p>
    <w:p w14:paraId="1654AA6B" w14:textId="77777777" w:rsidR="007D2F5D" w:rsidRPr="00FF626E" w:rsidRDefault="007D2F5D" w:rsidP="00AA09EF">
      <w:pPr>
        <w:pStyle w:val="IEEEStdsParagraph"/>
        <w:keepNext/>
        <w:numPr>
          <w:ilvl w:val="0"/>
          <w:numId w:val="9"/>
        </w:numPr>
        <w:jc w:val="left"/>
      </w:pPr>
      <w:r w:rsidRPr="00FF626E">
        <w:t>Removed comments that should have been removed following their approval in earlier reviews.</w:t>
      </w:r>
    </w:p>
    <w:p w14:paraId="491A8491" w14:textId="43BC4D96" w:rsidR="007D2F5D" w:rsidRDefault="007D2F5D" w:rsidP="00B9314B">
      <w:pPr>
        <w:pStyle w:val="IEEEStdsLevel2Header"/>
      </w:pPr>
      <w:bookmarkStart w:id="1363" w:name="_Toc40961912"/>
      <w:bookmarkStart w:id="1364" w:name="_Toc95162838"/>
      <w:bookmarkStart w:id="1365" w:name="_Toc86756098"/>
      <w:r>
        <w:t>November 20, 2019</w:t>
      </w:r>
      <w:bookmarkEnd w:id="1363"/>
      <w:bookmarkEnd w:id="1364"/>
      <w:bookmarkEnd w:id="1365"/>
    </w:p>
    <w:p w14:paraId="195C8346" w14:textId="77777777" w:rsidR="007D2F5D" w:rsidRDefault="007D2F5D" w:rsidP="007D2F5D">
      <w:pPr>
        <w:pStyle w:val="IEEEStdsParagraph"/>
      </w:pPr>
      <w:r>
        <w:t>Updated to resolve a few minor issues:</w:t>
      </w:r>
    </w:p>
    <w:p w14:paraId="0D24CAAE" w14:textId="77777777" w:rsidR="007D2F5D" w:rsidRDefault="007D2F5D" w:rsidP="00AA09EF">
      <w:pPr>
        <w:pStyle w:val="IEEEStdsParagraph"/>
        <w:keepNext/>
        <w:numPr>
          <w:ilvl w:val="0"/>
          <w:numId w:val="7"/>
        </w:numPr>
        <w:jc w:val="left"/>
      </w:pPr>
      <w:r>
        <w:t>Added the "</w:t>
      </w:r>
      <w:r w:rsidRPr="0074016A">
        <w:t>eliminate-margins-supported</w:t>
      </w:r>
      <w:r>
        <w:t>" Printer Description attribute and listed it in Table 13</w:t>
      </w:r>
    </w:p>
    <w:p w14:paraId="57803C2B" w14:textId="77777777" w:rsidR="007D2F5D" w:rsidRDefault="007D2F5D" w:rsidP="00AA09EF">
      <w:pPr>
        <w:pStyle w:val="IEEEStdsParagraph"/>
        <w:keepNext/>
        <w:numPr>
          <w:ilvl w:val="0"/>
          <w:numId w:val="7"/>
        </w:numPr>
        <w:jc w:val="left"/>
      </w:pPr>
      <w:r>
        <w:t>Resolved text formatting problems in Table 4</w:t>
      </w:r>
    </w:p>
    <w:p w14:paraId="6D9117FB" w14:textId="77777777" w:rsidR="007D2F5D" w:rsidRPr="00D66340" w:rsidRDefault="007D2F5D" w:rsidP="00AA09EF">
      <w:pPr>
        <w:pStyle w:val="IEEEStdsParagraph"/>
        <w:keepNext/>
        <w:numPr>
          <w:ilvl w:val="0"/>
          <w:numId w:val="7"/>
        </w:numPr>
        <w:jc w:val="left"/>
      </w:pPr>
      <w:r>
        <w:t>Removed "pages-per-subset" since it has been obsoleted.</w:t>
      </w:r>
    </w:p>
    <w:p w14:paraId="7251FAA2" w14:textId="745D1BCE" w:rsidR="007D2F5D" w:rsidRDefault="007D2F5D" w:rsidP="00B9314B">
      <w:pPr>
        <w:pStyle w:val="IEEEStdsLevel2Header"/>
      </w:pPr>
      <w:bookmarkStart w:id="1366" w:name="_Toc40961913"/>
      <w:bookmarkStart w:id="1367" w:name="_Toc95162839"/>
      <w:bookmarkStart w:id="1368" w:name="_Toc86756099"/>
      <w:r>
        <w:t>October 3, 2019</w:t>
      </w:r>
      <w:bookmarkEnd w:id="1366"/>
      <w:bookmarkEnd w:id="1367"/>
      <w:bookmarkEnd w:id="1368"/>
    </w:p>
    <w:p w14:paraId="4E08FBD5" w14:textId="77777777" w:rsidR="007D2F5D" w:rsidRDefault="007D2F5D" w:rsidP="007D2F5D">
      <w:pPr>
        <w:pStyle w:val="IEEEStdsParagraph"/>
      </w:pPr>
      <w:r>
        <w:t>Updated to resolve all issues from August 1, 2019 conference call and August 2019 F2F reviews:</w:t>
      </w:r>
    </w:p>
    <w:p w14:paraId="49B1F245" w14:textId="77777777" w:rsidR="007D2F5D" w:rsidRDefault="007D2F5D" w:rsidP="00AA09EF">
      <w:pPr>
        <w:pStyle w:val="IEEEStdsParagraph"/>
        <w:keepNext/>
        <w:numPr>
          <w:ilvl w:val="0"/>
          <w:numId w:val="8"/>
        </w:numPr>
        <w:jc w:val="left"/>
      </w:pPr>
      <w:r>
        <w:t>Resolved all errata comments</w:t>
      </w:r>
    </w:p>
    <w:p w14:paraId="4AA81D61" w14:textId="77777777" w:rsidR="007D2F5D" w:rsidRDefault="007D2F5D" w:rsidP="00AA09EF">
      <w:pPr>
        <w:pStyle w:val="IEEEStdsParagraph"/>
        <w:keepNext/>
        <w:numPr>
          <w:ilvl w:val="0"/>
          <w:numId w:val="8"/>
        </w:numPr>
        <w:jc w:val="left"/>
      </w:pPr>
      <w:r>
        <w:t>Renamed "soft-proof-icc-profiles" to "print-color-mode-icc-profiles" but chose alternate member attribute names</w:t>
      </w:r>
    </w:p>
    <w:p w14:paraId="2E7BE3B0" w14:textId="77777777" w:rsidR="007D2F5D" w:rsidRDefault="007D2F5D" w:rsidP="00AA09EF">
      <w:pPr>
        <w:pStyle w:val="IEEEStdsParagraph"/>
        <w:keepNext/>
        <w:numPr>
          <w:ilvl w:val="0"/>
          <w:numId w:val="8"/>
        </w:numPr>
        <w:jc w:val="left"/>
      </w:pPr>
      <w:r>
        <w:t>Refactored tables for "printer-input-tray", "printer-output-tray" and "printer-supply" to make them easier to read and reference / cross-reference with RFC 3805, and spell checked all OID names to hopefully eliminate all typos that were in the old 5100.13</w:t>
      </w:r>
    </w:p>
    <w:p w14:paraId="61DA9B6C" w14:textId="77777777" w:rsidR="007D2F5D" w:rsidRDefault="007D2F5D" w:rsidP="00AA09EF">
      <w:pPr>
        <w:pStyle w:val="IEEEStdsParagraph"/>
        <w:keepNext/>
        <w:numPr>
          <w:ilvl w:val="0"/>
          <w:numId w:val="8"/>
        </w:numPr>
        <w:jc w:val="left"/>
      </w:pPr>
      <w:r>
        <w:t>Added conformance tables to all section 6 subsections.</w:t>
      </w:r>
    </w:p>
    <w:p w14:paraId="1A8958D3" w14:textId="77777777" w:rsidR="007D2F5D" w:rsidRDefault="007D2F5D" w:rsidP="00AA09EF">
      <w:pPr>
        <w:pStyle w:val="IEEEStdsParagraph"/>
        <w:keepNext/>
        <w:numPr>
          <w:ilvl w:val="0"/>
          <w:numId w:val="8"/>
        </w:numPr>
        <w:jc w:val="left"/>
      </w:pPr>
      <w:r>
        <w:t>Created a new section 12 "Printer Resource Best Practices" from old section 14.4 and referenced that for HTTP and URI best practices</w:t>
      </w:r>
    </w:p>
    <w:p w14:paraId="22216148" w14:textId="77777777" w:rsidR="007D2F5D" w:rsidRDefault="007D2F5D" w:rsidP="00AA09EF">
      <w:pPr>
        <w:pStyle w:val="IEEEStdsParagraph"/>
        <w:keepNext/>
        <w:numPr>
          <w:ilvl w:val="0"/>
          <w:numId w:val="8"/>
        </w:numPr>
        <w:jc w:val="left"/>
      </w:pPr>
      <w:r>
        <w:t>Refactored and updated the Conformance Requirements section</w:t>
      </w:r>
    </w:p>
    <w:p w14:paraId="759DDDB2" w14:textId="77777777" w:rsidR="007D2F5D" w:rsidRPr="000A05F8" w:rsidRDefault="007D2F5D" w:rsidP="00AA09EF">
      <w:pPr>
        <w:pStyle w:val="IEEEStdsParagraph"/>
        <w:keepNext/>
        <w:numPr>
          <w:ilvl w:val="0"/>
          <w:numId w:val="8"/>
        </w:numPr>
        <w:jc w:val="left"/>
      </w:pPr>
      <w:r>
        <w:t>Added "eliminate-margins" to support the "</w:t>
      </w:r>
      <w:r w:rsidRPr="00D07AB1">
        <w:t>Eliminate Upper and Lower Margins</w:t>
      </w:r>
      <w:r>
        <w:t>" and "</w:t>
      </w:r>
      <w:r w:rsidRPr="00741379">
        <w:t>Banner printing</w:t>
      </w:r>
      <w:r>
        <w:t>" use cases requested by Canon and HP</w:t>
      </w:r>
    </w:p>
    <w:p w14:paraId="444EEE00" w14:textId="77777777" w:rsidR="007D2F5D" w:rsidRDefault="007D2F5D" w:rsidP="00AA09EF">
      <w:pPr>
        <w:pStyle w:val="IEEEStdsParagraph"/>
        <w:keepNext/>
        <w:numPr>
          <w:ilvl w:val="0"/>
          <w:numId w:val="8"/>
        </w:numPr>
        <w:jc w:val="left"/>
      </w:pPr>
      <w:r>
        <w:t>Added "media-overprint" to support the "</w:t>
      </w:r>
      <w:r w:rsidRPr="00D07AB1">
        <w:t>Borderless adjustment setting</w:t>
      </w:r>
      <w:r>
        <w:t>" use case requested by Canon and HP</w:t>
      </w:r>
    </w:p>
    <w:p w14:paraId="230D450D" w14:textId="77777777" w:rsidR="007D2F5D" w:rsidRPr="00D07AB1" w:rsidRDefault="007D2F5D" w:rsidP="00AA09EF">
      <w:pPr>
        <w:pStyle w:val="IEEEStdsParagraph"/>
        <w:keepNext/>
        <w:numPr>
          <w:ilvl w:val="0"/>
          <w:numId w:val="8"/>
        </w:numPr>
        <w:jc w:val="left"/>
      </w:pPr>
      <w:r>
        <w:t>Enhanced the description for "print-quality-hints-supported"</w:t>
      </w:r>
    </w:p>
    <w:p w14:paraId="4F1ECF66" w14:textId="145EB2E5" w:rsidR="007D2F5D" w:rsidRDefault="007D2F5D" w:rsidP="00B9314B">
      <w:pPr>
        <w:pStyle w:val="IEEEStdsLevel2Header"/>
      </w:pPr>
      <w:bookmarkStart w:id="1369" w:name="_Toc14878492"/>
      <w:bookmarkStart w:id="1370" w:name="_Toc40961914"/>
      <w:bookmarkStart w:id="1371" w:name="_Toc95162840"/>
      <w:bookmarkStart w:id="1372" w:name="_Toc86756100"/>
      <w:r>
        <w:t>July 24, 2019</w:t>
      </w:r>
      <w:bookmarkEnd w:id="1369"/>
      <w:bookmarkEnd w:id="1370"/>
      <w:bookmarkEnd w:id="1371"/>
      <w:bookmarkEnd w:id="1372"/>
    </w:p>
    <w:p w14:paraId="6C07676D" w14:textId="77777777" w:rsidR="007D2F5D" w:rsidRDefault="007D2F5D" w:rsidP="007D2F5D">
      <w:pPr>
        <w:pStyle w:val="IEEEStdsParagraph"/>
      </w:pPr>
      <w:r>
        <w:t>Copied in definitions for "soft-proof-icc-profiles" and "print-quality-hints-supported" and extensions for "print-color-mode" and "print-quality" (from the latest draft of PQI). Also resolved the following feedback from Mike Sweet's email to the IPP WG reflector:</w:t>
      </w:r>
    </w:p>
    <w:p w14:paraId="7317A599" w14:textId="77777777" w:rsidR="007D2F5D" w:rsidRDefault="007D2F5D" w:rsidP="00AA09EF">
      <w:pPr>
        <w:pStyle w:val="IEEEStdsParagraph"/>
        <w:keepNext/>
        <w:numPr>
          <w:ilvl w:val="0"/>
          <w:numId w:val="7"/>
        </w:numPr>
        <w:jc w:val="left"/>
      </w:pPr>
      <w:r>
        <w:t>Drop "-5100.13" from the filename (that's just for published documents)</w:t>
      </w:r>
    </w:p>
    <w:p w14:paraId="6D38D916" w14:textId="77777777" w:rsidR="007D2F5D" w:rsidRDefault="007D2F5D" w:rsidP="00AA09EF">
      <w:pPr>
        <w:pStyle w:val="IEEEStdsParagraph"/>
        <w:keepNext/>
        <w:numPr>
          <w:ilvl w:val="0"/>
          <w:numId w:val="7"/>
        </w:numPr>
        <w:jc w:val="left"/>
      </w:pPr>
      <w:r>
        <w:t>Global: remove section references for all of the STD92 stuff (which would have been RFC2911 sections - they don't match up</w:t>
      </w:r>
    </w:p>
    <w:p w14:paraId="38ED2099" w14:textId="77777777" w:rsidR="007D2F5D" w:rsidRDefault="007D2F5D" w:rsidP="00AA09EF">
      <w:pPr>
        <w:pStyle w:val="IEEEStdsParagraph"/>
        <w:keepNext/>
        <w:numPr>
          <w:ilvl w:val="0"/>
          <w:numId w:val="7"/>
        </w:numPr>
        <w:jc w:val="left"/>
      </w:pPr>
      <w:r>
        <w:t>Global: fix "reference not found" issues (section 5.6.7 at least)</w:t>
      </w:r>
    </w:p>
    <w:p w14:paraId="7C084DF1" w14:textId="77777777" w:rsidR="007D2F5D" w:rsidRDefault="007D2F5D" w:rsidP="00AA09EF">
      <w:pPr>
        <w:pStyle w:val="IEEEStdsParagraph"/>
        <w:keepNext/>
        <w:numPr>
          <w:ilvl w:val="0"/>
          <w:numId w:val="7"/>
        </w:numPr>
        <w:jc w:val="left"/>
      </w:pPr>
      <w:r>
        <w:t>I think much of the 1.x content should be moved to a new section 4 model, with the new operations starting in section 5 (in keeping with our current template)</w:t>
      </w:r>
    </w:p>
    <w:p w14:paraId="65A317E0" w14:textId="77777777" w:rsidR="007D2F5D" w:rsidRDefault="007D2F5D" w:rsidP="00AA09EF">
      <w:pPr>
        <w:pStyle w:val="IEEEStdsParagraph"/>
        <w:keepNext/>
        <w:numPr>
          <w:ilvl w:val="0"/>
          <w:numId w:val="7"/>
        </w:numPr>
        <w:jc w:val="left"/>
      </w:pPr>
      <w:r>
        <w:t>pages-per-subset should be deprecated, per our prior discussions on the subject (finishings 2.1 has the job-pages-per-set attribute)</w:t>
      </w:r>
    </w:p>
    <w:p w14:paraId="3CD7D9FF" w14:textId="77777777" w:rsidR="007D2F5D" w:rsidRDefault="007D2F5D" w:rsidP="00AA09EF">
      <w:pPr>
        <w:pStyle w:val="IEEEStdsParagraph"/>
        <w:keepNext/>
        <w:numPr>
          <w:ilvl w:val="0"/>
          <w:numId w:val="7"/>
        </w:numPr>
        <w:jc w:val="left"/>
      </w:pPr>
      <w:r>
        <w:t>Might as well add the "auto-monochrome" value for print-color-mode as RECOMMENDED.</w:t>
      </w:r>
    </w:p>
    <w:p w14:paraId="3FD2DB83" w14:textId="77777777" w:rsidR="007D2F5D" w:rsidRDefault="007D2F5D" w:rsidP="00AA09EF">
      <w:pPr>
        <w:pStyle w:val="IEEEStdsParagraph"/>
        <w:keepNext/>
        <w:numPr>
          <w:ilvl w:val="0"/>
          <w:numId w:val="7"/>
        </w:numPr>
        <w:jc w:val="left"/>
      </w:pPr>
      <w:r>
        <w:t>Section 5.3 attributes that are READ-ONLY should be moved to a new Job Status Attributes section.</w:t>
      </w:r>
    </w:p>
    <w:p w14:paraId="173BFC32" w14:textId="77777777" w:rsidR="007D2F5D" w:rsidRDefault="007D2F5D" w:rsidP="00AA09EF">
      <w:pPr>
        <w:pStyle w:val="IEEEStdsParagraph"/>
        <w:keepNext/>
        <w:numPr>
          <w:ilvl w:val="0"/>
          <w:numId w:val="7"/>
        </w:numPr>
        <w:jc w:val="left"/>
      </w:pPr>
      <w:r>
        <w:t>Section 5.4 should be "Subscription Status Attributes"</w:t>
      </w:r>
    </w:p>
    <w:p w14:paraId="7346C834" w14:textId="77777777" w:rsidR="007D2F5D" w:rsidRDefault="007D2F5D" w:rsidP="00AA09EF">
      <w:pPr>
        <w:pStyle w:val="IEEEStdsParagraph"/>
        <w:keepNext/>
        <w:numPr>
          <w:ilvl w:val="0"/>
          <w:numId w:val="7"/>
        </w:numPr>
        <w:jc w:val="left"/>
      </w:pPr>
      <w:r>
        <w:t>Section 5.5 attributes that are READ-ONLY should be moved to a new Document Status Attributes section.</w:t>
      </w:r>
    </w:p>
    <w:p w14:paraId="7D7B5C03" w14:textId="77777777" w:rsidR="007D2F5D" w:rsidRDefault="007D2F5D" w:rsidP="00AA09EF">
      <w:pPr>
        <w:pStyle w:val="IEEEStdsParagraph"/>
        <w:keepNext/>
        <w:numPr>
          <w:ilvl w:val="0"/>
          <w:numId w:val="7"/>
        </w:numPr>
        <w:jc w:val="left"/>
      </w:pPr>
      <w:r>
        <w:t>Section 5.5.3 (pages) attribute is READ-WRITE (Document Description), per prior registry correction</w:t>
      </w:r>
    </w:p>
    <w:p w14:paraId="0085D94D" w14:textId="77777777" w:rsidR="007D2F5D" w:rsidRDefault="007D2F5D" w:rsidP="00AA09EF">
      <w:pPr>
        <w:pStyle w:val="IEEEStdsParagraph"/>
        <w:keepNext/>
        <w:numPr>
          <w:ilvl w:val="0"/>
          <w:numId w:val="7"/>
        </w:numPr>
        <w:jc w:val="left"/>
      </w:pPr>
      <w:r>
        <w:t>Section 5.5.5 (pages-completed-current-copy) should be obsoleted since RFC 3381 has been obsoleted</w:t>
      </w:r>
    </w:p>
    <w:p w14:paraId="29EE1C57" w14:textId="77777777" w:rsidR="007D2F5D" w:rsidRDefault="007D2F5D" w:rsidP="00AA09EF">
      <w:pPr>
        <w:pStyle w:val="IEEEStdsParagraph"/>
        <w:keepNext/>
        <w:numPr>
          <w:ilvl w:val="0"/>
          <w:numId w:val="7"/>
        </w:numPr>
        <w:jc w:val="left"/>
      </w:pPr>
      <w:r>
        <w:t>Section 5.6 attributes that are READ-ONLY should be moved to a new Printer Status Attributes section.</w:t>
      </w:r>
    </w:p>
    <w:p w14:paraId="2EC20661" w14:textId="77777777" w:rsidR="007D2F5D" w:rsidRDefault="007D2F5D" w:rsidP="00AA09EF">
      <w:pPr>
        <w:pStyle w:val="IEEEStdsParagraph"/>
        <w:keepNext/>
        <w:numPr>
          <w:ilvl w:val="0"/>
          <w:numId w:val="7"/>
        </w:numPr>
        <w:jc w:val="left"/>
      </w:pPr>
      <w:r>
        <w:t>Section 5.6.7, table 5: obsolete "job-save" since that spec is getting obsoleted, move "proof-print" to the new EPX spec? - Section 5.6.8: The examples seem to have a mix of quote styles, maybe "1setOf syntax" instead of "1setOf &lt;type-def- for-job-template-attribute&gt;"</w:t>
      </w:r>
    </w:p>
    <w:p w14:paraId="647B953C" w14:textId="77777777" w:rsidR="007D2F5D" w:rsidRDefault="007D2F5D" w:rsidP="00AA09EF">
      <w:pPr>
        <w:pStyle w:val="IEEEStdsParagraph"/>
        <w:keepNext/>
        <w:numPr>
          <w:ilvl w:val="0"/>
          <w:numId w:val="7"/>
        </w:numPr>
        <w:jc w:val="left"/>
      </w:pPr>
      <w:r>
        <w:t>Global: Remove all of the media-xxx attributes since those are part of Job Extensions v2.0</w:t>
      </w:r>
    </w:p>
    <w:p w14:paraId="741906C2" w14:textId="77777777" w:rsidR="007D2F5D" w:rsidRDefault="007D2F5D" w:rsidP="00AA09EF">
      <w:pPr>
        <w:pStyle w:val="IEEEStdsParagraph"/>
        <w:keepNext/>
        <w:numPr>
          <w:ilvl w:val="0"/>
          <w:numId w:val="7"/>
        </w:numPr>
        <w:jc w:val="left"/>
      </w:pPr>
      <w:r>
        <w:t>Section 5.6.17, table 6: fix title ("multiple-operation-time-out-action")</w:t>
      </w:r>
    </w:p>
    <w:p w14:paraId="7F252E78" w14:textId="77777777" w:rsidR="007D2F5D" w:rsidRDefault="007D2F5D" w:rsidP="00AA09EF">
      <w:pPr>
        <w:pStyle w:val="IEEEStdsParagraph"/>
        <w:keepNext/>
        <w:numPr>
          <w:ilvl w:val="0"/>
          <w:numId w:val="7"/>
        </w:numPr>
        <w:jc w:val="left"/>
      </w:pPr>
      <w:r>
        <w:t>Section 5.6.18: Obsolete</w:t>
      </w:r>
    </w:p>
    <w:p w14:paraId="5074A44F" w14:textId="77777777" w:rsidR="007D2F5D" w:rsidRDefault="007D2F5D" w:rsidP="00AA09EF">
      <w:pPr>
        <w:pStyle w:val="IEEEStdsParagraph"/>
        <w:keepNext/>
        <w:numPr>
          <w:ilvl w:val="0"/>
          <w:numId w:val="7"/>
        </w:numPr>
        <w:jc w:val="left"/>
      </w:pPr>
      <w:r>
        <w:t>Section 5.6.29 (printer-get-attributes-supported): Drop 'type2'</w:t>
      </w:r>
    </w:p>
    <w:p w14:paraId="25D04823" w14:textId="77777777" w:rsidR="007D2F5D" w:rsidRDefault="007D2F5D" w:rsidP="00AA09EF">
      <w:pPr>
        <w:pStyle w:val="IEEEStdsParagraph"/>
        <w:keepNext/>
        <w:numPr>
          <w:ilvl w:val="0"/>
          <w:numId w:val="7"/>
        </w:numPr>
        <w:jc w:val="left"/>
      </w:pPr>
      <w:r>
        <w:t>Section 5.6.33 (printer-mandatory-job-attributes): Drop 'type2'</w:t>
      </w:r>
    </w:p>
    <w:p w14:paraId="426C2D99" w14:textId="77777777" w:rsidR="007D2F5D" w:rsidRDefault="007D2F5D" w:rsidP="00AA09EF">
      <w:pPr>
        <w:pStyle w:val="IEEEStdsParagraph"/>
        <w:keepNext/>
        <w:numPr>
          <w:ilvl w:val="0"/>
          <w:numId w:val="7"/>
        </w:numPr>
        <w:jc w:val="left"/>
      </w:pPr>
      <w:r>
        <w:t>Section 5.6.39.4 example should probably be expanded to include yellow and black (to be realistic), along with a wasteToner or wasteInk entry?</w:t>
      </w:r>
    </w:p>
    <w:p w14:paraId="4B1E19FA" w14:textId="77777777" w:rsidR="007D2F5D" w:rsidRDefault="007D2F5D" w:rsidP="00AA09EF">
      <w:pPr>
        <w:pStyle w:val="IEEEStdsParagraph"/>
        <w:keepNext/>
        <w:numPr>
          <w:ilvl w:val="0"/>
          <w:numId w:val="7"/>
        </w:numPr>
        <w:jc w:val="left"/>
      </w:pPr>
      <w:r>
        <w:t>Section 5.6.40.2 sync up with printer-supply example changes</w:t>
      </w:r>
    </w:p>
    <w:p w14:paraId="5CD76C07" w14:textId="77777777" w:rsidR="007D2F5D" w:rsidRDefault="007D2F5D" w:rsidP="00AA09EF">
      <w:pPr>
        <w:pStyle w:val="IEEEStdsParagraph"/>
        <w:keepNext/>
        <w:numPr>
          <w:ilvl w:val="0"/>
          <w:numId w:val="7"/>
        </w:numPr>
        <w:jc w:val="left"/>
      </w:pPr>
      <w:r>
        <w:t>Section 6.10: Remove (all media-col stuff is in JOBEXT 2.0)</w:t>
      </w:r>
    </w:p>
    <w:p w14:paraId="4F582B13" w14:textId="77777777" w:rsidR="007D2F5D" w:rsidRDefault="007D2F5D" w:rsidP="00AA09EF">
      <w:pPr>
        <w:pStyle w:val="IEEEStdsParagraph"/>
        <w:keepNext/>
        <w:numPr>
          <w:ilvl w:val="0"/>
          <w:numId w:val="7"/>
        </w:numPr>
        <w:jc w:val="left"/>
      </w:pPr>
      <w:r>
        <w:t>Section 7.2: Remove? I think these are now defined in Finishings 2.1?</w:t>
      </w:r>
    </w:p>
    <w:p w14:paraId="04794C47" w14:textId="77777777" w:rsidR="007D2F5D" w:rsidRDefault="007D2F5D" w:rsidP="00AA09EF">
      <w:pPr>
        <w:pStyle w:val="IEEEStdsParagraph"/>
        <w:keepNext/>
        <w:numPr>
          <w:ilvl w:val="0"/>
          <w:numId w:val="7"/>
        </w:numPr>
        <w:jc w:val="left"/>
      </w:pPr>
      <w:r>
        <w:t>Sections 7.6 and 7.7: Remove (all media-col stuff is in JOBEXT 2.0)</w:t>
      </w:r>
    </w:p>
    <w:p w14:paraId="3C6FE123" w14:textId="77777777" w:rsidR="007D2F5D" w:rsidRDefault="007D2F5D" w:rsidP="00AA09EF">
      <w:pPr>
        <w:pStyle w:val="IEEEStdsParagraph"/>
        <w:keepNext/>
        <w:numPr>
          <w:ilvl w:val="0"/>
          <w:numId w:val="7"/>
        </w:numPr>
        <w:jc w:val="left"/>
      </w:pPr>
      <w:r>
        <w:t>Section 9.1: Example on lines 1878 to 1881 uses left/right quotes instead of straight quotes</w:t>
      </w:r>
    </w:p>
    <w:p w14:paraId="2B1CCF09" w14:textId="77777777" w:rsidR="007D2F5D" w:rsidRDefault="007D2F5D" w:rsidP="00AA09EF">
      <w:pPr>
        <w:pStyle w:val="IEEEStdsParagraph"/>
        <w:keepNext/>
        <w:numPr>
          <w:ilvl w:val="0"/>
          <w:numId w:val="7"/>
        </w:numPr>
        <w:jc w:val="left"/>
      </w:pPr>
      <w:r>
        <w:t>Section 10: Might want to wordsmith this now that STD92 has clarified things? Line 1985 also has a typo ("page-range" instead of "page-ranges").</w:t>
      </w:r>
    </w:p>
    <w:p w14:paraId="0B3F6583" w14:textId="77777777" w:rsidR="007D2F5D" w:rsidRDefault="007D2F5D" w:rsidP="00AA09EF">
      <w:pPr>
        <w:pStyle w:val="IEEEStdsParagraph"/>
        <w:keepNext/>
        <w:numPr>
          <w:ilvl w:val="0"/>
          <w:numId w:val="7"/>
        </w:numPr>
        <w:jc w:val="left"/>
      </w:pPr>
      <w:r>
        <w:t>Table 15: Remove (obsolete) job-cover-back and job-cover-front attributes, change "pages-ranges" to "page-ranges", remove (obsolete) sheet-collate,</w:t>
      </w:r>
    </w:p>
    <w:p w14:paraId="1A2612E2" w14:textId="77777777" w:rsidR="007D2F5D" w:rsidRDefault="007D2F5D" w:rsidP="00AA09EF">
      <w:pPr>
        <w:pStyle w:val="IEEEStdsParagraph"/>
        <w:keepNext/>
        <w:numPr>
          <w:ilvl w:val="0"/>
          <w:numId w:val="7"/>
        </w:numPr>
        <w:jc w:val="left"/>
      </w:pPr>
      <w:r>
        <w:t>Section 11.2: "printer-config-change-time" (not printer-description-change-time), remove media-xxx references.</w:t>
      </w:r>
    </w:p>
    <w:p w14:paraId="41AF15BC" w14:textId="77777777" w:rsidR="007D2F5D" w:rsidRDefault="007D2F5D" w:rsidP="00AA09EF">
      <w:pPr>
        <w:pStyle w:val="IEEEStdsParagraph"/>
        <w:keepNext/>
        <w:numPr>
          <w:ilvl w:val="0"/>
          <w:numId w:val="7"/>
        </w:numPr>
        <w:jc w:val="left"/>
      </w:pPr>
      <w:r>
        <w:t>Global: Update RFC2616 references to the corresponding new RFC723x RFCs...</w:t>
      </w:r>
    </w:p>
    <w:p w14:paraId="74E19886" w14:textId="77777777" w:rsidR="007D2F5D" w:rsidRDefault="007D2F5D" w:rsidP="00AA09EF">
      <w:pPr>
        <w:pStyle w:val="IEEEStdsParagraph"/>
        <w:keepNext/>
        <w:numPr>
          <w:ilvl w:val="0"/>
          <w:numId w:val="7"/>
        </w:numPr>
        <w:jc w:val="left"/>
      </w:pPr>
      <w:r>
        <w:t>Section 16: Drop "using Address style", you should be listed as primary author, move/update others as appropriate</w:t>
      </w:r>
    </w:p>
    <w:p w14:paraId="0DA5349C" w14:textId="77777777" w:rsidR="007D2F5D" w:rsidRPr="00276CA4" w:rsidRDefault="007D2F5D" w:rsidP="007D2F5D">
      <w:pPr>
        <w:pStyle w:val="IEEEStdsParagraph"/>
      </w:pPr>
      <w:r>
        <w:t>References to PWG 5100.11 were left largely unchanged because it and related documents are in a state of flux.</w:t>
      </w:r>
    </w:p>
    <w:p w14:paraId="15DFF5C1" w14:textId="15162E25" w:rsidR="007D2F5D" w:rsidRDefault="007D2F5D" w:rsidP="00B9314B">
      <w:pPr>
        <w:pStyle w:val="IEEEStdsLevel2Header"/>
      </w:pPr>
      <w:bookmarkStart w:id="1373" w:name="_Toc14878493"/>
      <w:bookmarkStart w:id="1374" w:name="_Toc40961915"/>
      <w:bookmarkStart w:id="1375" w:name="_Toc95162841"/>
      <w:bookmarkStart w:id="1376" w:name="_Toc86756101"/>
      <w:r>
        <w:t>July 10, 2019</w:t>
      </w:r>
      <w:bookmarkEnd w:id="1373"/>
      <w:bookmarkEnd w:id="1374"/>
      <w:bookmarkEnd w:id="1375"/>
      <w:bookmarkEnd w:id="1376"/>
    </w:p>
    <w:p w14:paraId="4BE39F9D" w14:textId="77777777" w:rsidR="007D2F5D" w:rsidRDefault="007D2F5D" w:rsidP="007D2F5D">
      <w:pPr>
        <w:pStyle w:val="IEEEStdsParagraph"/>
      </w:pPr>
      <w:r>
        <w:t>Initial revision for v1.1.</w:t>
      </w:r>
    </w:p>
    <w:p w14:paraId="766F3435" w14:textId="77777777" w:rsidR="007D2F5D" w:rsidRDefault="007D2F5D" w:rsidP="00AA09EF">
      <w:pPr>
        <w:pStyle w:val="IEEEStdsParagraph"/>
        <w:keepNext/>
        <w:numPr>
          <w:ilvl w:val="0"/>
          <w:numId w:val="6"/>
        </w:numPr>
        <w:jc w:val="left"/>
      </w:pPr>
      <w:r>
        <w:t>Copied all content from previous JPS3 MS Word document into latest template</w:t>
      </w:r>
    </w:p>
    <w:p w14:paraId="2332BDDB" w14:textId="77777777" w:rsidR="007D2F5D" w:rsidRDefault="007D2F5D" w:rsidP="00AA09EF">
      <w:pPr>
        <w:pStyle w:val="IEEEStdsParagraph"/>
        <w:keepNext/>
        <w:numPr>
          <w:ilvl w:val="0"/>
          <w:numId w:val="6"/>
        </w:numPr>
        <w:jc w:val="left"/>
      </w:pPr>
      <w:r>
        <w:t>Resolved all errata from PWG errata tracking site (</w:t>
      </w:r>
      <w:r w:rsidRPr="00812F6B">
        <w:t>https://www.pwg.org/dynamo/issues.php?L+P-1+S-2+I0+E0+Z13+Q</w:t>
      </w:r>
      <w:r>
        <w:t>)</w:t>
      </w:r>
    </w:p>
    <w:p w14:paraId="6CAA43E9" w14:textId="77777777" w:rsidR="007D2F5D" w:rsidRDefault="007D2F5D" w:rsidP="00AA09EF">
      <w:pPr>
        <w:pStyle w:val="IEEEStdsParagraph"/>
        <w:keepNext/>
        <w:numPr>
          <w:ilvl w:val="0"/>
          <w:numId w:val="6"/>
        </w:numPr>
        <w:jc w:val="left"/>
      </w:pPr>
      <w:r>
        <w:t>Copied in message catalog syntax extensions and semantics for "_tooltip" and "_helpurl" from the latest draft of HELPME</w:t>
      </w:r>
    </w:p>
    <w:p w14:paraId="15130109" w14:textId="6479886A" w:rsidR="002D03C3" w:rsidRPr="001337A0" w:rsidRDefault="007D2F5D" w:rsidP="00AA09EF">
      <w:pPr>
        <w:pStyle w:val="IEEEStdsParagraph"/>
        <w:keepNext/>
        <w:numPr>
          <w:ilvl w:val="0"/>
          <w:numId w:val="6"/>
        </w:numPr>
        <w:jc w:val="left"/>
      </w:pPr>
      <w:r>
        <w:t>Copied in extensions for "print-color-mode", "print-quality", from the latest draft of PQI</w:t>
      </w:r>
    </w:p>
    <w:sectPr w:rsidR="002D03C3" w:rsidRPr="001337A0" w:rsidSect="001A5406">
      <w:headerReference w:type="default" r:id="rId109"/>
      <w:footerReference w:type="default" r:id="rId110"/>
      <w:headerReference w:type="first" r:id="rId111"/>
      <w:footerReference w:type="first" r:id="rId112"/>
      <w:pgSz w:w="12240" w:h="15840"/>
      <w:pgMar w:top="1440" w:right="1260" w:bottom="1440" w:left="1325"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C9B24" w14:textId="77777777" w:rsidR="0020501B" w:rsidRDefault="0020501B">
      <w:r>
        <w:separator/>
      </w:r>
    </w:p>
  </w:endnote>
  <w:endnote w:type="continuationSeparator" w:id="0">
    <w:p w14:paraId="4D1F8891" w14:textId="77777777" w:rsidR="0020501B" w:rsidRDefault="0020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Hiragino Kaku Gothic ProN W3">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7CE3" w14:textId="76E4E1A3" w:rsidR="006A54F6" w:rsidRDefault="006A54F6">
    <w:pPr>
      <w:pStyle w:val="Footer"/>
      <w:jc w:val="center"/>
    </w:pPr>
    <w:r>
      <w:rPr>
        <w:rStyle w:val="PageNumber"/>
      </w:rPr>
      <w:t xml:space="preserve">Copyright © </w:t>
    </w:r>
    <w:r w:rsidR="00D53B0F">
      <w:rPr>
        <w:snapToGrid w:val="0"/>
      </w:rPr>
      <w:t>2012-</w:t>
    </w:r>
    <w:r w:rsidR="00A105D3">
      <w:rPr>
        <w:snapToGrid w:val="0"/>
      </w:rPr>
      <w:t>2022</w:t>
    </w:r>
    <w:r w:rsidR="00A04932">
      <w:rPr>
        <w:snapToGrid w:val="0"/>
      </w:rPr>
      <w:t xml:space="preserve"> </w:t>
    </w:r>
    <w:r>
      <w:rPr>
        <w:rStyle w:val="PageNumber"/>
      </w:rPr>
      <w:t>The Printer Working Group.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4F21"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CA50" w14:textId="57C0D1FD" w:rsidR="006A54F6" w:rsidRDefault="006A54F6" w:rsidP="001A5406">
    <w:pPr>
      <w:pStyle w:val="Footer"/>
      <w:pBdr>
        <w:top w:val="single" w:sz="4" w:space="1" w:color="auto"/>
      </w:pBdr>
      <w:tabs>
        <w:tab w:val="clear" w:pos="4320"/>
        <w:tab w:val="clear" w:pos="8640"/>
        <w:tab w:val="right" w:pos="9630"/>
      </w:tabs>
      <w:ind w:right="25"/>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tab/>
      <w:t xml:space="preserve">Copyright © </w:t>
    </w:r>
    <w:r w:rsidR="007024F5">
      <w:rPr>
        <w:rStyle w:val="PageNumber"/>
      </w:rPr>
      <w:t>2012-</w:t>
    </w:r>
    <w:r w:rsidR="00A105D3">
      <w:rPr>
        <w:rStyle w:val="PageNumber"/>
      </w:rPr>
      <w:t>2022</w:t>
    </w:r>
    <w:r>
      <w:rPr>
        <w:rStyle w:val="PageNumber"/>
      </w:rPr>
      <w:t xml:space="preserve"> The Printer Working Group. All rights reserved.</w:t>
    </w:r>
  </w:p>
  <w:p w14:paraId="13880D12" w14:textId="77777777" w:rsidR="006A54F6" w:rsidRDefault="006A54F6" w:rsidP="00E9093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2C86" w14:textId="77777777" w:rsidR="006A54F6" w:rsidRDefault="006A54F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p w14:paraId="695CD935" w14:textId="77777777" w:rsidR="006A54F6" w:rsidRDefault="006A54F6"/>
  <w:p w14:paraId="2A05BFDD" w14:textId="77777777" w:rsidR="006A54F6" w:rsidRDefault="006A54F6" w:rsidP="00E90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2DDB" w14:textId="77777777" w:rsidR="0020501B" w:rsidRDefault="0020501B">
      <w:r>
        <w:separator/>
      </w:r>
    </w:p>
  </w:footnote>
  <w:footnote w:type="continuationSeparator" w:id="0">
    <w:p w14:paraId="78D5FFC7" w14:textId="77777777" w:rsidR="0020501B" w:rsidRDefault="00205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806"/>
      <w:gridCol w:w="4796"/>
    </w:tblGrid>
    <w:tr w:rsidR="006A54F6" w:rsidRPr="00DB4919" w14:paraId="150AD6C7" w14:textId="77777777" w:rsidTr="00DB4919">
      <w:tc>
        <w:tcPr>
          <w:tcW w:w="4806" w:type="dxa"/>
          <w:shd w:val="clear" w:color="auto" w:fill="auto"/>
        </w:tcPr>
        <w:p w14:paraId="02F9A917" w14:textId="0716914B" w:rsidR="006A54F6" w:rsidRPr="00DB4919" w:rsidRDefault="006A54F6" w:rsidP="00DB4919">
          <w:pPr>
            <w:pStyle w:val="PlainText"/>
            <w:spacing w:before="480"/>
            <w:rPr>
              <w:rFonts w:eastAsia="MS Mincho" w:cs="Arial"/>
              <w:b/>
              <w:bCs/>
              <w:color w:val="4B5AA8"/>
              <w:sz w:val="32"/>
              <w:szCs w:val="32"/>
            </w:rPr>
          </w:pPr>
          <w:r>
            <w:rPr>
              <w:noProof/>
            </w:rPr>
            <w:drawing>
              <wp:inline distT="0" distB="0" distL="0" distR="0" wp14:anchorId="3DB82149" wp14:editId="4552C61F">
                <wp:extent cx="843915" cy="914400"/>
                <wp:effectExtent l="0" t="0" r="0" b="0"/>
                <wp:docPr id="2" name="Picture 3" descr="Description: Macintosh HD:Users:mike:Dropbox:Documents:PWG:Logos:pwg-transpar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mike:Dropbox:Documents:PWG:Logos:pwg-transparenc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915" cy="914400"/>
                        </a:xfrm>
                        <a:prstGeom prst="rect">
                          <a:avLst/>
                        </a:prstGeom>
                        <a:noFill/>
                        <a:ln>
                          <a:noFill/>
                        </a:ln>
                      </pic:spPr>
                    </pic:pic>
                  </a:graphicData>
                </a:graphic>
              </wp:inline>
            </w:drawing>
          </w:r>
          <w:r w:rsidRPr="00CA3365">
            <w:rPr>
              <w:rFonts w:eastAsia="MS Mincho" w:cs="Arial"/>
              <w:b/>
              <w:bCs/>
              <w:color w:val="4B5AA8"/>
              <w:sz w:val="20"/>
            </w:rPr>
            <w:t xml:space="preserve"> ®</w:t>
          </w:r>
          <w:r w:rsidRPr="00DB4919">
            <w:rPr>
              <w:rFonts w:eastAsia="MS Mincho" w:cs="Arial"/>
              <w:b/>
              <w:bCs/>
            </w:rPr>
            <w:br/>
          </w:r>
          <w:r w:rsidRPr="00DB4919">
            <w:rPr>
              <w:rFonts w:eastAsia="MS Mincho" w:cs="Arial"/>
              <w:b/>
              <w:bCs/>
              <w:color w:val="4B5AA8"/>
              <w:sz w:val="32"/>
              <w:szCs w:val="32"/>
            </w:rPr>
            <w:t>The Printer Working Group</w:t>
          </w:r>
        </w:p>
      </w:tc>
      <w:tc>
        <w:tcPr>
          <w:tcW w:w="4796" w:type="dxa"/>
          <w:shd w:val="clear" w:color="auto" w:fill="auto"/>
        </w:tcPr>
        <w:p w14:paraId="3ED88FA1" w14:textId="52101EBB" w:rsidR="006A54F6" w:rsidRPr="00DB4919" w:rsidRDefault="00B71852" w:rsidP="00DB4919">
          <w:pPr>
            <w:pStyle w:val="PlainText"/>
            <w:spacing w:before="480"/>
            <w:jc w:val="right"/>
            <w:rPr>
              <w:rFonts w:eastAsia="MS Mincho" w:cs="Arial"/>
              <w:b/>
              <w:bCs/>
            </w:rPr>
          </w:pPr>
          <w:r>
            <w:rPr>
              <w:rFonts w:eastAsia="MS Mincho" w:cs="Arial"/>
              <w:b/>
              <w:bCs/>
            </w:rPr>
            <w:fldChar w:fldCharType="begin"/>
          </w:r>
          <w:r>
            <w:rPr>
              <w:rFonts w:eastAsia="MS Mincho" w:cs="Arial"/>
              <w:b/>
              <w:bCs/>
            </w:rPr>
            <w:instrText xml:space="preserve"> DOCPROPERTY "Publication Date" \* MERGEFORMAT </w:instrText>
          </w:r>
          <w:r>
            <w:rPr>
              <w:rFonts w:eastAsia="MS Mincho" w:cs="Arial"/>
              <w:b/>
              <w:bCs/>
            </w:rPr>
            <w:fldChar w:fldCharType="separate"/>
          </w:r>
          <w:r w:rsidR="00D6659E">
            <w:rPr>
              <w:rFonts w:eastAsia="MS Mincho" w:cs="Arial"/>
              <w:b/>
              <w:bCs/>
            </w:rPr>
            <w:t>February 7, 2022</w:t>
          </w:r>
          <w:r>
            <w:rPr>
              <w:rFonts w:eastAsia="MS Mincho" w:cs="Arial"/>
              <w:b/>
              <w:bCs/>
            </w:rPr>
            <w:fldChar w:fldCharType="end"/>
          </w:r>
          <w:r w:rsidR="006A54F6" w:rsidRPr="00DB4919">
            <w:rPr>
              <w:rFonts w:eastAsia="MS Mincho" w:cs="Arial"/>
              <w:b/>
              <w:bCs/>
            </w:rPr>
            <w:br/>
            <w:t>Working Draft</w:t>
          </w:r>
        </w:p>
      </w:tc>
    </w:tr>
  </w:tbl>
  <w:p w14:paraId="3D0A5649" w14:textId="3774A4C8" w:rsidR="006A54F6" w:rsidRDefault="006A54F6" w:rsidP="00AD36EA">
    <w:pPr>
      <w:pStyle w:val="Header"/>
      <w:tabs>
        <w:tab w:val="clear" w:pos="4320"/>
        <w:tab w:val="center" w:pos="1800"/>
      </w:tabs>
      <w:ind w:left="-4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CDAF" w14:textId="75BE2C01" w:rsidR="006A54F6" w:rsidRPr="008939B3" w:rsidRDefault="006A54F6" w:rsidP="001A5406">
    <w:pPr>
      <w:pStyle w:val="Header"/>
      <w:pBdr>
        <w:bottom w:val="single" w:sz="4" w:space="1" w:color="auto"/>
      </w:pBdr>
      <w:tabs>
        <w:tab w:val="clear" w:pos="4320"/>
        <w:tab w:val="clear" w:pos="8640"/>
        <w:tab w:val="right" w:pos="9630"/>
      </w:tabs>
      <w:rPr>
        <w:rFonts w:eastAsia="MS Mincho"/>
      </w:rPr>
    </w:pPr>
    <w:r>
      <w:t xml:space="preserve">Working Draft – </w:t>
    </w:r>
    <w:r w:rsidR="00E477F6">
      <w:fldChar w:fldCharType="begin"/>
    </w:r>
    <w:r w:rsidR="00E477F6">
      <w:instrText xml:space="preserve"> TITLE  \* MERGEFORMAT </w:instrText>
    </w:r>
    <w:r w:rsidR="00E477F6">
      <w:fldChar w:fldCharType="separate"/>
    </w:r>
    <w:r w:rsidR="00D6659E">
      <w:t>IPP Driverless Printing Extensions v2.0</w:t>
    </w:r>
    <w:r w:rsidR="00E477F6">
      <w:fldChar w:fldCharType="end"/>
    </w:r>
    <w:r w:rsidR="007024F5">
      <w:t xml:space="preserve"> </w:t>
    </w:r>
    <w:r w:rsidR="00E477F6">
      <w:fldChar w:fldCharType="begin"/>
    </w:r>
    <w:r w:rsidR="00E477F6">
      <w:instrText xml:space="preserve"> DOCPROPERTY "Acronym" \* MERGEFORMAT </w:instrText>
    </w:r>
    <w:r w:rsidR="00E477F6">
      <w:fldChar w:fldCharType="separate"/>
    </w:r>
    <w:r w:rsidR="00D6659E">
      <w:t>(NODRIVER)</w:t>
    </w:r>
    <w:r w:rsidR="00E477F6">
      <w:fldChar w:fldCharType="end"/>
    </w:r>
    <w:r>
      <w:rPr>
        <w:rFonts w:eastAsia="MS Mincho"/>
      </w:rPr>
      <w:tab/>
    </w:r>
    <w:r w:rsidR="007024F5">
      <w:rPr>
        <w:rFonts w:eastAsia="MS Mincho"/>
      </w:rPr>
      <w:fldChar w:fldCharType="begin"/>
    </w:r>
    <w:r w:rsidR="007024F5">
      <w:rPr>
        <w:rFonts w:eastAsia="MS Mincho"/>
      </w:rPr>
      <w:instrText xml:space="preserve"> DOCPROPERTY "Publication Date" \* MERGEFORMAT </w:instrText>
    </w:r>
    <w:r w:rsidR="007024F5">
      <w:rPr>
        <w:rFonts w:eastAsia="MS Mincho"/>
      </w:rPr>
      <w:fldChar w:fldCharType="separate"/>
    </w:r>
    <w:r w:rsidR="00D6659E">
      <w:rPr>
        <w:rFonts w:eastAsia="MS Mincho"/>
      </w:rPr>
      <w:t>February 7, 2022</w:t>
    </w:r>
    <w:r w:rsidR="007024F5">
      <w:rPr>
        <w:rFonts w:eastAsia="MS Mincho"/>
      </w:rPr>
      <w:fldChar w:fldCharType="end"/>
    </w:r>
  </w:p>
  <w:p w14:paraId="5DA3A0A4" w14:textId="77777777" w:rsidR="006A54F6" w:rsidRDefault="006A54F6"/>
  <w:p w14:paraId="6956AD56" w14:textId="77777777" w:rsidR="006A54F6" w:rsidRDefault="006A54F6" w:rsidP="00E909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CB35" w14:textId="77777777" w:rsidR="006A54F6" w:rsidRDefault="006A54F6">
    <w:pPr>
      <w:pStyle w:val="Header"/>
    </w:pPr>
    <w:r>
      <w:t xml:space="preserve">Working Draft  - </w:t>
    </w:r>
    <w:r>
      <w:rPr>
        <w:rFonts w:eastAsia="MS Mincho"/>
      </w:rPr>
      <w:t>The 'mailto' Delivery Method for Event Notifications                                    February 2, 2005</w:t>
    </w:r>
  </w:p>
  <w:p w14:paraId="554C897E" w14:textId="77777777" w:rsidR="006A54F6" w:rsidRDefault="006A54F6"/>
  <w:p w14:paraId="74438D6C" w14:textId="77777777" w:rsidR="006A54F6" w:rsidRDefault="006A54F6" w:rsidP="00E909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7ED5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20E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2AC8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D845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2ACB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70C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DCBA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AE3B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8A5E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1893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66548A"/>
    <w:multiLevelType w:val="hybridMultilevel"/>
    <w:tmpl w:val="3CEA2B44"/>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7D0566"/>
    <w:multiLevelType w:val="hybridMultilevel"/>
    <w:tmpl w:val="A91C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2C4300"/>
    <w:multiLevelType w:val="hybridMultilevel"/>
    <w:tmpl w:val="1D00F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4582E"/>
    <w:multiLevelType w:val="hybridMultilevel"/>
    <w:tmpl w:val="44560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9405F"/>
    <w:multiLevelType w:val="hybridMultilevel"/>
    <w:tmpl w:val="726AE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173D11"/>
    <w:multiLevelType w:val="hybridMultilevel"/>
    <w:tmpl w:val="0D1C4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C5278"/>
    <w:multiLevelType w:val="hybridMultilevel"/>
    <w:tmpl w:val="A942EF18"/>
    <w:lvl w:ilvl="0" w:tplc="241CA18E">
      <w:start w:val="1"/>
      <w:numFmt w:val="decimal"/>
      <w:pStyle w:val="NumberedList"/>
      <w:lvlText w:val="%1."/>
      <w:lvlJc w:val="left"/>
      <w:pPr>
        <w:ind w:left="1080"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72B200B"/>
    <w:multiLevelType w:val="hybridMultilevel"/>
    <w:tmpl w:val="5A82C150"/>
    <w:lvl w:ilvl="0" w:tplc="7A1C2644">
      <w:start w:val="1"/>
      <w:numFmt w:val="decimal"/>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E140E"/>
    <w:multiLevelType w:val="hybridMultilevel"/>
    <w:tmpl w:val="1FE8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C1F11"/>
    <w:multiLevelType w:val="hybridMultilevel"/>
    <w:tmpl w:val="1382E0FE"/>
    <w:lvl w:ilvl="0" w:tplc="1968EA9A">
      <w:start w:val="1"/>
      <w:numFmt w:val="bullet"/>
      <w:lvlText w:val=" "/>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94D55"/>
    <w:multiLevelType w:val="hybridMultilevel"/>
    <w:tmpl w:val="BBFA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6C3627"/>
    <w:multiLevelType w:val="hybridMultilevel"/>
    <w:tmpl w:val="80A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7473D"/>
    <w:multiLevelType w:val="hybridMultilevel"/>
    <w:tmpl w:val="4492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24259"/>
    <w:multiLevelType w:val="hybridMultilevel"/>
    <w:tmpl w:val="1368D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56C21"/>
    <w:multiLevelType w:val="multilevel"/>
    <w:tmpl w:val="C74EAAB2"/>
    <w:lvl w:ilvl="0">
      <w:start w:val="1"/>
      <w:numFmt w:val="decimal"/>
      <w:pStyle w:val="IEEEStdsLevel1Header"/>
      <w:suff w:val="space"/>
      <w:lvlText w:val="%1."/>
      <w:lvlJc w:val="left"/>
      <w:pPr>
        <w:ind w:left="0" w:firstLine="0"/>
      </w:pPr>
      <w:rPr>
        <w:rFonts w:ascii="Arial" w:hAnsi="Arial" w:hint="default"/>
        <w:b/>
        <w:bCs/>
        <w:i w:val="0"/>
        <w:iCs w:val="0"/>
        <w:caps w:val="0"/>
        <w:strike w:val="0"/>
        <w:dstrike w:val="0"/>
        <w:vanish w:val="0"/>
        <w:color w:val="000000"/>
        <w:sz w:val="32"/>
        <w:szCs w:val="32"/>
        <w:vertAlign w:val="baseline"/>
      </w:rPr>
    </w:lvl>
    <w:lvl w:ilvl="1">
      <w:start w:val="1"/>
      <w:numFmt w:val="decimal"/>
      <w:pStyle w:val="IEEEStdsLevel2Header"/>
      <w:suff w:val="space"/>
      <w:lvlText w:val="%1.%2"/>
      <w:lvlJc w:val="left"/>
      <w:pPr>
        <w:ind w:left="0" w:firstLine="0"/>
      </w:pPr>
      <w:rPr>
        <w:rFonts w:ascii="Arial" w:hAnsi="Arial" w:hint="default"/>
        <w:b/>
        <w:bCs/>
        <w:i w:val="0"/>
        <w:iCs w:val="0"/>
        <w:caps w:val="0"/>
        <w:strike w:val="0"/>
        <w:dstrike w:val="0"/>
        <w:vanish w:val="0"/>
        <w:color w:val="000000"/>
        <w:sz w:val="28"/>
        <w:szCs w:val="28"/>
        <w:u w:val="none"/>
        <w:vertAlign w:val="baseline"/>
      </w:rPr>
    </w:lvl>
    <w:lvl w:ilvl="2">
      <w:start w:val="1"/>
      <w:numFmt w:val="decimal"/>
      <w:pStyle w:val="IEEEStdsLevel3Header"/>
      <w:suff w:val="space"/>
      <w:lvlText w:val="%1.%2.%3"/>
      <w:lvlJc w:val="left"/>
      <w:pPr>
        <w:ind w:left="270" w:firstLine="0"/>
      </w:pPr>
      <w:rPr>
        <w:rFonts w:ascii="Arial" w:hAnsi="Arial" w:hint="default"/>
        <w:b/>
        <w:bCs/>
        <w:i w:val="0"/>
        <w:iCs w:val="0"/>
        <w:caps w:val="0"/>
        <w:strike w:val="0"/>
        <w:dstrike w:val="0"/>
        <w:vanish w:val="0"/>
        <w:color w:val="000000"/>
        <w:sz w:val="24"/>
        <w:szCs w:val="24"/>
        <w:vertAlign w:val="baseline"/>
      </w:rPr>
    </w:lvl>
    <w:lvl w:ilvl="3">
      <w:start w:val="1"/>
      <w:numFmt w:val="decimal"/>
      <w:pStyle w:val="IEEEStdsLevel4Header"/>
      <w:suff w:val="space"/>
      <w:lvlText w:val="%1.%2.%3.%4"/>
      <w:lvlJc w:val="left"/>
      <w:pPr>
        <w:ind w:left="0" w:firstLine="0"/>
      </w:pPr>
      <w:rPr>
        <w:rFonts w:ascii="Arial" w:hAnsi="Arial" w:hint="default"/>
        <w:b/>
        <w:bCs/>
        <w:i w:val="0"/>
        <w:iCs w:val="0"/>
        <w:caps w:val="0"/>
        <w:strike w:val="0"/>
        <w:dstrike w:val="0"/>
        <w:vanish w:val="0"/>
        <w:color w:val="000000"/>
        <w:sz w:val="24"/>
        <w:szCs w:val="24"/>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5" w15:restartNumberingAfterBreak="0">
    <w:nsid w:val="7CFD4C0F"/>
    <w:multiLevelType w:val="hybridMultilevel"/>
    <w:tmpl w:val="054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A0CFC"/>
    <w:multiLevelType w:val="hybridMultilevel"/>
    <w:tmpl w:val="9CB08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6"/>
  </w:num>
  <w:num w:numId="4">
    <w:abstractNumId w:val="16"/>
    <w:lvlOverride w:ilvl="0">
      <w:startOverride w:val="1"/>
    </w:lvlOverride>
  </w:num>
  <w:num w:numId="5">
    <w:abstractNumId w:val="16"/>
    <w:lvlOverride w:ilvl="0">
      <w:startOverride w:val="1"/>
    </w:lvlOverride>
  </w:num>
  <w:num w:numId="6">
    <w:abstractNumId w:val="25"/>
  </w:num>
  <w:num w:numId="7">
    <w:abstractNumId w:val="20"/>
  </w:num>
  <w:num w:numId="8">
    <w:abstractNumId w:val="14"/>
  </w:num>
  <w:num w:numId="9">
    <w:abstractNumId w:val="11"/>
  </w:num>
  <w:num w:numId="10">
    <w:abstractNumId w:val="18"/>
  </w:num>
  <w:num w:numId="11">
    <w:abstractNumId w:val="26"/>
  </w:num>
  <w:num w:numId="12">
    <w:abstractNumId w:val="21"/>
  </w:num>
  <w:num w:numId="13">
    <w:abstractNumId w:val="16"/>
    <w:lvlOverride w:ilvl="0">
      <w:startOverride w:val="1"/>
    </w:lvlOverride>
  </w:num>
  <w:num w:numId="14">
    <w:abstractNumId w:val="16"/>
    <w:lvlOverride w:ilvl="0">
      <w:startOverride w:val="1"/>
    </w:lvlOverride>
  </w:num>
  <w:num w:numId="15">
    <w:abstractNumId w:val="9"/>
  </w:num>
  <w:num w:numId="16">
    <w:abstractNumId w:val="19"/>
  </w:num>
  <w:num w:numId="17">
    <w:abstractNumId w:val="16"/>
    <w:lvlOverride w:ilvl="0">
      <w:startOverride w:val="1"/>
    </w:lvlOverride>
  </w:num>
  <w:num w:numId="18">
    <w:abstractNumId w:val="22"/>
  </w:num>
  <w:num w:numId="19">
    <w:abstractNumId w:val="10"/>
  </w:num>
  <w:num w:numId="20">
    <w:abstractNumId w:val="23"/>
  </w:num>
  <w:num w:numId="21">
    <w:abstractNumId w:val="13"/>
  </w:num>
  <w:num w:numId="22">
    <w:abstractNumId w:val="12"/>
  </w:num>
  <w:num w:numId="23">
    <w:abstractNumId w:val="16"/>
    <w:lvlOverride w:ilvl="0">
      <w:startOverride w:val="1"/>
    </w:lvlOverride>
  </w:num>
  <w:num w:numId="24">
    <w:abstractNumId w:val="15"/>
  </w:num>
  <w:num w:numId="25">
    <w:abstractNumId w:val="0"/>
  </w:num>
  <w:num w:numId="26">
    <w:abstractNumId w:val="1"/>
  </w:num>
  <w:num w:numId="27">
    <w:abstractNumId w:val="2"/>
  </w:num>
  <w:num w:numId="28">
    <w:abstractNumId w:val="3"/>
  </w:num>
  <w:num w:numId="29">
    <w:abstractNumId w:val="8"/>
  </w:num>
  <w:num w:numId="30">
    <w:abstractNumId w:val="4"/>
  </w:num>
  <w:num w:numId="31">
    <w:abstractNumId w:val="5"/>
  </w:num>
  <w:num w:numId="32">
    <w:abstractNumId w:val="6"/>
  </w:num>
  <w:num w:numId="3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en-US" w:vendorID="64" w:dllVersion="6" w:nlCheck="1" w:checkStyle="0"/>
  <w:activeWritingStyle w:appName="MSWord" w:lang="en-CA" w:vendorID="64" w:dllVersion="6" w:nlCheck="1" w:checkStyle="0"/>
  <w:activeWritingStyle w:appName="MSWord" w:lang="en-US" w:vendorID="64" w:dllVersion="0" w:nlCheck="1" w:checkStyle="0"/>
  <w:activeWritingStyle w:appName="MSWord" w:lang="en-CA" w:vendorID="64" w:dllVersion="0" w:nlCheck="1" w:checkStyle="0"/>
  <w:activeWritingStyle w:appName="MSWord" w:lang="en-US" w:vendorID="64" w:dllVersion="4096" w:nlCheck="1" w:checkStyle="0"/>
  <w:activeWritingStyle w:appName="MSWord" w:lang="en-CA" w:vendorID="64" w:dllVersion="4096" w:nlCheck="1" w:checkStyle="0"/>
  <w:activeWritingStyle w:appName="MSWord" w:lang="ar-SA"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efaultTableStyle w:val="MediumList1-Accent1"/>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06"/>
    <w:rsid w:val="0000007B"/>
    <w:rsid w:val="0000089F"/>
    <w:rsid w:val="0000144B"/>
    <w:rsid w:val="00002599"/>
    <w:rsid w:val="00002B34"/>
    <w:rsid w:val="000030EF"/>
    <w:rsid w:val="00004C54"/>
    <w:rsid w:val="000050DC"/>
    <w:rsid w:val="00005672"/>
    <w:rsid w:val="00006D25"/>
    <w:rsid w:val="00010982"/>
    <w:rsid w:val="000114BA"/>
    <w:rsid w:val="000114EF"/>
    <w:rsid w:val="00011910"/>
    <w:rsid w:val="00011A49"/>
    <w:rsid w:val="00011D5A"/>
    <w:rsid w:val="00011E58"/>
    <w:rsid w:val="0001257E"/>
    <w:rsid w:val="00012DAD"/>
    <w:rsid w:val="0001362F"/>
    <w:rsid w:val="00013A9C"/>
    <w:rsid w:val="00014653"/>
    <w:rsid w:val="000157ED"/>
    <w:rsid w:val="00016D87"/>
    <w:rsid w:val="00016EE1"/>
    <w:rsid w:val="00017044"/>
    <w:rsid w:val="00017579"/>
    <w:rsid w:val="00017AEC"/>
    <w:rsid w:val="00017E0D"/>
    <w:rsid w:val="0002127B"/>
    <w:rsid w:val="00021826"/>
    <w:rsid w:val="000218BE"/>
    <w:rsid w:val="00021A81"/>
    <w:rsid w:val="0002416B"/>
    <w:rsid w:val="00025B81"/>
    <w:rsid w:val="00026AC1"/>
    <w:rsid w:val="00026C4C"/>
    <w:rsid w:val="00027189"/>
    <w:rsid w:val="00027DAB"/>
    <w:rsid w:val="00030424"/>
    <w:rsid w:val="000305D4"/>
    <w:rsid w:val="0003090A"/>
    <w:rsid w:val="00030A15"/>
    <w:rsid w:val="00033508"/>
    <w:rsid w:val="00033888"/>
    <w:rsid w:val="00034078"/>
    <w:rsid w:val="00034734"/>
    <w:rsid w:val="00034DA6"/>
    <w:rsid w:val="00034DCF"/>
    <w:rsid w:val="00034F4D"/>
    <w:rsid w:val="000355BD"/>
    <w:rsid w:val="00035CF1"/>
    <w:rsid w:val="00036499"/>
    <w:rsid w:val="0003713F"/>
    <w:rsid w:val="0004011F"/>
    <w:rsid w:val="000404DB"/>
    <w:rsid w:val="000408F2"/>
    <w:rsid w:val="000412A9"/>
    <w:rsid w:val="00042E7E"/>
    <w:rsid w:val="000455BA"/>
    <w:rsid w:val="00045AB3"/>
    <w:rsid w:val="00045B3B"/>
    <w:rsid w:val="00045B82"/>
    <w:rsid w:val="00045D89"/>
    <w:rsid w:val="00046AFD"/>
    <w:rsid w:val="00046E40"/>
    <w:rsid w:val="0004781C"/>
    <w:rsid w:val="00047A41"/>
    <w:rsid w:val="00047A85"/>
    <w:rsid w:val="00047ED5"/>
    <w:rsid w:val="00050CA4"/>
    <w:rsid w:val="000512E3"/>
    <w:rsid w:val="0005130A"/>
    <w:rsid w:val="0005189C"/>
    <w:rsid w:val="00051E95"/>
    <w:rsid w:val="000528D5"/>
    <w:rsid w:val="000532A5"/>
    <w:rsid w:val="000543F0"/>
    <w:rsid w:val="00055186"/>
    <w:rsid w:val="0005520B"/>
    <w:rsid w:val="00055611"/>
    <w:rsid w:val="00055638"/>
    <w:rsid w:val="00055D10"/>
    <w:rsid w:val="00056479"/>
    <w:rsid w:val="00056819"/>
    <w:rsid w:val="00056A6A"/>
    <w:rsid w:val="000575C8"/>
    <w:rsid w:val="00057E88"/>
    <w:rsid w:val="00060233"/>
    <w:rsid w:val="00060B64"/>
    <w:rsid w:val="000614C2"/>
    <w:rsid w:val="000630E0"/>
    <w:rsid w:val="00063CFC"/>
    <w:rsid w:val="0006425E"/>
    <w:rsid w:val="00064609"/>
    <w:rsid w:val="00064CBD"/>
    <w:rsid w:val="00066A28"/>
    <w:rsid w:val="00066E60"/>
    <w:rsid w:val="000675C9"/>
    <w:rsid w:val="000676B2"/>
    <w:rsid w:val="000678D6"/>
    <w:rsid w:val="00067E59"/>
    <w:rsid w:val="00067F4F"/>
    <w:rsid w:val="00067F8D"/>
    <w:rsid w:val="0007016A"/>
    <w:rsid w:val="00070659"/>
    <w:rsid w:val="000706FB"/>
    <w:rsid w:val="00071403"/>
    <w:rsid w:val="00072651"/>
    <w:rsid w:val="00072900"/>
    <w:rsid w:val="000732D6"/>
    <w:rsid w:val="000740C3"/>
    <w:rsid w:val="00074192"/>
    <w:rsid w:val="00074241"/>
    <w:rsid w:val="00074326"/>
    <w:rsid w:val="00074A83"/>
    <w:rsid w:val="00074AC1"/>
    <w:rsid w:val="000752E2"/>
    <w:rsid w:val="00077580"/>
    <w:rsid w:val="00077932"/>
    <w:rsid w:val="00077957"/>
    <w:rsid w:val="000801A4"/>
    <w:rsid w:val="000808FB"/>
    <w:rsid w:val="000811FD"/>
    <w:rsid w:val="00081CD0"/>
    <w:rsid w:val="00081DC5"/>
    <w:rsid w:val="000821CD"/>
    <w:rsid w:val="00082446"/>
    <w:rsid w:val="0008271A"/>
    <w:rsid w:val="000830FE"/>
    <w:rsid w:val="00083892"/>
    <w:rsid w:val="00085EAF"/>
    <w:rsid w:val="000866AB"/>
    <w:rsid w:val="00087FEF"/>
    <w:rsid w:val="0009045B"/>
    <w:rsid w:val="0009068D"/>
    <w:rsid w:val="000907DD"/>
    <w:rsid w:val="00091F4B"/>
    <w:rsid w:val="000920E4"/>
    <w:rsid w:val="00092E8E"/>
    <w:rsid w:val="00093930"/>
    <w:rsid w:val="00093B09"/>
    <w:rsid w:val="00093F72"/>
    <w:rsid w:val="0009401B"/>
    <w:rsid w:val="0009519F"/>
    <w:rsid w:val="0009524F"/>
    <w:rsid w:val="00095532"/>
    <w:rsid w:val="000957E8"/>
    <w:rsid w:val="00096AB0"/>
    <w:rsid w:val="0009719C"/>
    <w:rsid w:val="000974DB"/>
    <w:rsid w:val="000A032E"/>
    <w:rsid w:val="000A0485"/>
    <w:rsid w:val="000A0E20"/>
    <w:rsid w:val="000A109B"/>
    <w:rsid w:val="000A1769"/>
    <w:rsid w:val="000A1FFD"/>
    <w:rsid w:val="000A20E8"/>
    <w:rsid w:val="000A2296"/>
    <w:rsid w:val="000A4236"/>
    <w:rsid w:val="000A5051"/>
    <w:rsid w:val="000A5213"/>
    <w:rsid w:val="000A5471"/>
    <w:rsid w:val="000A5F41"/>
    <w:rsid w:val="000A632A"/>
    <w:rsid w:val="000A6380"/>
    <w:rsid w:val="000A63EA"/>
    <w:rsid w:val="000A7A2E"/>
    <w:rsid w:val="000B0117"/>
    <w:rsid w:val="000B13FB"/>
    <w:rsid w:val="000B1448"/>
    <w:rsid w:val="000B1A33"/>
    <w:rsid w:val="000B1B47"/>
    <w:rsid w:val="000B2474"/>
    <w:rsid w:val="000B4823"/>
    <w:rsid w:val="000B52D9"/>
    <w:rsid w:val="000B5DC4"/>
    <w:rsid w:val="000B6B23"/>
    <w:rsid w:val="000C17C8"/>
    <w:rsid w:val="000C195D"/>
    <w:rsid w:val="000C2229"/>
    <w:rsid w:val="000C2362"/>
    <w:rsid w:val="000C25C4"/>
    <w:rsid w:val="000C2C2F"/>
    <w:rsid w:val="000C3DD6"/>
    <w:rsid w:val="000C40BA"/>
    <w:rsid w:val="000C4B08"/>
    <w:rsid w:val="000C60B4"/>
    <w:rsid w:val="000C617D"/>
    <w:rsid w:val="000C6D20"/>
    <w:rsid w:val="000C6E99"/>
    <w:rsid w:val="000C79F0"/>
    <w:rsid w:val="000C7DA7"/>
    <w:rsid w:val="000D081D"/>
    <w:rsid w:val="000D0B78"/>
    <w:rsid w:val="000D13C0"/>
    <w:rsid w:val="000D1A46"/>
    <w:rsid w:val="000D1F5E"/>
    <w:rsid w:val="000D27FD"/>
    <w:rsid w:val="000D31F0"/>
    <w:rsid w:val="000D3F3C"/>
    <w:rsid w:val="000D42B2"/>
    <w:rsid w:val="000D447C"/>
    <w:rsid w:val="000D48DD"/>
    <w:rsid w:val="000D57D6"/>
    <w:rsid w:val="000D7443"/>
    <w:rsid w:val="000D7BC0"/>
    <w:rsid w:val="000D7E39"/>
    <w:rsid w:val="000E0814"/>
    <w:rsid w:val="000E08B0"/>
    <w:rsid w:val="000E107C"/>
    <w:rsid w:val="000E17DB"/>
    <w:rsid w:val="000E20A1"/>
    <w:rsid w:val="000E23F0"/>
    <w:rsid w:val="000E3A36"/>
    <w:rsid w:val="000E3FE1"/>
    <w:rsid w:val="000E407E"/>
    <w:rsid w:val="000E4567"/>
    <w:rsid w:val="000E5C76"/>
    <w:rsid w:val="000E6191"/>
    <w:rsid w:val="000E6443"/>
    <w:rsid w:val="000E74FB"/>
    <w:rsid w:val="000E7F20"/>
    <w:rsid w:val="000F03D7"/>
    <w:rsid w:val="000F0497"/>
    <w:rsid w:val="000F0B4C"/>
    <w:rsid w:val="000F1A6D"/>
    <w:rsid w:val="000F1D8B"/>
    <w:rsid w:val="000F2984"/>
    <w:rsid w:val="000F3459"/>
    <w:rsid w:val="000F456E"/>
    <w:rsid w:val="000F4983"/>
    <w:rsid w:val="000F5533"/>
    <w:rsid w:val="001004F7"/>
    <w:rsid w:val="00100561"/>
    <w:rsid w:val="0010142C"/>
    <w:rsid w:val="00101932"/>
    <w:rsid w:val="00101CB0"/>
    <w:rsid w:val="00101CC1"/>
    <w:rsid w:val="00102E13"/>
    <w:rsid w:val="0010376D"/>
    <w:rsid w:val="001037C8"/>
    <w:rsid w:val="00103842"/>
    <w:rsid w:val="001046D9"/>
    <w:rsid w:val="00105F2B"/>
    <w:rsid w:val="00106333"/>
    <w:rsid w:val="0010791C"/>
    <w:rsid w:val="00110BFF"/>
    <w:rsid w:val="0011122B"/>
    <w:rsid w:val="0011157C"/>
    <w:rsid w:val="00111AAE"/>
    <w:rsid w:val="00111C98"/>
    <w:rsid w:val="00112417"/>
    <w:rsid w:val="00112C07"/>
    <w:rsid w:val="00113692"/>
    <w:rsid w:val="00113A43"/>
    <w:rsid w:val="00113BD5"/>
    <w:rsid w:val="001142EF"/>
    <w:rsid w:val="001153D5"/>
    <w:rsid w:val="00115BBF"/>
    <w:rsid w:val="0011678C"/>
    <w:rsid w:val="00116953"/>
    <w:rsid w:val="00116D62"/>
    <w:rsid w:val="00117A3D"/>
    <w:rsid w:val="001212B5"/>
    <w:rsid w:val="00121B4C"/>
    <w:rsid w:val="0012280B"/>
    <w:rsid w:val="00123CD1"/>
    <w:rsid w:val="00125D39"/>
    <w:rsid w:val="00130830"/>
    <w:rsid w:val="00130C1B"/>
    <w:rsid w:val="00130C25"/>
    <w:rsid w:val="00131D30"/>
    <w:rsid w:val="001335F4"/>
    <w:rsid w:val="001337A0"/>
    <w:rsid w:val="00133F0A"/>
    <w:rsid w:val="001341F8"/>
    <w:rsid w:val="00134433"/>
    <w:rsid w:val="00136981"/>
    <w:rsid w:val="0013717E"/>
    <w:rsid w:val="00137664"/>
    <w:rsid w:val="00137E2A"/>
    <w:rsid w:val="00140597"/>
    <w:rsid w:val="00141945"/>
    <w:rsid w:val="00142F4A"/>
    <w:rsid w:val="00143052"/>
    <w:rsid w:val="001432BB"/>
    <w:rsid w:val="00143803"/>
    <w:rsid w:val="0014472E"/>
    <w:rsid w:val="00144AFD"/>
    <w:rsid w:val="00145042"/>
    <w:rsid w:val="001455F5"/>
    <w:rsid w:val="00145A1D"/>
    <w:rsid w:val="00145D7F"/>
    <w:rsid w:val="0014627B"/>
    <w:rsid w:val="00146A88"/>
    <w:rsid w:val="001471A9"/>
    <w:rsid w:val="00150328"/>
    <w:rsid w:val="00153047"/>
    <w:rsid w:val="00153C28"/>
    <w:rsid w:val="001540C9"/>
    <w:rsid w:val="00154587"/>
    <w:rsid w:val="00156585"/>
    <w:rsid w:val="00156A6F"/>
    <w:rsid w:val="00157716"/>
    <w:rsid w:val="001578DE"/>
    <w:rsid w:val="00160CB9"/>
    <w:rsid w:val="00161A22"/>
    <w:rsid w:val="001647D0"/>
    <w:rsid w:val="00164CDF"/>
    <w:rsid w:val="001650CE"/>
    <w:rsid w:val="00166C66"/>
    <w:rsid w:val="00167D16"/>
    <w:rsid w:val="001703A9"/>
    <w:rsid w:val="0017054E"/>
    <w:rsid w:val="001737C1"/>
    <w:rsid w:val="001739B9"/>
    <w:rsid w:val="00173A95"/>
    <w:rsid w:val="00175000"/>
    <w:rsid w:val="00175045"/>
    <w:rsid w:val="001756D6"/>
    <w:rsid w:val="001761A4"/>
    <w:rsid w:val="0017636C"/>
    <w:rsid w:val="00176680"/>
    <w:rsid w:val="001766F7"/>
    <w:rsid w:val="0017708A"/>
    <w:rsid w:val="001772C8"/>
    <w:rsid w:val="0018046D"/>
    <w:rsid w:val="00181D46"/>
    <w:rsid w:val="00181ECE"/>
    <w:rsid w:val="0018349C"/>
    <w:rsid w:val="00183E4C"/>
    <w:rsid w:val="001840D7"/>
    <w:rsid w:val="00184162"/>
    <w:rsid w:val="00184C0D"/>
    <w:rsid w:val="00185545"/>
    <w:rsid w:val="00185E1F"/>
    <w:rsid w:val="001865CB"/>
    <w:rsid w:val="0018693E"/>
    <w:rsid w:val="00186A98"/>
    <w:rsid w:val="00187286"/>
    <w:rsid w:val="00191573"/>
    <w:rsid w:val="00192004"/>
    <w:rsid w:val="0019251F"/>
    <w:rsid w:val="00193BD0"/>
    <w:rsid w:val="00193FB9"/>
    <w:rsid w:val="00194860"/>
    <w:rsid w:val="00195FC3"/>
    <w:rsid w:val="0019631E"/>
    <w:rsid w:val="00196BF7"/>
    <w:rsid w:val="00197764"/>
    <w:rsid w:val="00197B58"/>
    <w:rsid w:val="001A07EC"/>
    <w:rsid w:val="001A0912"/>
    <w:rsid w:val="001A0CC3"/>
    <w:rsid w:val="001A11B3"/>
    <w:rsid w:val="001A17DB"/>
    <w:rsid w:val="001A1A8E"/>
    <w:rsid w:val="001A1B0F"/>
    <w:rsid w:val="001A1CC1"/>
    <w:rsid w:val="001A1FBE"/>
    <w:rsid w:val="001A28FB"/>
    <w:rsid w:val="001A332F"/>
    <w:rsid w:val="001A339D"/>
    <w:rsid w:val="001A342A"/>
    <w:rsid w:val="001A3997"/>
    <w:rsid w:val="001A47F0"/>
    <w:rsid w:val="001A4C5D"/>
    <w:rsid w:val="001A5406"/>
    <w:rsid w:val="001A5943"/>
    <w:rsid w:val="001A59A1"/>
    <w:rsid w:val="001A6A4F"/>
    <w:rsid w:val="001A7638"/>
    <w:rsid w:val="001A7780"/>
    <w:rsid w:val="001A7A36"/>
    <w:rsid w:val="001A7B4D"/>
    <w:rsid w:val="001A7E5C"/>
    <w:rsid w:val="001A7FC8"/>
    <w:rsid w:val="001B0370"/>
    <w:rsid w:val="001B0912"/>
    <w:rsid w:val="001B0B33"/>
    <w:rsid w:val="001B16C0"/>
    <w:rsid w:val="001B1D7A"/>
    <w:rsid w:val="001B2BE9"/>
    <w:rsid w:val="001B329E"/>
    <w:rsid w:val="001B3439"/>
    <w:rsid w:val="001B34D7"/>
    <w:rsid w:val="001B419A"/>
    <w:rsid w:val="001B46E2"/>
    <w:rsid w:val="001B4A08"/>
    <w:rsid w:val="001B5113"/>
    <w:rsid w:val="001B57DD"/>
    <w:rsid w:val="001B5863"/>
    <w:rsid w:val="001B6118"/>
    <w:rsid w:val="001B65EB"/>
    <w:rsid w:val="001B6E2D"/>
    <w:rsid w:val="001B708D"/>
    <w:rsid w:val="001B718C"/>
    <w:rsid w:val="001B7B89"/>
    <w:rsid w:val="001B7D69"/>
    <w:rsid w:val="001C002B"/>
    <w:rsid w:val="001C0074"/>
    <w:rsid w:val="001C0512"/>
    <w:rsid w:val="001C0A7D"/>
    <w:rsid w:val="001C0B6B"/>
    <w:rsid w:val="001C0CA8"/>
    <w:rsid w:val="001C14CB"/>
    <w:rsid w:val="001C237F"/>
    <w:rsid w:val="001C2C62"/>
    <w:rsid w:val="001C2E97"/>
    <w:rsid w:val="001C2F91"/>
    <w:rsid w:val="001C3C5F"/>
    <w:rsid w:val="001C3E4B"/>
    <w:rsid w:val="001C3FF9"/>
    <w:rsid w:val="001C43F5"/>
    <w:rsid w:val="001C47E0"/>
    <w:rsid w:val="001C4C4D"/>
    <w:rsid w:val="001C5556"/>
    <w:rsid w:val="001C667C"/>
    <w:rsid w:val="001C683D"/>
    <w:rsid w:val="001C727D"/>
    <w:rsid w:val="001C778C"/>
    <w:rsid w:val="001C793F"/>
    <w:rsid w:val="001D068D"/>
    <w:rsid w:val="001D068E"/>
    <w:rsid w:val="001D07DB"/>
    <w:rsid w:val="001D0AA6"/>
    <w:rsid w:val="001D1FBB"/>
    <w:rsid w:val="001D243A"/>
    <w:rsid w:val="001D2937"/>
    <w:rsid w:val="001D2D52"/>
    <w:rsid w:val="001D3017"/>
    <w:rsid w:val="001D4037"/>
    <w:rsid w:val="001D45FD"/>
    <w:rsid w:val="001D4900"/>
    <w:rsid w:val="001D4F0F"/>
    <w:rsid w:val="001D57EC"/>
    <w:rsid w:val="001D641A"/>
    <w:rsid w:val="001D6B3F"/>
    <w:rsid w:val="001D7388"/>
    <w:rsid w:val="001D78FC"/>
    <w:rsid w:val="001D7AE5"/>
    <w:rsid w:val="001D7D63"/>
    <w:rsid w:val="001E01F4"/>
    <w:rsid w:val="001E0C19"/>
    <w:rsid w:val="001E0DFC"/>
    <w:rsid w:val="001E175F"/>
    <w:rsid w:val="001E1E15"/>
    <w:rsid w:val="001E2905"/>
    <w:rsid w:val="001E29D6"/>
    <w:rsid w:val="001E36D6"/>
    <w:rsid w:val="001E3CF0"/>
    <w:rsid w:val="001E49B5"/>
    <w:rsid w:val="001E4D5B"/>
    <w:rsid w:val="001E5250"/>
    <w:rsid w:val="001E5474"/>
    <w:rsid w:val="001E5505"/>
    <w:rsid w:val="001E5E8A"/>
    <w:rsid w:val="001E6A6D"/>
    <w:rsid w:val="001E6B5C"/>
    <w:rsid w:val="001E74B2"/>
    <w:rsid w:val="001E79DD"/>
    <w:rsid w:val="001F23FC"/>
    <w:rsid w:val="001F2DFC"/>
    <w:rsid w:val="001F3555"/>
    <w:rsid w:val="001F3897"/>
    <w:rsid w:val="001F3CA2"/>
    <w:rsid w:val="001F3DDF"/>
    <w:rsid w:val="001F45B4"/>
    <w:rsid w:val="001F4D00"/>
    <w:rsid w:val="001F58F8"/>
    <w:rsid w:val="001F5E90"/>
    <w:rsid w:val="001F6583"/>
    <w:rsid w:val="001F68A7"/>
    <w:rsid w:val="001F6C8E"/>
    <w:rsid w:val="001F730A"/>
    <w:rsid w:val="00200012"/>
    <w:rsid w:val="002005D6"/>
    <w:rsid w:val="00200FFD"/>
    <w:rsid w:val="0020175C"/>
    <w:rsid w:val="00201D55"/>
    <w:rsid w:val="002042BA"/>
    <w:rsid w:val="0020458D"/>
    <w:rsid w:val="00205006"/>
    <w:rsid w:val="0020501B"/>
    <w:rsid w:val="002058EA"/>
    <w:rsid w:val="00205A8A"/>
    <w:rsid w:val="00205E2A"/>
    <w:rsid w:val="00206214"/>
    <w:rsid w:val="0020674E"/>
    <w:rsid w:val="00206795"/>
    <w:rsid w:val="002067A1"/>
    <w:rsid w:val="0020746A"/>
    <w:rsid w:val="0020781A"/>
    <w:rsid w:val="002127DD"/>
    <w:rsid w:val="002132F3"/>
    <w:rsid w:val="0021418E"/>
    <w:rsid w:val="00214250"/>
    <w:rsid w:val="002146B5"/>
    <w:rsid w:val="00215BF0"/>
    <w:rsid w:val="00215D93"/>
    <w:rsid w:val="0021637E"/>
    <w:rsid w:val="00216787"/>
    <w:rsid w:val="00216FD3"/>
    <w:rsid w:val="002177B2"/>
    <w:rsid w:val="00217D42"/>
    <w:rsid w:val="002207D0"/>
    <w:rsid w:val="00220FB8"/>
    <w:rsid w:val="002212D4"/>
    <w:rsid w:val="00221A0E"/>
    <w:rsid w:val="00221EA1"/>
    <w:rsid w:val="002232B4"/>
    <w:rsid w:val="0022387D"/>
    <w:rsid w:val="00224409"/>
    <w:rsid w:val="00224BDD"/>
    <w:rsid w:val="00224C3A"/>
    <w:rsid w:val="0022781D"/>
    <w:rsid w:val="00230CBB"/>
    <w:rsid w:val="002313FE"/>
    <w:rsid w:val="00231825"/>
    <w:rsid w:val="00231FEF"/>
    <w:rsid w:val="002325B0"/>
    <w:rsid w:val="002328EB"/>
    <w:rsid w:val="002329B5"/>
    <w:rsid w:val="00232ACE"/>
    <w:rsid w:val="00233943"/>
    <w:rsid w:val="0023407B"/>
    <w:rsid w:val="0023413B"/>
    <w:rsid w:val="00234748"/>
    <w:rsid w:val="00235C53"/>
    <w:rsid w:val="00235EC3"/>
    <w:rsid w:val="00235F1A"/>
    <w:rsid w:val="00235F69"/>
    <w:rsid w:val="00237408"/>
    <w:rsid w:val="002377A5"/>
    <w:rsid w:val="0024027A"/>
    <w:rsid w:val="002405F6"/>
    <w:rsid w:val="00241B4C"/>
    <w:rsid w:val="00241C3B"/>
    <w:rsid w:val="00241EC1"/>
    <w:rsid w:val="002440BE"/>
    <w:rsid w:val="00244667"/>
    <w:rsid w:val="002454C6"/>
    <w:rsid w:val="0024566E"/>
    <w:rsid w:val="00245894"/>
    <w:rsid w:val="00245B4E"/>
    <w:rsid w:val="00245CA0"/>
    <w:rsid w:val="002468F2"/>
    <w:rsid w:val="00246BDF"/>
    <w:rsid w:val="00246E6B"/>
    <w:rsid w:val="00247569"/>
    <w:rsid w:val="00247D53"/>
    <w:rsid w:val="00247F3B"/>
    <w:rsid w:val="00250D75"/>
    <w:rsid w:val="00251577"/>
    <w:rsid w:val="00252019"/>
    <w:rsid w:val="00252E5F"/>
    <w:rsid w:val="00253113"/>
    <w:rsid w:val="00253A59"/>
    <w:rsid w:val="00253AD8"/>
    <w:rsid w:val="00253B7E"/>
    <w:rsid w:val="002552F6"/>
    <w:rsid w:val="002553C9"/>
    <w:rsid w:val="00255A37"/>
    <w:rsid w:val="00255F92"/>
    <w:rsid w:val="00260D83"/>
    <w:rsid w:val="00260FD2"/>
    <w:rsid w:val="00261DD7"/>
    <w:rsid w:val="00261F68"/>
    <w:rsid w:val="00263472"/>
    <w:rsid w:val="00263853"/>
    <w:rsid w:val="00263C54"/>
    <w:rsid w:val="00263C95"/>
    <w:rsid w:val="002664E0"/>
    <w:rsid w:val="0026670C"/>
    <w:rsid w:val="0026693D"/>
    <w:rsid w:val="00266D18"/>
    <w:rsid w:val="00267026"/>
    <w:rsid w:val="0026705A"/>
    <w:rsid w:val="002670B1"/>
    <w:rsid w:val="00267DEE"/>
    <w:rsid w:val="00270508"/>
    <w:rsid w:val="00270D1C"/>
    <w:rsid w:val="0027108C"/>
    <w:rsid w:val="002716CE"/>
    <w:rsid w:val="00271F84"/>
    <w:rsid w:val="002720D0"/>
    <w:rsid w:val="002720DC"/>
    <w:rsid w:val="00272F8A"/>
    <w:rsid w:val="00273462"/>
    <w:rsid w:val="00274B98"/>
    <w:rsid w:val="00275F82"/>
    <w:rsid w:val="00276302"/>
    <w:rsid w:val="00276B3D"/>
    <w:rsid w:val="00276EDF"/>
    <w:rsid w:val="002773ED"/>
    <w:rsid w:val="0028085D"/>
    <w:rsid w:val="00280A9A"/>
    <w:rsid w:val="00280F92"/>
    <w:rsid w:val="0028174A"/>
    <w:rsid w:val="00283A59"/>
    <w:rsid w:val="002854A8"/>
    <w:rsid w:val="00285C8B"/>
    <w:rsid w:val="00285D2A"/>
    <w:rsid w:val="00286124"/>
    <w:rsid w:val="002872C6"/>
    <w:rsid w:val="00287936"/>
    <w:rsid w:val="002879B4"/>
    <w:rsid w:val="00291721"/>
    <w:rsid w:val="00292173"/>
    <w:rsid w:val="002928BC"/>
    <w:rsid w:val="0029388F"/>
    <w:rsid w:val="002940CA"/>
    <w:rsid w:val="00294173"/>
    <w:rsid w:val="00294BD0"/>
    <w:rsid w:val="002950B9"/>
    <w:rsid w:val="00295DB9"/>
    <w:rsid w:val="00296100"/>
    <w:rsid w:val="002961B9"/>
    <w:rsid w:val="0029626C"/>
    <w:rsid w:val="00296F7C"/>
    <w:rsid w:val="00297049"/>
    <w:rsid w:val="0029712B"/>
    <w:rsid w:val="00297FD7"/>
    <w:rsid w:val="002A0F12"/>
    <w:rsid w:val="002A2DD7"/>
    <w:rsid w:val="002A2E9F"/>
    <w:rsid w:val="002A33CF"/>
    <w:rsid w:val="002A3954"/>
    <w:rsid w:val="002A464B"/>
    <w:rsid w:val="002A488B"/>
    <w:rsid w:val="002A51E2"/>
    <w:rsid w:val="002A6F51"/>
    <w:rsid w:val="002A7026"/>
    <w:rsid w:val="002A70BB"/>
    <w:rsid w:val="002A7487"/>
    <w:rsid w:val="002A7AC3"/>
    <w:rsid w:val="002B004F"/>
    <w:rsid w:val="002B0771"/>
    <w:rsid w:val="002B124A"/>
    <w:rsid w:val="002B2781"/>
    <w:rsid w:val="002B2F13"/>
    <w:rsid w:val="002B36AC"/>
    <w:rsid w:val="002B6282"/>
    <w:rsid w:val="002B6D62"/>
    <w:rsid w:val="002B6FAF"/>
    <w:rsid w:val="002B7460"/>
    <w:rsid w:val="002C02C6"/>
    <w:rsid w:val="002C04D8"/>
    <w:rsid w:val="002C0E3F"/>
    <w:rsid w:val="002C3DC7"/>
    <w:rsid w:val="002C49BD"/>
    <w:rsid w:val="002C4BD6"/>
    <w:rsid w:val="002C4CAB"/>
    <w:rsid w:val="002C572D"/>
    <w:rsid w:val="002C5804"/>
    <w:rsid w:val="002C63F7"/>
    <w:rsid w:val="002C64F0"/>
    <w:rsid w:val="002C78E0"/>
    <w:rsid w:val="002C7D95"/>
    <w:rsid w:val="002D03C3"/>
    <w:rsid w:val="002D09CE"/>
    <w:rsid w:val="002D0BDD"/>
    <w:rsid w:val="002D0EAD"/>
    <w:rsid w:val="002D1414"/>
    <w:rsid w:val="002D1607"/>
    <w:rsid w:val="002D2451"/>
    <w:rsid w:val="002D247C"/>
    <w:rsid w:val="002D4711"/>
    <w:rsid w:val="002D4B1E"/>
    <w:rsid w:val="002D532F"/>
    <w:rsid w:val="002D5612"/>
    <w:rsid w:val="002D57C5"/>
    <w:rsid w:val="002D6959"/>
    <w:rsid w:val="002E0170"/>
    <w:rsid w:val="002E056F"/>
    <w:rsid w:val="002E1197"/>
    <w:rsid w:val="002E1850"/>
    <w:rsid w:val="002E2B55"/>
    <w:rsid w:val="002E2DF7"/>
    <w:rsid w:val="002E3759"/>
    <w:rsid w:val="002E39A2"/>
    <w:rsid w:val="002E4097"/>
    <w:rsid w:val="002E41A2"/>
    <w:rsid w:val="002E4AE1"/>
    <w:rsid w:val="002E56B5"/>
    <w:rsid w:val="002E5CC8"/>
    <w:rsid w:val="002E6E46"/>
    <w:rsid w:val="002E77B4"/>
    <w:rsid w:val="002E7933"/>
    <w:rsid w:val="002F0886"/>
    <w:rsid w:val="002F0A03"/>
    <w:rsid w:val="002F14A8"/>
    <w:rsid w:val="002F22F3"/>
    <w:rsid w:val="002F360C"/>
    <w:rsid w:val="002F4138"/>
    <w:rsid w:val="002F4965"/>
    <w:rsid w:val="002F572E"/>
    <w:rsid w:val="002F6A1B"/>
    <w:rsid w:val="002F7600"/>
    <w:rsid w:val="002F7B77"/>
    <w:rsid w:val="003009AE"/>
    <w:rsid w:val="003013C3"/>
    <w:rsid w:val="0030155F"/>
    <w:rsid w:val="00301A56"/>
    <w:rsid w:val="00303509"/>
    <w:rsid w:val="003039CA"/>
    <w:rsid w:val="00303E02"/>
    <w:rsid w:val="003047BA"/>
    <w:rsid w:val="0030608D"/>
    <w:rsid w:val="003065D3"/>
    <w:rsid w:val="0030703E"/>
    <w:rsid w:val="0030704B"/>
    <w:rsid w:val="00310B17"/>
    <w:rsid w:val="003110D7"/>
    <w:rsid w:val="003130C6"/>
    <w:rsid w:val="00314533"/>
    <w:rsid w:val="00315353"/>
    <w:rsid w:val="003156E5"/>
    <w:rsid w:val="003157E8"/>
    <w:rsid w:val="00315AE1"/>
    <w:rsid w:val="00316517"/>
    <w:rsid w:val="00316EA3"/>
    <w:rsid w:val="00316F46"/>
    <w:rsid w:val="00320CFD"/>
    <w:rsid w:val="00321372"/>
    <w:rsid w:val="003213A8"/>
    <w:rsid w:val="00321C34"/>
    <w:rsid w:val="00322783"/>
    <w:rsid w:val="003233A3"/>
    <w:rsid w:val="00323CA4"/>
    <w:rsid w:val="00323DFA"/>
    <w:rsid w:val="003241F5"/>
    <w:rsid w:val="00324425"/>
    <w:rsid w:val="00324678"/>
    <w:rsid w:val="003254A8"/>
    <w:rsid w:val="003258F3"/>
    <w:rsid w:val="00325AA4"/>
    <w:rsid w:val="00325D3B"/>
    <w:rsid w:val="003278E0"/>
    <w:rsid w:val="0033029D"/>
    <w:rsid w:val="0033095A"/>
    <w:rsid w:val="00330F2A"/>
    <w:rsid w:val="00330F2C"/>
    <w:rsid w:val="00331AFB"/>
    <w:rsid w:val="003328E5"/>
    <w:rsid w:val="00332BC0"/>
    <w:rsid w:val="00332E44"/>
    <w:rsid w:val="00332FF7"/>
    <w:rsid w:val="0033435E"/>
    <w:rsid w:val="00334694"/>
    <w:rsid w:val="00334C75"/>
    <w:rsid w:val="00334D15"/>
    <w:rsid w:val="0033572E"/>
    <w:rsid w:val="00335D2D"/>
    <w:rsid w:val="0033611E"/>
    <w:rsid w:val="003374FE"/>
    <w:rsid w:val="0033757B"/>
    <w:rsid w:val="00340367"/>
    <w:rsid w:val="00341853"/>
    <w:rsid w:val="00341980"/>
    <w:rsid w:val="00341F6F"/>
    <w:rsid w:val="00342056"/>
    <w:rsid w:val="003431EB"/>
    <w:rsid w:val="00343BA1"/>
    <w:rsid w:val="00345206"/>
    <w:rsid w:val="00345772"/>
    <w:rsid w:val="00345A3D"/>
    <w:rsid w:val="00345AB2"/>
    <w:rsid w:val="00345AC4"/>
    <w:rsid w:val="003468C7"/>
    <w:rsid w:val="00347C29"/>
    <w:rsid w:val="0035055A"/>
    <w:rsid w:val="00350AFF"/>
    <w:rsid w:val="00351018"/>
    <w:rsid w:val="00351169"/>
    <w:rsid w:val="00352165"/>
    <w:rsid w:val="003522FA"/>
    <w:rsid w:val="00353595"/>
    <w:rsid w:val="003548DA"/>
    <w:rsid w:val="00355630"/>
    <w:rsid w:val="00355911"/>
    <w:rsid w:val="00355AEB"/>
    <w:rsid w:val="00356414"/>
    <w:rsid w:val="003569DE"/>
    <w:rsid w:val="0035714F"/>
    <w:rsid w:val="00357261"/>
    <w:rsid w:val="00357899"/>
    <w:rsid w:val="0036060A"/>
    <w:rsid w:val="003608F5"/>
    <w:rsid w:val="003614EE"/>
    <w:rsid w:val="00362558"/>
    <w:rsid w:val="00362D78"/>
    <w:rsid w:val="0036338A"/>
    <w:rsid w:val="00363E4E"/>
    <w:rsid w:val="00364EFF"/>
    <w:rsid w:val="00365D8C"/>
    <w:rsid w:val="00366122"/>
    <w:rsid w:val="003670DE"/>
    <w:rsid w:val="003672C1"/>
    <w:rsid w:val="00367392"/>
    <w:rsid w:val="00367AE9"/>
    <w:rsid w:val="00367DE4"/>
    <w:rsid w:val="0037151B"/>
    <w:rsid w:val="0037284D"/>
    <w:rsid w:val="0037335E"/>
    <w:rsid w:val="00373B30"/>
    <w:rsid w:val="00374305"/>
    <w:rsid w:val="00374E5D"/>
    <w:rsid w:val="00374E6E"/>
    <w:rsid w:val="003756D8"/>
    <w:rsid w:val="003773B9"/>
    <w:rsid w:val="0038000B"/>
    <w:rsid w:val="00380966"/>
    <w:rsid w:val="0038100B"/>
    <w:rsid w:val="0038101A"/>
    <w:rsid w:val="003810E7"/>
    <w:rsid w:val="00381337"/>
    <w:rsid w:val="003814AB"/>
    <w:rsid w:val="00381CAF"/>
    <w:rsid w:val="003823C7"/>
    <w:rsid w:val="00382FBD"/>
    <w:rsid w:val="003839E5"/>
    <w:rsid w:val="00383E8B"/>
    <w:rsid w:val="00383FB9"/>
    <w:rsid w:val="003847D6"/>
    <w:rsid w:val="00384A86"/>
    <w:rsid w:val="003855DD"/>
    <w:rsid w:val="0038573A"/>
    <w:rsid w:val="00385AA1"/>
    <w:rsid w:val="00385BA1"/>
    <w:rsid w:val="00386AA2"/>
    <w:rsid w:val="00387837"/>
    <w:rsid w:val="00387A89"/>
    <w:rsid w:val="00391874"/>
    <w:rsid w:val="003920BC"/>
    <w:rsid w:val="00392727"/>
    <w:rsid w:val="00396A78"/>
    <w:rsid w:val="0039740E"/>
    <w:rsid w:val="00397AEC"/>
    <w:rsid w:val="003A038E"/>
    <w:rsid w:val="003A06DA"/>
    <w:rsid w:val="003A1EE5"/>
    <w:rsid w:val="003A2AEC"/>
    <w:rsid w:val="003A3749"/>
    <w:rsid w:val="003A3BF6"/>
    <w:rsid w:val="003A544E"/>
    <w:rsid w:val="003A65F6"/>
    <w:rsid w:val="003B1C80"/>
    <w:rsid w:val="003B1EE1"/>
    <w:rsid w:val="003B2643"/>
    <w:rsid w:val="003B3691"/>
    <w:rsid w:val="003B3953"/>
    <w:rsid w:val="003B3B15"/>
    <w:rsid w:val="003B67A0"/>
    <w:rsid w:val="003B7107"/>
    <w:rsid w:val="003B76A3"/>
    <w:rsid w:val="003C0181"/>
    <w:rsid w:val="003C1B34"/>
    <w:rsid w:val="003C21B7"/>
    <w:rsid w:val="003C2B71"/>
    <w:rsid w:val="003C3FE6"/>
    <w:rsid w:val="003C50FC"/>
    <w:rsid w:val="003C5355"/>
    <w:rsid w:val="003C5483"/>
    <w:rsid w:val="003D0BA5"/>
    <w:rsid w:val="003D1F4E"/>
    <w:rsid w:val="003D4001"/>
    <w:rsid w:val="003D4874"/>
    <w:rsid w:val="003D563A"/>
    <w:rsid w:val="003D5ACC"/>
    <w:rsid w:val="003D5B2C"/>
    <w:rsid w:val="003D5BF0"/>
    <w:rsid w:val="003D603A"/>
    <w:rsid w:val="003D67D1"/>
    <w:rsid w:val="003D696F"/>
    <w:rsid w:val="003D732A"/>
    <w:rsid w:val="003E03E3"/>
    <w:rsid w:val="003E06EA"/>
    <w:rsid w:val="003E119F"/>
    <w:rsid w:val="003E1B87"/>
    <w:rsid w:val="003E1BFC"/>
    <w:rsid w:val="003E1F66"/>
    <w:rsid w:val="003E243F"/>
    <w:rsid w:val="003E4508"/>
    <w:rsid w:val="003E4880"/>
    <w:rsid w:val="003E4B5C"/>
    <w:rsid w:val="003E707E"/>
    <w:rsid w:val="003F0F67"/>
    <w:rsid w:val="003F1735"/>
    <w:rsid w:val="003F1745"/>
    <w:rsid w:val="003F1F44"/>
    <w:rsid w:val="003F3AF9"/>
    <w:rsid w:val="003F3BC8"/>
    <w:rsid w:val="003F4072"/>
    <w:rsid w:val="003F41B0"/>
    <w:rsid w:val="003F4E83"/>
    <w:rsid w:val="003F4F75"/>
    <w:rsid w:val="003F5C8C"/>
    <w:rsid w:val="003F64DD"/>
    <w:rsid w:val="003F73EA"/>
    <w:rsid w:val="003F7B1C"/>
    <w:rsid w:val="0040038D"/>
    <w:rsid w:val="00400C94"/>
    <w:rsid w:val="00400DE7"/>
    <w:rsid w:val="00403BC1"/>
    <w:rsid w:val="004040D8"/>
    <w:rsid w:val="004044D8"/>
    <w:rsid w:val="004048B9"/>
    <w:rsid w:val="00406320"/>
    <w:rsid w:val="00406632"/>
    <w:rsid w:val="0040705B"/>
    <w:rsid w:val="004075F8"/>
    <w:rsid w:val="00407B9C"/>
    <w:rsid w:val="0041020F"/>
    <w:rsid w:val="004109B9"/>
    <w:rsid w:val="0041195B"/>
    <w:rsid w:val="00411F38"/>
    <w:rsid w:val="00412006"/>
    <w:rsid w:val="00412025"/>
    <w:rsid w:val="00412423"/>
    <w:rsid w:val="0041380A"/>
    <w:rsid w:val="004138CB"/>
    <w:rsid w:val="00414D7B"/>
    <w:rsid w:val="0041669C"/>
    <w:rsid w:val="00417072"/>
    <w:rsid w:val="00417239"/>
    <w:rsid w:val="00417FE2"/>
    <w:rsid w:val="004201F7"/>
    <w:rsid w:val="0042153B"/>
    <w:rsid w:val="00422C4C"/>
    <w:rsid w:val="004230CF"/>
    <w:rsid w:val="004251EC"/>
    <w:rsid w:val="00425538"/>
    <w:rsid w:val="00425DB5"/>
    <w:rsid w:val="00426D0D"/>
    <w:rsid w:val="00427570"/>
    <w:rsid w:val="00427F36"/>
    <w:rsid w:val="00432091"/>
    <w:rsid w:val="00432C59"/>
    <w:rsid w:val="00433128"/>
    <w:rsid w:val="0043373B"/>
    <w:rsid w:val="00433F6F"/>
    <w:rsid w:val="00437369"/>
    <w:rsid w:val="00437954"/>
    <w:rsid w:val="00437B31"/>
    <w:rsid w:val="004405BE"/>
    <w:rsid w:val="00440848"/>
    <w:rsid w:val="004412F5"/>
    <w:rsid w:val="00442947"/>
    <w:rsid w:val="00443107"/>
    <w:rsid w:val="00443B41"/>
    <w:rsid w:val="004454F3"/>
    <w:rsid w:val="00445DB1"/>
    <w:rsid w:val="0044634C"/>
    <w:rsid w:val="00446C7B"/>
    <w:rsid w:val="004501D3"/>
    <w:rsid w:val="0045024C"/>
    <w:rsid w:val="00451784"/>
    <w:rsid w:val="004525D9"/>
    <w:rsid w:val="00452ADC"/>
    <w:rsid w:val="00452EDD"/>
    <w:rsid w:val="004534E6"/>
    <w:rsid w:val="004535F9"/>
    <w:rsid w:val="00454BC3"/>
    <w:rsid w:val="00456458"/>
    <w:rsid w:val="00456AF2"/>
    <w:rsid w:val="00456BA5"/>
    <w:rsid w:val="00457289"/>
    <w:rsid w:val="00457385"/>
    <w:rsid w:val="00457B46"/>
    <w:rsid w:val="00457CA4"/>
    <w:rsid w:val="00457E65"/>
    <w:rsid w:val="00460CB1"/>
    <w:rsid w:val="004632EB"/>
    <w:rsid w:val="00464057"/>
    <w:rsid w:val="00465DCA"/>
    <w:rsid w:val="00466BAA"/>
    <w:rsid w:val="0046733F"/>
    <w:rsid w:val="004677E1"/>
    <w:rsid w:val="004677FC"/>
    <w:rsid w:val="004705B8"/>
    <w:rsid w:val="00470649"/>
    <w:rsid w:val="00471397"/>
    <w:rsid w:val="00471F5D"/>
    <w:rsid w:val="00472DBB"/>
    <w:rsid w:val="004749D8"/>
    <w:rsid w:val="0047664D"/>
    <w:rsid w:val="00476C1C"/>
    <w:rsid w:val="00476EFE"/>
    <w:rsid w:val="00477140"/>
    <w:rsid w:val="0047792E"/>
    <w:rsid w:val="00481E98"/>
    <w:rsid w:val="00482075"/>
    <w:rsid w:val="00483538"/>
    <w:rsid w:val="0048379C"/>
    <w:rsid w:val="00483833"/>
    <w:rsid w:val="00484345"/>
    <w:rsid w:val="004848B0"/>
    <w:rsid w:val="004853ED"/>
    <w:rsid w:val="004856B9"/>
    <w:rsid w:val="00485D53"/>
    <w:rsid w:val="00487696"/>
    <w:rsid w:val="0049002D"/>
    <w:rsid w:val="00490303"/>
    <w:rsid w:val="0049041F"/>
    <w:rsid w:val="00490D28"/>
    <w:rsid w:val="00490D78"/>
    <w:rsid w:val="0049142D"/>
    <w:rsid w:val="004918EA"/>
    <w:rsid w:val="004937AA"/>
    <w:rsid w:val="00494327"/>
    <w:rsid w:val="00494A15"/>
    <w:rsid w:val="00494C27"/>
    <w:rsid w:val="004950A2"/>
    <w:rsid w:val="00495810"/>
    <w:rsid w:val="0049654D"/>
    <w:rsid w:val="00497084"/>
    <w:rsid w:val="004973FE"/>
    <w:rsid w:val="004974ED"/>
    <w:rsid w:val="004A0433"/>
    <w:rsid w:val="004A136F"/>
    <w:rsid w:val="004A14B5"/>
    <w:rsid w:val="004A16C4"/>
    <w:rsid w:val="004A1F01"/>
    <w:rsid w:val="004A20BB"/>
    <w:rsid w:val="004A27D4"/>
    <w:rsid w:val="004A3169"/>
    <w:rsid w:val="004A34FD"/>
    <w:rsid w:val="004A3643"/>
    <w:rsid w:val="004A3C60"/>
    <w:rsid w:val="004A430E"/>
    <w:rsid w:val="004A4712"/>
    <w:rsid w:val="004A4DDF"/>
    <w:rsid w:val="004A6393"/>
    <w:rsid w:val="004A6658"/>
    <w:rsid w:val="004A6A18"/>
    <w:rsid w:val="004A6BBD"/>
    <w:rsid w:val="004A7270"/>
    <w:rsid w:val="004B021D"/>
    <w:rsid w:val="004B1485"/>
    <w:rsid w:val="004B1C04"/>
    <w:rsid w:val="004B1DB2"/>
    <w:rsid w:val="004B2B17"/>
    <w:rsid w:val="004B2DA4"/>
    <w:rsid w:val="004B2F68"/>
    <w:rsid w:val="004B3755"/>
    <w:rsid w:val="004B4A6C"/>
    <w:rsid w:val="004B4EE7"/>
    <w:rsid w:val="004B5206"/>
    <w:rsid w:val="004B5D0B"/>
    <w:rsid w:val="004B651D"/>
    <w:rsid w:val="004B759F"/>
    <w:rsid w:val="004B7A0E"/>
    <w:rsid w:val="004B7A5B"/>
    <w:rsid w:val="004B7DD3"/>
    <w:rsid w:val="004C00D3"/>
    <w:rsid w:val="004C08A3"/>
    <w:rsid w:val="004C10F9"/>
    <w:rsid w:val="004C2A5E"/>
    <w:rsid w:val="004C2BFA"/>
    <w:rsid w:val="004C2F4E"/>
    <w:rsid w:val="004C3641"/>
    <w:rsid w:val="004C37B9"/>
    <w:rsid w:val="004C4B7B"/>
    <w:rsid w:val="004C4F2E"/>
    <w:rsid w:val="004C5960"/>
    <w:rsid w:val="004C5C69"/>
    <w:rsid w:val="004C6A30"/>
    <w:rsid w:val="004C7ED0"/>
    <w:rsid w:val="004D1455"/>
    <w:rsid w:val="004D2182"/>
    <w:rsid w:val="004D268E"/>
    <w:rsid w:val="004D3026"/>
    <w:rsid w:val="004D315C"/>
    <w:rsid w:val="004D32EB"/>
    <w:rsid w:val="004D3833"/>
    <w:rsid w:val="004D39BC"/>
    <w:rsid w:val="004D50E7"/>
    <w:rsid w:val="004D552D"/>
    <w:rsid w:val="004D56C6"/>
    <w:rsid w:val="004D5872"/>
    <w:rsid w:val="004D5C59"/>
    <w:rsid w:val="004D5CC8"/>
    <w:rsid w:val="004D5F9B"/>
    <w:rsid w:val="004D6578"/>
    <w:rsid w:val="004D72B5"/>
    <w:rsid w:val="004D7B38"/>
    <w:rsid w:val="004D7C03"/>
    <w:rsid w:val="004E055A"/>
    <w:rsid w:val="004E0D4C"/>
    <w:rsid w:val="004E1902"/>
    <w:rsid w:val="004E1DFA"/>
    <w:rsid w:val="004E22D2"/>
    <w:rsid w:val="004E2376"/>
    <w:rsid w:val="004E2D89"/>
    <w:rsid w:val="004E348A"/>
    <w:rsid w:val="004E3855"/>
    <w:rsid w:val="004E406E"/>
    <w:rsid w:val="004E4ECB"/>
    <w:rsid w:val="004E6845"/>
    <w:rsid w:val="004E6B47"/>
    <w:rsid w:val="004E6C72"/>
    <w:rsid w:val="004E778A"/>
    <w:rsid w:val="004E7A18"/>
    <w:rsid w:val="004E7FD4"/>
    <w:rsid w:val="004F00F2"/>
    <w:rsid w:val="004F0A99"/>
    <w:rsid w:val="004F0C43"/>
    <w:rsid w:val="004F1B7E"/>
    <w:rsid w:val="004F2451"/>
    <w:rsid w:val="004F24F1"/>
    <w:rsid w:val="004F3D7F"/>
    <w:rsid w:val="004F402D"/>
    <w:rsid w:val="004F5766"/>
    <w:rsid w:val="004F6311"/>
    <w:rsid w:val="004F69A8"/>
    <w:rsid w:val="0050152F"/>
    <w:rsid w:val="005016AF"/>
    <w:rsid w:val="00501C83"/>
    <w:rsid w:val="00501D6B"/>
    <w:rsid w:val="005022A0"/>
    <w:rsid w:val="00502A92"/>
    <w:rsid w:val="00502BD9"/>
    <w:rsid w:val="00502C02"/>
    <w:rsid w:val="00502E9A"/>
    <w:rsid w:val="0050357A"/>
    <w:rsid w:val="005035B0"/>
    <w:rsid w:val="00503C59"/>
    <w:rsid w:val="00503FB7"/>
    <w:rsid w:val="005041F9"/>
    <w:rsid w:val="0050571A"/>
    <w:rsid w:val="00505C8A"/>
    <w:rsid w:val="00506328"/>
    <w:rsid w:val="005069C5"/>
    <w:rsid w:val="00510C6E"/>
    <w:rsid w:val="00510D82"/>
    <w:rsid w:val="00510E94"/>
    <w:rsid w:val="00511CA7"/>
    <w:rsid w:val="00512B83"/>
    <w:rsid w:val="00513C30"/>
    <w:rsid w:val="00514069"/>
    <w:rsid w:val="00514645"/>
    <w:rsid w:val="00514A72"/>
    <w:rsid w:val="00517329"/>
    <w:rsid w:val="005175C8"/>
    <w:rsid w:val="005178BF"/>
    <w:rsid w:val="005209D7"/>
    <w:rsid w:val="00521DEC"/>
    <w:rsid w:val="005223B5"/>
    <w:rsid w:val="00523DA3"/>
    <w:rsid w:val="00524258"/>
    <w:rsid w:val="0052444E"/>
    <w:rsid w:val="00524ADB"/>
    <w:rsid w:val="00524F7C"/>
    <w:rsid w:val="005255FB"/>
    <w:rsid w:val="005256C1"/>
    <w:rsid w:val="00525D78"/>
    <w:rsid w:val="00526613"/>
    <w:rsid w:val="0052690B"/>
    <w:rsid w:val="00527108"/>
    <w:rsid w:val="00530607"/>
    <w:rsid w:val="005306C2"/>
    <w:rsid w:val="005307B2"/>
    <w:rsid w:val="00530D09"/>
    <w:rsid w:val="005314A8"/>
    <w:rsid w:val="00531728"/>
    <w:rsid w:val="00533575"/>
    <w:rsid w:val="00534144"/>
    <w:rsid w:val="00534555"/>
    <w:rsid w:val="005351BA"/>
    <w:rsid w:val="00535C54"/>
    <w:rsid w:val="005367DD"/>
    <w:rsid w:val="00536881"/>
    <w:rsid w:val="005378E7"/>
    <w:rsid w:val="005409B2"/>
    <w:rsid w:val="00540B64"/>
    <w:rsid w:val="005412C6"/>
    <w:rsid w:val="005418BD"/>
    <w:rsid w:val="00543F35"/>
    <w:rsid w:val="0054461F"/>
    <w:rsid w:val="00544ADF"/>
    <w:rsid w:val="005456DD"/>
    <w:rsid w:val="00545AF7"/>
    <w:rsid w:val="00545F95"/>
    <w:rsid w:val="0054726E"/>
    <w:rsid w:val="005479C7"/>
    <w:rsid w:val="00550ABA"/>
    <w:rsid w:val="00551480"/>
    <w:rsid w:val="00551B66"/>
    <w:rsid w:val="00551DF5"/>
    <w:rsid w:val="005523D5"/>
    <w:rsid w:val="005525F6"/>
    <w:rsid w:val="00552A07"/>
    <w:rsid w:val="00553068"/>
    <w:rsid w:val="0055390A"/>
    <w:rsid w:val="00554079"/>
    <w:rsid w:val="00556ADA"/>
    <w:rsid w:val="00557569"/>
    <w:rsid w:val="005576FC"/>
    <w:rsid w:val="00560337"/>
    <w:rsid w:val="005607C9"/>
    <w:rsid w:val="005610C0"/>
    <w:rsid w:val="00562433"/>
    <w:rsid w:val="005632C1"/>
    <w:rsid w:val="0056370A"/>
    <w:rsid w:val="00563BD5"/>
    <w:rsid w:val="0056402F"/>
    <w:rsid w:val="00564D69"/>
    <w:rsid w:val="0056506F"/>
    <w:rsid w:val="00565441"/>
    <w:rsid w:val="005659BB"/>
    <w:rsid w:val="00565F38"/>
    <w:rsid w:val="00566129"/>
    <w:rsid w:val="005663D9"/>
    <w:rsid w:val="00566E62"/>
    <w:rsid w:val="00566F08"/>
    <w:rsid w:val="005673FE"/>
    <w:rsid w:val="005677C1"/>
    <w:rsid w:val="0056782C"/>
    <w:rsid w:val="00567AAF"/>
    <w:rsid w:val="00570090"/>
    <w:rsid w:val="00570415"/>
    <w:rsid w:val="0057150C"/>
    <w:rsid w:val="00571974"/>
    <w:rsid w:val="00571C15"/>
    <w:rsid w:val="00572188"/>
    <w:rsid w:val="00572397"/>
    <w:rsid w:val="00572959"/>
    <w:rsid w:val="00575B3A"/>
    <w:rsid w:val="00575BD4"/>
    <w:rsid w:val="00575E39"/>
    <w:rsid w:val="0057689A"/>
    <w:rsid w:val="0058071E"/>
    <w:rsid w:val="005813E5"/>
    <w:rsid w:val="005814E8"/>
    <w:rsid w:val="00581829"/>
    <w:rsid w:val="00582252"/>
    <w:rsid w:val="005824F4"/>
    <w:rsid w:val="00582A9F"/>
    <w:rsid w:val="0058328A"/>
    <w:rsid w:val="0058345C"/>
    <w:rsid w:val="0058368C"/>
    <w:rsid w:val="005837BC"/>
    <w:rsid w:val="005847F4"/>
    <w:rsid w:val="0058498B"/>
    <w:rsid w:val="00584D9E"/>
    <w:rsid w:val="00584DD4"/>
    <w:rsid w:val="00586607"/>
    <w:rsid w:val="00586836"/>
    <w:rsid w:val="00586856"/>
    <w:rsid w:val="00586A4F"/>
    <w:rsid w:val="00586AC4"/>
    <w:rsid w:val="00590119"/>
    <w:rsid w:val="00590F7C"/>
    <w:rsid w:val="005918B6"/>
    <w:rsid w:val="00591C9F"/>
    <w:rsid w:val="00592595"/>
    <w:rsid w:val="005948FD"/>
    <w:rsid w:val="00595166"/>
    <w:rsid w:val="00595BAF"/>
    <w:rsid w:val="005969FB"/>
    <w:rsid w:val="00597394"/>
    <w:rsid w:val="00597AE5"/>
    <w:rsid w:val="00597B36"/>
    <w:rsid w:val="005A0AEA"/>
    <w:rsid w:val="005A0BD7"/>
    <w:rsid w:val="005A1468"/>
    <w:rsid w:val="005A266B"/>
    <w:rsid w:val="005A27D3"/>
    <w:rsid w:val="005A2FB7"/>
    <w:rsid w:val="005A3FD1"/>
    <w:rsid w:val="005A4066"/>
    <w:rsid w:val="005A50B3"/>
    <w:rsid w:val="005A6842"/>
    <w:rsid w:val="005A6DA7"/>
    <w:rsid w:val="005A767A"/>
    <w:rsid w:val="005A7A2D"/>
    <w:rsid w:val="005A7DC8"/>
    <w:rsid w:val="005B023F"/>
    <w:rsid w:val="005B0248"/>
    <w:rsid w:val="005B0525"/>
    <w:rsid w:val="005B0AE3"/>
    <w:rsid w:val="005B1154"/>
    <w:rsid w:val="005B1239"/>
    <w:rsid w:val="005B1A50"/>
    <w:rsid w:val="005B1B30"/>
    <w:rsid w:val="005B30C1"/>
    <w:rsid w:val="005B35D3"/>
    <w:rsid w:val="005B47AF"/>
    <w:rsid w:val="005B48B8"/>
    <w:rsid w:val="005B4BBC"/>
    <w:rsid w:val="005B4FAF"/>
    <w:rsid w:val="005B54D6"/>
    <w:rsid w:val="005B6233"/>
    <w:rsid w:val="005B6C51"/>
    <w:rsid w:val="005C0C16"/>
    <w:rsid w:val="005C12A0"/>
    <w:rsid w:val="005C14D1"/>
    <w:rsid w:val="005C1FFA"/>
    <w:rsid w:val="005C284D"/>
    <w:rsid w:val="005C2DCF"/>
    <w:rsid w:val="005C30FC"/>
    <w:rsid w:val="005C3653"/>
    <w:rsid w:val="005C3F12"/>
    <w:rsid w:val="005C4990"/>
    <w:rsid w:val="005C5FF6"/>
    <w:rsid w:val="005C61F7"/>
    <w:rsid w:val="005C7193"/>
    <w:rsid w:val="005C7499"/>
    <w:rsid w:val="005C74CF"/>
    <w:rsid w:val="005C7DFB"/>
    <w:rsid w:val="005D0926"/>
    <w:rsid w:val="005D0B93"/>
    <w:rsid w:val="005D0CB9"/>
    <w:rsid w:val="005D1D1E"/>
    <w:rsid w:val="005D20E6"/>
    <w:rsid w:val="005D3F70"/>
    <w:rsid w:val="005D4580"/>
    <w:rsid w:val="005D475D"/>
    <w:rsid w:val="005D4777"/>
    <w:rsid w:val="005D5B82"/>
    <w:rsid w:val="005D674F"/>
    <w:rsid w:val="005D6CE1"/>
    <w:rsid w:val="005D7322"/>
    <w:rsid w:val="005D79CF"/>
    <w:rsid w:val="005E0070"/>
    <w:rsid w:val="005E110D"/>
    <w:rsid w:val="005E216F"/>
    <w:rsid w:val="005E254C"/>
    <w:rsid w:val="005E2C0A"/>
    <w:rsid w:val="005E497B"/>
    <w:rsid w:val="005E56F5"/>
    <w:rsid w:val="005E68E1"/>
    <w:rsid w:val="005E7292"/>
    <w:rsid w:val="005E72C7"/>
    <w:rsid w:val="005E7801"/>
    <w:rsid w:val="005E7A47"/>
    <w:rsid w:val="005F0168"/>
    <w:rsid w:val="005F070E"/>
    <w:rsid w:val="005F0D14"/>
    <w:rsid w:val="005F1963"/>
    <w:rsid w:val="005F1A93"/>
    <w:rsid w:val="005F229D"/>
    <w:rsid w:val="005F2877"/>
    <w:rsid w:val="005F2E8C"/>
    <w:rsid w:val="005F2F5C"/>
    <w:rsid w:val="005F3314"/>
    <w:rsid w:val="005F36AE"/>
    <w:rsid w:val="005F4A00"/>
    <w:rsid w:val="005F4BB7"/>
    <w:rsid w:val="005F4FF3"/>
    <w:rsid w:val="005F52A8"/>
    <w:rsid w:val="005F5794"/>
    <w:rsid w:val="005F653E"/>
    <w:rsid w:val="005F6DA3"/>
    <w:rsid w:val="005F71CD"/>
    <w:rsid w:val="00600919"/>
    <w:rsid w:val="00601196"/>
    <w:rsid w:val="0060150C"/>
    <w:rsid w:val="00601748"/>
    <w:rsid w:val="00601D90"/>
    <w:rsid w:val="0060209D"/>
    <w:rsid w:val="006023F1"/>
    <w:rsid w:val="0060256F"/>
    <w:rsid w:val="00602AE7"/>
    <w:rsid w:val="006033E5"/>
    <w:rsid w:val="0060492C"/>
    <w:rsid w:val="0060509E"/>
    <w:rsid w:val="006050F0"/>
    <w:rsid w:val="006074AD"/>
    <w:rsid w:val="006074D2"/>
    <w:rsid w:val="00607948"/>
    <w:rsid w:val="00607A12"/>
    <w:rsid w:val="00607B8E"/>
    <w:rsid w:val="0061043B"/>
    <w:rsid w:val="00610BF3"/>
    <w:rsid w:val="006120F2"/>
    <w:rsid w:val="00612D63"/>
    <w:rsid w:val="0061426F"/>
    <w:rsid w:val="006145CD"/>
    <w:rsid w:val="00614725"/>
    <w:rsid w:val="0061482D"/>
    <w:rsid w:val="00614F62"/>
    <w:rsid w:val="00615E0A"/>
    <w:rsid w:val="006166A6"/>
    <w:rsid w:val="00620DE8"/>
    <w:rsid w:val="006236A9"/>
    <w:rsid w:val="00623888"/>
    <w:rsid w:val="00623E2A"/>
    <w:rsid w:val="00625439"/>
    <w:rsid w:val="00625B5F"/>
    <w:rsid w:val="00625FA2"/>
    <w:rsid w:val="0062754D"/>
    <w:rsid w:val="00627935"/>
    <w:rsid w:val="00627A87"/>
    <w:rsid w:val="0063053C"/>
    <w:rsid w:val="0063205F"/>
    <w:rsid w:val="0063214D"/>
    <w:rsid w:val="006329EE"/>
    <w:rsid w:val="0063309D"/>
    <w:rsid w:val="00633442"/>
    <w:rsid w:val="006339C6"/>
    <w:rsid w:val="00633D2C"/>
    <w:rsid w:val="006346BD"/>
    <w:rsid w:val="00634953"/>
    <w:rsid w:val="00634B77"/>
    <w:rsid w:val="00634BF6"/>
    <w:rsid w:val="006354C1"/>
    <w:rsid w:val="0063598D"/>
    <w:rsid w:val="00636900"/>
    <w:rsid w:val="00636E08"/>
    <w:rsid w:val="00637ADB"/>
    <w:rsid w:val="00637C0F"/>
    <w:rsid w:val="0064047C"/>
    <w:rsid w:val="00640DB9"/>
    <w:rsid w:val="00640FF7"/>
    <w:rsid w:val="00641DD3"/>
    <w:rsid w:val="006436B8"/>
    <w:rsid w:val="00643D09"/>
    <w:rsid w:val="00643E9A"/>
    <w:rsid w:val="00644115"/>
    <w:rsid w:val="006446DC"/>
    <w:rsid w:val="006453BE"/>
    <w:rsid w:val="00645A64"/>
    <w:rsid w:val="00646104"/>
    <w:rsid w:val="00646B6D"/>
    <w:rsid w:val="0065049F"/>
    <w:rsid w:val="0065067B"/>
    <w:rsid w:val="00651176"/>
    <w:rsid w:val="006513FE"/>
    <w:rsid w:val="006515E9"/>
    <w:rsid w:val="00651612"/>
    <w:rsid w:val="00652065"/>
    <w:rsid w:val="00652990"/>
    <w:rsid w:val="00652AD6"/>
    <w:rsid w:val="00652FFD"/>
    <w:rsid w:val="0065396D"/>
    <w:rsid w:val="0065487B"/>
    <w:rsid w:val="00654C8D"/>
    <w:rsid w:val="006552A7"/>
    <w:rsid w:val="00655A1F"/>
    <w:rsid w:val="00655B24"/>
    <w:rsid w:val="006565D5"/>
    <w:rsid w:val="00656978"/>
    <w:rsid w:val="00657557"/>
    <w:rsid w:val="0065794A"/>
    <w:rsid w:val="006604A8"/>
    <w:rsid w:val="00660A17"/>
    <w:rsid w:val="0066130A"/>
    <w:rsid w:val="006632EC"/>
    <w:rsid w:val="006638BF"/>
    <w:rsid w:val="006639AD"/>
    <w:rsid w:val="00663AF0"/>
    <w:rsid w:val="006641E5"/>
    <w:rsid w:val="0066430A"/>
    <w:rsid w:val="00664EAE"/>
    <w:rsid w:val="00665A11"/>
    <w:rsid w:val="006664A2"/>
    <w:rsid w:val="0066680A"/>
    <w:rsid w:val="00666883"/>
    <w:rsid w:val="00666970"/>
    <w:rsid w:val="00667411"/>
    <w:rsid w:val="006707D7"/>
    <w:rsid w:val="0067279A"/>
    <w:rsid w:val="00673A07"/>
    <w:rsid w:val="00673F6D"/>
    <w:rsid w:val="00674012"/>
    <w:rsid w:val="006746DC"/>
    <w:rsid w:val="006748E6"/>
    <w:rsid w:val="00674E7A"/>
    <w:rsid w:val="00676022"/>
    <w:rsid w:val="00677647"/>
    <w:rsid w:val="00680159"/>
    <w:rsid w:val="00681A9C"/>
    <w:rsid w:val="00683571"/>
    <w:rsid w:val="0068481A"/>
    <w:rsid w:val="006849D0"/>
    <w:rsid w:val="00685ABD"/>
    <w:rsid w:val="006871F4"/>
    <w:rsid w:val="006872A5"/>
    <w:rsid w:val="0069059D"/>
    <w:rsid w:val="006905F6"/>
    <w:rsid w:val="00690ED6"/>
    <w:rsid w:val="006921B1"/>
    <w:rsid w:val="006939C8"/>
    <w:rsid w:val="00693ACB"/>
    <w:rsid w:val="006947A3"/>
    <w:rsid w:val="00694DE6"/>
    <w:rsid w:val="006959FA"/>
    <w:rsid w:val="006960F6"/>
    <w:rsid w:val="00696350"/>
    <w:rsid w:val="00696584"/>
    <w:rsid w:val="006978EA"/>
    <w:rsid w:val="00697C23"/>
    <w:rsid w:val="006A0324"/>
    <w:rsid w:val="006A06D7"/>
    <w:rsid w:val="006A0891"/>
    <w:rsid w:val="006A0AFE"/>
    <w:rsid w:val="006A0C80"/>
    <w:rsid w:val="006A1080"/>
    <w:rsid w:val="006A19B0"/>
    <w:rsid w:val="006A1E13"/>
    <w:rsid w:val="006A218A"/>
    <w:rsid w:val="006A229F"/>
    <w:rsid w:val="006A2E1F"/>
    <w:rsid w:val="006A48EA"/>
    <w:rsid w:val="006A527A"/>
    <w:rsid w:val="006A54F6"/>
    <w:rsid w:val="006A6774"/>
    <w:rsid w:val="006B07BC"/>
    <w:rsid w:val="006B1069"/>
    <w:rsid w:val="006B2F51"/>
    <w:rsid w:val="006B5628"/>
    <w:rsid w:val="006B57FA"/>
    <w:rsid w:val="006B582F"/>
    <w:rsid w:val="006B5CCD"/>
    <w:rsid w:val="006B67D6"/>
    <w:rsid w:val="006B7810"/>
    <w:rsid w:val="006B7F2B"/>
    <w:rsid w:val="006C15A0"/>
    <w:rsid w:val="006C1EAB"/>
    <w:rsid w:val="006C2258"/>
    <w:rsid w:val="006C24D1"/>
    <w:rsid w:val="006C29C8"/>
    <w:rsid w:val="006C3625"/>
    <w:rsid w:val="006C39BE"/>
    <w:rsid w:val="006C4020"/>
    <w:rsid w:val="006C5004"/>
    <w:rsid w:val="006C636C"/>
    <w:rsid w:val="006C673F"/>
    <w:rsid w:val="006C6806"/>
    <w:rsid w:val="006C704A"/>
    <w:rsid w:val="006C731F"/>
    <w:rsid w:val="006C75AE"/>
    <w:rsid w:val="006D01A5"/>
    <w:rsid w:val="006D0690"/>
    <w:rsid w:val="006D07FB"/>
    <w:rsid w:val="006D15A0"/>
    <w:rsid w:val="006D17A2"/>
    <w:rsid w:val="006D329B"/>
    <w:rsid w:val="006D4124"/>
    <w:rsid w:val="006D41C7"/>
    <w:rsid w:val="006D6100"/>
    <w:rsid w:val="006D6E0C"/>
    <w:rsid w:val="006D6E8E"/>
    <w:rsid w:val="006D78E8"/>
    <w:rsid w:val="006D79C7"/>
    <w:rsid w:val="006D7C0F"/>
    <w:rsid w:val="006D7F87"/>
    <w:rsid w:val="006E1A04"/>
    <w:rsid w:val="006E1A35"/>
    <w:rsid w:val="006E2AAD"/>
    <w:rsid w:val="006E2C7E"/>
    <w:rsid w:val="006E2F8C"/>
    <w:rsid w:val="006E307F"/>
    <w:rsid w:val="006E4C64"/>
    <w:rsid w:val="006E570A"/>
    <w:rsid w:val="006E62C0"/>
    <w:rsid w:val="006E65ED"/>
    <w:rsid w:val="006E6E1F"/>
    <w:rsid w:val="006F002B"/>
    <w:rsid w:val="006F22D9"/>
    <w:rsid w:val="006F23C3"/>
    <w:rsid w:val="006F2501"/>
    <w:rsid w:val="006F281D"/>
    <w:rsid w:val="006F31B9"/>
    <w:rsid w:val="006F3515"/>
    <w:rsid w:val="006F36F3"/>
    <w:rsid w:val="006F3C0D"/>
    <w:rsid w:val="006F3D56"/>
    <w:rsid w:val="006F462E"/>
    <w:rsid w:val="006F4B75"/>
    <w:rsid w:val="006F56BF"/>
    <w:rsid w:val="006F6CD0"/>
    <w:rsid w:val="006F711A"/>
    <w:rsid w:val="00700236"/>
    <w:rsid w:val="00700B0E"/>
    <w:rsid w:val="0070149A"/>
    <w:rsid w:val="007018AA"/>
    <w:rsid w:val="007024F5"/>
    <w:rsid w:val="007028FE"/>
    <w:rsid w:val="007029FC"/>
    <w:rsid w:val="00702C88"/>
    <w:rsid w:val="007065C1"/>
    <w:rsid w:val="00707283"/>
    <w:rsid w:val="00707DE2"/>
    <w:rsid w:val="00710364"/>
    <w:rsid w:val="00710808"/>
    <w:rsid w:val="00710995"/>
    <w:rsid w:val="00710F5A"/>
    <w:rsid w:val="007119B7"/>
    <w:rsid w:val="00711C0E"/>
    <w:rsid w:val="007122EE"/>
    <w:rsid w:val="00712C32"/>
    <w:rsid w:val="00712F82"/>
    <w:rsid w:val="00713515"/>
    <w:rsid w:val="0071358E"/>
    <w:rsid w:val="007135B3"/>
    <w:rsid w:val="007139BB"/>
    <w:rsid w:val="00713A47"/>
    <w:rsid w:val="007140F4"/>
    <w:rsid w:val="0071418B"/>
    <w:rsid w:val="00714434"/>
    <w:rsid w:val="00714755"/>
    <w:rsid w:val="0071477E"/>
    <w:rsid w:val="00714BF3"/>
    <w:rsid w:val="0071500A"/>
    <w:rsid w:val="00715297"/>
    <w:rsid w:val="0071547F"/>
    <w:rsid w:val="007155D3"/>
    <w:rsid w:val="00716191"/>
    <w:rsid w:val="007168E7"/>
    <w:rsid w:val="00716D41"/>
    <w:rsid w:val="007175EC"/>
    <w:rsid w:val="007179AA"/>
    <w:rsid w:val="00720FAF"/>
    <w:rsid w:val="00721234"/>
    <w:rsid w:val="00721235"/>
    <w:rsid w:val="00721283"/>
    <w:rsid w:val="007218A7"/>
    <w:rsid w:val="00721A73"/>
    <w:rsid w:val="00721D84"/>
    <w:rsid w:val="00721E25"/>
    <w:rsid w:val="00722B5B"/>
    <w:rsid w:val="00722B83"/>
    <w:rsid w:val="007234D1"/>
    <w:rsid w:val="007238FE"/>
    <w:rsid w:val="00724AFE"/>
    <w:rsid w:val="00724C3E"/>
    <w:rsid w:val="00727AD4"/>
    <w:rsid w:val="0073165E"/>
    <w:rsid w:val="00732B1E"/>
    <w:rsid w:val="00735576"/>
    <w:rsid w:val="00735731"/>
    <w:rsid w:val="007363CE"/>
    <w:rsid w:val="007363EB"/>
    <w:rsid w:val="00736D27"/>
    <w:rsid w:val="00737300"/>
    <w:rsid w:val="00737C80"/>
    <w:rsid w:val="007425C3"/>
    <w:rsid w:val="00742A28"/>
    <w:rsid w:val="00742F9D"/>
    <w:rsid w:val="00743183"/>
    <w:rsid w:val="007434E8"/>
    <w:rsid w:val="0074378D"/>
    <w:rsid w:val="0074406C"/>
    <w:rsid w:val="00744BA0"/>
    <w:rsid w:val="007450E0"/>
    <w:rsid w:val="007452C1"/>
    <w:rsid w:val="00745D2F"/>
    <w:rsid w:val="00745F13"/>
    <w:rsid w:val="00747675"/>
    <w:rsid w:val="0075123D"/>
    <w:rsid w:val="00751727"/>
    <w:rsid w:val="00751747"/>
    <w:rsid w:val="00751947"/>
    <w:rsid w:val="00752DA4"/>
    <w:rsid w:val="00752E20"/>
    <w:rsid w:val="00752FD2"/>
    <w:rsid w:val="00753489"/>
    <w:rsid w:val="00753BC4"/>
    <w:rsid w:val="00753CA9"/>
    <w:rsid w:val="0075464C"/>
    <w:rsid w:val="007561B9"/>
    <w:rsid w:val="00756D48"/>
    <w:rsid w:val="00760B51"/>
    <w:rsid w:val="00762167"/>
    <w:rsid w:val="0076292A"/>
    <w:rsid w:val="00763283"/>
    <w:rsid w:val="00763891"/>
    <w:rsid w:val="007638DF"/>
    <w:rsid w:val="00763ACF"/>
    <w:rsid w:val="0076439F"/>
    <w:rsid w:val="007645F7"/>
    <w:rsid w:val="00764C4A"/>
    <w:rsid w:val="007651CF"/>
    <w:rsid w:val="0076608B"/>
    <w:rsid w:val="007665C4"/>
    <w:rsid w:val="00767EBC"/>
    <w:rsid w:val="00770250"/>
    <w:rsid w:val="00771903"/>
    <w:rsid w:val="00771A2B"/>
    <w:rsid w:val="0077268B"/>
    <w:rsid w:val="007727AB"/>
    <w:rsid w:val="00775115"/>
    <w:rsid w:val="00775331"/>
    <w:rsid w:val="0077622F"/>
    <w:rsid w:val="00776B2D"/>
    <w:rsid w:val="00777976"/>
    <w:rsid w:val="00780EDD"/>
    <w:rsid w:val="007812C6"/>
    <w:rsid w:val="007849D1"/>
    <w:rsid w:val="007854ED"/>
    <w:rsid w:val="00785C5F"/>
    <w:rsid w:val="00786193"/>
    <w:rsid w:val="007870BD"/>
    <w:rsid w:val="0078729D"/>
    <w:rsid w:val="0078766D"/>
    <w:rsid w:val="00787994"/>
    <w:rsid w:val="00787A89"/>
    <w:rsid w:val="007905D2"/>
    <w:rsid w:val="007911D5"/>
    <w:rsid w:val="00791DE0"/>
    <w:rsid w:val="007920B5"/>
    <w:rsid w:val="00792642"/>
    <w:rsid w:val="007947BB"/>
    <w:rsid w:val="007948B0"/>
    <w:rsid w:val="007949E6"/>
    <w:rsid w:val="0079501C"/>
    <w:rsid w:val="00795E06"/>
    <w:rsid w:val="00796168"/>
    <w:rsid w:val="00796A0B"/>
    <w:rsid w:val="00796F86"/>
    <w:rsid w:val="007974C9"/>
    <w:rsid w:val="007976DF"/>
    <w:rsid w:val="00797879"/>
    <w:rsid w:val="00797C0C"/>
    <w:rsid w:val="00797D76"/>
    <w:rsid w:val="00797F62"/>
    <w:rsid w:val="00797F77"/>
    <w:rsid w:val="007A0EEE"/>
    <w:rsid w:val="007A1FC5"/>
    <w:rsid w:val="007A23FC"/>
    <w:rsid w:val="007A2D71"/>
    <w:rsid w:val="007A2EFD"/>
    <w:rsid w:val="007A35A4"/>
    <w:rsid w:val="007A384B"/>
    <w:rsid w:val="007A3B2D"/>
    <w:rsid w:val="007A47D5"/>
    <w:rsid w:val="007A56FC"/>
    <w:rsid w:val="007A6428"/>
    <w:rsid w:val="007A7BFE"/>
    <w:rsid w:val="007B087E"/>
    <w:rsid w:val="007B0B16"/>
    <w:rsid w:val="007B0CE2"/>
    <w:rsid w:val="007B143A"/>
    <w:rsid w:val="007B15BD"/>
    <w:rsid w:val="007B1A85"/>
    <w:rsid w:val="007B1BF3"/>
    <w:rsid w:val="007B3058"/>
    <w:rsid w:val="007B3BD5"/>
    <w:rsid w:val="007B3CBF"/>
    <w:rsid w:val="007B4F48"/>
    <w:rsid w:val="007B55DB"/>
    <w:rsid w:val="007B70E8"/>
    <w:rsid w:val="007B718F"/>
    <w:rsid w:val="007B7770"/>
    <w:rsid w:val="007B7F9B"/>
    <w:rsid w:val="007C0ADB"/>
    <w:rsid w:val="007C1227"/>
    <w:rsid w:val="007C2FBC"/>
    <w:rsid w:val="007C3ECF"/>
    <w:rsid w:val="007C41C8"/>
    <w:rsid w:val="007C5087"/>
    <w:rsid w:val="007C5BF2"/>
    <w:rsid w:val="007C64A9"/>
    <w:rsid w:val="007C6EEB"/>
    <w:rsid w:val="007C7091"/>
    <w:rsid w:val="007D0905"/>
    <w:rsid w:val="007D1E85"/>
    <w:rsid w:val="007D2DAB"/>
    <w:rsid w:val="007D2F5D"/>
    <w:rsid w:val="007D345B"/>
    <w:rsid w:val="007D445D"/>
    <w:rsid w:val="007D46C6"/>
    <w:rsid w:val="007D472E"/>
    <w:rsid w:val="007D5A7A"/>
    <w:rsid w:val="007D746C"/>
    <w:rsid w:val="007D783A"/>
    <w:rsid w:val="007E12FD"/>
    <w:rsid w:val="007E1C20"/>
    <w:rsid w:val="007E227D"/>
    <w:rsid w:val="007E22C0"/>
    <w:rsid w:val="007E2D86"/>
    <w:rsid w:val="007E386B"/>
    <w:rsid w:val="007E3C8A"/>
    <w:rsid w:val="007E44D8"/>
    <w:rsid w:val="007E69F9"/>
    <w:rsid w:val="007E6CCE"/>
    <w:rsid w:val="007F00A4"/>
    <w:rsid w:val="007F0392"/>
    <w:rsid w:val="007F06FA"/>
    <w:rsid w:val="007F101D"/>
    <w:rsid w:val="007F19F0"/>
    <w:rsid w:val="007F2CA9"/>
    <w:rsid w:val="007F2EC3"/>
    <w:rsid w:val="007F36D5"/>
    <w:rsid w:val="007F3894"/>
    <w:rsid w:val="007F3EC5"/>
    <w:rsid w:val="007F4AFB"/>
    <w:rsid w:val="007F4E2C"/>
    <w:rsid w:val="007F581F"/>
    <w:rsid w:val="007F62FD"/>
    <w:rsid w:val="007F67FD"/>
    <w:rsid w:val="0080085A"/>
    <w:rsid w:val="00800E55"/>
    <w:rsid w:val="00801E9B"/>
    <w:rsid w:val="0080227D"/>
    <w:rsid w:val="00802C48"/>
    <w:rsid w:val="00803609"/>
    <w:rsid w:val="00803B86"/>
    <w:rsid w:val="00805348"/>
    <w:rsid w:val="00805E65"/>
    <w:rsid w:val="00805E9F"/>
    <w:rsid w:val="00805F2A"/>
    <w:rsid w:val="0080630C"/>
    <w:rsid w:val="008065B4"/>
    <w:rsid w:val="00806638"/>
    <w:rsid w:val="00806692"/>
    <w:rsid w:val="00806731"/>
    <w:rsid w:val="00806C24"/>
    <w:rsid w:val="00807F13"/>
    <w:rsid w:val="0081087D"/>
    <w:rsid w:val="00811B83"/>
    <w:rsid w:val="00811DEF"/>
    <w:rsid w:val="00812C4D"/>
    <w:rsid w:val="0081428F"/>
    <w:rsid w:val="008142FD"/>
    <w:rsid w:val="008146DD"/>
    <w:rsid w:val="00817077"/>
    <w:rsid w:val="00817847"/>
    <w:rsid w:val="00817928"/>
    <w:rsid w:val="00817CBF"/>
    <w:rsid w:val="00820614"/>
    <w:rsid w:val="00821C61"/>
    <w:rsid w:val="00821D20"/>
    <w:rsid w:val="00822C59"/>
    <w:rsid w:val="00823C62"/>
    <w:rsid w:val="0082473D"/>
    <w:rsid w:val="0082637E"/>
    <w:rsid w:val="00826525"/>
    <w:rsid w:val="00826764"/>
    <w:rsid w:val="00826AA0"/>
    <w:rsid w:val="00826C89"/>
    <w:rsid w:val="00827205"/>
    <w:rsid w:val="00827D23"/>
    <w:rsid w:val="00831344"/>
    <w:rsid w:val="00831AAA"/>
    <w:rsid w:val="00831B91"/>
    <w:rsid w:val="00831DA3"/>
    <w:rsid w:val="00831E32"/>
    <w:rsid w:val="00832B33"/>
    <w:rsid w:val="00834267"/>
    <w:rsid w:val="008356A2"/>
    <w:rsid w:val="00835D9D"/>
    <w:rsid w:val="0083640E"/>
    <w:rsid w:val="00836B23"/>
    <w:rsid w:val="00837298"/>
    <w:rsid w:val="00837C62"/>
    <w:rsid w:val="00840B55"/>
    <w:rsid w:val="00841D63"/>
    <w:rsid w:val="00842107"/>
    <w:rsid w:val="00842797"/>
    <w:rsid w:val="00842798"/>
    <w:rsid w:val="00842E3C"/>
    <w:rsid w:val="00843224"/>
    <w:rsid w:val="00843E3F"/>
    <w:rsid w:val="00843ED1"/>
    <w:rsid w:val="00844446"/>
    <w:rsid w:val="0084447C"/>
    <w:rsid w:val="00844D07"/>
    <w:rsid w:val="008450EB"/>
    <w:rsid w:val="008469CE"/>
    <w:rsid w:val="0085040C"/>
    <w:rsid w:val="0085078E"/>
    <w:rsid w:val="00850A9D"/>
    <w:rsid w:val="00850D22"/>
    <w:rsid w:val="00850FCF"/>
    <w:rsid w:val="00851E02"/>
    <w:rsid w:val="0085216A"/>
    <w:rsid w:val="008528A2"/>
    <w:rsid w:val="008530D4"/>
    <w:rsid w:val="008541FF"/>
    <w:rsid w:val="0085534B"/>
    <w:rsid w:val="0085679E"/>
    <w:rsid w:val="00856BFC"/>
    <w:rsid w:val="00856C4B"/>
    <w:rsid w:val="00856C59"/>
    <w:rsid w:val="00856D63"/>
    <w:rsid w:val="00857EBF"/>
    <w:rsid w:val="008604D8"/>
    <w:rsid w:val="008615EE"/>
    <w:rsid w:val="00861676"/>
    <w:rsid w:val="0086242E"/>
    <w:rsid w:val="00862BF6"/>
    <w:rsid w:val="00864513"/>
    <w:rsid w:val="008647DF"/>
    <w:rsid w:val="00865249"/>
    <w:rsid w:val="00865376"/>
    <w:rsid w:val="00867457"/>
    <w:rsid w:val="008674D0"/>
    <w:rsid w:val="00867657"/>
    <w:rsid w:val="00870979"/>
    <w:rsid w:val="00870BE6"/>
    <w:rsid w:val="00870CC6"/>
    <w:rsid w:val="00870D04"/>
    <w:rsid w:val="008716B6"/>
    <w:rsid w:val="008728C6"/>
    <w:rsid w:val="00873DDF"/>
    <w:rsid w:val="00873EB5"/>
    <w:rsid w:val="00873EF9"/>
    <w:rsid w:val="00874808"/>
    <w:rsid w:val="00874EED"/>
    <w:rsid w:val="008755EC"/>
    <w:rsid w:val="00875806"/>
    <w:rsid w:val="00875874"/>
    <w:rsid w:val="00876B5A"/>
    <w:rsid w:val="00877054"/>
    <w:rsid w:val="00877D90"/>
    <w:rsid w:val="00880297"/>
    <w:rsid w:val="0088133B"/>
    <w:rsid w:val="00882145"/>
    <w:rsid w:val="00882357"/>
    <w:rsid w:val="0088250E"/>
    <w:rsid w:val="00882E13"/>
    <w:rsid w:val="00885F3C"/>
    <w:rsid w:val="0088700E"/>
    <w:rsid w:val="00890125"/>
    <w:rsid w:val="00890152"/>
    <w:rsid w:val="008907C1"/>
    <w:rsid w:val="00891504"/>
    <w:rsid w:val="00891DCE"/>
    <w:rsid w:val="008922B5"/>
    <w:rsid w:val="0089232F"/>
    <w:rsid w:val="00892848"/>
    <w:rsid w:val="00892A06"/>
    <w:rsid w:val="00892B82"/>
    <w:rsid w:val="00892D97"/>
    <w:rsid w:val="00893121"/>
    <w:rsid w:val="008933C5"/>
    <w:rsid w:val="008939B3"/>
    <w:rsid w:val="008939C6"/>
    <w:rsid w:val="00893A27"/>
    <w:rsid w:val="008948C4"/>
    <w:rsid w:val="00894A47"/>
    <w:rsid w:val="00895522"/>
    <w:rsid w:val="008969E8"/>
    <w:rsid w:val="00896A12"/>
    <w:rsid w:val="00896D1F"/>
    <w:rsid w:val="008972A0"/>
    <w:rsid w:val="008976AA"/>
    <w:rsid w:val="00897E26"/>
    <w:rsid w:val="008A0230"/>
    <w:rsid w:val="008A10CF"/>
    <w:rsid w:val="008A14B2"/>
    <w:rsid w:val="008A1703"/>
    <w:rsid w:val="008A26AB"/>
    <w:rsid w:val="008A28C1"/>
    <w:rsid w:val="008A312D"/>
    <w:rsid w:val="008A3233"/>
    <w:rsid w:val="008A3969"/>
    <w:rsid w:val="008A3DE9"/>
    <w:rsid w:val="008A733B"/>
    <w:rsid w:val="008B02D6"/>
    <w:rsid w:val="008B051A"/>
    <w:rsid w:val="008B174C"/>
    <w:rsid w:val="008B1D98"/>
    <w:rsid w:val="008B3C34"/>
    <w:rsid w:val="008B3D64"/>
    <w:rsid w:val="008B404B"/>
    <w:rsid w:val="008B466D"/>
    <w:rsid w:val="008B4852"/>
    <w:rsid w:val="008B4DEA"/>
    <w:rsid w:val="008B50AD"/>
    <w:rsid w:val="008B5B6C"/>
    <w:rsid w:val="008B614F"/>
    <w:rsid w:val="008B61A7"/>
    <w:rsid w:val="008B6486"/>
    <w:rsid w:val="008B6FFA"/>
    <w:rsid w:val="008B7106"/>
    <w:rsid w:val="008B76AB"/>
    <w:rsid w:val="008B7D5A"/>
    <w:rsid w:val="008C0DC2"/>
    <w:rsid w:val="008C0E56"/>
    <w:rsid w:val="008C1A2F"/>
    <w:rsid w:val="008C1A89"/>
    <w:rsid w:val="008C1E38"/>
    <w:rsid w:val="008C26F7"/>
    <w:rsid w:val="008C2F4B"/>
    <w:rsid w:val="008C3C02"/>
    <w:rsid w:val="008C4583"/>
    <w:rsid w:val="008C47C7"/>
    <w:rsid w:val="008C5256"/>
    <w:rsid w:val="008C5275"/>
    <w:rsid w:val="008C6029"/>
    <w:rsid w:val="008C6758"/>
    <w:rsid w:val="008C6A81"/>
    <w:rsid w:val="008C70AB"/>
    <w:rsid w:val="008D047B"/>
    <w:rsid w:val="008D1343"/>
    <w:rsid w:val="008D1831"/>
    <w:rsid w:val="008D1A2A"/>
    <w:rsid w:val="008D24D5"/>
    <w:rsid w:val="008D2D3E"/>
    <w:rsid w:val="008D4915"/>
    <w:rsid w:val="008D5559"/>
    <w:rsid w:val="008D5765"/>
    <w:rsid w:val="008D60BD"/>
    <w:rsid w:val="008D6286"/>
    <w:rsid w:val="008D6DE3"/>
    <w:rsid w:val="008D733B"/>
    <w:rsid w:val="008D743A"/>
    <w:rsid w:val="008D76CC"/>
    <w:rsid w:val="008E0B82"/>
    <w:rsid w:val="008E0C52"/>
    <w:rsid w:val="008E1428"/>
    <w:rsid w:val="008E253F"/>
    <w:rsid w:val="008E33C8"/>
    <w:rsid w:val="008E3B27"/>
    <w:rsid w:val="008E40A2"/>
    <w:rsid w:val="008E5818"/>
    <w:rsid w:val="008E5916"/>
    <w:rsid w:val="008E6380"/>
    <w:rsid w:val="008E6943"/>
    <w:rsid w:val="008E6E2F"/>
    <w:rsid w:val="008E7E71"/>
    <w:rsid w:val="008F0070"/>
    <w:rsid w:val="008F0874"/>
    <w:rsid w:val="008F1947"/>
    <w:rsid w:val="008F1DE8"/>
    <w:rsid w:val="008F1FC9"/>
    <w:rsid w:val="008F21D2"/>
    <w:rsid w:val="008F25F8"/>
    <w:rsid w:val="008F309D"/>
    <w:rsid w:val="008F3681"/>
    <w:rsid w:val="008F474B"/>
    <w:rsid w:val="008F4A3A"/>
    <w:rsid w:val="008F5022"/>
    <w:rsid w:val="008F544A"/>
    <w:rsid w:val="008F5D92"/>
    <w:rsid w:val="008F6AC4"/>
    <w:rsid w:val="008F6AE3"/>
    <w:rsid w:val="008F7356"/>
    <w:rsid w:val="008F7BEA"/>
    <w:rsid w:val="008F7DE4"/>
    <w:rsid w:val="009000C5"/>
    <w:rsid w:val="009001C7"/>
    <w:rsid w:val="009008F5"/>
    <w:rsid w:val="00900F7F"/>
    <w:rsid w:val="00902DF5"/>
    <w:rsid w:val="00903598"/>
    <w:rsid w:val="009037B2"/>
    <w:rsid w:val="0090453E"/>
    <w:rsid w:val="009047C4"/>
    <w:rsid w:val="0090510B"/>
    <w:rsid w:val="00905888"/>
    <w:rsid w:val="00905A2D"/>
    <w:rsid w:val="00905BC4"/>
    <w:rsid w:val="0090679F"/>
    <w:rsid w:val="00906966"/>
    <w:rsid w:val="00906DB7"/>
    <w:rsid w:val="0090706F"/>
    <w:rsid w:val="00907709"/>
    <w:rsid w:val="009077D6"/>
    <w:rsid w:val="00907FFB"/>
    <w:rsid w:val="0091055E"/>
    <w:rsid w:val="00910B6A"/>
    <w:rsid w:val="00911C63"/>
    <w:rsid w:val="009126A8"/>
    <w:rsid w:val="009135F7"/>
    <w:rsid w:val="00913F32"/>
    <w:rsid w:val="009146A5"/>
    <w:rsid w:val="00914CC9"/>
    <w:rsid w:val="00915965"/>
    <w:rsid w:val="00915ACB"/>
    <w:rsid w:val="00916CA1"/>
    <w:rsid w:val="00917D6E"/>
    <w:rsid w:val="009203E5"/>
    <w:rsid w:val="00920C9B"/>
    <w:rsid w:val="00920FD3"/>
    <w:rsid w:val="00922FA8"/>
    <w:rsid w:val="00923E52"/>
    <w:rsid w:val="0092449A"/>
    <w:rsid w:val="00925E85"/>
    <w:rsid w:val="0092604C"/>
    <w:rsid w:val="00926260"/>
    <w:rsid w:val="009263DC"/>
    <w:rsid w:val="00926F4A"/>
    <w:rsid w:val="00927397"/>
    <w:rsid w:val="00927433"/>
    <w:rsid w:val="00927628"/>
    <w:rsid w:val="00927D19"/>
    <w:rsid w:val="00930CCC"/>
    <w:rsid w:val="0093114D"/>
    <w:rsid w:val="0093121D"/>
    <w:rsid w:val="0093276B"/>
    <w:rsid w:val="00932C14"/>
    <w:rsid w:val="009335C8"/>
    <w:rsid w:val="0093362D"/>
    <w:rsid w:val="00933EC8"/>
    <w:rsid w:val="009356BE"/>
    <w:rsid w:val="00935BF8"/>
    <w:rsid w:val="0093678F"/>
    <w:rsid w:val="009370FE"/>
    <w:rsid w:val="009400D4"/>
    <w:rsid w:val="009404F6"/>
    <w:rsid w:val="00940746"/>
    <w:rsid w:val="0094137F"/>
    <w:rsid w:val="0094257A"/>
    <w:rsid w:val="00942A55"/>
    <w:rsid w:val="00942D99"/>
    <w:rsid w:val="009452B4"/>
    <w:rsid w:val="00945A71"/>
    <w:rsid w:val="009460A9"/>
    <w:rsid w:val="00946110"/>
    <w:rsid w:val="00946DD3"/>
    <w:rsid w:val="0094751B"/>
    <w:rsid w:val="00947B2A"/>
    <w:rsid w:val="00951427"/>
    <w:rsid w:val="00952340"/>
    <w:rsid w:val="009549DD"/>
    <w:rsid w:val="009556E1"/>
    <w:rsid w:val="00956919"/>
    <w:rsid w:val="00956CCC"/>
    <w:rsid w:val="00957798"/>
    <w:rsid w:val="00957F1E"/>
    <w:rsid w:val="009609B1"/>
    <w:rsid w:val="00960B00"/>
    <w:rsid w:val="00960E31"/>
    <w:rsid w:val="00962345"/>
    <w:rsid w:val="009623ED"/>
    <w:rsid w:val="00962B01"/>
    <w:rsid w:val="009641A4"/>
    <w:rsid w:val="00964253"/>
    <w:rsid w:val="00964298"/>
    <w:rsid w:val="00964C20"/>
    <w:rsid w:val="009651BB"/>
    <w:rsid w:val="0096555E"/>
    <w:rsid w:val="00965DDB"/>
    <w:rsid w:val="00966882"/>
    <w:rsid w:val="00966910"/>
    <w:rsid w:val="00966BF8"/>
    <w:rsid w:val="009677B1"/>
    <w:rsid w:val="009679F1"/>
    <w:rsid w:val="00970301"/>
    <w:rsid w:val="00971A32"/>
    <w:rsid w:val="00971DCC"/>
    <w:rsid w:val="0097224F"/>
    <w:rsid w:val="009733E5"/>
    <w:rsid w:val="00973A7D"/>
    <w:rsid w:val="00973BE0"/>
    <w:rsid w:val="00973D33"/>
    <w:rsid w:val="0097406D"/>
    <w:rsid w:val="00974550"/>
    <w:rsid w:val="00974564"/>
    <w:rsid w:val="00974673"/>
    <w:rsid w:val="00976D65"/>
    <w:rsid w:val="00976E4E"/>
    <w:rsid w:val="00977195"/>
    <w:rsid w:val="00977959"/>
    <w:rsid w:val="00977EA2"/>
    <w:rsid w:val="009806BD"/>
    <w:rsid w:val="009811F5"/>
    <w:rsid w:val="00981BCB"/>
    <w:rsid w:val="00981D38"/>
    <w:rsid w:val="009826BE"/>
    <w:rsid w:val="00982B9A"/>
    <w:rsid w:val="00982E34"/>
    <w:rsid w:val="009851D6"/>
    <w:rsid w:val="009856EB"/>
    <w:rsid w:val="00985A6E"/>
    <w:rsid w:val="00986B90"/>
    <w:rsid w:val="00986C6D"/>
    <w:rsid w:val="0098733F"/>
    <w:rsid w:val="00987F33"/>
    <w:rsid w:val="009900B4"/>
    <w:rsid w:val="009901B9"/>
    <w:rsid w:val="009922F7"/>
    <w:rsid w:val="00992BD9"/>
    <w:rsid w:val="00992D36"/>
    <w:rsid w:val="00992EFF"/>
    <w:rsid w:val="0099328E"/>
    <w:rsid w:val="00994090"/>
    <w:rsid w:val="00994FF1"/>
    <w:rsid w:val="0099543B"/>
    <w:rsid w:val="00995E41"/>
    <w:rsid w:val="00997191"/>
    <w:rsid w:val="00997C0A"/>
    <w:rsid w:val="00997F90"/>
    <w:rsid w:val="009A0760"/>
    <w:rsid w:val="009A10B9"/>
    <w:rsid w:val="009A22A5"/>
    <w:rsid w:val="009A25B3"/>
    <w:rsid w:val="009A3D2A"/>
    <w:rsid w:val="009A3FCD"/>
    <w:rsid w:val="009A41F3"/>
    <w:rsid w:val="009A4D2B"/>
    <w:rsid w:val="009A4F3A"/>
    <w:rsid w:val="009A5CAE"/>
    <w:rsid w:val="009A7EB7"/>
    <w:rsid w:val="009B003A"/>
    <w:rsid w:val="009B061C"/>
    <w:rsid w:val="009B0AFE"/>
    <w:rsid w:val="009B159C"/>
    <w:rsid w:val="009B1E69"/>
    <w:rsid w:val="009B253A"/>
    <w:rsid w:val="009B2C08"/>
    <w:rsid w:val="009B2CE1"/>
    <w:rsid w:val="009B2ECF"/>
    <w:rsid w:val="009B3EFF"/>
    <w:rsid w:val="009B4295"/>
    <w:rsid w:val="009B4C0A"/>
    <w:rsid w:val="009B4D21"/>
    <w:rsid w:val="009B527F"/>
    <w:rsid w:val="009B5560"/>
    <w:rsid w:val="009B567D"/>
    <w:rsid w:val="009B5894"/>
    <w:rsid w:val="009B7049"/>
    <w:rsid w:val="009C04BF"/>
    <w:rsid w:val="009C0D3C"/>
    <w:rsid w:val="009C0E45"/>
    <w:rsid w:val="009C143E"/>
    <w:rsid w:val="009C1568"/>
    <w:rsid w:val="009C15F1"/>
    <w:rsid w:val="009C3589"/>
    <w:rsid w:val="009C380B"/>
    <w:rsid w:val="009C3E6C"/>
    <w:rsid w:val="009C4230"/>
    <w:rsid w:val="009C4A61"/>
    <w:rsid w:val="009C55E3"/>
    <w:rsid w:val="009C5A5E"/>
    <w:rsid w:val="009C5AB3"/>
    <w:rsid w:val="009C6E0E"/>
    <w:rsid w:val="009C6E53"/>
    <w:rsid w:val="009C6EF3"/>
    <w:rsid w:val="009C7518"/>
    <w:rsid w:val="009D100F"/>
    <w:rsid w:val="009D1666"/>
    <w:rsid w:val="009D2761"/>
    <w:rsid w:val="009D35E0"/>
    <w:rsid w:val="009D3B05"/>
    <w:rsid w:val="009D3B46"/>
    <w:rsid w:val="009D3C90"/>
    <w:rsid w:val="009D441B"/>
    <w:rsid w:val="009D4BB0"/>
    <w:rsid w:val="009D55D0"/>
    <w:rsid w:val="009D5636"/>
    <w:rsid w:val="009D56EE"/>
    <w:rsid w:val="009D5D2E"/>
    <w:rsid w:val="009D64C9"/>
    <w:rsid w:val="009D7AA6"/>
    <w:rsid w:val="009D7D56"/>
    <w:rsid w:val="009E00B4"/>
    <w:rsid w:val="009E048B"/>
    <w:rsid w:val="009E0FD6"/>
    <w:rsid w:val="009E153D"/>
    <w:rsid w:val="009E2DBF"/>
    <w:rsid w:val="009E319A"/>
    <w:rsid w:val="009E3DF6"/>
    <w:rsid w:val="009E44CB"/>
    <w:rsid w:val="009E4D32"/>
    <w:rsid w:val="009E4FBC"/>
    <w:rsid w:val="009E5530"/>
    <w:rsid w:val="009E560F"/>
    <w:rsid w:val="009E569C"/>
    <w:rsid w:val="009E5EF6"/>
    <w:rsid w:val="009E613C"/>
    <w:rsid w:val="009E63D9"/>
    <w:rsid w:val="009E7D77"/>
    <w:rsid w:val="009E7EEE"/>
    <w:rsid w:val="009F0EDF"/>
    <w:rsid w:val="009F1529"/>
    <w:rsid w:val="009F18C2"/>
    <w:rsid w:val="009F2866"/>
    <w:rsid w:val="009F30A4"/>
    <w:rsid w:val="009F3E7D"/>
    <w:rsid w:val="009F435D"/>
    <w:rsid w:val="009F44DF"/>
    <w:rsid w:val="009F51A1"/>
    <w:rsid w:val="009F5F06"/>
    <w:rsid w:val="009F64DC"/>
    <w:rsid w:val="009F6680"/>
    <w:rsid w:val="009F6AE2"/>
    <w:rsid w:val="009F7FB4"/>
    <w:rsid w:val="00A01202"/>
    <w:rsid w:val="00A01B03"/>
    <w:rsid w:val="00A01EDE"/>
    <w:rsid w:val="00A027FC"/>
    <w:rsid w:val="00A02AD4"/>
    <w:rsid w:val="00A02FBD"/>
    <w:rsid w:val="00A04124"/>
    <w:rsid w:val="00A04932"/>
    <w:rsid w:val="00A0687C"/>
    <w:rsid w:val="00A06AB0"/>
    <w:rsid w:val="00A070AD"/>
    <w:rsid w:val="00A072B2"/>
    <w:rsid w:val="00A07828"/>
    <w:rsid w:val="00A105D3"/>
    <w:rsid w:val="00A1075B"/>
    <w:rsid w:val="00A1094E"/>
    <w:rsid w:val="00A1126E"/>
    <w:rsid w:val="00A11A2D"/>
    <w:rsid w:val="00A12CB9"/>
    <w:rsid w:val="00A131FC"/>
    <w:rsid w:val="00A149A7"/>
    <w:rsid w:val="00A14A40"/>
    <w:rsid w:val="00A14E45"/>
    <w:rsid w:val="00A16550"/>
    <w:rsid w:val="00A16841"/>
    <w:rsid w:val="00A16BAA"/>
    <w:rsid w:val="00A17416"/>
    <w:rsid w:val="00A17C22"/>
    <w:rsid w:val="00A2017D"/>
    <w:rsid w:val="00A2099A"/>
    <w:rsid w:val="00A20ADD"/>
    <w:rsid w:val="00A20F6B"/>
    <w:rsid w:val="00A212CB"/>
    <w:rsid w:val="00A230DC"/>
    <w:rsid w:val="00A235D7"/>
    <w:rsid w:val="00A24A7C"/>
    <w:rsid w:val="00A25101"/>
    <w:rsid w:val="00A26452"/>
    <w:rsid w:val="00A26B16"/>
    <w:rsid w:val="00A275E9"/>
    <w:rsid w:val="00A27BBF"/>
    <w:rsid w:val="00A27F4D"/>
    <w:rsid w:val="00A300D2"/>
    <w:rsid w:val="00A3036F"/>
    <w:rsid w:val="00A306FA"/>
    <w:rsid w:val="00A30920"/>
    <w:rsid w:val="00A30E4E"/>
    <w:rsid w:val="00A3156D"/>
    <w:rsid w:val="00A32DE7"/>
    <w:rsid w:val="00A32E7A"/>
    <w:rsid w:val="00A330DC"/>
    <w:rsid w:val="00A33702"/>
    <w:rsid w:val="00A33C4F"/>
    <w:rsid w:val="00A3435B"/>
    <w:rsid w:val="00A34ECA"/>
    <w:rsid w:val="00A35313"/>
    <w:rsid w:val="00A35667"/>
    <w:rsid w:val="00A35AD4"/>
    <w:rsid w:val="00A37165"/>
    <w:rsid w:val="00A37F55"/>
    <w:rsid w:val="00A40067"/>
    <w:rsid w:val="00A40E47"/>
    <w:rsid w:val="00A41837"/>
    <w:rsid w:val="00A4198B"/>
    <w:rsid w:val="00A422B8"/>
    <w:rsid w:val="00A431CD"/>
    <w:rsid w:val="00A43324"/>
    <w:rsid w:val="00A440AE"/>
    <w:rsid w:val="00A45464"/>
    <w:rsid w:val="00A4623E"/>
    <w:rsid w:val="00A46B5F"/>
    <w:rsid w:val="00A46F40"/>
    <w:rsid w:val="00A47A74"/>
    <w:rsid w:val="00A47F4E"/>
    <w:rsid w:val="00A507E1"/>
    <w:rsid w:val="00A50DAD"/>
    <w:rsid w:val="00A51617"/>
    <w:rsid w:val="00A5265E"/>
    <w:rsid w:val="00A52CF0"/>
    <w:rsid w:val="00A52F46"/>
    <w:rsid w:val="00A5380F"/>
    <w:rsid w:val="00A53EC0"/>
    <w:rsid w:val="00A548B6"/>
    <w:rsid w:val="00A54D34"/>
    <w:rsid w:val="00A55D32"/>
    <w:rsid w:val="00A564C6"/>
    <w:rsid w:val="00A572A8"/>
    <w:rsid w:val="00A6097C"/>
    <w:rsid w:val="00A609A1"/>
    <w:rsid w:val="00A60A71"/>
    <w:rsid w:val="00A615E8"/>
    <w:rsid w:val="00A619C8"/>
    <w:rsid w:val="00A61D15"/>
    <w:rsid w:val="00A61F22"/>
    <w:rsid w:val="00A636C9"/>
    <w:rsid w:val="00A63D3A"/>
    <w:rsid w:val="00A646FF"/>
    <w:rsid w:val="00A64913"/>
    <w:rsid w:val="00A64AC3"/>
    <w:rsid w:val="00A65401"/>
    <w:rsid w:val="00A66947"/>
    <w:rsid w:val="00A66D8F"/>
    <w:rsid w:val="00A66FD1"/>
    <w:rsid w:val="00A670E0"/>
    <w:rsid w:val="00A70057"/>
    <w:rsid w:val="00A70065"/>
    <w:rsid w:val="00A706F9"/>
    <w:rsid w:val="00A70960"/>
    <w:rsid w:val="00A711D2"/>
    <w:rsid w:val="00A72A2A"/>
    <w:rsid w:val="00A72CBE"/>
    <w:rsid w:val="00A72EC3"/>
    <w:rsid w:val="00A72FB0"/>
    <w:rsid w:val="00A739D7"/>
    <w:rsid w:val="00A73E3B"/>
    <w:rsid w:val="00A758AE"/>
    <w:rsid w:val="00A7632E"/>
    <w:rsid w:val="00A769D5"/>
    <w:rsid w:val="00A77DC5"/>
    <w:rsid w:val="00A77FC2"/>
    <w:rsid w:val="00A82A20"/>
    <w:rsid w:val="00A831F9"/>
    <w:rsid w:val="00A83AE6"/>
    <w:rsid w:val="00A83DA7"/>
    <w:rsid w:val="00A84285"/>
    <w:rsid w:val="00A84C7D"/>
    <w:rsid w:val="00A84E4F"/>
    <w:rsid w:val="00A84ECA"/>
    <w:rsid w:val="00A87B5C"/>
    <w:rsid w:val="00A87CA1"/>
    <w:rsid w:val="00A90868"/>
    <w:rsid w:val="00A91D1A"/>
    <w:rsid w:val="00A92756"/>
    <w:rsid w:val="00A9284C"/>
    <w:rsid w:val="00A92AF2"/>
    <w:rsid w:val="00A931B4"/>
    <w:rsid w:val="00A938DF"/>
    <w:rsid w:val="00A944ED"/>
    <w:rsid w:val="00A9592D"/>
    <w:rsid w:val="00A95F63"/>
    <w:rsid w:val="00A975D8"/>
    <w:rsid w:val="00AA0650"/>
    <w:rsid w:val="00AA09EF"/>
    <w:rsid w:val="00AA1F3C"/>
    <w:rsid w:val="00AA2A50"/>
    <w:rsid w:val="00AA3D25"/>
    <w:rsid w:val="00AA40EB"/>
    <w:rsid w:val="00AA488D"/>
    <w:rsid w:val="00AA5761"/>
    <w:rsid w:val="00AA6FF6"/>
    <w:rsid w:val="00AB017A"/>
    <w:rsid w:val="00AB0817"/>
    <w:rsid w:val="00AB1DA0"/>
    <w:rsid w:val="00AB21CA"/>
    <w:rsid w:val="00AB2F51"/>
    <w:rsid w:val="00AB397B"/>
    <w:rsid w:val="00AB46C2"/>
    <w:rsid w:val="00AB599A"/>
    <w:rsid w:val="00AB5B2B"/>
    <w:rsid w:val="00AB6693"/>
    <w:rsid w:val="00AC03F4"/>
    <w:rsid w:val="00AC0511"/>
    <w:rsid w:val="00AC2952"/>
    <w:rsid w:val="00AC5995"/>
    <w:rsid w:val="00AC5E07"/>
    <w:rsid w:val="00AC6D69"/>
    <w:rsid w:val="00AC73BE"/>
    <w:rsid w:val="00AC7CEC"/>
    <w:rsid w:val="00AD05F6"/>
    <w:rsid w:val="00AD0848"/>
    <w:rsid w:val="00AD08E9"/>
    <w:rsid w:val="00AD0BDF"/>
    <w:rsid w:val="00AD11D0"/>
    <w:rsid w:val="00AD17B0"/>
    <w:rsid w:val="00AD18D7"/>
    <w:rsid w:val="00AD1F93"/>
    <w:rsid w:val="00AD221F"/>
    <w:rsid w:val="00AD33BA"/>
    <w:rsid w:val="00AD36EA"/>
    <w:rsid w:val="00AD37AC"/>
    <w:rsid w:val="00AD3B86"/>
    <w:rsid w:val="00AD3CD7"/>
    <w:rsid w:val="00AD4CDA"/>
    <w:rsid w:val="00AD56EA"/>
    <w:rsid w:val="00AD5A4B"/>
    <w:rsid w:val="00AD5E81"/>
    <w:rsid w:val="00AD6B39"/>
    <w:rsid w:val="00AD785D"/>
    <w:rsid w:val="00AD7C0D"/>
    <w:rsid w:val="00AE216D"/>
    <w:rsid w:val="00AE2575"/>
    <w:rsid w:val="00AE26BD"/>
    <w:rsid w:val="00AE4247"/>
    <w:rsid w:val="00AE56A1"/>
    <w:rsid w:val="00AE571F"/>
    <w:rsid w:val="00AE6F55"/>
    <w:rsid w:val="00AE7456"/>
    <w:rsid w:val="00AF01EA"/>
    <w:rsid w:val="00AF0832"/>
    <w:rsid w:val="00AF121F"/>
    <w:rsid w:val="00AF268F"/>
    <w:rsid w:val="00AF2AD7"/>
    <w:rsid w:val="00AF2F01"/>
    <w:rsid w:val="00AF34B2"/>
    <w:rsid w:val="00AF403A"/>
    <w:rsid w:val="00AF457F"/>
    <w:rsid w:val="00AF45B5"/>
    <w:rsid w:val="00AF4770"/>
    <w:rsid w:val="00AF6F99"/>
    <w:rsid w:val="00B001C9"/>
    <w:rsid w:val="00B00D9A"/>
    <w:rsid w:val="00B0107B"/>
    <w:rsid w:val="00B01A71"/>
    <w:rsid w:val="00B01AD4"/>
    <w:rsid w:val="00B02B8E"/>
    <w:rsid w:val="00B03500"/>
    <w:rsid w:val="00B03A64"/>
    <w:rsid w:val="00B043D9"/>
    <w:rsid w:val="00B04573"/>
    <w:rsid w:val="00B04849"/>
    <w:rsid w:val="00B04D5D"/>
    <w:rsid w:val="00B057C7"/>
    <w:rsid w:val="00B05DAC"/>
    <w:rsid w:val="00B067EA"/>
    <w:rsid w:val="00B068C5"/>
    <w:rsid w:val="00B06DB7"/>
    <w:rsid w:val="00B07332"/>
    <w:rsid w:val="00B0768B"/>
    <w:rsid w:val="00B11B33"/>
    <w:rsid w:val="00B11DF7"/>
    <w:rsid w:val="00B12475"/>
    <w:rsid w:val="00B12AF9"/>
    <w:rsid w:val="00B12F2B"/>
    <w:rsid w:val="00B12FE5"/>
    <w:rsid w:val="00B13CC7"/>
    <w:rsid w:val="00B14098"/>
    <w:rsid w:val="00B1414A"/>
    <w:rsid w:val="00B1417E"/>
    <w:rsid w:val="00B14588"/>
    <w:rsid w:val="00B14975"/>
    <w:rsid w:val="00B1590F"/>
    <w:rsid w:val="00B163AD"/>
    <w:rsid w:val="00B163F5"/>
    <w:rsid w:val="00B1656D"/>
    <w:rsid w:val="00B168CE"/>
    <w:rsid w:val="00B16F05"/>
    <w:rsid w:val="00B16F60"/>
    <w:rsid w:val="00B16FDD"/>
    <w:rsid w:val="00B17310"/>
    <w:rsid w:val="00B17466"/>
    <w:rsid w:val="00B176AF"/>
    <w:rsid w:val="00B17743"/>
    <w:rsid w:val="00B17D4B"/>
    <w:rsid w:val="00B17D99"/>
    <w:rsid w:val="00B20182"/>
    <w:rsid w:val="00B203D0"/>
    <w:rsid w:val="00B2047D"/>
    <w:rsid w:val="00B2065C"/>
    <w:rsid w:val="00B20CF5"/>
    <w:rsid w:val="00B21324"/>
    <w:rsid w:val="00B21AE9"/>
    <w:rsid w:val="00B22371"/>
    <w:rsid w:val="00B22A0D"/>
    <w:rsid w:val="00B22B02"/>
    <w:rsid w:val="00B22F25"/>
    <w:rsid w:val="00B230D1"/>
    <w:rsid w:val="00B2505A"/>
    <w:rsid w:val="00B25870"/>
    <w:rsid w:val="00B2698E"/>
    <w:rsid w:val="00B269E5"/>
    <w:rsid w:val="00B301BF"/>
    <w:rsid w:val="00B30F3C"/>
    <w:rsid w:val="00B315C5"/>
    <w:rsid w:val="00B31672"/>
    <w:rsid w:val="00B31A75"/>
    <w:rsid w:val="00B31DC6"/>
    <w:rsid w:val="00B32F3D"/>
    <w:rsid w:val="00B33320"/>
    <w:rsid w:val="00B33575"/>
    <w:rsid w:val="00B3382C"/>
    <w:rsid w:val="00B33BCC"/>
    <w:rsid w:val="00B33DFD"/>
    <w:rsid w:val="00B34E45"/>
    <w:rsid w:val="00B3531E"/>
    <w:rsid w:val="00B37138"/>
    <w:rsid w:val="00B4014B"/>
    <w:rsid w:val="00B40AC9"/>
    <w:rsid w:val="00B41002"/>
    <w:rsid w:val="00B415AA"/>
    <w:rsid w:val="00B41889"/>
    <w:rsid w:val="00B41AC7"/>
    <w:rsid w:val="00B41B50"/>
    <w:rsid w:val="00B421B6"/>
    <w:rsid w:val="00B42A92"/>
    <w:rsid w:val="00B4306E"/>
    <w:rsid w:val="00B454D6"/>
    <w:rsid w:val="00B4554A"/>
    <w:rsid w:val="00B45993"/>
    <w:rsid w:val="00B45B24"/>
    <w:rsid w:val="00B460C3"/>
    <w:rsid w:val="00B461EF"/>
    <w:rsid w:val="00B46779"/>
    <w:rsid w:val="00B46DC9"/>
    <w:rsid w:val="00B46FCB"/>
    <w:rsid w:val="00B473E0"/>
    <w:rsid w:val="00B5170C"/>
    <w:rsid w:val="00B51E93"/>
    <w:rsid w:val="00B52898"/>
    <w:rsid w:val="00B557AF"/>
    <w:rsid w:val="00B564CD"/>
    <w:rsid w:val="00B56AB9"/>
    <w:rsid w:val="00B56CB8"/>
    <w:rsid w:val="00B5741C"/>
    <w:rsid w:val="00B5785E"/>
    <w:rsid w:val="00B60E7B"/>
    <w:rsid w:val="00B62373"/>
    <w:rsid w:val="00B6261D"/>
    <w:rsid w:val="00B62AD3"/>
    <w:rsid w:val="00B62FB4"/>
    <w:rsid w:val="00B63719"/>
    <w:rsid w:val="00B63BD7"/>
    <w:rsid w:val="00B64D58"/>
    <w:rsid w:val="00B64DD9"/>
    <w:rsid w:val="00B6587A"/>
    <w:rsid w:val="00B65F93"/>
    <w:rsid w:val="00B66AB9"/>
    <w:rsid w:val="00B66C1E"/>
    <w:rsid w:val="00B66D02"/>
    <w:rsid w:val="00B705AB"/>
    <w:rsid w:val="00B7063F"/>
    <w:rsid w:val="00B712CC"/>
    <w:rsid w:val="00B71712"/>
    <w:rsid w:val="00B71852"/>
    <w:rsid w:val="00B71E60"/>
    <w:rsid w:val="00B74A6F"/>
    <w:rsid w:val="00B759DD"/>
    <w:rsid w:val="00B76876"/>
    <w:rsid w:val="00B77498"/>
    <w:rsid w:val="00B77B61"/>
    <w:rsid w:val="00B800E1"/>
    <w:rsid w:val="00B8053D"/>
    <w:rsid w:val="00B8087A"/>
    <w:rsid w:val="00B80970"/>
    <w:rsid w:val="00B80B1A"/>
    <w:rsid w:val="00B80F6F"/>
    <w:rsid w:val="00B81473"/>
    <w:rsid w:val="00B81880"/>
    <w:rsid w:val="00B8238B"/>
    <w:rsid w:val="00B82506"/>
    <w:rsid w:val="00B82849"/>
    <w:rsid w:val="00B8313F"/>
    <w:rsid w:val="00B84AC0"/>
    <w:rsid w:val="00B84E17"/>
    <w:rsid w:val="00B85F50"/>
    <w:rsid w:val="00B87332"/>
    <w:rsid w:val="00B9038F"/>
    <w:rsid w:val="00B90554"/>
    <w:rsid w:val="00B92341"/>
    <w:rsid w:val="00B923D5"/>
    <w:rsid w:val="00B92940"/>
    <w:rsid w:val="00B92B66"/>
    <w:rsid w:val="00B9314B"/>
    <w:rsid w:val="00B9418B"/>
    <w:rsid w:val="00B94F21"/>
    <w:rsid w:val="00B9523D"/>
    <w:rsid w:val="00B96AD4"/>
    <w:rsid w:val="00B96E94"/>
    <w:rsid w:val="00BA0604"/>
    <w:rsid w:val="00BA0790"/>
    <w:rsid w:val="00BA1AB0"/>
    <w:rsid w:val="00BA1BA3"/>
    <w:rsid w:val="00BA2000"/>
    <w:rsid w:val="00BA22CC"/>
    <w:rsid w:val="00BA2D41"/>
    <w:rsid w:val="00BA588C"/>
    <w:rsid w:val="00BA76C0"/>
    <w:rsid w:val="00BB0089"/>
    <w:rsid w:val="00BB0158"/>
    <w:rsid w:val="00BB0973"/>
    <w:rsid w:val="00BB0AE4"/>
    <w:rsid w:val="00BB1CAA"/>
    <w:rsid w:val="00BB23FF"/>
    <w:rsid w:val="00BB4B05"/>
    <w:rsid w:val="00BB5021"/>
    <w:rsid w:val="00BB5AA5"/>
    <w:rsid w:val="00BB5BFA"/>
    <w:rsid w:val="00BB6318"/>
    <w:rsid w:val="00BB6957"/>
    <w:rsid w:val="00BB7568"/>
    <w:rsid w:val="00BB766C"/>
    <w:rsid w:val="00BB779C"/>
    <w:rsid w:val="00BB7852"/>
    <w:rsid w:val="00BB7D33"/>
    <w:rsid w:val="00BB7DA0"/>
    <w:rsid w:val="00BC0C77"/>
    <w:rsid w:val="00BC157B"/>
    <w:rsid w:val="00BC1B34"/>
    <w:rsid w:val="00BC1F01"/>
    <w:rsid w:val="00BC2055"/>
    <w:rsid w:val="00BC33A9"/>
    <w:rsid w:val="00BC4746"/>
    <w:rsid w:val="00BC489A"/>
    <w:rsid w:val="00BC5119"/>
    <w:rsid w:val="00BC5323"/>
    <w:rsid w:val="00BC535A"/>
    <w:rsid w:val="00BC648D"/>
    <w:rsid w:val="00BC794F"/>
    <w:rsid w:val="00BC7E36"/>
    <w:rsid w:val="00BD028A"/>
    <w:rsid w:val="00BD07E5"/>
    <w:rsid w:val="00BD0B3B"/>
    <w:rsid w:val="00BD192C"/>
    <w:rsid w:val="00BD1C81"/>
    <w:rsid w:val="00BD305A"/>
    <w:rsid w:val="00BD38C3"/>
    <w:rsid w:val="00BD4C34"/>
    <w:rsid w:val="00BD609B"/>
    <w:rsid w:val="00BD68F9"/>
    <w:rsid w:val="00BD6AF2"/>
    <w:rsid w:val="00BD6FA6"/>
    <w:rsid w:val="00BD792B"/>
    <w:rsid w:val="00BE08BD"/>
    <w:rsid w:val="00BE0AE7"/>
    <w:rsid w:val="00BE0E99"/>
    <w:rsid w:val="00BE1112"/>
    <w:rsid w:val="00BE1E05"/>
    <w:rsid w:val="00BE32C0"/>
    <w:rsid w:val="00BE40D8"/>
    <w:rsid w:val="00BE5203"/>
    <w:rsid w:val="00BE57B9"/>
    <w:rsid w:val="00BE68B0"/>
    <w:rsid w:val="00BE693B"/>
    <w:rsid w:val="00BE6A3B"/>
    <w:rsid w:val="00BE6C57"/>
    <w:rsid w:val="00BE769F"/>
    <w:rsid w:val="00BE7DA4"/>
    <w:rsid w:val="00BF16CC"/>
    <w:rsid w:val="00BF20AE"/>
    <w:rsid w:val="00BF264E"/>
    <w:rsid w:val="00BF32B9"/>
    <w:rsid w:val="00BF34B1"/>
    <w:rsid w:val="00BF409E"/>
    <w:rsid w:val="00BF69CD"/>
    <w:rsid w:val="00BF7749"/>
    <w:rsid w:val="00C0035B"/>
    <w:rsid w:val="00C003D4"/>
    <w:rsid w:val="00C004F2"/>
    <w:rsid w:val="00C00881"/>
    <w:rsid w:val="00C015CE"/>
    <w:rsid w:val="00C02706"/>
    <w:rsid w:val="00C031E9"/>
    <w:rsid w:val="00C03655"/>
    <w:rsid w:val="00C042B9"/>
    <w:rsid w:val="00C04E5F"/>
    <w:rsid w:val="00C0661D"/>
    <w:rsid w:val="00C06F16"/>
    <w:rsid w:val="00C07072"/>
    <w:rsid w:val="00C076CA"/>
    <w:rsid w:val="00C079FC"/>
    <w:rsid w:val="00C1117C"/>
    <w:rsid w:val="00C112F7"/>
    <w:rsid w:val="00C127D4"/>
    <w:rsid w:val="00C12E98"/>
    <w:rsid w:val="00C14063"/>
    <w:rsid w:val="00C14D1B"/>
    <w:rsid w:val="00C1547F"/>
    <w:rsid w:val="00C15932"/>
    <w:rsid w:val="00C16541"/>
    <w:rsid w:val="00C1660A"/>
    <w:rsid w:val="00C16BEF"/>
    <w:rsid w:val="00C16DA8"/>
    <w:rsid w:val="00C16DF6"/>
    <w:rsid w:val="00C20138"/>
    <w:rsid w:val="00C201AD"/>
    <w:rsid w:val="00C2094C"/>
    <w:rsid w:val="00C210EA"/>
    <w:rsid w:val="00C21701"/>
    <w:rsid w:val="00C218D5"/>
    <w:rsid w:val="00C21EF4"/>
    <w:rsid w:val="00C22582"/>
    <w:rsid w:val="00C24298"/>
    <w:rsid w:val="00C24D5A"/>
    <w:rsid w:val="00C25035"/>
    <w:rsid w:val="00C2531E"/>
    <w:rsid w:val="00C2610A"/>
    <w:rsid w:val="00C2639C"/>
    <w:rsid w:val="00C27271"/>
    <w:rsid w:val="00C30EDD"/>
    <w:rsid w:val="00C3109A"/>
    <w:rsid w:val="00C328CA"/>
    <w:rsid w:val="00C33483"/>
    <w:rsid w:val="00C335E0"/>
    <w:rsid w:val="00C345C0"/>
    <w:rsid w:val="00C35D53"/>
    <w:rsid w:val="00C36CC6"/>
    <w:rsid w:val="00C36DC9"/>
    <w:rsid w:val="00C37DD9"/>
    <w:rsid w:val="00C403D1"/>
    <w:rsid w:val="00C40691"/>
    <w:rsid w:val="00C447AE"/>
    <w:rsid w:val="00C448F2"/>
    <w:rsid w:val="00C44AAF"/>
    <w:rsid w:val="00C4529F"/>
    <w:rsid w:val="00C4539A"/>
    <w:rsid w:val="00C45BFA"/>
    <w:rsid w:val="00C45E91"/>
    <w:rsid w:val="00C46E91"/>
    <w:rsid w:val="00C47E74"/>
    <w:rsid w:val="00C509FC"/>
    <w:rsid w:val="00C51079"/>
    <w:rsid w:val="00C5130C"/>
    <w:rsid w:val="00C517AB"/>
    <w:rsid w:val="00C529A3"/>
    <w:rsid w:val="00C53550"/>
    <w:rsid w:val="00C5459F"/>
    <w:rsid w:val="00C552AC"/>
    <w:rsid w:val="00C5660F"/>
    <w:rsid w:val="00C567F3"/>
    <w:rsid w:val="00C57525"/>
    <w:rsid w:val="00C57912"/>
    <w:rsid w:val="00C602D5"/>
    <w:rsid w:val="00C60EBE"/>
    <w:rsid w:val="00C60F1B"/>
    <w:rsid w:val="00C61462"/>
    <w:rsid w:val="00C62681"/>
    <w:rsid w:val="00C628CE"/>
    <w:rsid w:val="00C6303E"/>
    <w:rsid w:val="00C63092"/>
    <w:rsid w:val="00C6334B"/>
    <w:rsid w:val="00C63B46"/>
    <w:rsid w:val="00C64014"/>
    <w:rsid w:val="00C644B8"/>
    <w:rsid w:val="00C65046"/>
    <w:rsid w:val="00C6611E"/>
    <w:rsid w:val="00C66457"/>
    <w:rsid w:val="00C6787F"/>
    <w:rsid w:val="00C67B16"/>
    <w:rsid w:val="00C67D54"/>
    <w:rsid w:val="00C70821"/>
    <w:rsid w:val="00C70F53"/>
    <w:rsid w:val="00C72584"/>
    <w:rsid w:val="00C72870"/>
    <w:rsid w:val="00C73014"/>
    <w:rsid w:val="00C732FB"/>
    <w:rsid w:val="00C739E1"/>
    <w:rsid w:val="00C73E65"/>
    <w:rsid w:val="00C7409B"/>
    <w:rsid w:val="00C74BEF"/>
    <w:rsid w:val="00C75595"/>
    <w:rsid w:val="00C76FE3"/>
    <w:rsid w:val="00C77257"/>
    <w:rsid w:val="00C80697"/>
    <w:rsid w:val="00C815DD"/>
    <w:rsid w:val="00C81930"/>
    <w:rsid w:val="00C81CCB"/>
    <w:rsid w:val="00C82CB7"/>
    <w:rsid w:val="00C82DB0"/>
    <w:rsid w:val="00C82E8A"/>
    <w:rsid w:val="00C832A0"/>
    <w:rsid w:val="00C839ED"/>
    <w:rsid w:val="00C84258"/>
    <w:rsid w:val="00C859E8"/>
    <w:rsid w:val="00C863EE"/>
    <w:rsid w:val="00C8691B"/>
    <w:rsid w:val="00C9036C"/>
    <w:rsid w:val="00C909C6"/>
    <w:rsid w:val="00C910C3"/>
    <w:rsid w:val="00C914E5"/>
    <w:rsid w:val="00C9168D"/>
    <w:rsid w:val="00C927AC"/>
    <w:rsid w:val="00C92903"/>
    <w:rsid w:val="00C949E0"/>
    <w:rsid w:val="00C94F8A"/>
    <w:rsid w:val="00C953EB"/>
    <w:rsid w:val="00C955BA"/>
    <w:rsid w:val="00C958C5"/>
    <w:rsid w:val="00C95E9C"/>
    <w:rsid w:val="00C961FF"/>
    <w:rsid w:val="00C97B54"/>
    <w:rsid w:val="00CA0F99"/>
    <w:rsid w:val="00CA1F9A"/>
    <w:rsid w:val="00CA29C6"/>
    <w:rsid w:val="00CA2BDD"/>
    <w:rsid w:val="00CA30C9"/>
    <w:rsid w:val="00CA3365"/>
    <w:rsid w:val="00CA35FC"/>
    <w:rsid w:val="00CA3EE7"/>
    <w:rsid w:val="00CA53B8"/>
    <w:rsid w:val="00CA5D1C"/>
    <w:rsid w:val="00CA63D3"/>
    <w:rsid w:val="00CA7937"/>
    <w:rsid w:val="00CB08A3"/>
    <w:rsid w:val="00CB0BA4"/>
    <w:rsid w:val="00CB0BE1"/>
    <w:rsid w:val="00CB0C7E"/>
    <w:rsid w:val="00CB1DD0"/>
    <w:rsid w:val="00CB1FC5"/>
    <w:rsid w:val="00CB2DF9"/>
    <w:rsid w:val="00CB2E45"/>
    <w:rsid w:val="00CB3270"/>
    <w:rsid w:val="00CB32E3"/>
    <w:rsid w:val="00CB418F"/>
    <w:rsid w:val="00CB46AF"/>
    <w:rsid w:val="00CB5C4C"/>
    <w:rsid w:val="00CB60FC"/>
    <w:rsid w:val="00CC029D"/>
    <w:rsid w:val="00CC03C7"/>
    <w:rsid w:val="00CC0904"/>
    <w:rsid w:val="00CC1103"/>
    <w:rsid w:val="00CC1368"/>
    <w:rsid w:val="00CC208E"/>
    <w:rsid w:val="00CC23E7"/>
    <w:rsid w:val="00CC252C"/>
    <w:rsid w:val="00CC2852"/>
    <w:rsid w:val="00CC3A60"/>
    <w:rsid w:val="00CC3CB5"/>
    <w:rsid w:val="00CC5147"/>
    <w:rsid w:val="00CC5CBB"/>
    <w:rsid w:val="00CC7683"/>
    <w:rsid w:val="00CC79D8"/>
    <w:rsid w:val="00CC7ADA"/>
    <w:rsid w:val="00CC7ECE"/>
    <w:rsid w:val="00CD009C"/>
    <w:rsid w:val="00CD03FF"/>
    <w:rsid w:val="00CD05D2"/>
    <w:rsid w:val="00CD062A"/>
    <w:rsid w:val="00CD0ADA"/>
    <w:rsid w:val="00CD0F96"/>
    <w:rsid w:val="00CD163F"/>
    <w:rsid w:val="00CD1685"/>
    <w:rsid w:val="00CD1785"/>
    <w:rsid w:val="00CD1BC5"/>
    <w:rsid w:val="00CD27C8"/>
    <w:rsid w:val="00CD2C50"/>
    <w:rsid w:val="00CD3222"/>
    <w:rsid w:val="00CD4648"/>
    <w:rsid w:val="00CD55B1"/>
    <w:rsid w:val="00CD5760"/>
    <w:rsid w:val="00CD5EF8"/>
    <w:rsid w:val="00CD609E"/>
    <w:rsid w:val="00CD67E5"/>
    <w:rsid w:val="00CD78F9"/>
    <w:rsid w:val="00CD7B72"/>
    <w:rsid w:val="00CE034B"/>
    <w:rsid w:val="00CE0799"/>
    <w:rsid w:val="00CE0AC3"/>
    <w:rsid w:val="00CE1387"/>
    <w:rsid w:val="00CE31B1"/>
    <w:rsid w:val="00CE4131"/>
    <w:rsid w:val="00CE5258"/>
    <w:rsid w:val="00CE5B6A"/>
    <w:rsid w:val="00CE5DBF"/>
    <w:rsid w:val="00CE61DB"/>
    <w:rsid w:val="00CE625A"/>
    <w:rsid w:val="00CE70F8"/>
    <w:rsid w:val="00CE73DD"/>
    <w:rsid w:val="00CE7750"/>
    <w:rsid w:val="00CF00D9"/>
    <w:rsid w:val="00CF2A9E"/>
    <w:rsid w:val="00CF3C19"/>
    <w:rsid w:val="00CF4D28"/>
    <w:rsid w:val="00CF7353"/>
    <w:rsid w:val="00CF781C"/>
    <w:rsid w:val="00CF7B07"/>
    <w:rsid w:val="00D00097"/>
    <w:rsid w:val="00D000C3"/>
    <w:rsid w:val="00D005CD"/>
    <w:rsid w:val="00D01D4A"/>
    <w:rsid w:val="00D020FA"/>
    <w:rsid w:val="00D02548"/>
    <w:rsid w:val="00D038F7"/>
    <w:rsid w:val="00D05087"/>
    <w:rsid w:val="00D05EA5"/>
    <w:rsid w:val="00D0609D"/>
    <w:rsid w:val="00D06C0F"/>
    <w:rsid w:val="00D06CA3"/>
    <w:rsid w:val="00D07159"/>
    <w:rsid w:val="00D100C4"/>
    <w:rsid w:val="00D11D8B"/>
    <w:rsid w:val="00D123D5"/>
    <w:rsid w:val="00D12C95"/>
    <w:rsid w:val="00D131B5"/>
    <w:rsid w:val="00D134B2"/>
    <w:rsid w:val="00D1380C"/>
    <w:rsid w:val="00D13C13"/>
    <w:rsid w:val="00D1438C"/>
    <w:rsid w:val="00D144DB"/>
    <w:rsid w:val="00D15294"/>
    <w:rsid w:val="00D16B40"/>
    <w:rsid w:val="00D16E9B"/>
    <w:rsid w:val="00D16EB1"/>
    <w:rsid w:val="00D173FF"/>
    <w:rsid w:val="00D21EBB"/>
    <w:rsid w:val="00D238BA"/>
    <w:rsid w:val="00D24254"/>
    <w:rsid w:val="00D24AE4"/>
    <w:rsid w:val="00D24FBE"/>
    <w:rsid w:val="00D26BC6"/>
    <w:rsid w:val="00D272E5"/>
    <w:rsid w:val="00D3039A"/>
    <w:rsid w:val="00D30728"/>
    <w:rsid w:val="00D3189D"/>
    <w:rsid w:val="00D31C14"/>
    <w:rsid w:val="00D33515"/>
    <w:rsid w:val="00D33DF1"/>
    <w:rsid w:val="00D33ED3"/>
    <w:rsid w:val="00D340E2"/>
    <w:rsid w:val="00D343A7"/>
    <w:rsid w:val="00D34B69"/>
    <w:rsid w:val="00D35556"/>
    <w:rsid w:val="00D355BB"/>
    <w:rsid w:val="00D3590D"/>
    <w:rsid w:val="00D36A74"/>
    <w:rsid w:val="00D37166"/>
    <w:rsid w:val="00D408B6"/>
    <w:rsid w:val="00D40A44"/>
    <w:rsid w:val="00D40DCE"/>
    <w:rsid w:val="00D41AEA"/>
    <w:rsid w:val="00D42FCD"/>
    <w:rsid w:val="00D44D1E"/>
    <w:rsid w:val="00D4509C"/>
    <w:rsid w:val="00D4530F"/>
    <w:rsid w:val="00D45C5E"/>
    <w:rsid w:val="00D467FB"/>
    <w:rsid w:val="00D479C6"/>
    <w:rsid w:val="00D51C7A"/>
    <w:rsid w:val="00D520BC"/>
    <w:rsid w:val="00D5337C"/>
    <w:rsid w:val="00D53B0F"/>
    <w:rsid w:val="00D5416A"/>
    <w:rsid w:val="00D54210"/>
    <w:rsid w:val="00D545F7"/>
    <w:rsid w:val="00D56108"/>
    <w:rsid w:val="00D5631E"/>
    <w:rsid w:val="00D566B1"/>
    <w:rsid w:val="00D56729"/>
    <w:rsid w:val="00D56778"/>
    <w:rsid w:val="00D567A6"/>
    <w:rsid w:val="00D56ED4"/>
    <w:rsid w:val="00D57A3C"/>
    <w:rsid w:val="00D57AD4"/>
    <w:rsid w:val="00D60136"/>
    <w:rsid w:val="00D60799"/>
    <w:rsid w:val="00D62694"/>
    <w:rsid w:val="00D62A8C"/>
    <w:rsid w:val="00D63103"/>
    <w:rsid w:val="00D64DED"/>
    <w:rsid w:val="00D65311"/>
    <w:rsid w:val="00D6659E"/>
    <w:rsid w:val="00D66D93"/>
    <w:rsid w:val="00D70713"/>
    <w:rsid w:val="00D70F3F"/>
    <w:rsid w:val="00D728B7"/>
    <w:rsid w:val="00D74061"/>
    <w:rsid w:val="00D75C73"/>
    <w:rsid w:val="00D80EB3"/>
    <w:rsid w:val="00D811F3"/>
    <w:rsid w:val="00D812C5"/>
    <w:rsid w:val="00D812D5"/>
    <w:rsid w:val="00D81950"/>
    <w:rsid w:val="00D81D93"/>
    <w:rsid w:val="00D8249D"/>
    <w:rsid w:val="00D8283A"/>
    <w:rsid w:val="00D828EF"/>
    <w:rsid w:val="00D82AC9"/>
    <w:rsid w:val="00D83955"/>
    <w:rsid w:val="00D83CA0"/>
    <w:rsid w:val="00D84258"/>
    <w:rsid w:val="00D84484"/>
    <w:rsid w:val="00D84F88"/>
    <w:rsid w:val="00D85342"/>
    <w:rsid w:val="00D85387"/>
    <w:rsid w:val="00D85830"/>
    <w:rsid w:val="00D864E8"/>
    <w:rsid w:val="00D86819"/>
    <w:rsid w:val="00D869DA"/>
    <w:rsid w:val="00D87AB0"/>
    <w:rsid w:val="00D87AB3"/>
    <w:rsid w:val="00D87BF1"/>
    <w:rsid w:val="00D9091B"/>
    <w:rsid w:val="00D90A6C"/>
    <w:rsid w:val="00D90C3E"/>
    <w:rsid w:val="00D928EC"/>
    <w:rsid w:val="00D932D9"/>
    <w:rsid w:val="00D93AB3"/>
    <w:rsid w:val="00D941CB"/>
    <w:rsid w:val="00D9498E"/>
    <w:rsid w:val="00D95196"/>
    <w:rsid w:val="00D95A7D"/>
    <w:rsid w:val="00D960A0"/>
    <w:rsid w:val="00D96797"/>
    <w:rsid w:val="00D96912"/>
    <w:rsid w:val="00D96C49"/>
    <w:rsid w:val="00D977A6"/>
    <w:rsid w:val="00DA0559"/>
    <w:rsid w:val="00DA1549"/>
    <w:rsid w:val="00DA1E72"/>
    <w:rsid w:val="00DA3514"/>
    <w:rsid w:val="00DA3ECC"/>
    <w:rsid w:val="00DA4236"/>
    <w:rsid w:val="00DA4859"/>
    <w:rsid w:val="00DA60D4"/>
    <w:rsid w:val="00DA6FED"/>
    <w:rsid w:val="00DA70BB"/>
    <w:rsid w:val="00DA75E2"/>
    <w:rsid w:val="00DA7CD2"/>
    <w:rsid w:val="00DB0AC5"/>
    <w:rsid w:val="00DB0F65"/>
    <w:rsid w:val="00DB1024"/>
    <w:rsid w:val="00DB14BB"/>
    <w:rsid w:val="00DB154C"/>
    <w:rsid w:val="00DB1959"/>
    <w:rsid w:val="00DB29AD"/>
    <w:rsid w:val="00DB3C9F"/>
    <w:rsid w:val="00DB459C"/>
    <w:rsid w:val="00DB4855"/>
    <w:rsid w:val="00DB4919"/>
    <w:rsid w:val="00DB55C6"/>
    <w:rsid w:val="00DB5B60"/>
    <w:rsid w:val="00DB64EB"/>
    <w:rsid w:val="00DC01B1"/>
    <w:rsid w:val="00DC02EA"/>
    <w:rsid w:val="00DC046A"/>
    <w:rsid w:val="00DC08C4"/>
    <w:rsid w:val="00DC0E3F"/>
    <w:rsid w:val="00DC1015"/>
    <w:rsid w:val="00DC24B5"/>
    <w:rsid w:val="00DC25F3"/>
    <w:rsid w:val="00DC395E"/>
    <w:rsid w:val="00DC3B68"/>
    <w:rsid w:val="00DC3CF0"/>
    <w:rsid w:val="00DC41AD"/>
    <w:rsid w:val="00DC48B4"/>
    <w:rsid w:val="00DC4E65"/>
    <w:rsid w:val="00DC56C7"/>
    <w:rsid w:val="00DC5F0B"/>
    <w:rsid w:val="00DC61B9"/>
    <w:rsid w:val="00DC790D"/>
    <w:rsid w:val="00DC7AEF"/>
    <w:rsid w:val="00DD0491"/>
    <w:rsid w:val="00DD0F9A"/>
    <w:rsid w:val="00DD1A4F"/>
    <w:rsid w:val="00DD28DB"/>
    <w:rsid w:val="00DD6AD0"/>
    <w:rsid w:val="00DE1381"/>
    <w:rsid w:val="00DE15C4"/>
    <w:rsid w:val="00DE2091"/>
    <w:rsid w:val="00DE2C04"/>
    <w:rsid w:val="00DE313F"/>
    <w:rsid w:val="00DE3B16"/>
    <w:rsid w:val="00DE3F3B"/>
    <w:rsid w:val="00DE4271"/>
    <w:rsid w:val="00DE4736"/>
    <w:rsid w:val="00DE4CE3"/>
    <w:rsid w:val="00DE5272"/>
    <w:rsid w:val="00DE5988"/>
    <w:rsid w:val="00DE5F32"/>
    <w:rsid w:val="00DE5FF7"/>
    <w:rsid w:val="00DE682F"/>
    <w:rsid w:val="00DE7165"/>
    <w:rsid w:val="00DF068C"/>
    <w:rsid w:val="00DF15AA"/>
    <w:rsid w:val="00DF176E"/>
    <w:rsid w:val="00DF1820"/>
    <w:rsid w:val="00DF201C"/>
    <w:rsid w:val="00DF357D"/>
    <w:rsid w:val="00DF35CF"/>
    <w:rsid w:val="00DF461C"/>
    <w:rsid w:val="00DF5FAF"/>
    <w:rsid w:val="00DF655E"/>
    <w:rsid w:val="00DF65A3"/>
    <w:rsid w:val="00DF6959"/>
    <w:rsid w:val="00DF6B94"/>
    <w:rsid w:val="00DF6C3A"/>
    <w:rsid w:val="00DF7326"/>
    <w:rsid w:val="00DF7589"/>
    <w:rsid w:val="00DF7696"/>
    <w:rsid w:val="00DF76D6"/>
    <w:rsid w:val="00E0001E"/>
    <w:rsid w:val="00E00405"/>
    <w:rsid w:val="00E0097D"/>
    <w:rsid w:val="00E01115"/>
    <w:rsid w:val="00E0120E"/>
    <w:rsid w:val="00E01B79"/>
    <w:rsid w:val="00E02635"/>
    <w:rsid w:val="00E02F4F"/>
    <w:rsid w:val="00E03F1E"/>
    <w:rsid w:val="00E03FE3"/>
    <w:rsid w:val="00E0487D"/>
    <w:rsid w:val="00E057C6"/>
    <w:rsid w:val="00E05AEF"/>
    <w:rsid w:val="00E05B18"/>
    <w:rsid w:val="00E0660F"/>
    <w:rsid w:val="00E068A3"/>
    <w:rsid w:val="00E10033"/>
    <w:rsid w:val="00E10AA7"/>
    <w:rsid w:val="00E10FEE"/>
    <w:rsid w:val="00E11305"/>
    <w:rsid w:val="00E12AFA"/>
    <w:rsid w:val="00E12BBA"/>
    <w:rsid w:val="00E13932"/>
    <w:rsid w:val="00E14400"/>
    <w:rsid w:val="00E149BD"/>
    <w:rsid w:val="00E1649D"/>
    <w:rsid w:val="00E172DB"/>
    <w:rsid w:val="00E174E3"/>
    <w:rsid w:val="00E1772A"/>
    <w:rsid w:val="00E178E3"/>
    <w:rsid w:val="00E2000C"/>
    <w:rsid w:val="00E2024D"/>
    <w:rsid w:val="00E202CF"/>
    <w:rsid w:val="00E20A0E"/>
    <w:rsid w:val="00E20BE2"/>
    <w:rsid w:val="00E21337"/>
    <w:rsid w:val="00E216E7"/>
    <w:rsid w:val="00E21A58"/>
    <w:rsid w:val="00E22756"/>
    <w:rsid w:val="00E22D28"/>
    <w:rsid w:val="00E24EE8"/>
    <w:rsid w:val="00E24F23"/>
    <w:rsid w:val="00E252AC"/>
    <w:rsid w:val="00E25C23"/>
    <w:rsid w:val="00E26AB4"/>
    <w:rsid w:val="00E270E3"/>
    <w:rsid w:val="00E27968"/>
    <w:rsid w:val="00E27AEF"/>
    <w:rsid w:val="00E300F3"/>
    <w:rsid w:val="00E304C3"/>
    <w:rsid w:val="00E30C33"/>
    <w:rsid w:val="00E327F6"/>
    <w:rsid w:val="00E329FD"/>
    <w:rsid w:val="00E33167"/>
    <w:rsid w:val="00E33378"/>
    <w:rsid w:val="00E33600"/>
    <w:rsid w:val="00E33A71"/>
    <w:rsid w:val="00E33D77"/>
    <w:rsid w:val="00E34695"/>
    <w:rsid w:val="00E35382"/>
    <w:rsid w:val="00E365ED"/>
    <w:rsid w:val="00E36FAA"/>
    <w:rsid w:val="00E3722D"/>
    <w:rsid w:val="00E3749B"/>
    <w:rsid w:val="00E4193B"/>
    <w:rsid w:val="00E41F32"/>
    <w:rsid w:val="00E42A3B"/>
    <w:rsid w:val="00E43BB1"/>
    <w:rsid w:val="00E457A5"/>
    <w:rsid w:val="00E47338"/>
    <w:rsid w:val="00E47679"/>
    <w:rsid w:val="00E477F6"/>
    <w:rsid w:val="00E510DF"/>
    <w:rsid w:val="00E51657"/>
    <w:rsid w:val="00E51E0B"/>
    <w:rsid w:val="00E52233"/>
    <w:rsid w:val="00E525A1"/>
    <w:rsid w:val="00E53822"/>
    <w:rsid w:val="00E53B08"/>
    <w:rsid w:val="00E53B78"/>
    <w:rsid w:val="00E54627"/>
    <w:rsid w:val="00E54768"/>
    <w:rsid w:val="00E54AB2"/>
    <w:rsid w:val="00E54E96"/>
    <w:rsid w:val="00E552DC"/>
    <w:rsid w:val="00E56249"/>
    <w:rsid w:val="00E570E4"/>
    <w:rsid w:val="00E606F5"/>
    <w:rsid w:val="00E60BF2"/>
    <w:rsid w:val="00E617F7"/>
    <w:rsid w:val="00E61CAF"/>
    <w:rsid w:val="00E633E1"/>
    <w:rsid w:val="00E640F8"/>
    <w:rsid w:val="00E64876"/>
    <w:rsid w:val="00E648EB"/>
    <w:rsid w:val="00E64BF6"/>
    <w:rsid w:val="00E67614"/>
    <w:rsid w:val="00E676FC"/>
    <w:rsid w:val="00E67E6B"/>
    <w:rsid w:val="00E7030D"/>
    <w:rsid w:val="00E712A8"/>
    <w:rsid w:val="00E72B42"/>
    <w:rsid w:val="00E7354F"/>
    <w:rsid w:val="00E73B9A"/>
    <w:rsid w:val="00E74218"/>
    <w:rsid w:val="00E74275"/>
    <w:rsid w:val="00E76604"/>
    <w:rsid w:val="00E767E0"/>
    <w:rsid w:val="00E778C2"/>
    <w:rsid w:val="00E77A3C"/>
    <w:rsid w:val="00E80493"/>
    <w:rsid w:val="00E808C8"/>
    <w:rsid w:val="00E81033"/>
    <w:rsid w:val="00E8175B"/>
    <w:rsid w:val="00E82F3C"/>
    <w:rsid w:val="00E846D4"/>
    <w:rsid w:val="00E86270"/>
    <w:rsid w:val="00E867BB"/>
    <w:rsid w:val="00E86DFF"/>
    <w:rsid w:val="00E871D0"/>
    <w:rsid w:val="00E8799A"/>
    <w:rsid w:val="00E904E5"/>
    <w:rsid w:val="00E906D2"/>
    <w:rsid w:val="00E9093D"/>
    <w:rsid w:val="00E90F98"/>
    <w:rsid w:val="00E918D8"/>
    <w:rsid w:val="00E92E91"/>
    <w:rsid w:val="00E93163"/>
    <w:rsid w:val="00E9339A"/>
    <w:rsid w:val="00E943ED"/>
    <w:rsid w:val="00E948A8"/>
    <w:rsid w:val="00E949B1"/>
    <w:rsid w:val="00E95787"/>
    <w:rsid w:val="00E95812"/>
    <w:rsid w:val="00E96CAB"/>
    <w:rsid w:val="00E97A84"/>
    <w:rsid w:val="00EA0B2D"/>
    <w:rsid w:val="00EA2D74"/>
    <w:rsid w:val="00EA3522"/>
    <w:rsid w:val="00EA41A8"/>
    <w:rsid w:val="00EA438C"/>
    <w:rsid w:val="00EA4C61"/>
    <w:rsid w:val="00EA53AF"/>
    <w:rsid w:val="00EA6EFF"/>
    <w:rsid w:val="00EA7C7F"/>
    <w:rsid w:val="00EB07CB"/>
    <w:rsid w:val="00EB089B"/>
    <w:rsid w:val="00EB27BD"/>
    <w:rsid w:val="00EB2FC2"/>
    <w:rsid w:val="00EB3391"/>
    <w:rsid w:val="00EB3B3D"/>
    <w:rsid w:val="00EB4553"/>
    <w:rsid w:val="00EB7EDD"/>
    <w:rsid w:val="00EC047F"/>
    <w:rsid w:val="00EC0973"/>
    <w:rsid w:val="00EC265D"/>
    <w:rsid w:val="00EC3B9E"/>
    <w:rsid w:val="00EC3C5F"/>
    <w:rsid w:val="00EC4392"/>
    <w:rsid w:val="00EC45F7"/>
    <w:rsid w:val="00EC4D60"/>
    <w:rsid w:val="00EC4EED"/>
    <w:rsid w:val="00EC5DAB"/>
    <w:rsid w:val="00EC685D"/>
    <w:rsid w:val="00EC7782"/>
    <w:rsid w:val="00EC798A"/>
    <w:rsid w:val="00ED124D"/>
    <w:rsid w:val="00ED1A9B"/>
    <w:rsid w:val="00ED1E11"/>
    <w:rsid w:val="00ED2F81"/>
    <w:rsid w:val="00ED39A3"/>
    <w:rsid w:val="00ED3B65"/>
    <w:rsid w:val="00ED47B8"/>
    <w:rsid w:val="00ED49F2"/>
    <w:rsid w:val="00ED5074"/>
    <w:rsid w:val="00ED53E2"/>
    <w:rsid w:val="00ED6742"/>
    <w:rsid w:val="00ED6F94"/>
    <w:rsid w:val="00EE1367"/>
    <w:rsid w:val="00EE13AE"/>
    <w:rsid w:val="00EE1CD4"/>
    <w:rsid w:val="00EE32F1"/>
    <w:rsid w:val="00EE36F0"/>
    <w:rsid w:val="00EE38EB"/>
    <w:rsid w:val="00EE39EC"/>
    <w:rsid w:val="00EE4879"/>
    <w:rsid w:val="00EE5BCE"/>
    <w:rsid w:val="00EE617D"/>
    <w:rsid w:val="00EE7B74"/>
    <w:rsid w:val="00EE7BBD"/>
    <w:rsid w:val="00EF03EC"/>
    <w:rsid w:val="00EF053E"/>
    <w:rsid w:val="00EF0E97"/>
    <w:rsid w:val="00EF1160"/>
    <w:rsid w:val="00EF14DF"/>
    <w:rsid w:val="00EF17AA"/>
    <w:rsid w:val="00EF1965"/>
    <w:rsid w:val="00EF19B9"/>
    <w:rsid w:val="00EF1C07"/>
    <w:rsid w:val="00EF2069"/>
    <w:rsid w:val="00EF2200"/>
    <w:rsid w:val="00EF2310"/>
    <w:rsid w:val="00EF42A8"/>
    <w:rsid w:val="00EF4330"/>
    <w:rsid w:val="00EF447A"/>
    <w:rsid w:val="00EF46C3"/>
    <w:rsid w:val="00EF6485"/>
    <w:rsid w:val="00EF6EDE"/>
    <w:rsid w:val="00EF78C9"/>
    <w:rsid w:val="00F00109"/>
    <w:rsid w:val="00F01143"/>
    <w:rsid w:val="00F013E0"/>
    <w:rsid w:val="00F017A2"/>
    <w:rsid w:val="00F01CC6"/>
    <w:rsid w:val="00F01F77"/>
    <w:rsid w:val="00F02A88"/>
    <w:rsid w:val="00F02F4F"/>
    <w:rsid w:val="00F032AD"/>
    <w:rsid w:val="00F03548"/>
    <w:rsid w:val="00F040FD"/>
    <w:rsid w:val="00F05868"/>
    <w:rsid w:val="00F06DCF"/>
    <w:rsid w:val="00F109A3"/>
    <w:rsid w:val="00F11386"/>
    <w:rsid w:val="00F12E8D"/>
    <w:rsid w:val="00F13020"/>
    <w:rsid w:val="00F134B9"/>
    <w:rsid w:val="00F13A37"/>
    <w:rsid w:val="00F15AFD"/>
    <w:rsid w:val="00F15EF9"/>
    <w:rsid w:val="00F1627E"/>
    <w:rsid w:val="00F16308"/>
    <w:rsid w:val="00F16619"/>
    <w:rsid w:val="00F16C01"/>
    <w:rsid w:val="00F1727E"/>
    <w:rsid w:val="00F17AA3"/>
    <w:rsid w:val="00F20125"/>
    <w:rsid w:val="00F20F63"/>
    <w:rsid w:val="00F22820"/>
    <w:rsid w:val="00F22B30"/>
    <w:rsid w:val="00F22C92"/>
    <w:rsid w:val="00F23BEA"/>
    <w:rsid w:val="00F23CB1"/>
    <w:rsid w:val="00F23D7E"/>
    <w:rsid w:val="00F2621A"/>
    <w:rsid w:val="00F26473"/>
    <w:rsid w:val="00F319A2"/>
    <w:rsid w:val="00F332A7"/>
    <w:rsid w:val="00F333A6"/>
    <w:rsid w:val="00F33B2C"/>
    <w:rsid w:val="00F3422E"/>
    <w:rsid w:val="00F34A30"/>
    <w:rsid w:val="00F34D06"/>
    <w:rsid w:val="00F34F64"/>
    <w:rsid w:val="00F35E23"/>
    <w:rsid w:val="00F35FC8"/>
    <w:rsid w:val="00F364CE"/>
    <w:rsid w:val="00F36B54"/>
    <w:rsid w:val="00F36F72"/>
    <w:rsid w:val="00F429C6"/>
    <w:rsid w:val="00F439D5"/>
    <w:rsid w:val="00F4458E"/>
    <w:rsid w:val="00F45822"/>
    <w:rsid w:val="00F45FF6"/>
    <w:rsid w:val="00F46613"/>
    <w:rsid w:val="00F46A0D"/>
    <w:rsid w:val="00F471F9"/>
    <w:rsid w:val="00F4744B"/>
    <w:rsid w:val="00F47755"/>
    <w:rsid w:val="00F47BF6"/>
    <w:rsid w:val="00F503ED"/>
    <w:rsid w:val="00F512D9"/>
    <w:rsid w:val="00F51C29"/>
    <w:rsid w:val="00F5347F"/>
    <w:rsid w:val="00F53BCC"/>
    <w:rsid w:val="00F54B3F"/>
    <w:rsid w:val="00F55883"/>
    <w:rsid w:val="00F558BC"/>
    <w:rsid w:val="00F576A4"/>
    <w:rsid w:val="00F57D73"/>
    <w:rsid w:val="00F61729"/>
    <w:rsid w:val="00F624E6"/>
    <w:rsid w:val="00F625E9"/>
    <w:rsid w:val="00F62DBB"/>
    <w:rsid w:val="00F63241"/>
    <w:rsid w:val="00F637A0"/>
    <w:rsid w:val="00F63B08"/>
    <w:rsid w:val="00F63C6A"/>
    <w:rsid w:val="00F648FF"/>
    <w:rsid w:val="00F6495A"/>
    <w:rsid w:val="00F65091"/>
    <w:rsid w:val="00F65C0C"/>
    <w:rsid w:val="00F66310"/>
    <w:rsid w:val="00F66BA8"/>
    <w:rsid w:val="00F6756F"/>
    <w:rsid w:val="00F67A31"/>
    <w:rsid w:val="00F70047"/>
    <w:rsid w:val="00F702C8"/>
    <w:rsid w:val="00F70B6E"/>
    <w:rsid w:val="00F71CA4"/>
    <w:rsid w:val="00F720F8"/>
    <w:rsid w:val="00F722DC"/>
    <w:rsid w:val="00F737C8"/>
    <w:rsid w:val="00F73B6E"/>
    <w:rsid w:val="00F73D28"/>
    <w:rsid w:val="00F73DAC"/>
    <w:rsid w:val="00F7449E"/>
    <w:rsid w:val="00F748C3"/>
    <w:rsid w:val="00F753FF"/>
    <w:rsid w:val="00F75E30"/>
    <w:rsid w:val="00F76067"/>
    <w:rsid w:val="00F763BF"/>
    <w:rsid w:val="00F76AB9"/>
    <w:rsid w:val="00F77806"/>
    <w:rsid w:val="00F77ECD"/>
    <w:rsid w:val="00F8104F"/>
    <w:rsid w:val="00F81775"/>
    <w:rsid w:val="00F82377"/>
    <w:rsid w:val="00F82EE1"/>
    <w:rsid w:val="00F83E9F"/>
    <w:rsid w:val="00F85738"/>
    <w:rsid w:val="00F85844"/>
    <w:rsid w:val="00F8644F"/>
    <w:rsid w:val="00F877D4"/>
    <w:rsid w:val="00F90424"/>
    <w:rsid w:val="00F90D5A"/>
    <w:rsid w:val="00F91989"/>
    <w:rsid w:val="00F92050"/>
    <w:rsid w:val="00F92777"/>
    <w:rsid w:val="00F928D2"/>
    <w:rsid w:val="00F935E9"/>
    <w:rsid w:val="00F93E5C"/>
    <w:rsid w:val="00F94E48"/>
    <w:rsid w:val="00F954D0"/>
    <w:rsid w:val="00F957AB"/>
    <w:rsid w:val="00F96252"/>
    <w:rsid w:val="00F975C7"/>
    <w:rsid w:val="00F97B32"/>
    <w:rsid w:val="00FA04BC"/>
    <w:rsid w:val="00FA05BF"/>
    <w:rsid w:val="00FA0BB5"/>
    <w:rsid w:val="00FA110F"/>
    <w:rsid w:val="00FA14CF"/>
    <w:rsid w:val="00FA1589"/>
    <w:rsid w:val="00FA1819"/>
    <w:rsid w:val="00FA1A15"/>
    <w:rsid w:val="00FA1B44"/>
    <w:rsid w:val="00FA3150"/>
    <w:rsid w:val="00FA3421"/>
    <w:rsid w:val="00FA37B4"/>
    <w:rsid w:val="00FA3B33"/>
    <w:rsid w:val="00FA520B"/>
    <w:rsid w:val="00FA6620"/>
    <w:rsid w:val="00FA6CB9"/>
    <w:rsid w:val="00FA70C8"/>
    <w:rsid w:val="00FB0CB2"/>
    <w:rsid w:val="00FB15C5"/>
    <w:rsid w:val="00FB2C13"/>
    <w:rsid w:val="00FB323B"/>
    <w:rsid w:val="00FB37BF"/>
    <w:rsid w:val="00FB37E1"/>
    <w:rsid w:val="00FB3B01"/>
    <w:rsid w:val="00FB3F2C"/>
    <w:rsid w:val="00FB4D1B"/>
    <w:rsid w:val="00FB59BE"/>
    <w:rsid w:val="00FB6510"/>
    <w:rsid w:val="00FB7495"/>
    <w:rsid w:val="00FC0169"/>
    <w:rsid w:val="00FC03FA"/>
    <w:rsid w:val="00FC1045"/>
    <w:rsid w:val="00FC11FE"/>
    <w:rsid w:val="00FC128A"/>
    <w:rsid w:val="00FC14A3"/>
    <w:rsid w:val="00FC19A1"/>
    <w:rsid w:val="00FC3423"/>
    <w:rsid w:val="00FC3711"/>
    <w:rsid w:val="00FC42CB"/>
    <w:rsid w:val="00FC463E"/>
    <w:rsid w:val="00FC4E5E"/>
    <w:rsid w:val="00FC533E"/>
    <w:rsid w:val="00FC53FB"/>
    <w:rsid w:val="00FC59BA"/>
    <w:rsid w:val="00FC7AD5"/>
    <w:rsid w:val="00FC7AEC"/>
    <w:rsid w:val="00FD0252"/>
    <w:rsid w:val="00FD02E2"/>
    <w:rsid w:val="00FD05EA"/>
    <w:rsid w:val="00FD0948"/>
    <w:rsid w:val="00FD0C1D"/>
    <w:rsid w:val="00FD1DA3"/>
    <w:rsid w:val="00FD20C3"/>
    <w:rsid w:val="00FD291E"/>
    <w:rsid w:val="00FD4312"/>
    <w:rsid w:val="00FD4326"/>
    <w:rsid w:val="00FD53EA"/>
    <w:rsid w:val="00FD584D"/>
    <w:rsid w:val="00FD6737"/>
    <w:rsid w:val="00FD68BA"/>
    <w:rsid w:val="00FD7451"/>
    <w:rsid w:val="00FE148D"/>
    <w:rsid w:val="00FE18D5"/>
    <w:rsid w:val="00FE1FFA"/>
    <w:rsid w:val="00FE2E8D"/>
    <w:rsid w:val="00FE3024"/>
    <w:rsid w:val="00FE34C1"/>
    <w:rsid w:val="00FE3659"/>
    <w:rsid w:val="00FE428D"/>
    <w:rsid w:val="00FE54A4"/>
    <w:rsid w:val="00FE5B11"/>
    <w:rsid w:val="00FE71A3"/>
    <w:rsid w:val="00FE76E0"/>
    <w:rsid w:val="00FE7EF6"/>
    <w:rsid w:val="00FF0244"/>
    <w:rsid w:val="00FF0AFE"/>
    <w:rsid w:val="00FF20B7"/>
    <w:rsid w:val="00FF2B54"/>
    <w:rsid w:val="00FF328A"/>
    <w:rsid w:val="00FF32F6"/>
    <w:rsid w:val="00FF536A"/>
    <w:rsid w:val="00FF555A"/>
    <w:rsid w:val="00FF5BDF"/>
    <w:rsid w:val="00FF5DDB"/>
    <w:rsid w:val="00FF6441"/>
    <w:rsid w:val="00FF6BA0"/>
    <w:rsid w:val="00FF6F08"/>
    <w:rsid w:val="00FF78F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B038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sdException w:name="Smart Link" w:semiHidden="1" w:uiPriority="99" w:unhideWhenUsed="1"/>
  </w:latentStyles>
  <w:style w:type="paragraph" w:default="1" w:styleId="Normal">
    <w:name w:val="Normal"/>
    <w:qFormat/>
    <w:rsid w:val="0005189C"/>
    <w:rPr>
      <w:rFonts w:ascii="Arial" w:hAnsi="Arial"/>
      <w:sz w:val="24"/>
      <w:szCs w:val="24"/>
    </w:rPr>
  </w:style>
  <w:style w:type="paragraph" w:styleId="Heading1">
    <w:name w:val="heading 1"/>
    <w:basedOn w:val="Normal"/>
    <w:next w:val="Normal"/>
    <w:rsid w:val="00CB46AF"/>
    <w:pPr>
      <w:keepNext/>
      <w:numPr>
        <w:numId w:val="2"/>
      </w:numPr>
      <w:spacing w:before="240" w:after="60"/>
      <w:outlineLvl w:val="0"/>
    </w:pPr>
    <w:rPr>
      <w:rFonts w:cs="Arial"/>
      <w:b/>
      <w:bCs/>
      <w:kern w:val="32"/>
      <w:sz w:val="32"/>
      <w:szCs w:val="32"/>
    </w:rPr>
  </w:style>
  <w:style w:type="paragraph" w:styleId="Heading2">
    <w:name w:val="heading 2"/>
    <w:basedOn w:val="Normal"/>
    <w:next w:val="Normal"/>
    <w:rsid w:val="0005189C"/>
    <w:pPr>
      <w:keepNext/>
      <w:spacing w:before="240" w:after="60"/>
      <w:outlineLvl w:val="1"/>
    </w:pPr>
    <w:rPr>
      <w:rFonts w:cs="Arial"/>
      <w:b/>
      <w:bCs/>
      <w:iCs/>
      <w:szCs w:val="28"/>
    </w:rPr>
  </w:style>
  <w:style w:type="paragraph" w:styleId="Heading3">
    <w:name w:val="heading 3"/>
    <w:basedOn w:val="Normal"/>
    <w:next w:val="Normal"/>
    <w:rsid w:val="0005189C"/>
    <w:pPr>
      <w:keepNext/>
      <w:spacing w:before="240" w:after="60"/>
      <w:outlineLvl w:val="2"/>
    </w:pPr>
    <w:rPr>
      <w:rFonts w:cs="Arial"/>
      <w:b/>
      <w:bCs/>
      <w:szCs w:val="26"/>
    </w:rPr>
  </w:style>
  <w:style w:type="paragraph" w:styleId="Heading4">
    <w:name w:val="heading 4"/>
    <w:basedOn w:val="Normal"/>
    <w:next w:val="Normal"/>
    <w:rsid w:val="0005189C"/>
    <w:pPr>
      <w:keepNext/>
      <w:autoSpaceDE w:val="0"/>
      <w:autoSpaceDN w:val="0"/>
      <w:adjustRightInd w:val="0"/>
      <w:spacing w:before="60"/>
      <w:ind w:left="576"/>
      <w:outlineLvl w:val="3"/>
    </w:pPr>
    <w:rPr>
      <w:rFonts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5189C"/>
    <w:rPr>
      <w:rFonts w:cs="Courier New"/>
      <w:szCs w:val="20"/>
    </w:rPr>
  </w:style>
  <w:style w:type="paragraph" w:styleId="TOC1">
    <w:name w:val="toc 1"/>
    <w:basedOn w:val="Normal"/>
    <w:next w:val="Normal"/>
    <w:autoRedefine/>
    <w:uiPriority w:val="39"/>
    <w:rsid w:val="0005189C"/>
  </w:style>
  <w:style w:type="paragraph" w:styleId="TOC2">
    <w:name w:val="toc 2"/>
    <w:basedOn w:val="Normal"/>
    <w:next w:val="Normal"/>
    <w:autoRedefine/>
    <w:uiPriority w:val="39"/>
    <w:rsid w:val="0005189C"/>
    <w:pPr>
      <w:ind w:left="240"/>
    </w:pPr>
  </w:style>
  <w:style w:type="paragraph" w:styleId="TOC3">
    <w:name w:val="toc 3"/>
    <w:basedOn w:val="Normal"/>
    <w:next w:val="Normal"/>
    <w:autoRedefine/>
    <w:uiPriority w:val="39"/>
    <w:rsid w:val="0005189C"/>
    <w:pPr>
      <w:ind w:left="480"/>
    </w:pPr>
  </w:style>
  <w:style w:type="paragraph" w:styleId="TOC4">
    <w:name w:val="toc 4"/>
    <w:basedOn w:val="Normal"/>
    <w:next w:val="Normal"/>
    <w:autoRedefine/>
    <w:uiPriority w:val="39"/>
    <w:rsid w:val="0005189C"/>
    <w:pPr>
      <w:ind w:left="720"/>
    </w:pPr>
  </w:style>
  <w:style w:type="paragraph" w:styleId="TOC5">
    <w:name w:val="toc 5"/>
    <w:basedOn w:val="Normal"/>
    <w:next w:val="Normal"/>
    <w:autoRedefine/>
    <w:uiPriority w:val="39"/>
    <w:rsid w:val="0005189C"/>
    <w:pPr>
      <w:ind w:left="960"/>
    </w:pPr>
  </w:style>
  <w:style w:type="paragraph" w:styleId="TOC6">
    <w:name w:val="toc 6"/>
    <w:basedOn w:val="Normal"/>
    <w:next w:val="Normal"/>
    <w:autoRedefine/>
    <w:uiPriority w:val="39"/>
    <w:rsid w:val="0005189C"/>
    <w:pPr>
      <w:ind w:left="1200"/>
    </w:pPr>
  </w:style>
  <w:style w:type="paragraph" w:styleId="TOC7">
    <w:name w:val="toc 7"/>
    <w:basedOn w:val="Normal"/>
    <w:next w:val="Normal"/>
    <w:autoRedefine/>
    <w:uiPriority w:val="39"/>
    <w:rsid w:val="0005189C"/>
    <w:pPr>
      <w:ind w:left="1440"/>
    </w:pPr>
  </w:style>
  <w:style w:type="paragraph" w:styleId="TOC8">
    <w:name w:val="toc 8"/>
    <w:basedOn w:val="Normal"/>
    <w:next w:val="Normal"/>
    <w:autoRedefine/>
    <w:uiPriority w:val="39"/>
    <w:rsid w:val="0005189C"/>
    <w:pPr>
      <w:ind w:left="1680"/>
    </w:pPr>
  </w:style>
  <w:style w:type="paragraph" w:styleId="TOC9">
    <w:name w:val="toc 9"/>
    <w:basedOn w:val="Normal"/>
    <w:next w:val="Normal"/>
    <w:autoRedefine/>
    <w:uiPriority w:val="39"/>
    <w:rsid w:val="0005189C"/>
    <w:pPr>
      <w:ind w:left="1920"/>
    </w:pPr>
  </w:style>
  <w:style w:type="paragraph" w:customStyle="1" w:styleId="Table1">
    <w:name w:val="Table1"/>
    <w:basedOn w:val="PlainText"/>
    <w:rsid w:val="0005189C"/>
    <w:pPr>
      <w:spacing w:before="120" w:after="120"/>
      <w:jc w:val="center"/>
    </w:pPr>
    <w:rPr>
      <w:rFonts w:eastAsia="MS Mincho" w:cs="Arial"/>
      <w:b/>
    </w:rPr>
  </w:style>
  <w:style w:type="paragraph" w:styleId="TableofFigures">
    <w:name w:val="table of figures"/>
    <w:aliases w:val="Table of Tables"/>
    <w:basedOn w:val="Normal"/>
    <w:next w:val="Normal"/>
    <w:uiPriority w:val="99"/>
    <w:rsid w:val="0005189C"/>
    <w:pPr>
      <w:ind w:left="400" w:hanging="400"/>
    </w:pPr>
  </w:style>
  <w:style w:type="paragraph" w:styleId="Header">
    <w:name w:val="header"/>
    <w:basedOn w:val="Normal"/>
    <w:semiHidden/>
    <w:rsid w:val="0005189C"/>
    <w:pPr>
      <w:tabs>
        <w:tab w:val="center" w:pos="4320"/>
        <w:tab w:val="right" w:pos="8640"/>
      </w:tabs>
    </w:pPr>
  </w:style>
  <w:style w:type="paragraph" w:styleId="Footer">
    <w:name w:val="footer"/>
    <w:basedOn w:val="Normal"/>
    <w:semiHidden/>
    <w:rsid w:val="0005189C"/>
    <w:pPr>
      <w:tabs>
        <w:tab w:val="center" w:pos="4320"/>
        <w:tab w:val="right" w:pos="8640"/>
      </w:tabs>
    </w:pPr>
  </w:style>
  <w:style w:type="paragraph" w:styleId="BodyText">
    <w:name w:val="Body Text"/>
    <w:basedOn w:val="Normal"/>
    <w:link w:val="BodyTextChar"/>
    <w:semiHidden/>
    <w:rsid w:val="0005189C"/>
    <w:pPr>
      <w:spacing w:before="120" w:after="240"/>
    </w:pPr>
    <w:rPr>
      <w:rFonts w:ascii="Times New Roman" w:hAnsi="Times New Roman"/>
      <w:szCs w:val="20"/>
    </w:rPr>
  </w:style>
  <w:style w:type="paragraph" w:styleId="BodyText3">
    <w:name w:val="Body Text 3"/>
    <w:basedOn w:val="Normal"/>
    <w:semiHidden/>
    <w:rsid w:val="0005189C"/>
    <w:pPr>
      <w:keepLines/>
      <w:spacing w:before="120" w:after="120"/>
      <w:jc w:val="both"/>
    </w:pPr>
    <w:rPr>
      <w:rFonts w:cs="Arial"/>
      <w:snapToGrid w:val="0"/>
      <w:szCs w:val="20"/>
    </w:rPr>
  </w:style>
  <w:style w:type="character" w:styleId="PageNumber">
    <w:name w:val="page number"/>
    <w:basedOn w:val="DefaultParagraphFont"/>
    <w:semiHidden/>
    <w:rsid w:val="0005189C"/>
  </w:style>
  <w:style w:type="paragraph" w:customStyle="1" w:styleId="Tight">
    <w:name w:val="Tight"/>
    <w:basedOn w:val="Normal"/>
    <w:rsid w:val="0005189C"/>
    <w:rPr>
      <w:rFonts w:ascii="Times New Roman" w:hAnsi="Times New Roman"/>
      <w:szCs w:val="20"/>
    </w:rPr>
  </w:style>
  <w:style w:type="paragraph" w:styleId="BodyText2">
    <w:name w:val="Body Text 2"/>
    <w:basedOn w:val="Normal"/>
    <w:semiHidden/>
    <w:rsid w:val="0005189C"/>
    <w:pPr>
      <w:jc w:val="both"/>
    </w:pPr>
    <w:rPr>
      <w:rFonts w:ascii="Times New Roman" w:hAnsi="Times New Roman"/>
      <w:szCs w:val="20"/>
    </w:rPr>
  </w:style>
  <w:style w:type="character" w:styleId="Hyperlink">
    <w:name w:val="Hyperlink"/>
    <w:uiPriority w:val="99"/>
    <w:rsid w:val="0005189C"/>
    <w:rPr>
      <w:color w:val="0000FF"/>
      <w:u w:val="single"/>
    </w:rPr>
  </w:style>
  <w:style w:type="paragraph" w:styleId="HTMLPreformatted">
    <w:name w:val="HTML Preformatted"/>
    <w:basedOn w:val="Normal"/>
    <w:link w:val="HTMLPreformattedChar"/>
    <w:uiPriority w:val="99"/>
    <w:semiHidden/>
    <w:rsid w:val="00051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styleId="FollowedHyperlink">
    <w:name w:val="FollowedHyperlink"/>
    <w:semiHidden/>
    <w:rsid w:val="0005189C"/>
    <w:rPr>
      <w:color w:val="800080"/>
      <w:u w:val="single"/>
    </w:rPr>
  </w:style>
  <w:style w:type="paragraph" w:styleId="BodyTextIndent">
    <w:name w:val="Body Text Indent"/>
    <w:basedOn w:val="Normal"/>
    <w:link w:val="BodyTextIndentChar"/>
    <w:semiHidden/>
    <w:rsid w:val="0005189C"/>
    <w:pPr>
      <w:spacing w:before="120"/>
      <w:ind w:left="432"/>
    </w:pPr>
    <w:rPr>
      <w:rFonts w:cs="Arial"/>
    </w:rPr>
  </w:style>
  <w:style w:type="paragraph" w:customStyle="1" w:styleId="references">
    <w:name w:val="references"/>
    <w:basedOn w:val="Normal"/>
    <w:rsid w:val="0005189C"/>
    <w:pPr>
      <w:spacing w:after="240"/>
      <w:ind w:left="1080" w:hanging="1080"/>
    </w:pPr>
    <w:rPr>
      <w:rFonts w:ascii="Courier New" w:hAnsi="Courier New" w:cs="Courier New"/>
      <w:szCs w:val="20"/>
    </w:rPr>
  </w:style>
  <w:style w:type="paragraph" w:customStyle="1" w:styleId="ref-id">
    <w:name w:val="ref-id"/>
    <w:basedOn w:val="Normal"/>
    <w:next w:val="Normal"/>
    <w:rsid w:val="0005189C"/>
    <w:pPr>
      <w:keepNext/>
      <w:spacing w:before="120"/>
    </w:pPr>
    <w:rPr>
      <w:rFonts w:ascii="Times New Roman" w:hAnsi="Times New Roman"/>
      <w:szCs w:val="20"/>
    </w:rPr>
  </w:style>
  <w:style w:type="paragraph" w:customStyle="1" w:styleId="IEEEStdsLevel1Header">
    <w:name w:val="IEEEStds Level 1 Header"/>
    <w:basedOn w:val="Normal"/>
    <w:next w:val="IEEEStdsParagraph"/>
    <w:autoRedefine/>
    <w:qFormat/>
    <w:rsid w:val="0064047C"/>
    <w:pPr>
      <w:keepNext/>
      <w:keepLines/>
      <w:numPr>
        <w:numId w:val="1"/>
      </w:numPr>
      <w:suppressAutoHyphens/>
      <w:spacing w:before="360" w:after="240"/>
      <w:outlineLvl w:val="0"/>
    </w:pPr>
    <w:rPr>
      <w:b/>
      <w:sz w:val="32"/>
      <w:szCs w:val="20"/>
    </w:rPr>
  </w:style>
  <w:style w:type="paragraph" w:customStyle="1" w:styleId="IEEEStdsLevel2Header">
    <w:name w:val="IEEEStds Level 2 Header"/>
    <w:basedOn w:val="IEEEStdsLevel1Header"/>
    <w:next w:val="IEEEStdsParagraph"/>
    <w:autoRedefine/>
    <w:qFormat/>
    <w:rsid w:val="00B9314B"/>
    <w:pPr>
      <w:numPr>
        <w:ilvl w:val="1"/>
      </w:numPr>
      <w:outlineLvl w:val="1"/>
    </w:pPr>
    <w:rPr>
      <w:sz w:val="28"/>
    </w:rPr>
  </w:style>
  <w:style w:type="paragraph" w:customStyle="1" w:styleId="IEEEStdsLevel3Header">
    <w:name w:val="IEEEStds Level 3 Header"/>
    <w:basedOn w:val="IEEEStdsLevel2Header"/>
    <w:next w:val="IEEEStdsParagraph"/>
    <w:autoRedefine/>
    <w:qFormat/>
    <w:rsid w:val="007E6CCE"/>
    <w:pPr>
      <w:numPr>
        <w:ilvl w:val="2"/>
      </w:numPr>
      <w:spacing w:before="240"/>
      <w:ind w:left="0"/>
      <w:outlineLvl w:val="2"/>
    </w:pPr>
    <w:rPr>
      <w:sz w:val="24"/>
    </w:rPr>
  </w:style>
  <w:style w:type="paragraph" w:customStyle="1" w:styleId="IEEEStdsLevel4Header">
    <w:name w:val="IEEEStds Level 4 Header"/>
    <w:basedOn w:val="IEEEStdsLevel3Header"/>
    <w:next w:val="IEEEStdsParagraph"/>
    <w:autoRedefine/>
    <w:qFormat/>
    <w:rsid w:val="00FA05BF"/>
    <w:pPr>
      <w:numPr>
        <w:ilvl w:val="3"/>
      </w:numPr>
      <w:outlineLvl w:val="3"/>
    </w:pPr>
  </w:style>
  <w:style w:type="paragraph" w:customStyle="1" w:styleId="IEEEStdsLevel5Header">
    <w:name w:val="IEEEStds Level 5 Header"/>
    <w:basedOn w:val="IEEEStdsLevel4Header"/>
    <w:next w:val="Normal"/>
    <w:autoRedefine/>
    <w:qFormat/>
    <w:rsid w:val="0005189C"/>
    <w:pPr>
      <w:numPr>
        <w:ilvl w:val="4"/>
      </w:numPr>
      <w:outlineLvl w:val="4"/>
    </w:pPr>
  </w:style>
  <w:style w:type="paragraph" w:customStyle="1" w:styleId="IEEEStdsLevel6Header">
    <w:name w:val="IEEEStds Level 6 Header"/>
    <w:basedOn w:val="IEEEStdsLevel5Header"/>
    <w:next w:val="Normal"/>
    <w:rsid w:val="0005189C"/>
    <w:pPr>
      <w:numPr>
        <w:ilvl w:val="5"/>
      </w:numPr>
      <w:outlineLvl w:val="5"/>
    </w:pPr>
  </w:style>
  <w:style w:type="paragraph" w:customStyle="1" w:styleId="IEEEStdsLevel7Header">
    <w:name w:val="IEEEStds Level 7 Header"/>
    <w:basedOn w:val="IEEEStdsLevel6Header"/>
    <w:next w:val="Normal"/>
    <w:rsid w:val="0005189C"/>
    <w:pPr>
      <w:numPr>
        <w:ilvl w:val="6"/>
      </w:numPr>
      <w:outlineLvl w:val="6"/>
    </w:pPr>
  </w:style>
  <w:style w:type="paragraph" w:customStyle="1" w:styleId="IEEEStdsLevel8Header">
    <w:name w:val="IEEEStds Level 8 Header"/>
    <w:basedOn w:val="IEEEStdsLevel7Header"/>
    <w:next w:val="Normal"/>
    <w:rsid w:val="0005189C"/>
    <w:pPr>
      <w:numPr>
        <w:ilvl w:val="7"/>
      </w:numPr>
      <w:outlineLvl w:val="7"/>
    </w:pPr>
  </w:style>
  <w:style w:type="paragraph" w:customStyle="1" w:styleId="IEEEStdsLevel9Header">
    <w:name w:val="IEEEStds Level 9 Header"/>
    <w:basedOn w:val="IEEEStdsLevel8Header"/>
    <w:next w:val="Normal"/>
    <w:rsid w:val="0005189C"/>
    <w:pPr>
      <w:numPr>
        <w:ilvl w:val="8"/>
      </w:numPr>
      <w:outlineLvl w:val="8"/>
    </w:pPr>
  </w:style>
  <w:style w:type="paragraph" w:customStyle="1" w:styleId="definition">
    <w:name w:val="definition"/>
    <w:basedOn w:val="Normal"/>
    <w:rsid w:val="0005189C"/>
    <w:rPr>
      <w:rFonts w:ascii="Times New Roman" w:hAnsi="Times New Roman"/>
      <w:szCs w:val="20"/>
    </w:rPr>
  </w:style>
  <w:style w:type="paragraph" w:customStyle="1" w:styleId="IEEEStdsParagraph">
    <w:name w:val="IEEEStds Paragraph"/>
    <w:qFormat/>
    <w:rsid w:val="004B2DA4"/>
    <w:pPr>
      <w:spacing w:before="240"/>
      <w:jc w:val="both"/>
    </w:pPr>
    <w:rPr>
      <w:rFonts w:ascii="Arial" w:hAnsi="Arial"/>
      <w:sz w:val="24"/>
      <w:szCs w:val="24"/>
    </w:rPr>
  </w:style>
  <w:style w:type="character" w:customStyle="1" w:styleId="definitionChar">
    <w:name w:val="definition Char"/>
    <w:rsid w:val="0005189C"/>
    <w:rPr>
      <w:sz w:val="24"/>
      <w:lang w:val="en-US" w:eastAsia="en-US" w:bidi="ar-SA"/>
    </w:rPr>
  </w:style>
  <w:style w:type="paragraph" w:styleId="BalloonText">
    <w:name w:val="Balloon Text"/>
    <w:basedOn w:val="Normal"/>
    <w:link w:val="BalloonTextChar"/>
    <w:uiPriority w:val="99"/>
    <w:semiHidden/>
    <w:unhideWhenUsed/>
    <w:rsid w:val="008541FF"/>
    <w:rPr>
      <w:rFonts w:ascii="Tahoma" w:hAnsi="Tahoma" w:cs="Tahoma"/>
      <w:sz w:val="16"/>
      <w:szCs w:val="16"/>
    </w:rPr>
  </w:style>
  <w:style w:type="character" w:customStyle="1" w:styleId="BalloonTextChar">
    <w:name w:val="Balloon Text Char"/>
    <w:link w:val="BalloonText"/>
    <w:uiPriority w:val="99"/>
    <w:semiHidden/>
    <w:rsid w:val="008541FF"/>
    <w:rPr>
      <w:rFonts w:ascii="Tahoma" w:hAnsi="Tahoma" w:cs="Tahoma"/>
      <w:sz w:val="16"/>
      <w:szCs w:val="16"/>
    </w:rPr>
  </w:style>
  <w:style w:type="paragraph" w:customStyle="1" w:styleId="Default">
    <w:name w:val="Default"/>
    <w:basedOn w:val="IEEEStdsParagraph"/>
    <w:rsid w:val="00FA520B"/>
  </w:style>
  <w:style w:type="character" w:styleId="CommentReference">
    <w:name w:val="annotation reference"/>
    <w:uiPriority w:val="99"/>
    <w:semiHidden/>
    <w:unhideWhenUsed/>
    <w:rsid w:val="0050357A"/>
    <w:rPr>
      <w:sz w:val="16"/>
      <w:szCs w:val="16"/>
    </w:rPr>
  </w:style>
  <w:style w:type="paragraph" w:styleId="CommentText">
    <w:name w:val="annotation text"/>
    <w:basedOn w:val="Normal"/>
    <w:link w:val="CommentTextChar"/>
    <w:uiPriority w:val="99"/>
    <w:unhideWhenUsed/>
    <w:rsid w:val="0050357A"/>
    <w:rPr>
      <w:szCs w:val="20"/>
    </w:rPr>
  </w:style>
  <w:style w:type="character" w:customStyle="1" w:styleId="CommentTextChar">
    <w:name w:val="Comment Text Char"/>
    <w:link w:val="CommentText"/>
    <w:uiPriority w:val="99"/>
    <w:rsid w:val="0050357A"/>
    <w:rPr>
      <w:rFonts w:ascii="Arial" w:hAnsi="Arial"/>
    </w:rPr>
  </w:style>
  <w:style w:type="paragraph" w:styleId="CommentSubject">
    <w:name w:val="annotation subject"/>
    <w:basedOn w:val="CommentText"/>
    <w:next w:val="CommentText"/>
    <w:link w:val="CommentSubjectChar"/>
    <w:uiPriority w:val="99"/>
    <w:semiHidden/>
    <w:unhideWhenUsed/>
    <w:rsid w:val="0050357A"/>
    <w:rPr>
      <w:b/>
      <w:bCs/>
    </w:rPr>
  </w:style>
  <w:style w:type="character" w:customStyle="1" w:styleId="CommentSubjectChar">
    <w:name w:val="Comment Subject Char"/>
    <w:link w:val="CommentSubject"/>
    <w:uiPriority w:val="99"/>
    <w:semiHidden/>
    <w:rsid w:val="0050357A"/>
    <w:rPr>
      <w:rFonts w:ascii="Arial" w:hAnsi="Arial"/>
      <w:b/>
      <w:bCs/>
    </w:rPr>
  </w:style>
  <w:style w:type="table" w:styleId="TableGrid">
    <w:name w:val="Table Grid"/>
    <w:basedOn w:val="TableNormal"/>
    <w:uiPriority w:val="59"/>
    <w:rsid w:val="009335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autoRedefine/>
    <w:uiPriority w:val="34"/>
    <w:qFormat/>
    <w:rsid w:val="00142F4A"/>
    <w:pPr>
      <w:spacing w:before="240"/>
      <w:ind w:left="720"/>
    </w:pPr>
  </w:style>
  <w:style w:type="paragraph" w:customStyle="1" w:styleId="NumberedList">
    <w:name w:val="Numbered List"/>
    <w:basedOn w:val="BodyText"/>
    <w:autoRedefine/>
    <w:qFormat/>
    <w:rsid w:val="00CE0799"/>
    <w:pPr>
      <w:numPr>
        <w:numId w:val="3"/>
      </w:numPr>
      <w:spacing w:before="240" w:after="0"/>
      <w:contextualSpacing/>
    </w:pPr>
    <w:rPr>
      <w:rFonts w:ascii="Arial" w:hAnsi="Arial" w:cs="Arial"/>
    </w:rPr>
  </w:style>
  <w:style w:type="paragraph" w:styleId="DocumentMap">
    <w:name w:val="Document Map"/>
    <w:basedOn w:val="Normal"/>
    <w:link w:val="DocumentMapChar"/>
    <w:uiPriority w:val="99"/>
    <w:semiHidden/>
    <w:unhideWhenUsed/>
    <w:rsid w:val="00933EC8"/>
    <w:rPr>
      <w:rFonts w:ascii="Tahoma" w:hAnsi="Tahoma" w:cs="Tahoma"/>
      <w:sz w:val="16"/>
      <w:szCs w:val="16"/>
    </w:rPr>
  </w:style>
  <w:style w:type="character" w:customStyle="1" w:styleId="DocumentMapChar">
    <w:name w:val="Document Map Char"/>
    <w:link w:val="DocumentMap"/>
    <w:uiPriority w:val="99"/>
    <w:semiHidden/>
    <w:rsid w:val="00933EC8"/>
    <w:rPr>
      <w:rFonts w:ascii="Tahoma" w:hAnsi="Tahoma" w:cs="Tahoma"/>
      <w:sz w:val="16"/>
      <w:szCs w:val="16"/>
    </w:rPr>
  </w:style>
  <w:style w:type="paragraph" w:styleId="Revision">
    <w:name w:val="Revision"/>
    <w:hidden/>
    <w:uiPriority w:val="99"/>
    <w:semiHidden/>
    <w:rsid w:val="0056506F"/>
    <w:rPr>
      <w:rFonts w:ascii="Arial" w:hAnsi="Arial"/>
      <w:sz w:val="24"/>
      <w:szCs w:val="24"/>
    </w:rPr>
  </w:style>
  <w:style w:type="paragraph" w:styleId="EndnoteText">
    <w:name w:val="endnote text"/>
    <w:basedOn w:val="Normal"/>
    <w:link w:val="EndnoteTextChar"/>
    <w:uiPriority w:val="99"/>
    <w:semiHidden/>
    <w:unhideWhenUsed/>
    <w:rsid w:val="00867657"/>
    <w:rPr>
      <w:szCs w:val="20"/>
    </w:rPr>
  </w:style>
  <w:style w:type="character" w:customStyle="1" w:styleId="EndnoteTextChar">
    <w:name w:val="Endnote Text Char"/>
    <w:link w:val="EndnoteText"/>
    <w:uiPriority w:val="99"/>
    <w:semiHidden/>
    <w:rsid w:val="00867657"/>
    <w:rPr>
      <w:rFonts w:ascii="Arial" w:hAnsi="Arial"/>
    </w:rPr>
  </w:style>
  <w:style w:type="character" w:styleId="EndnoteReference">
    <w:name w:val="endnote reference"/>
    <w:uiPriority w:val="99"/>
    <w:semiHidden/>
    <w:unhideWhenUsed/>
    <w:rsid w:val="00867657"/>
    <w:rPr>
      <w:vertAlign w:val="superscript"/>
    </w:rPr>
  </w:style>
  <w:style w:type="paragraph" w:styleId="IntenseQuote">
    <w:name w:val="Intense Quote"/>
    <w:basedOn w:val="Normal"/>
    <w:next w:val="Normal"/>
    <w:link w:val="IntenseQuoteChar"/>
    <w:uiPriority w:val="30"/>
    <w:qFormat/>
    <w:rsid w:val="009460A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460A9"/>
    <w:rPr>
      <w:rFonts w:ascii="Arial" w:hAnsi="Arial"/>
      <w:b/>
      <w:bCs/>
      <w:i/>
      <w:iCs/>
      <w:color w:val="4F81BD"/>
      <w:szCs w:val="24"/>
    </w:rPr>
  </w:style>
  <w:style w:type="character" w:styleId="IntenseEmphasis">
    <w:name w:val="Intense Emphasis"/>
    <w:uiPriority w:val="21"/>
    <w:qFormat/>
    <w:rsid w:val="009460A9"/>
    <w:rPr>
      <w:b/>
      <w:bCs/>
      <w:i/>
      <w:iCs/>
      <w:color w:val="4F81BD"/>
    </w:rPr>
  </w:style>
  <w:style w:type="character" w:styleId="LineNumber">
    <w:name w:val="line number"/>
    <w:basedOn w:val="DefaultParagraphFont"/>
    <w:uiPriority w:val="99"/>
    <w:semiHidden/>
    <w:unhideWhenUsed/>
    <w:rsid w:val="00FE34C1"/>
  </w:style>
  <w:style w:type="character" w:customStyle="1" w:styleId="HTMLPreformattedChar">
    <w:name w:val="HTML Preformatted Char"/>
    <w:link w:val="HTMLPreformatted"/>
    <w:uiPriority w:val="99"/>
    <w:semiHidden/>
    <w:rsid w:val="00DC3CF0"/>
    <w:rPr>
      <w:rFonts w:ascii="Arial Unicode MS" w:eastAsia="Arial Unicode MS" w:hAnsi="Arial Unicode MS" w:cs="Arial Unicode MS"/>
    </w:rPr>
  </w:style>
  <w:style w:type="character" w:customStyle="1" w:styleId="IEEEStdsAbstractBodyChar">
    <w:name w:val="IEEEStds Abstract Body Char"/>
    <w:rsid w:val="007C2FBC"/>
    <w:rPr>
      <w:rFonts w:ascii="Arial" w:eastAsia="ヒラギノ角ゴ Pro W3" w:hAnsi="Arial"/>
      <w:b w:val="0"/>
      <w:i w:val="0"/>
      <w:color w:val="000000"/>
      <w:sz w:val="20"/>
      <w:lang w:val="en-US"/>
    </w:rPr>
  </w:style>
  <w:style w:type="paragraph" w:customStyle="1" w:styleId="FreeForm">
    <w:name w:val="Free Form"/>
    <w:rsid w:val="007C2FBC"/>
    <w:rPr>
      <w:rFonts w:eastAsia="ヒラギノ角ゴ Pro W3"/>
      <w:color w:val="000000"/>
      <w:sz w:val="24"/>
      <w:szCs w:val="24"/>
    </w:rPr>
  </w:style>
  <w:style w:type="paragraph" w:styleId="Title">
    <w:name w:val="Title"/>
    <w:basedOn w:val="PlainText"/>
    <w:next w:val="Normal"/>
    <w:link w:val="TitleChar"/>
    <w:autoRedefine/>
    <w:qFormat/>
    <w:rsid w:val="007905D2"/>
    <w:pPr>
      <w:jc w:val="center"/>
    </w:pPr>
    <w:rPr>
      <w:rFonts w:eastAsia="MS Mincho" w:cs="Arial"/>
      <w:b/>
      <w:bCs/>
      <w:sz w:val="28"/>
    </w:rPr>
  </w:style>
  <w:style w:type="character" w:customStyle="1" w:styleId="BodyTextChar">
    <w:name w:val="Body Text Char"/>
    <w:link w:val="BodyText"/>
    <w:semiHidden/>
    <w:rsid w:val="00906966"/>
    <w:rPr>
      <w:szCs w:val="20"/>
    </w:rPr>
  </w:style>
  <w:style w:type="character" w:customStyle="1" w:styleId="BodyTextIndentChar">
    <w:name w:val="Body Text Indent Char"/>
    <w:link w:val="BodyTextIndent"/>
    <w:semiHidden/>
    <w:rsid w:val="00906966"/>
    <w:rPr>
      <w:rFonts w:ascii="Arial" w:hAnsi="Arial" w:cs="Arial"/>
    </w:rPr>
  </w:style>
  <w:style w:type="character" w:customStyle="1" w:styleId="TitleChar">
    <w:name w:val="Title Char"/>
    <w:link w:val="Title"/>
    <w:rsid w:val="007905D2"/>
    <w:rPr>
      <w:rFonts w:ascii="Arial" w:eastAsia="MS Mincho" w:hAnsi="Arial" w:cs="Arial"/>
      <w:b/>
      <w:bCs/>
      <w:sz w:val="28"/>
      <w:szCs w:val="20"/>
    </w:rPr>
  </w:style>
  <w:style w:type="paragraph" w:customStyle="1" w:styleId="PWGHeaderTitle">
    <w:name w:val="PWG Header Title"/>
    <w:basedOn w:val="Header"/>
    <w:qFormat/>
    <w:rsid w:val="00E9093D"/>
    <w:pPr>
      <w:tabs>
        <w:tab w:val="clear" w:pos="4320"/>
        <w:tab w:val="center" w:pos="1800"/>
      </w:tabs>
      <w:ind w:left="-450"/>
      <w:jc w:val="right"/>
    </w:pPr>
    <w:rPr>
      <w:rFonts w:cs="Arial"/>
      <w:b/>
      <w:bCs/>
      <w:sz w:val="32"/>
    </w:rPr>
  </w:style>
  <w:style w:type="paragraph" w:customStyle="1" w:styleId="PWGHeader">
    <w:name w:val="PWG Header"/>
    <w:basedOn w:val="PlainText"/>
    <w:qFormat/>
    <w:rsid w:val="00E9093D"/>
    <w:pPr>
      <w:spacing w:before="480"/>
    </w:pPr>
    <w:rPr>
      <w:rFonts w:eastAsia="MS Mincho" w:cs="Arial"/>
      <w:b/>
      <w:bCs/>
    </w:rPr>
  </w:style>
  <w:style w:type="paragraph" w:customStyle="1" w:styleId="PWGFooter">
    <w:name w:val="PWG Footer"/>
    <w:basedOn w:val="Footer"/>
    <w:qFormat/>
    <w:rsid w:val="00E9093D"/>
    <w:pPr>
      <w:jc w:val="center"/>
    </w:pPr>
  </w:style>
  <w:style w:type="paragraph" w:styleId="Subtitle">
    <w:name w:val="Subtitle"/>
    <w:basedOn w:val="BodyText"/>
    <w:next w:val="Normal"/>
    <w:link w:val="SubtitleChar"/>
    <w:rsid w:val="00E9093D"/>
    <w:pPr>
      <w:jc w:val="center"/>
    </w:pPr>
    <w:rPr>
      <w:rFonts w:ascii="Arial" w:hAnsi="Arial" w:cs="Arial"/>
      <w:sz w:val="28"/>
    </w:rPr>
  </w:style>
  <w:style w:type="character" w:customStyle="1" w:styleId="SubtitleChar">
    <w:name w:val="Subtitle Char"/>
    <w:link w:val="Subtitle"/>
    <w:rsid w:val="00E9093D"/>
    <w:rPr>
      <w:rFonts w:ascii="Arial" w:hAnsi="Arial" w:cs="Arial"/>
      <w:sz w:val="28"/>
      <w:szCs w:val="20"/>
    </w:rPr>
  </w:style>
  <w:style w:type="paragraph" w:customStyle="1" w:styleId="PWGReference">
    <w:name w:val="PWG Reference"/>
    <w:basedOn w:val="IEEEStdsParagraph"/>
    <w:autoRedefine/>
    <w:qFormat/>
    <w:rsid w:val="00BA22CC"/>
    <w:pPr>
      <w:ind w:left="2160" w:hanging="2160"/>
      <w:jc w:val="left"/>
    </w:pPr>
    <w:rPr>
      <w:rFonts w:eastAsia="MS Mincho"/>
    </w:rPr>
  </w:style>
  <w:style w:type="table" w:styleId="ColorfulShading-Accent1">
    <w:name w:val="Colorful Shading Accent 1"/>
    <w:basedOn w:val="TableNormal"/>
    <w:rsid w:val="00915AC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Caption">
    <w:name w:val="caption"/>
    <w:basedOn w:val="Normal"/>
    <w:next w:val="Normal"/>
    <w:autoRedefine/>
    <w:qFormat/>
    <w:rsid w:val="009370FE"/>
    <w:pPr>
      <w:keepNext/>
      <w:spacing w:before="240" w:after="200"/>
      <w:jc w:val="center"/>
    </w:pPr>
    <w:rPr>
      <w:b/>
      <w:bCs/>
      <w:color w:val="000000"/>
      <w:sz w:val="22"/>
      <w:szCs w:val="18"/>
    </w:rPr>
  </w:style>
  <w:style w:type="table" w:styleId="MediumList1">
    <w:name w:val="Medium List 1"/>
    <w:basedOn w:val="TableNormal"/>
    <w:rsid w:val="00915ACB"/>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Example">
    <w:name w:val="Example"/>
    <w:basedOn w:val="PlainText"/>
    <w:autoRedefine/>
    <w:qFormat/>
    <w:rsid w:val="00913F32"/>
    <w:pPr>
      <w:tabs>
        <w:tab w:val="left" w:pos="270"/>
        <w:tab w:val="left" w:pos="1800"/>
        <w:tab w:val="left" w:pos="8100"/>
      </w:tabs>
      <w:spacing w:before="240"/>
      <w:contextualSpacing/>
    </w:pPr>
    <w:rPr>
      <w:rFonts w:ascii="Courier New" w:eastAsia="MS Mincho" w:hAnsi="Courier New" w:cs="Arial"/>
      <w:bCs/>
      <w:sz w:val="20"/>
    </w:rPr>
  </w:style>
  <w:style w:type="paragraph" w:customStyle="1" w:styleId="Address">
    <w:name w:val="Address"/>
    <w:basedOn w:val="ListParagraph"/>
    <w:qFormat/>
    <w:rsid w:val="007B4F48"/>
    <w:pPr>
      <w:ind w:left="360"/>
      <w:contextualSpacing/>
    </w:pPr>
  </w:style>
  <w:style w:type="table" w:styleId="MediumList1-Accent1">
    <w:name w:val="Medium List 1 Accent 1"/>
    <w:basedOn w:val="TableNormal"/>
    <w:rsid w:val="00DE527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PWGTable">
    <w:name w:val="PWG Table"/>
    <w:basedOn w:val="MediumList1-Accent1"/>
    <w:uiPriority w:val="99"/>
    <w:rsid w:val="00DE5272"/>
    <w:pPr>
      <w:keepLines/>
    </w:pPr>
    <w:rPr>
      <w:rFonts w:ascii="Arial" w:hAnsi="Arial"/>
      <w:sz w:val="22"/>
    </w:rPr>
    <w:tblPr>
      <w:tblCellMar>
        <w:left w:w="115" w:type="dxa"/>
        <w:right w:w="115" w:type="dxa"/>
      </w:tblCellMar>
    </w:tblPr>
    <w:tblStylePr w:type="firstRow">
      <w:rPr>
        <w:rFonts w:ascii="Arial" w:eastAsiaTheme="majorEastAsia" w:hAnsi="Arial" w:cstheme="majorBidi"/>
        <w:b/>
        <w:i w:val="0"/>
        <w:sz w:val="22"/>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UnresolvedMention">
    <w:name w:val="Unresolved Mention"/>
    <w:basedOn w:val="DefaultParagraphFont"/>
    <w:uiPriority w:val="99"/>
    <w:rsid w:val="00D96912"/>
    <w:rPr>
      <w:color w:val="605E5C"/>
      <w:shd w:val="clear" w:color="auto" w:fill="E1DFDD"/>
    </w:rPr>
  </w:style>
  <w:style w:type="paragraph" w:customStyle="1" w:styleId="Indented">
    <w:name w:val="Indented"/>
    <w:basedOn w:val="IEEEStdsParagraph"/>
    <w:autoRedefine/>
    <w:qFormat/>
    <w:rsid w:val="00F928D2"/>
    <w:pPr>
      <w:keepNext/>
      <w:contextualSpacing/>
      <w:jc w:val="left"/>
    </w:pPr>
  </w:style>
  <w:style w:type="character" w:styleId="Strong">
    <w:name w:val="Strong"/>
    <w:basedOn w:val="DefaultParagraphFont"/>
    <w:rsid w:val="00F928D2"/>
    <w:rPr>
      <w:b/>
      <w:bCs/>
    </w:rPr>
  </w:style>
  <w:style w:type="table" w:styleId="PlainTable4">
    <w:name w:val="Plain Table 4"/>
    <w:basedOn w:val="TableNormal"/>
    <w:uiPriority w:val="44"/>
    <w:rsid w:val="00F928D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F928D2"/>
    <w:pPr>
      <w:spacing w:before="100" w:beforeAutospacing="1" w:after="100" w:afterAutospacing="1"/>
    </w:pPr>
    <w:rPr>
      <w:rFonts w:ascii="Times New Roman" w:hAnsi="Times New Roman"/>
    </w:rPr>
  </w:style>
  <w:style w:type="table" w:styleId="GridTable1Light">
    <w:name w:val="Grid Table 1 Light"/>
    <w:basedOn w:val="TableNormal"/>
    <w:uiPriority w:val="46"/>
    <w:rsid w:val="00F928D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Bullet">
    <w:name w:val="List Bullet"/>
    <w:basedOn w:val="Normal"/>
    <w:unhideWhenUsed/>
    <w:rsid w:val="009F2866"/>
    <w:pPr>
      <w:numPr>
        <w:numId w:val="15"/>
      </w:numPr>
      <w:contextualSpacing/>
    </w:pPr>
  </w:style>
  <w:style w:type="paragraph" w:styleId="NoteHeading">
    <w:name w:val="Note Heading"/>
    <w:basedOn w:val="Normal"/>
    <w:next w:val="Normal"/>
    <w:link w:val="NoteHeadingChar"/>
    <w:unhideWhenUsed/>
    <w:rsid w:val="00586A4F"/>
    <w:pPr>
      <w:spacing w:before="240"/>
    </w:pPr>
    <w:rPr>
      <w:u w:val="single"/>
    </w:rPr>
  </w:style>
  <w:style w:type="character" w:customStyle="1" w:styleId="NoteHeadingChar">
    <w:name w:val="Note Heading Char"/>
    <w:basedOn w:val="DefaultParagraphFont"/>
    <w:link w:val="NoteHeading"/>
    <w:rsid w:val="00586A4F"/>
    <w:rPr>
      <w:rFonts w:ascii="Arial" w:hAnsi="Arial"/>
      <w:sz w:val="24"/>
      <w:szCs w:val="24"/>
      <w:u w:val="single"/>
    </w:rPr>
  </w:style>
  <w:style w:type="paragraph" w:styleId="NoSpacing">
    <w:name w:val="No Spacing"/>
    <w:rsid w:val="001A1C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09010">
      <w:bodyDiv w:val="1"/>
      <w:marLeft w:val="0"/>
      <w:marRight w:val="0"/>
      <w:marTop w:val="0"/>
      <w:marBottom w:val="0"/>
      <w:divBdr>
        <w:top w:val="none" w:sz="0" w:space="0" w:color="auto"/>
        <w:left w:val="none" w:sz="0" w:space="0" w:color="auto"/>
        <w:bottom w:val="none" w:sz="0" w:space="0" w:color="auto"/>
        <w:right w:val="none" w:sz="0" w:space="0" w:color="auto"/>
      </w:divBdr>
    </w:div>
    <w:div w:id="489907224">
      <w:bodyDiv w:val="1"/>
      <w:marLeft w:val="0"/>
      <w:marRight w:val="0"/>
      <w:marTop w:val="0"/>
      <w:marBottom w:val="0"/>
      <w:divBdr>
        <w:top w:val="none" w:sz="0" w:space="0" w:color="auto"/>
        <w:left w:val="none" w:sz="0" w:space="0" w:color="auto"/>
        <w:bottom w:val="none" w:sz="0" w:space="0" w:color="auto"/>
        <w:right w:val="none" w:sz="0" w:space="0" w:color="auto"/>
      </w:divBdr>
      <w:divsChild>
        <w:div w:id="1916277495">
          <w:marLeft w:val="0"/>
          <w:marRight w:val="0"/>
          <w:marTop w:val="0"/>
          <w:marBottom w:val="0"/>
          <w:divBdr>
            <w:top w:val="none" w:sz="0" w:space="0" w:color="auto"/>
            <w:left w:val="none" w:sz="0" w:space="0" w:color="auto"/>
            <w:bottom w:val="none" w:sz="0" w:space="0" w:color="auto"/>
            <w:right w:val="none" w:sz="0" w:space="0" w:color="auto"/>
          </w:divBdr>
          <w:divsChild>
            <w:div w:id="11883188">
              <w:marLeft w:val="0"/>
              <w:marRight w:val="0"/>
              <w:marTop w:val="0"/>
              <w:marBottom w:val="0"/>
              <w:divBdr>
                <w:top w:val="none" w:sz="0" w:space="0" w:color="auto"/>
                <w:left w:val="none" w:sz="0" w:space="0" w:color="auto"/>
                <w:bottom w:val="none" w:sz="0" w:space="0" w:color="auto"/>
                <w:right w:val="none" w:sz="0" w:space="0" w:color="auto"/>
              </w:divBdr>
              <w:divsChild>
                <w:div w:id="17294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77728">
      <w:bodyDiv w:val="1"/>
      <w:marLeft w:val="0"/>
      <w:marRight w:val="0"/>
      <w:marTop w:val="0"/>
      <w:marBottom w:val="0"/>
      <w:divBdr>
        <w:top w:val="none" w:sz="0" w:space="0" w:color="auto"/>
        <w:left w:val="none" w:sz="0" w:space="0" w:color="auto"/>
        <w:bottom w:val="none" w:sz="0" w:space="0" w:color="auto"/>
        <w:right w:val="none" w:sz="0" w:space="0" w:color="auto"/>
      </w:divBdr>
    </w:div>
    <w:div w:id="1069503061">
      <w:bodyDiv w:val="1"/>
      <w:marLeft w:val="0"/>
      <w:marRight w:val="0"/>
      <w:marTop w:val="0"/>
      <w:marBottom w:val="0"/>
      <w:divBdr>
        <w:top w:val="none" w:sz="0" w:space="0" w:color="auto"/>
        <w:left w:val="none" w:sz="0" w:space="0" w:color="auto"/>
        <w:bottom w:val="none" w:sz="0" w:space="0" w:color="auto"/>
        <w:right w:val="none" w:sz="0" w:space="0" w:color="auto"/>
      </w:divBdr>
    </w:div>
    <w:div w:id="1170217580">
      <w:bodyDiv w:val="1"/>
      <w:marLeft w:val="0"/>
      <w:marRight w:val="0"/>
      <w:marTop w:val="0"/>
      <w:marBottom w:val="0"/>
      <w:divBdr>
        <w:top w:val="none" w:sz="0" w:space="0" w:color="auto"/>
        <w:left w:val="none" w:sz="0" w:space="0" w:color="auto"/>
        <w:bottom w:val="none" w:sz="0" w:space="0" w:color="auto"/>
        <w:right w:val="none" w:sz="0" w:space="0" w:color="auto"/>
      </w:divBdr>
      <w:divsChild>
        <w:div w:id="1088502850">
          <w:marLeft w:val="0"/>
          <w:marRight w:val="0"/>
          <w:marTop w:val="0"/>
          <w:marBottom w:val="0"/>
          <w:divBdr>
            <w:top w:val="none" w:sz="0" w:space="0" w:color="auto"/>
            <w:left w:val="none" w:sz="0" w:space="0" w:color="auto"/>
            <w:bottom w:val="none" w:sz="0" w:space="0" w:color="auto"/>
            <w:right w:val="none" w:sz="0" w:space="0" w:color="auto"/>
          </w:divBdr>
          <w:divsChild>
            <w:div w:id="669211649">
              <w:marLeft w:val="0"/>
              <w:marRight w:val="0"/>
              <w:marTop w:val="0"/>
              <w:marBottom w:val="0"/>
              <w:divBdr>
                <w:top w:val="none" w:sz="0" w:space="0" w:color="auto"/>
                <w:left w:val="none" w:sz="0" w:space="0" w:color="auto"/>
                <w:bottom w:val="none" w:sz="0" w:space="0" w:color="auto"/>
                <w:right w:val="none" w:sz="0" w:space="0" w:color="auto"/>
              </w:divBdr>
              <w:divsChild>
                <w:div w:id="2053114221">
                  <w:marLeft w:val="0"/>
                  <w:marRight w:val="0"/>
                  <w:marTop w:val="0"/>
                  <w:marBottom w:val="0"/>
                  <w:divBdr>
                    <w:top w:val="none" w:sz="0" w:space="0" w:color="auto"/>
                    <w:left w:val="none" w:sz="0" w:space="0" w:color="auto"/>
                    <w:bottom w:val="none" w:sz="0" w:space="0" w:color="auto"/>
                    <w:right w:val="none" w:sz="0" w:space="0" w:color="auto"/>
                  </w:divBdr>
                  <w:divsChild>
                    <w:div w:id="20685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620300">
      <w:bodyDiv w:val="1"/>
      <w:marLeft w:val="0"/>
      <w:marRight w:val="0"/>
      <w:marTop w:val="0"/>
      <w:marBottom w:val="0"/>
      <w:divBdr>
        <w:top w:val="none" w:sz="0" w:space="0" w:color="auto"/>
        <w:left w:val="none" w:sz="0" w:space="0" w:color="auto"/>
        <w:bottom w:val="none" w:sz="0" w:space="0" w:color="auto"/>
        <w:right w:val="none" w:sz="0" w:space="0" w:color="auto"/>
      </w:divBdr>
      <w:divsChild>
        <w:div w:id="62874202">
          <w:marLeft w:val="0"/>
          <w:marRight w:val="0"/>
          <w:marTop w:val="0"/>
          <w:marBottom w:val="0"/>
          <w:divBdr>
            <w:top w:val="none" w:sz="0" w:space="0" w:color="auto"/>
            <w:left w:val="none" w:sz="0" w:space="0" w:color="auto"/>
            <w:bottom w:val="none" w:sz="0" w:space="0" w:color="auto"/>
            <w:right w:val="none" w:sz="0" w:space="0" w:color="auto"/>
          </w:divBdr>
          <w:divsChild>
            <w:div w:id="1661231815">
              <w:marLeft w:val="0"/>
              <w:marRight w:val="0"/>
              <w:marTop w:val="0"/>
              <w:marBottom w:val="0"/>
              <w:divBdr>
                <w:top w:val="none" w:sz="0" w:space="0" w:color="auto"/>
                <w:left w:val="none" w:sz="0" w:space="0" w:color="auto"/>
                <w:bottom w:val="none" w:sz="0" w:space="0" w:color="auto"/>
                <w:right w:val="none" w:sz="0" w:space="0" w:color="auto"/>
              </w:divBdr>
              <w:divsChild>
                <w:div w:id="53978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8892">
      <w:bodyDiv w:val="1"/>
      <w:marLeft w:val="0"/>
      <w:marRight w:val="0"/>
      <w:marTop w:val="0"/>
      <w:marBottom w:val="0"/>
      <w:divBdr>
        <w:top w:val="none" w:sz="0" w:space="0" w:color="auto"/>
        <w:left w:val="none" w:sz="0" w:space="0" w:color="auto"/>
        <w:bottom w:val="none" w:sz="0" w:space="0" w:color="auto"/>
        <w:right w:val="none" w:sz="0" w:space="0" w:color="auto"/>
      </w:divBdr>
    </w:div>
    <w:div w:id="1577863729">
      <w:bodyDiv w:val="1"/>
      <w:marLeft w:val="0"/>
      <w:marRight w:val="0"/>
      <w:marTop w:val="0"/>
      <w:marBottom w:val="0"/>
      <w:divBdr>
        <w:top w:val="none" w:sz="0" w:space="0" w:color="auto"/>
        <w:left w:val="none" w:sz="0" w:space="0" w:color="auto"/>
        <w:bottom w:val="none" w:sz="0" w:space="0" w:color="auto"/>
        <w:right w:val="none" w:sz="0" w:space="0" w:color="auto"/>
      </w:divBdr>
      <w:divsChild>
        <w:div w:id="2087140662">
          <w:marLeft w:val="0"/>
          <w:marRight w:val="0"/>
          <w:marTop w:val="0"/>
          <w:marBottom w:val="0"/>
          <w:divBdr>
            <w:top w:val="none" w:sz="0" w:space="0" w:color="auto"/>
            <w:left w:val="none" w:sz="0" w:space="0" w:color="auto"/>
            <w:bottom w:val="none" w:sz="0" w:space="0" w:color="auto"/>
            <w:right w:val="none" w:sz="0" w:space="0" w:color="auto"/>
          </w:divBdr>
          <w:divsChild>
            <w:div w:id="983852062">
              <w:marLeft w:val="0"/>
              <w:marRight w:val="0"/>
              <w:marTop w:val="0"/>
              <w:marBottom w:val="0"/>
              <w:divBdr>
                <w:top w:val="none" w:sz="0" w:space="0" w:color="auto"/>
                <w:left w:val="none" w:sz="0" w:space="0" w:color="auto"/>
                <w:bottom w:val="none" w:sz="0" w:space="0" w:color="auto"/>
                <w:right w:val="none" w:sz="0" w:space="0" w:color="auto"/>
              </w:divBdr>
              <w:divsChild>
                <w:div w:id="1879048817">
                  <w:marLeft w:val="0"/>
                  <w:marRight w:val="0"/>
                  <w:marTop w:val="0"/>
                  <w:marBottom w:val="0"/>
                  <w:divBdr>
                    <w:top w:val="none" w:sz="0" w:space="0" w:color="auto"/>
                    <w:left w:val="none" w:sz="0" w:space="0" w:color="auto"/>
                    <w:bottom w:val="none" w:sz="0" w:space="0" w:color="auto"/>
                    <w:right w:val="none" w:sz="0" w:space="0" w:color="auto"/>
                  </w:divBdr>
                  <w:divsChild>
                    <w:div w:id="17881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jpg"/><Relationship Id="rId21" Type="http://schemas.openxmlformats.org/officeDocument/2006/relationships/hyperlink" Target="https://www.color.org/" TargetMode="External"/><Relationship Id="rId42" Type="http://schemas.openxmlformats.org/officeDocument/2006/relationships/hyperlink" Target="https://ftp.pwg.org/pub/pwg/candidates/cs-ippdocobject10-20031031-5100.5.pdf" TargetMode="External"/><Relationship Id="rId47" Type="http://schemas.openxmlformats.org/officeDocument/2006/relationships/hyperlink" Target="https://ftp.pwg.org/pub/pwg/candidates/cs-wimscount11-20070427-5106.1.pdf" TargetMode="External"/><Relationship Id="rId63" Type="http://schemas.openxmlformats.org/officeDocument/2006/relationships/hyperlink" Target="https://datatracker.ietf.org/doc/html/rfc6762" TargetMode="External"/><Relationship Id="rId68" Type="http://schemas.openxmlformats.org/officeDocument/2006/relationships/hyperlink" Target="https://datatracker.ietf.org/doc/html/rfc7472" TargetMode="External"/><Relationship Id="rId84" Type="http://schemas.openxmlformats.org/officeDocument/2006/relationships/hyperlink" Target="https://ftp.pwg.org/pub/pwg/informational/pwg5100.13-abnf-20190708.txt" TargetMode="External"/><Relationship Id="rId89" Type="http://schemas.openxmlformats.org/officeDocument/2006/relationships/hyperlink" Target="https://www.iso.org/standard/63534.html" TargetMode="External"/><Relationship Id="rId112" Type="http://schemas.openxmlformats.org/officeDocument/2006/relationships/footer" Target="footer4.xml"/><Relationship Id="rId16" Type="http://schemas.openxmlformats.org/officeDocument/2006/relationships/hyperlink" Target="https://www.ieee.org/" TargetMode="External"/><Relationship Id="rId107" Type="http://schemas.openxmlformats.org/officeDocument/2006/relationships/hyperlink" Target="https://www.pwg.org/ipp/" TargetMode="External"/><Relationship Id="rId11" Type="http://schemas.openxmlformats.org/officeDocument/2006/relationships/hyperlink" Target="https://ftp.pwg.org/pub/pwg/ipp/wd/wd-ippnodriver20-20220207-rev.docx" TargetMode="External"/><Relationship Id="rId32" Type="http://schemas.openxmlformats.org/officeDocument/2006/relationships/hyperlink" Target="https://www.iana.org/assignments/ipp-registrations" TargetMode="External"/><Relationship Id="rId37" Type="http://schemas.openxmlformats.org/officeDocument/2006/relationships/hyperlink" Target="https://www.iana.org/assignments/enterprise-numbers/" TargetMode="External"/><Relationship Id="rId53" Type="http://schemas.openxmlformats.org/officeDocument/2006/relationships/hyperlink" Target="https://datatracker.ietf.org/doc/html/rfc3955" TargetMode="External"/><Relationship Id="rId58" Type="http://schemas.openxmlformats.org/officeDocument/2006/relationships/hyperlink" Target="https://datatracker.ietf.org/doc/html/rfc5013" TargetMode="External"/><Relationship Id="rId74" Type="http://schemas.openxmlformats.org/officeDocument/2006/relationships/hyperlink" Target="https://www.unicode.org/reports/tr9" TargetMode="External"/><Relationship Id="rId79" Type="http://schemas.openxmlformats.org/officeDocument/2006/relationships/hyperlink" Target="https://www.unicode.org/versions/Unicode12.0.0/" TargetMode="External"/><Relationship Id="rId102" Type="http://schemas.openxmlformats.org/officeDocument/2006/relationships/hyperlink" Target="https://www.unicode.org/reports/tr17" TargetMode="External"/><Relationship Id="rId5" Type="http://schemas.openxmlformats.org/officeDocument/2006/relationships/webSettings" Target="webSettings.xml"/><Relationship Id="rId90" Type="http://schemas.openxmlformats.org/officeDocument/2006/relationships/hyperlink" Target="https://www.apple.com/" TargetMode="External"/><Relationship Id="rId95" Type="http://schemas.openxmlformats.org/officeDocument/2006/relationships/hyperlink" Target="https://ftp.pwg.org/pub/pwg/candidates/cs-ippjobprinterext10-20101030-5100.11.pdf" TargetMode="External"/><Relationship Id="rId22" Type="http://schemas.openxmlformats.org/officeDocument/2006/relationships/hyperlink" Target="https://www.ietf.org/" TargetMode="External"/><Relationship Id="rId27" Type="http://schemas.openxmlformats.org/officeDocument/2006/relationships/image" Target="media/image4.emf"/><Relationship Id="rId43" Type="http://schemas.openxmlformats.org/officeDocument/2006/relationships/hyperlink" Target="https://ftp.pwg.org/pub/pwg/candidates/cs-ipppageoverride10-20031031-5100.6.pdf" TargetMode="External"/><Relationship Id="rId48" Type="http://schemas.openxmlformats.org/officeDocument/2006/relationships/hyperlink" Target="https://datatracker.ietf.org/doc/html/rfc2083" TargetMode="External"/><Relationship Id="rId64" Type="http://schemas.openxmlformats.org/officeDocument/2006/relationships/hyperlink" Target="https://datatracker.ietf.org/doc/html/rfc6763" TargetMode="External"/><Relationship Id="rId69" Type="http://schemas.openxmlformats.org/officeDocument/2006/relationships/hyperlink" Target="https://datatracker.ietf.org/doc/html/rfc8446" TargetMode="External"/><Relationship Id="rId113" Type="http://schemas.openxmlformats.org/officeDocument/2006/relationships/fontTable" Target="fontTable.xml"/><Relationship Id="rId80" Type="http://schemas.openxmlformats.org/officeDocument/2006/relationships/hyperlink" Target="https://www.unicode.org/reports/tr10" TargetMode="External"/><Relationship Id="rId85" Type="http://schemas.openxmlformats.org/officeDocument/2006/relationships/hyperlink" Target="https://www.cups.org/" TargetMode="External"/><Relationship Id="rId12" Type="http://schemas.openxmlformats.org/officeDocument/2006/relationships/header" Target="header1.xml"/><Relationship Id="rId17" Type="http://schemas.openxmlformats.org/officeDocument/2006/relationships/hyperlink" Target="https://standards.ieee.org/)" TargetMode="External"/><Relationship Id="rId33" Type="http://schemas.openxmlformats.org/officeDocument/2006/relationships/hyperlink" Target="https://www.pwg.org/dynamo/issues.php?L+P-1+S-2+I0+E0+Z13+Q" TargetMode="External"/><Relationship Id="rId38" Type="http://schemas.openxmlformats.org/officeDocument/2006/relationships/hyperlink" Target="https://ftp.pwg.org/pub/pwg/ipp/registrations/reg-ipplabel10-20200213.pdf" TargetMode="External"/><Relationship Id="rId59" Type="http://schemas.openxmlformats.org/officeDocument/2006/relationships/hyperlink" Target="https://datatracker.ietf.org/doc/html/rfc5198" TargetMode="External"/><Relationship Id="rId103" Type="http://schemas.openxmlformats.org/officeDocument/2006/relationships/hyperlink" Target="https://www.unicode.org/reports/tr23" TargetMode="External"/><Relationship Id="rId108" Type="http://schemas.openxmlformats.org/officeDocument/2006/relationships/hyperlink" Target="https://github.com/istopwg/ippsample/wiki/IPP-Print-Quality-Discussion" TargetMode="External"/><Relationship Id="rId54" Type="http://schemas.openxmlformats.org/officeDocument/2006/relationships/hyperlink" Target="https://datatracker.ietf.org/doc/html/rfc3998" TargetMode="External"/><Relationship Id="rId70" Type="http://schemas.openxmlformats.org/officeDocument/2006/relationships/hyperlink" Target="https://datatracker.ietf.org/doc/html/std63" TargetMode="External"/><Relationship Id="rId75" Type="http://schemas.openxmlformats.org/officeDocument/2006/relationships/hyperlink" Target="https://www.unicode.org/reports/tr14" TargetMode="External"/><Relationship Id="rId91" Type="http://schemas.openxmlformats.org/officeDocument/2006/relationships/hyperlink" Target="https://en.wikipedia.org/wiki/NeXTSTEP" TargetMode="External"/><Relationship Id="rId96" Type="http://schemas.openxmlformats.org/officeDocument/2006/relationships/hyperlink" Target="https://ftp.pwg.org/pub/pwg/candidates/cs-ippjobprinterext3v10-20120727-5100.1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tp.pwg.org/pub/pwg/ipp/wd/wd-ippnodriver20-20220207-rev.pdf" TargetMode="External"/><Relationship Id="rId23" Type="http://schemas.openxmlformats.org/officeDocument/2006/relationships/hyperlink" Target="https://www.iso.org/" TargetMode="External"/><Relationship Id="rId28" Type="http://schemas.openxmlformats.org/officeDocument/2006/relationships/hyperlink" Target="https://www.iana.org/assignments/ipp-registrations" TargetMode="External"/><Relationship Id="rId36" Type="http://schemas.openxmlformats.org/officeDocument/2006/relationships/hyperlink" Target="https://www.iana.org/assignments/ianaprinter-mib/ianaprinter-mib" TargetMode="External"/><Relationship Id="rId49" Type="http://schemas.openxmlformats.org/officeDocument/2006/relationships/hyperlink" Target="https://datatracker.ietf.org/doc/html/rfc2817" TargetMode="External"/><Relationship Id="rId57" Type="http://schemas.openxmlformats.org/officeDocument/2006/relationships/hyperlink" Target="https://datatracker.ietf.org/doc/html/rfc4559" TargetMode="External"/><Relationship Id="rId106" Type="http://schemas.openxmlformats.org/officeDocument/2006/relationships/hyperlink" Target="mailto:ipp@pwg.org" TargetMode="External"/><Relationship Id="rId114" Type="http://schemas.openxmlformats.org/officeDocument/2006/relationships/theme" Target="theme/theme1.xml"/><Relationship Id="rId10" Type="http://schemas.openxmlformats.org/officeDocument/2006/relationships/hyperlink" Target="https://ftp.pwg.org/pub/pwg/ipp/wd/wd-ippnodriver20-20220207.pdf" TargetMode="External"/><Relationship Id="rId31" Type="http://schemas.openxmlformats.org/officeDocument/2006/relationships/hyperlink" Target="https://www.iana.org/assignments/ipp-registrations" TargetMode="External"/><Relationship Id="rId44" Type="http://schemas.openxmlformats.org/officeDocument/2006/relationships/hyperlink" Target="https://ftp.pwg.org/pub/pwg/candidates/cs-ippjobext20-20190816-5100.7.pdf" TargetMode="External"/><Relationship Id="rId52" Type="http://schemas.openxmlformats.org/officeDocument/2006/relationships/hyperlink" Target="https://datatracker.ietf.org/doc/html/rfc3808" TargetMode="External"/><Relationship Id="rId60" Type="http://schemas.openxmlformats.org/officeDocument/2006/relationships/hyperlink" Target="https://datatracker.ietf.org/doc/html/rfc5646" TargetMode="External"/><Relationship Id="rId65" Type="http://schemas.openxmlformats.org/officeDocument/2006/relationships/hyperlink" Target="https://datatracker.ietf.org/doc/html/rfc7230" TargetMode="External"/><Relationship Id="rId73" Type="http://schemas.openxmlformats.org/officeDocument/2006/relationships/hyperlink" Target="https://datatracker.ietf.org/doc/html/std92" TargetMode="External"/><Relationship Id="rId78" Type="http://schemas.openxmlformats.org/officeDocument/2006/relationships/hyperlink" Target="https://www.unicode.org/reports/tr31" TargetMode="External"/><Relationship Id="rId81" Type="http://schemas.openxmlformats.org/officeDocument/2006/relationships/hyperlink" Target="https://www.unicode.org/reports/tr35" TargetMode="External"/><Relationship Id="rId86" Type="http://schemas.openxmlformats.org/officeDocument/2006/relationships/hyperlink" Target="https://github.io/istopwg/ippsample" TargetMode="External"/><Relationship Id="rId94" Type="http://schemas.openxmlformats.org/officeDocument/2006/relationships/hyperlink" Target="https://ftp.pwg.org/pub/pwg/candidates/cs-ippfinishings21-20170217-5100.1.pdf" TargetMode="External"/><Relationship Id="rId99" Type="http://schemas.openxmlformats.org/officeDocument/2006/relationships/hyperlink" Target="https://ftp.pwg.org/pub/pwg/candidates/cs-ifxpdfis10-20040315-5102.3.pdf" TargetMode="External"/><Relationship Id="rId101" Type="http://schemas.openxmlformats.org/officeDocument/2006/relationships/hyperlink" Target="https://datatracker.ietf.org/doc/html/rfc4559" TargetMode="External"/><Relationship Id="rId4" Type="http://schemas.openxmlformats.org/officeDocument/2006/relationships/settings" Target="settings.xml"/><Relationship Id="rId9" Type="http://schemas.openxmlformats.org/officeDocument/2006/relationships/hyperlink" Target="https://ftp.pwg.org/pub/pwg/ipp/wd/wd-ippnodriver20-20220207.docx" TargetMode="External"/><Relationship Id="rId13" Type="http://schemas.openxmlformats.org/officeDocument/2006/relationships/footer" Target="footer1.xml"/><Relationship Id="rId18" Type="http://schemas.openxmlformats.org/officeDocument/2006/relationships/hyperlink" Target="https://www.ieee-isto.org/" TargetMode="External"/><Relationship Id="rId39" Type="http://schemas.openxmlformats.org/officeDocument/2006/relationships/hyperlink" Target="https://www.w3.org/Graphics/JPEG/jfif3.pdf" TargetMode="External"/><Relationship Id="rId109" Type="http://schemas.openxmlformats.org/officeDocument/2006/relationships/header" Target="header2.xml"/><Relationship Id="rId34" Type="http://schemas.openxmlformats.org/officeDocument/2006/relationships/hyperlink" Target="https://datatracker.ietf.org/doc/html/bcp14" TargetMode="External"/><Relationship Id="rId50" Type="http://schemas.openxmlformats.org/officeDocument/2006/relationships/hyperlink" Target="https://datatracker.ietf.org/doc/html/rfc3380" TargetMode="External"/><Relationship Id="rId55" Type="http://schemas.openxmlformats.org/officeDocument/2006/relationships/hyperlink" Target="https://datatracker.ietf.org/doc/html/rfc4122" TargetMode="External"/><Relationship Id="rId76" Type="http://schemas.openxmlformats.org/officeDocument/2006/relationships/hyperlink" Target="https://www.unicode.org/reports/tr15" TargetMode="External"/><Relationship Id="rId97" Type="http://schemas.openxmlformats.org/officeDocument/2006/relationships/hyperlink" Target="https://ftp.pwg.org/pub/pwg/candidates/cs-ippeve10-20130128-5100.14.pdf" TargetMode="External"/><Relationship Id="rId104" Type="http://schemas.openxmlformats.org/officeDocument/2006/relationships/hyperlink" Target="https://www.unicode.org/reports/tr33" TargetMode="External"/><Relationship Id="rId7" Type="http://schemas.openxmlformats.org/officeDocument/2006/relationships/endnotes" Target="endnotes.xml"/><Relationship Id="rId71" Type="http://schemas.openxmlformats.org/officeDocument/2006/relationships/hyperlink" Target="https://datatracker.ietf.org/doc/html/std66" TargetMode="External"/><Relationship Id="rId92" Type="http://schemas.openxmlformats.org/officeDocument/2006/relationships/hyperlink" Target="https://prdownloads.sourceforge.net/openprinting/PAPI-specification.pdf?download" TargetMode="External"/><Relationship Id="rId2" Type="http://schemas.openxmlformats.org/officeDocument/2006/relationships/numbering" Target="numbering.xml"/><Relationship Id="rId29" Type="http://schemas.openxmlformats.org/officeDocument/2006/relationships/hyperlink" Target="https://www.iana.org/assignments/ipp-registrations" TargetMode="External"/><Relationship Id="rId24" Type="http://schemas.openxmlformats.org/officeDocument/2006/relationships/hyperlink" Target="https://www.pwg.org/" TargetMode="External"/><Relationship Id="rId40" Type="http://schemas.openxmlformats.org/officeDocument/2006/relationships/hyperlink" Target="https://ftp.pwg.org/pub/pwg/candidates/cs-ippoutputbin10-20010207-5100.2.pdf" TargetMode="External"/><Relationship Id="rId45" Type="http://schemas.openxmlformats.org/officeDocument/2006/relationships/hyperlink" Target="https://ftp.pwg.org/pub/pwg/standards/std-ipp20-20151030-5100.12.pdf" TargetMode="External"/><Relationship Id="rId66" Type="http://schemas.openxmlformats.org/officeDocument/2006/relationships/hyperlink" Target="https://datatracker.ietf.org/doc/html/rfc7232" TargetMode="External"/><Relationship Id="rId87" Type="http://schemas.openxmlformats.org/officeDocument/2006/relationships/hyperlink" Target="https://www.iso.org/standard/75804.html" TargetMode="External"/><Relationship Id="rId110" Type="http://schemas.openxmlformats.org/officeDocument/2006/relationships/footer" Target="footer3.xml"/><Relationship Id="rId61" Type="http://schemas.openxmlformats.org/officeDocument/2006/relationships/hyperlink" Target="https://datatracker.ietf.org/doc/html/rfc5870" TargetMode="External"/><Relationship Id="rId82" Type="http://schemas.openxmlformats.org/officeDocument/2006/relationships/hyperlink" Target="https://www.unicode.org/reports/tr39" TargetMode="External"/><Relationship Id="rId19" Type="http://schemas.openxmlformats.org/officeDocument/2006/relationships/hyperlink" Target="https://www.pwg.org/" TargetMode="External"/><Relationship Id="rId14" Type="http://schemas.openxmlformats.org/officeDocument/2006/relationships/footer" Target="footer2.xml"/><Relationship Id="rId30" Type="http://schemas.openxmlformats.org/officeDocument/2006/relationships/hyperlink" Target="https://www.iana.org/assignments/ipp-registrations" TargetMode="External"/><Relationship Id="rId35" Type="http://schemas.openxmlformats.org/officeDocument/2006/relationships/hyperlink" Target="http://dublincore.org/documents/dcmi-terms/" TargetMode="External"/><Relationship Id="rId56" Type="http://schemas.openxmlformats.org/officeDocument/2006/relationships/hyperlink" Target="https://datatracker.ietf.org/doc/html/rfc4519" TargetMode="External"/><Relationship Id="rId77" Type="http://schemas.openxmlformats.org/officeDocument/2006/relationships/hyperlink" Target="https://www.unicode.org/reports/tr29" TargetMode="External"/><Relationship Id="rId100" Type="http://schemas.openxmlformats.org/officeDocument/2006/relationships/hyperlink" Target="https://ftp.pwg.org/pub/pwg/candidates/cs-idsattributes10-20130401-5110.1.pdf" TargetMode="External"/><Relationship Id="rId105" Type="http://schemas.openxmlformats.org/officeDocument/2006/relationships/hyperlink" Target="https://www.unicode.org/faq/security.html" TargetMode="External"/><Relationship Id="rId8" Type="http://schemas.openxmlformats.org/officeDocument/2006/relationships/hyperlink" Target="https://ftp.pwg.org/pub/pwg/general/pwg-process30.pdf" TargetMode="External"/><Relationship Id="rId51" Type="http://schemas.openxmlformats.org/officeDocument/2006/relationships/hyperlink" Target="https://datatracker.ietf.org/doc/html/rfc3805" TargetMode="External"/><Relationship Id="rId72" Type="http://schemas.openxmlformats.org/officeDocument/2006/relationships/hyperlink" Target="https://datatracker.ietf.org/doc/html/rfc5234" TargetMode="External"/><Relationship Id="rId93" Type="http://schemas.openxmlformats.org/officeDocument/2006/relationships/hyperlink" Target="https://ftp.pwg.org/pub/pwg/ipp/examples/ipp.strings" TargetMode="External"/><Relationship Id="rId98" Type="http://schemas.openxmlformats.org/officeDocument/2006/relationships/hyperlink" Target="https://ftp.pwg.org/pub/pwg/candidates/cs-ippsystem10-20191122-5100.22.pdf" TargetMode="External"/><Relationship Id="rId3" Type="http://schemas.openxmlformats.org/officeDocument/2006/relationships/styles" Target="styles.xml"/><Relationship Id="rId25" Type="http://schemas.openxmlformats.org/officeDocument/2006/relationships/image" Target="media/image2.jpg"/><Relationship Id="rId46" Type="http://schemas.openxmlformats.org/officeDocument/2006/relationships/hyperlink" Target="https://ftp.pwg.org/pub/pwg/candidates/cs-pwgmsn20-20130328-5101.1.pdf" TargetMode="External"/><Relationship Id="rId67" Type="http://schemas.openxmlformats.org/officeDocument/2006/relationships/hyperlink" Target="https://datatracker.ietf.org/doc/html/rfc7234" TargetMode="External"/><Relationship Id="rId20" Type="http://schemas.openxmlformats.org/officeDocument/2006/relationships/hyperlink" Target="https://www.iana.org/" TargetMode="External"/><Relationship Id="rId41" Type="http://schemas.openxmlformats.org/officeDocument/2006/relationships/hyperlink" Target="https://ftp.pwg.org/pub/pwg/candidates/cs-ippprodprint10-20010212-5100.3.pdf" TargetMode="External"/><Relationship Id="rId62" Type="http://schemas.openxmlformats.org/officeDocument/2006/relationships/hyperlink" Target="https://datatracker.ietf.org/doc/html/rfc6068" TargetMode="External"/><Relationship Id="rId83" Type="http://schemas.openxmlformats.org/officeDocument/2006/relationships/hyperlink" Target="http://earth-info.nga.mil/GandG/publications/tr8350.2/wgs84fin.pdf" TargetMode="External"/><Relationship Id="rId88" Type="http://schemas.openxmlformats.org/officeDocument/2006/relationships/hyperlink" Target="https://www.iso.org/standard/51502.html" TargetMode="External"/><Relationship Id="rId11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9912-5A0A-47E9-B31B-C437B728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95</Pages>
  <Words>32408</Words>
  <Characters>217141</Characters>
  <Application>Microsoft Office Word</Application>
  <DocSecurity>0</DocSecurity>
  <Lines>5049</Lines>
  <Paragraphs>3514</Paragraphs>
  <ScaleCrop>false</ScaleCrop>
  <HeadingPairs>
    <vt:vector size="2" baseType="variant">
      <vt:variant>
        <vt:lpstr>Title</vt:lpstr>
      </vt:variant>
      <vt:variant>
        <vt:i4>1</vt:i4>
      </vt:variant>
    </vt:vector>
  </HeadingPairs>
  <TitlesOfParts>
    <vt:vector size="1" baseType="lpstr">
      <vt:lpstr>IPP Driverless Printing Extensions v2.0</vt:lpstr>
    </vt:vector>
  </TitlesOfParts>
  <Manager/>
  <Company>Printer Working Group</Company>
  <LinksUpToDate>false</LinksUpToDate>
  <CharactersWithSpaces>246035</CharactersWithSpaces>
  <SharedDoc>false</SharedDoc>
  <HyperlinkBase/>
  <HLinks>
    <vt:vector size="18" baseType="variant">
      <vt:variant>
        <vt:i4>1966097</vt:i4>
      </vt:variant>
      <vt:variant>
        <vt:i4>6</vt:i4>
      </vt:variant>
      <vt:variant>
        <vt:i4>0</vt:i4>
      </vt:variant>
      <vt:variant>
        <vt:i4>5</vt:i4>
      </vt:variant>
      <vt:variant>
        <vt:lpwstr>http://www.ieee-isto.org</vt:lpwstr>
      </vt:variant>
      <vt:variant>
        <vt:lpwstr/>
      </vt:variant>
      <vt:variant>
        <vt:i4>2293785</vt:i4>
      </vt:variant>
      <vt:variant>
        <vt:i4>3</vt:i4>
      </vt:variant>
      <vt:variant>
        <vt:i4>0</vt:i4>
      </vt:variant>
      <vt:variant>
        <vt:i4>5</vt:i4>
      </vt:variant>
      <vt:variant>
        <vt:lpwstr>http://standards.ieee.org/)</vt:lpwstr>
      </vt:variant>
      <vt:variant>
        <vt:lpwstr/>
      </vt:variant>
      <vt:variant>
        <vt:i4>5505112</vt:i4>
      </vt:variant>
      <vt:variant>
        <vt:i4>0</vt:i4>
      </vt:variant>
      <vt:variant>
        <vt:i4>0</vt:i4>
      </vt:variant>
      <vt:variant>
        <vt:i4>5</vt:i4>
      </vt:variant>
      <vt:variant>
        <vt:lpwstr>http://www.ieee.org/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Driverless Printing Extensions v2.0</dc:title>
  <dc:subject/>
  <dc:creator>[HP Inc.] Smith Kennedy</dc:creator>
  <cp:keywords/>
  <dc:description/>
  <cp:lastModifiedBy>Smith Kennedy</cp:lastModifiedBy>
  <cp:revision>1</cp:revision>
  <cp:lastPrinted>2022-02-08T04:43:00Z</cp:lastPrinted>
  <dcterms:created xsi:type="dcterms:W3CDTF">2021-05-07T18:57:00Z</dcterms:created>
  <dcterms:modified xsi:type="dcterms:W3CDTF">2022-02-08T04:48:00Z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cation Date">
    <vt:lpwstr>February 7, 2022</vt:lpwstr>
  </property>
  <property fmtid="{D5CDD505-2E9C-101B-9397-08002B2CF9AE}" pid="3" name="Acronym">
    <vt:lpwstr>(NODRIVER)</vt:lpwstr>
  </property>
</Properties>
</file>