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2CDF968" w14:textId="77777777" w:rsidR="00F445B8" w:rsidRDefault="00F445B8">
      <w:pPr>
        <w:pStyle w:val="PlainText"/>
        <w:tabs>
          <w:tab w:val="left" w:pos="6840"/>
        </w:tabs>
        <w:rPr>
          <w:rFonts w:eastAsia="MS Mincho" w:cs="Arial"/>
          <w:b/>
          <w:bCs/>
        </w:rPr>
      </w:pPr>
    </w:p>
    <w:p w14:paraId="02E5C48E" w14:textId="77777777" w:rsidR="00F445B8" w:rsidRDefault="00F445B8">
      <w:pPr>
        <w:pStyle w:val="PlainText"/>
        <w:rPr>
          <w:rFonts w:eastAsia="MS Mincho" w:cs="Arial"/>
          <w:b/>
          <w:bCs/>
        </w:rPr>
      </w:pPr>
    </w:p>
    <w:p w14:paraId="2F46530E" w14:textId="4FA5891D" w:rsidR="00A17C98" w:rsidRPr="00D06717" w:rsidRDefault="00A17C98" w:rsidP="00A17C98">
      <w:pPr>
        <w:pStyle w:val="PlainText"/>
        <w:spacing w:after="1200"/>
        <w:jc w:val="center"/>
        <w:outlineLvl w:val="0"/>
        <w:rPr>
          <w:rFonts w:eastAsia="MS Mincho" w:cs="Arial"/>
          <w:b/>
          <w:bCs/>
          <w:sz w:val="32"/>
        </w:rPr>
      </w:pPr>
      <w:r>
        <w:rPr>
          <w:rFonts w:eastAsia="MS Mincho" w:cs="Arial"/>
          <w:b/>
          <w:bCs/>
          <w:sz w:val="32"/>
        </w:rPr>
        <w:t>Internet Printing Protocol/2.</w:t>
      </w:r>
      <w:r w:rsidR="00F35229">
        <w:rPr>
          <w:rFonts w:eastAsia="MS Mincho" w:cs="Arial"/>
          <w:b/>
          <w:bCs/>
          <w:sz w:val="32"/>
        </w:rPr>
        <w:t>x</w:t>
      </w:r>
      <w:r>
        <w:rPr>
          <w:rFonts w:eastAsia="MS Mincho" w:cs="Arial"/>
          <w:b/>
          <w:bCs/>
          <w:sz w:val="32"/>
        </w:rPr>
        <w:t xml:space="preserve"> Fourth Edition</w:t>
      </w:r>
      <w:r>
        <w:rPr>
          <w:rFonts w:eastAsia="MS Mincho" w:cs="Arial"/>
          <w:b/>
          <w:bCs/>
          <w:sz w:val="32"/>
        </w:rPr>
        <w:br/>
        <w:t>(BASE)</w:t>
      </w:r>
    </w:p>
    <w:p w14:paraId="5EBDEAEC" w14:textId="3C6FCC46" w:rsidR="00F445B8" w:rsidRPr="005C16EA" w:rsidRDefault="00F445B8" w:rsidP="005C16EA">
      <w:pPr>
        <w:pStyle w:val="PlainText"/>
        <w:spacing w:after="1200"/>
        <w:jc w:val="center"/>
        <w:rPr>
          <w:rFonts w:eastAsia="MS Mincho"/>
          <w:b/>
          <w:bCs/>
          <w:sz w:val="32"/>
          <w:szCs w:val="32"/>
        </w:rPr>
      </w:pPr>
      <w:r w:rsidRPr="005C16EA">
        <w:rPr>
          <w:b/>
          <w:sz w:val="32"/>
          <w:szCs w:val="32"/>
        </w:rPr>
        <w:t xml:space="preserve">Status: </w:t>
      </w:r>
      <w:r w:rsidR="00E24A3A">
        <w:rPr>
          <w:b/>
          <w:sz w:val="32"/>
          <w:szCs w:val="32"/>
        </w:rPr>
        <w:t>Interim</w:t>
      </w:r>
    </w:p>
    <w:p w14:paraId="2D543D5A" w14:textId="5258D648" w:rsidR="00765564" w:rsidRDefault="00F445B8" w:rsidP="00765564">
      <w:pPr>
        <w:pStyle w:val="PlainText"/>
        <w:spacing w:before="1560"/>
        <w:jc w:val="both"/>
        <w:rPr>
          <w:rFonts w:eastAsia="MS Mincho" w:cs="Arial"/>
        </w:rPr>
      </w:pPr>
      <w:r w:rsidRPr="00765564">
        <w:rPr>
          <w:rFonts w:eastAsia="MS Mincho" w:cs="Arial"/>
          <w:bCs/>
        </w:rPr>
        <w:t>Abstract:</w:t>
      </w:r>
      <w:r w:rsidR="00765564">
        <w:rPr>
          <w:rFonts w:eastAsia="MS Mincho" w:cs="Arial"/>
          <w:bCs/>
        </w:rPr>
        <w:t xml:space="preserve"> This specification defines the 2.0, 2.1, and 2.2 versions</w:t>
      </w:r>
      <w:r w:rsidR="00D06717">
        <w:rPr>
          <w:rFonts w:eastAsia="MS Mincho" w:cs="Arial"/>
          <w:bCs/>
        </w:rPr>
        <w:t xml:space="preserve"> of the Internet Printing Protocol</w:t>
      </w:r>
      <w:r w:rsidR="00765564">
        <w:rPr>
          <w:rFonts w:eastAsia="MS Mincho" w:cs="Arial"/>
          <w:bCs/>
        </w:rPr>
        <w:t>.</w:t>
      </w:r>
    </w:p>
    <w:p w14:paraId="43862AA4" w14:textId="77777777" w:rsidR="00790DDA" w:rsidRDefault="00790DDA" w:rsidP="00790DDA">
      <w:pPr>
        <w:pStyle w:val="FrontMatter"/>
        <w:rPr>
          <w:rFonts w:cs="Courier New"/>
        </w:rPr>
      </w:pPr>
    </w:p>
    <w:p w14:paraId="0D1EBF3B" w14:textId="5C91071E" w:rsidR="00790DDA" w:rsidRDefault="00790DDA" w:rsidP="00790DDA">
      <w:pPr>
        <w:pStyle w:val="FrontMatter"/>
      </w:pPr>
      <w:r>
        <w:t xml:space="preserve">This document is a PWG </w:t>
      </w:r>
      <w:r w:rsidR="00E649E9">
        <w:t>Working Draft</w:t>
      </w:r>
      <w:r>
        <w:t xml:space="preserve">. For a definition of a "PWG </w:t>
      </w:r>
      <w:r w:rsidR="00E649E9">
        <w:t>Working Draft</w:t>
      </w:r>
      <w:r>
        <w:t xml:space="preserve">", see: </w:t>
      </w:r>
    </w:p>
    <w:p w14:paraId="6F9AF241" w14:textId="41B9E814" w:rsidR="00F73DA9" w:rsidRDefault="00BC0E09" w:rsidP="008F6F7D">
      <w:pPr>
        <w:pStyle w:val="Address"/>
      </w:pPr>
      <w:hyperlink r:id="rId8" w:history="1">
        <w:r w:rsidR="00DB5082" w:rsidRPr="00E649E9">
          <w:rPr>
            <w:rStyle w:val="Hyperlink"/>
          </w:rPr>
          <w:t>http</w:t>
        </w:r>
        <w:r w:rsidR="00E649E9" w:rsidRPr="00E649E9">
          <w:rPr>
            <w:rStyle w:val="Hyperlink"/>
          </w:rPr>
          <w:t>s</w:t>
        </w:r>
        <w:r w:rsidR="00F73DA9" w:rsidRPr="00E649E9">
          <w:rPr>
            <w:rStyle w:val="Hyperlink"/>
          </w:rPr>
          <w:t>://ftp.pwg.org/pub/pwg/general/pwg-process30.pdf</w:t>
        </w:r>
      </w:hyperlink>
    </w:p>
    <w:p w14:paraId="264C8DD1" w14:textId="77777777" w:rsidR="00F73DA9" w:rsidRPr="00F73DA9" w:rsidRDefault="00F73DA9" w:rsidP="00F73DA9">
      <w:pPr>
        <w:pStyle w:val="PlainText"/>
        <w:spacing w:before="240" w:line="240" w:lineRule="exact"/>
        <w:jc w:val="both"/>
      </w:pPr>
      <w:r w:rsidRPr="00F73DA9">
        <w:t>This document is available at:</w:t>
      </w:r>
    </w:p>
    <w:p w14:paraId="5F7255A8" w14:textId="2D01148B" w:rsidR="006A1F47" w:rsidRDefault="00BA5FE4" w:rsidP="006A1F47">
      <w:pPr>
        <w:pStyle w:val="Address"/>
      </w:pPr>
      <w:r>
        <w:fldChar w:fldCharType="begin"/>
      </w:r>
      <w:ins w:id="0" w:author="Michael R Sweet" w:date="2022-01-24T15:13:00Z">
        <w:r w:rsidR="00BC0E09">
          <w:instrText>HYPERLINK "https://ftp.pwg.org/pub/pwg/ipp/wd/wd-ippbase23-20220124.docx"</w:instrText>
        </w:r>
      </w:ins>
      <w:del w:id="1" w:author="Michael R Sweet" w:date="2022-01-24T15:13:00Z">
        <w:r w:rsidR="00E24A3A" w:rsidDel="00BC0E09">
          <w:delInstrText>HYPERLINK "https://ftp.pwg.org/pub/pwg/ipp/wd/wd-ippbase23-20211020.docx"</w:delInstrText>
        </w:r>
      </w:del>
      <w:ins w:id="2" w:author="Michael R Sweet" w:date="2022-01-24T15:13:00Z"/>
      <w:r>
        <w:fldChar w:fldCharType="separate"/>
      </w:r>
      <w:del w:id="3" w:author="Michael R Sweet" w:date="2022-01-24T15:13:00Z">
        <w:r w:rsidR="00E24A3A" w:rsidDel="00BC0E09">
          <w:rPr>
            <w:rStyle w:val="Hyperlink"/>
          </w:rPr>
          <w:delText>https://ftp.pwg.org/pub/pwg/ipp/wd/wd-ippbase23-20211020.docx</w:delText>
        </w:r>
      </w:del>
      <w:ins w:id="4" w:author="Michael R Sweet" w:date="2022-01-24T15:13:00Z">
        <w:r w:rsidR="00BC0E09">
          <w:rPr>
            <w:rStyle w:val="Hyperlink"/>
          </w:rPr>
          <w:t>https://ftp.pwg.org/pub/pwg/ipp/wd/wd-ippbase23-20220124.docx</w:t>
        </w:r>
      </w:ins>
      <w:r>
        <w:rPr>
          <w:rStyle w:val="Hyperlink"/>
        </w:rPr>
        <w:fldChar w:fldCharType="end"/>
      </w:r>
    </w:p>
    <w:p w14:paraId="3D502C36" w14:textId="45B81F12" w:rsidR="006A1F47" w:rsidRDefault="00BA5FE4" w:rsidP="008F6F7D">
      <w:pPr>
        <w:pStyle w:val="Address"/>
      </w:pPr>
      <w:r>
        <w:fldChar w:fldCharType="begin"/>
      </w:r>
      <w:ins w:id="5" w:author="Michael R Sweet" w:date="2022-01-24T15:13:00Z">
        <w:r w:rsidR="00BC0E09">
          <w:instrText>HYPERLINK "https://ftp.pwg.org/pub/pwg/ipp/wd/wd-ippbase23-20220124.pdf"</w:instrText>
        </w:r>
      </w:ins>
      <w:del w:id="6" w:author="Michael R Sweet" w:date="2022-01-24T15:13:00Z">
        <w:r w:rsidR="00E24A3A" w:rsidDel="00BC0E09">
          <w:delInstrText>HYPERLINK "https://ftp.pwg.org/pub/pwg/ipp/wd/wd-ippbase23-20211020.pdf"</w:delInstrText>
        </w:r>
      </w:del>
      <w:ins w:id="7" w:author="Michael R Sweet" w:date="2022-01-24T15:13:00Z"/>
      <w:r>
        <w:fldChar w:fldCharType="separate"/>
      </w:r>
      <w:del w:id="8" w:author="Michael R Sweet" w:date="2022-01-24T15:13:00Z">
        <w:r w:rsidR="00E24A3A" w:rsidDel="00BC0E09">
          <w:rPr>
            <w:rStyle w:val="Hyperlink"/>
          </w:rPr>
          <w:delText>https://ftp.pwg.org/pub/pwg/ipp/wd/wd-ippbase23-20211020.pdf</w:delText>
        </w:r>
      </w:del>
      <w:ins w:id="9" w:author="Michael R Sweet" w:date="2022-01-24T15:13:00Z">
        <w:r w:rsidR="00BC0E09">
          <w:rPr>
            <w:rStyle w:val="Hyperlink"/>
          </w:rPr>
          <w:t>https://ftp.pwg.org/pub/pwg/ipp/wd/wd-ippbase23-20220124.pdf</w:t>
        </w:r>
      </w:ins>
      <w:r>
        <w:rPr>
          <w:rStyle w:val="Hyperlink"/>
        </w:rPr>
        <w:fldChar w:fldCharType="end"/>
      </w:r>
    </w:p>
    <w:p w14:paraId="506714E9" w14:textId="14091F62" w:rsidR="00337D6D" w:rsidRPr="00E649E9" w:rsidRDefault="00E649E9" w:rsidP="008F6F7D">
      <w:pPr>
        <w:pStyle w:val="Address"/>
        <w:rPr>
          <w:rStyle w:val="Hyperlink"/>
        </w:rPr>
        <w:sectPr w:rsidR="00337D6D" w:rsidRPr="00E649E9" w:rsidSect="00B30E27">
          <w:headerReference w:type="even" r:id="rId9"/>
          <w:headerReference w:type="default" r:id="rId10"/>
          <w:footerReference w:type="even" r:id="rId11"/>
          <w:footerReference w:type="default" r:id="rId12"/>
          <w:headerReference w:type="first" r:id="rId13"/>
          <w:footerReference w:type="first" r:id="rId14"/>
          <w:pgSz w:w="12240" w:h="15840" w:code="1"/>
          <w:pgMar w:top="1440" w:right="1325" w:bottom="1440" w:left="1325" w:header="720" w:footer="720" w:gutter="0"/>
          <w:cols w:space="720"/>
          <w:docGrid w:linePitch="360"/>
        </w:sectPr>
      </w:pPr>
      <w:r>
        <w:fldChar w:fldCharType="begin"/>
      </w:r>
      <w:r>
        <w:instrText xml:space="preserve"> HYPERLINK "https://ftp.pwg.org/pub/pwg/ipp/wd/wd-ipp23-20210209.pdf" </w:instrText>
      </w:r>
      <w:r>
        <w:fldChar w:fldCharType="separate"/>
      </w:r>
    </w:p>
    <w:p w14:paraId="1D9A1453" w14:textId="22B1E599" w:rsidR="00F445B8" w:rsidRPr="00A317FD" w:rsidRDefault="00E649E9" w:rsidP="00845FE9">
      <w:pPr>
        <w:pStyle w:val="IEEEStdsParagraph"/>
        <w:rPr>
          <w:snapToGrid w:val="0"/>
        </w:rPr>
      </w:pPr>
      <w:r>
        <w:rPr>
          <w:bCs/>
        </w:rPr>
        <w:lastRenderedPageBreak/>
        <w:fldChar w:fldCharType="end"/>
      </w:r>
      <w:r w:rsidR="00F445B8" w:rsidRPr="00A317FD">
        <w:rPr>
          <w:snapToGrid w:val="0"/>
        </w:rPr>
        <w:t xml:space="preserve">Copyright </w:t>
      </w:r>
      <w:r w:rsidR="00352983">
        <w:rPr>
          <w:snapToGrid w:val="0"/>
        </w:rPr>
        <w:t>©</w:t>
      </w:r>
      <w:r w:rsidR="00F445B8" w:rsidRPr="00A317FD">
        <w:rPr>
          <w:snapToGrid w:val="0"/>
        </w:rPr>
        <w:t xml:space="preserve"> </w:t>
      </w:r>
      <w:r w:rsidR="00F979A7" w:rsidRPr="00A317FD">
        <w:rPr>
          <w:snapToGrid w:val="0"/>
        </w:rPr>
        <w:t>20</w:t>
      </w:r>
      <w:r w:rsidR="002854C3" w:rsidRPr="00A317FD">
        <w:rPr>
          <w:snapToGrid w:val="0"/>
        </w:rPr>
        <w:t>11</w:t>
      </w:r>
      <w:r>
        <w:rPr>
          <w:snapToGrid w:val="0"/>
        </w:rPr>
        <w:t>-</w:t>
      </w:r>
      <w:del w:id="14" w:author="Michael R Sweet" w:date="2022-01-24T15:13:00Z">
        <w:r w:rsidDel="00BC0E09">
          <w:rPr>
            <w:snapToGrid w:val="0"/>
          </w:rPr>
          <w:delText>2021</w:delText>
        </w:r>
        <w:r w:rsidR="00F935B5" w:rsidDel="00BC0E09">
          <w:rPr>
            <w:snapToGrid w:val="0"/>
          </w:rPr>
          <w:delText xml:space="preserve"> </w:delText>
        </w:r>
      </w:del>
      <w:ins w:id="15" w:author="Michael R Sweet" w:date="2022-01-24T15:13:00Z">
        <w:r w:rsidR="00BC0E09">
          <w:rPr>
            <w:snapToGrid w:val="0"/>
          </w:rPr>
          <w:t xml:space="preserve">2022 </w:t>
        </w:r>
      </w:ins>
      <w:r w:rsidR="00F445B8" w:rsidRPr="00A317FD">
        <w:rPr>
          <w:snapToGrid w:val="0"/>
        </w:rPr>
        <w:t xml:space="preserve">The Printer Working Group.   All rights reserved. </w:t>
      </w:r>
    </w:p>
    <w:p w14:paraId="3B0A7A49" w14:textId="77777777" w:rsidR="00A317FD" w:rsidRDefault="00A317FD" w:rsidP="00845FE9">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modified in any way, such as by removing the copyright notice or references to the IEEE-ISTO and the Printer Working Group, a program of the IEEE-ISTO. </w:t>
      </w:r>
    </w:p>
    <w:p w14:paraId="1C021CF6" w14:textId="47F98B54" w:rsidR="00F445B8" w:rsidRDefault="00F445B8" w:rsidP="00CA777D">
      <w:pPr>
        <w:pStyle w:val="IEEEStdsParagraph"/>
        <w:rPr>
          <w:snapToGrid w:val="0"/>
        </w:rPr>
      </w:pPr>
      <w:r>
        <w:rPr>
          <w:snapToGrid w:val="0"/>
        </w:rPr>
        <w:t xml:space="preserve">Title:  </w:t>
      </w:r>
      <w:r w:rsidR="00A17C98">
        <w:t>Internet Printing Protocol/2.</w:t>
      </w:r>
      <w:r w:rsidR="00F35229">
        <w:t>x</w:t>
      </w:r>
      <w:r w:rsidR="00A17C98">
        <w:t xml:space="preserve"> Fourth Edition (BASE)</w:t>
      </w:r>
    </w:p>
    <w:p w14:paraId="181DC610" w14:textId="77777777" w:rsidR="00A317FD" w:rsidRDefault="00A317FD" w:rsidP="00845FE9">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49440C3C" w14:textId="77777777" w:rsidR="00A317FD" w:rsidRDefault="00A317FD" w:rsidP="00845FE9">
      <w:pPr>
        <w:pStyle w:val="IEEEStdsParagraph"/>
        <w:rPr>
          <w:snapToGrid w:val="0"/>
        </w:rPr>
      </w:pPr>
      <w:r>
        <w:rPr>
          <w:snapToGrid w:val="0"/>
        </w:rPr>
        <w:t>The Printer Working Group, a program of the IEEE-ISTO, reserves the right to make changes to the document without further notice.  The document may be updated, replaced or made obsolete by other documents at any time.</w:t>
      </w:r>
    </w:p>
    <w:p w14:paraId="52962B05" w14:textId="77777777" w:rsidR="00A317FD" w:rsidRPr="00B81880" w:rsidRDefault="00A317FD" w:rsidP="00845FE9">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w:t>
      </w:r>
    </w:p>
    <w:p w14:paraId="65FD34C2" w14:textId="77777777" w:rsidR="00A317FD" w:rsidRDefault="00A317FD" w:rsidP="00845FE9">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3DDDDD6E" w14:textId="377A8011" w:rsidR="00A317FD" w:rsidRDefault="00A317FD" w:rsidP="00845FE9">
      <w:pPr>
        <w:pStyle w:val="IEEEStdsParagraph"/>
      </w:pPr>
      <w:r>
        <w:t>The Printer Working Group acknowledges that the IEEE-ISTO (acting itself or through its designees) is and shall at all times be the sole entity that may authorize the use of certification marks, trademarks, or other special designations to indicate compliance with these materials.</w:t>
      </w:r>
    </w:p>
    <w:p w14:paraId="03848E78" w14:textId="77777777" w:rsidR="00A317FD" w:rsidRPr="00FA04BC" w:rsidRDefault="00A317FD" w:rsidP="00845FE9">
      <w:pPr>
        <w:pStyle w:val="IEEEStdsParagraph"/>
        <w:rPr>
          <w:snapToGrid w:val="0"/>
        </w:rPr>
      </w:pPr>
      <w:r>
        <w:rPr>
          <w:snapToGrid w:val="0"/>
        </w:rPr>
        <w:t>Use of this document is wholly voluntary. The existence of this document does not imply that there are no other ways to produce, test, measure, purchase, market, or provide other goods and services related to its scope.</w:t>
      </w:r>
    </w:p>
    <w:p w14:paraId="0F5A4C57" w14:textId="77777777" w:rsidR="00A317FD" w:rsidRDefault="00A317FD" w:rsidP="00A317FD">
      <w:pPr>
        <w:rPr>
          <w:b/>
        </w:rPr>
      </w:pPr>
      <w:r>
        <w:rPr>
          <w:b/>
        </w:rPr>
        <w:br w:type="page"/>
      </w:r>
    </w:p>
    <w:p w14:paraId="162F68AB" w14:textId="77777777" w:rsidR="00A317FD" w:rsidRPr="000E0F89" w:rsidRDefault="00A317FD" w:rsidP="00CA777D">
      <w:pPr>
        <w:pStyle w:val="IEEEStdsParagraph"/>
        <w:rPr>
          <w:b/>
          <w:bCs/>
        </w:rPr>
      </w:pPr>
      <w:r w:rsidRPr="000E0F89">
        <w:rPr>
          <w:b/>
          <w:bCs/>
        </w:rPr>
        <w:lastRenderedPageBreak/>
        <w:t>About the IEEE-ISTO</w:t>
      </w:r>
    </w:p>
    <w:p w14:paraId="33CF3167" w14:textId="2041F697" w:rsidR="00A317FD" w:rsidRDefault="00A317FD" w:rsidP="00845FE9">
      <w:pPr>
        <w:pStyle w:val="IEEEStdsParagraph"/>
      </w:pPr>
      <w:r>
        <w:t>The IEEE-ISTO is a not-for-profit corporation offering industry groups an innovative and flexible operational forum and support services.  The IEEE-ISTO provides a forum not only to develop standards, but also to facilitate activities that support the implementation and acceptance of standards in the marketplace.  The organization is affiliated with the IEEE (</w:t>
      </w:r>
      <w:hyperlink r:id="rId15" w:history="1">
        <w:r w:rsidR="00BB0BCC">
          <w:rPr>
            <w:rStyle w:val="Hyperlink"/>
          </w:rPr>
          <w:t>https://www.ieee.org/</w:t>
        </w:r>
      </w:hyperlink>
      <w:r>
        <w:t>) and the IEEE Standards Association (</w:t>
      </w:r>
      <w:hyperlink r:id="rId16" w:history="1">
        <w:r w:rsidR="00BB0BCC">
          <w:rPr>
            <w:rStyle w:val="Hyperlink"/>
          </w:rPr>
          <w:t>https://standards.ieee.org/)</w:t>
        </w:r>
      </w:hyperlink>
      <w:r>
        <w:t>.</w:t>
      </w:r>
    </w:p>
    <w:p w14:paraId="2EA7089F" w14:textId="77777777" w:rsidR="00A317FD" w:rsidRDefault="00A317FD" w:rsidP="00845FE9">
      <w:pPr>
        <w:pStyle w:val="IEEEStdsParagraph"/>
      </w:pPr>
      <w:r>
        <w:t>For additional information regarding the IEEE-ISTO and its industry programs visit:</w:t>
      </w:r>
    </w:p>
    <w:p w14:paraId="59028B2F" w14:textId="1D9DC477" w:rsidR="00A317FD" w:rsidRDefault="00BC0E09" w:rsidP="00A317FD">
      <w:pPr>
        <w:pStyle w:val="ListParagraph"/>
      </w:pPr>
      <w:hyperlink r:id="rId17" w:history="1">
        <w:r w:rsidR="00BB0BCC">
          <w:rPr>
            <w:rStyle w:val="Hyperlink"/>
          </w:rPr>
          <w:t>https://www.ieee-isto.org/</w:t>
        </w:r>
      </w:hyperlink>
    </w:p>
    <w:p w14:paraId="51A27898" w14:textId="77777777" w:rsidR="00A317FD" w:rsidRPr="000E0F89" w:rsidRDefault="00A317FD" w:rsidP="00CA777D">
      <w:pPr>
        <w:pStyle w:val="IEEEStdsParagraph"/>
        <w:rPr>
          <w:b/>
          <w:bCs/>
        </w:rPr>
      </w:pPr>
      <w:r w:rsidRPr="000E0F89">
        <w:rPr>
          <w:b/>
          <w:bCs/>
        </w:rPr>
        <w:t>About the IEEE-ISTO PWG</w:t>
      </w:r>
    </w:p>
    <w:p w14:paraId="3FFEB597" w14:textId="77777777" w:rsidR="00BB0BCC" w:rsidRDefault="00BB0BCC" w:rsidP="00BB0BCC">
      <w:pPr>
        <w:pStyle w:val="IEEEStdsParagraph"/>
      </w:pPr>
      <w:r>
        <w:t>The Printer Working Group (or PWG) is a Program of the IEEE Industry Standards and Technology Organization (ISTO) with member organizations including printer manufacturers, print server developers, operating system providers, network operating system providers, network connectivity vendors, and print management application developers.  The PWG is chartered to make printers and the applications and operating systems supporting them work together better.  All references to the PWG in this document implicitly mean “The Printer Working Group, a Program of the IEEE ISTO.”</w:t>
      </w:r>
    </w:p>
    <w:p w14:paraId="2989425D" w14:textId="77777777" w:rsidR="00BB0BCC" w:rsidRDefault="00BB0BCC" w:rsidP="00BB0BCC">
      <w:pPr>
        <w:pStyle w:val="IEEEStdsParagraph"/>
      </w:pPr>
      <w:r>
        <w:t xml:space="preserve">To meet this objective, the PWG documents the results of their work as open standards that define print related protocols, interfaces, procedures, and conventions. </w:t>
      </w:r>
      <w:r>
        <w:rPr>
          <w:rFonts w:cs="Arial"/>
          <w:snapToGrid w:val="0"/>
        </w:rPr>
        <w:t xml:space="preserve">A PWG standard is a stable, well understood, and technically competent specification that is widely used with multiple independent and interoperable implementations. </w:t>
      </w:r>
      <w:r>
        <w:t>Printer manufacturers and vendors of printer related software benefit from the interoperability provided by voluntary conformance to these standards.</w:t>
      </w:r>
    </w:p>
    <w:p w14:paraId="2C8C7723" w14:textId="77777777" w:rsidR="00A317FD" w:rsidRDefault="00A317FD" w:rsidP="00845FE9">
      <w:pPr>
        <w:pStyle w:val="IEEEStdsParagraph"/>
        <w:rPr>
          <w:snapToGrid w:val="0"/>
        </w:rPr>
      </w:pPr>
      <w:r>
        <w:rPr>
          <w:snapToGrid w:val="0"/>
        </w:rPr>
        <w:t>For additional information regarding the Printer Working Group visit:</w:t>
      </w:r>
    </w:p>
    <w:p w14:paraId="23C33895" w14:textId="4886D941" w:rsidR="00A317FD" w:rsidRPr="00B81880" w:rsidRDefault="00BC0E09" w:rsidP="008F6F7D">
      <w:pPr>
        <w:pStyle w:val="Address"/>
        <w:rPr>
          <w:snapToGrid w:val="0"/>
        </w:rPr>
      </w:pPr>
      <w:hyperlink r:id="rId18" w:history="1">
        <w:r w:rsidR="00A317FD" w:rsidRPr="00BB0BCC">
          <w:rPr>
            <w:rStyle w:val="Hyperlink"/>
            <w:snapToGrid w:val="0"/>
          </w:rPr>
          <w:t>http</w:t>
        </w:r>
        <w:r w:rsidR="00BB0BCC" w:rsidRPr="00BB0BCC">
          <w:rPr>
            <w:rStyle w:val="Hyperlink"/>
            <w:snapToGrid w:val="0"/>
          </w:rPr>
          <w:t>s</w:t>
        </w:r>
        <w:r w:rsidR="00A317FD" w:rsidRPr="00BB0BCC">
          <w:rPr>
            <w:rStyle w:val="Hyperlink"/>
            <w:snapToGrid w:val="0"/>
          </w:rPr>
          <w:t>://www.pwg.org</w:t>
        </w:r>
      </w:hyperlink>
    </w:p>
    <w:p w14:paraId="135E6ED1" w14:textId="77777777" w:rsidR="00A317FD" w:rsidRDefault="00A317FD" w:rsidP="00845FE9">
      <w:pPr>
        <w:pStyle w:val="IEEEStdsParagraph"/>
      </w:pPr>
      <w:r>
        <w:t>Contact information:</w:t>
      </w:r>
    </w:p>
    <w:p w14:paraId="28CE14BB" w14:textId="77777777" w:rsidR="00A317FD" w:rsidRDefault="00A317FD" w:rsidP="006543E6">
      <w:pPr>
        <w:pStyle w:val="Address"/>
      </w:pPr>
      <w:r w:rsidRPr="004525D9">
        <w:t>The Printer Working Group</w:t>
      </w:r>
    </w:p>
    <w:p w14:paraId="04FE0462" w14:textId="77777777" w:rsidR="00A317FD" w:rsidRPr="004525D9" w:rsidRDefault="00A317FD" w:rsidP="008F6F7D">
      <w:pPr>
        <w:pStyle w:val="Address"/>
      </w:pPr>
      <w:r w:rsidRPr="004525D9">
        <w:t>c/o The IEEE Industry Standards and Technology Organization</w:t>
      </w:r>
    </w:p>
    <w:p w14:paraId="1FFACACB" w14:textId="77777777" w:rsidR="00A317FD" w:rsidRPr="004525D9" w:rsidRDefault="00A317FD" w:rsidP="008F6F7D">
      <w:pPr>
        <w:pStyle w:val="Address"/>
      </w:pPr>
      <w:r w:rsidRPr="004525D9">
        <w:t>445 Hoes Lane</w:t>
      </w:r>
    </w:p>
    <w:p w14:paraId="73428125" w14:textId="77777777" w:rsidR="00A317FD" w:rsidRPr="004525D9" w:rsidRDefault="00A317FD" w:rsidP="008F6F7D">
      <w:pPr>
        <w:pStyle w:val="Address"/>
      </w:pPr>
      <w:r w:rsidRPr="004525D9">
        <w:t>Piscataway, NJ 08854</w:t>
      </w:r>
    </w:p>
    <w:p w14:paraId="2A77B7FB" w14:textId="77777777" w:rsidR="00BB0BCC" w:rsidRDefault="00A317FD" w:rsidP="00BB0BCC">
      <w:pPr>
        <w:pStyle w:val="Address"/>
      </w:pPr>
      <w:r w:rsidRPr="004525D9">
        <w:t>USA</w:t>
      </w:r>
    </w:p>
    <w:p w14:paraId="2C2FC2D8" w14:textId="77777777" w:rsidR="00BB0BCC" w:rsidRDefault="00BB0BCC" w:rsidP="00BB0BCC">
      <w:pPr>
        <w:pStyle w:val="Address"/>
      </w:pPr>
    </w:p>
    <w:p w14:paraId="1AFEAF48" w14:textId="0D86FB70" w:rsidR="00F445B8" w:rsidRDefault="00F445B8" w:rsidP="000E0F89">
      <w:pPr>
        <w:pStyle w:val="Title"/>
      </w:pPr>
      <w:r>
        <w:br w:type="page"/>
      </w:r>
      <w:r w:rsidRPr="00946FCA">
        <w:lastRenderedPageBreak/>
        <w:t>Table of Contents</w:t>
      </w:r>
    </w:p>
    <w:p w14:paraId="37973041" w14:textId="77777777" w:rsidR="00A202D7" w:rsidRPr="00A202D7" w:rsidRDefault="00A202D7" w:rsidP="00A202D7"/>
    <w:p w14:paraId="6862E236" w14:textId="20C43C7B" w:rsidR="00557D2C" w:rsidRDefault="00F445B8">
      <w:pPr>
        <w:pStyle w:val="TOC1"/>
        <w:tabs>
          <w:tab w:val="right" w:leader="dot" w:pos="9580"/>
        </w:tabs>
        <w:rPr>
          <w:rFonts w:asciiTheme="minorHAnsi" w:eastAsiaTheme="minorEastAsia" w:hAnsiTheme="minorHAnsi" w:cstheme="minorBidi"/>
          <w:noProof/>
          <w:lang w:val="en-CA"/>
        </w:rPr>
      </w:pPr>
      <w:r>
        <w:rPr>
          <w:rFonts w:eastAsia="MS Mincho" w:cs="Arial"/>
        </w:rPr>
        <w:fldChar w:fldCharType="begin"/>
      </w:r>
      <w:r>
        <w:rPr>
          <w:rFonts w:eastAsia="MS Mincho" w:cs="Arial"/>
        </w:rPr>
        <w:instrText xml:space="preserve"> TOC \o "1-3" \h \z </w:instrText>
      </w:r>
      <w:r>
        <w:rPr>
          <w:rFonts w:eastAsia="MS Mincho" w:cs="Arial"/>
        </w:rPr>
        <w:fldChar w:fldCharType="separate"/>
      </w:r>
      <w:hyperlink w:anchor="_Toc93936043" w:history="1">
        <w:r w:rsidR="00557D2C" w:rsidRPr="00FD52C6">
          <w:rPr>
            <w:rStyle w:val="Hyperlink"/>
            <w:rFonts w:eastAsia="MS Mincho"/>
            <w:bCs/>
            <w:noProof/>
          </w:rPr>
          <w:t>1.</w:t>
        </w:r>
        <w:r w:rsidR="00557D2C" w:rsidRPr="00FD52C6">
          <w:rPr>
            <w:rStyle w:val="Hyperlink"/>
            <w:rFonts w:eastAsia="MS Mincho"/>
            <w:noProof/>
          </w:rPr>
          <w:t xml:space="preserve"> Introduction</w:t>
        </w:r>
        <w:r w:rsidR="00557D2C">
          <w:rPr>
            <w:noProof/>
            <w:webHidden/>
          </w:rPr>
          <w:tab/>
        </w:r>
        <w:r w:rsidR="00557D2C">
          <w:rPr>
            <w:noProof/>
            <w:webHidden/>
          </w:rPr>
          <w:fldChar w:fldCharType="begin"/>
        </w:r>
        <w:r w:rsidR="00557D2C">
          <w:rPr>
            <w:noProof/>
            <w:webHidden/>
          </w:rPr>
          <w:instrText xml:space="preserve"> PAGEREF _Toc93936043 \h </w:instrText>
        </w:r>
        <w:r w:rsidR="00557D2C">
          <w:rPr>
            <w:noProof/>
            <w:webHidden/>
          </w:rPr>
        </w:r>
        <w:r w:rsidR="00557D2C">
          <w:rPr>
            <w:noProof/>
            <w:webHidden/>
          </w:rPr>
          <w:fldChar w:fldCharType="separate"/>
        </w:r>
        <w:r w:rsidR="00557D2C">
          <w:rPr>
            <w:noProof/>
            <w:webHidden/>
          </w:rPr>
          <w:t>6</w:t>
        </w:r>
        <w:r w:rsidR="00557D2C">
          <w:rPr>
            <w:noProof/>
            <w:webHidden/>
          </w:rPr>
          <w:fldChar w:fldCharType="end"/>
        </w:r>
      </w:hyperlink>
    </w:p>
    <w:p w14:paraId="348D2096" w14:textId="5895124E" w:rsidR="00557D2C" w:rsidRDefault="00557D2C">
      <w:pPr>
        <w:pStyle w:val="TOC1"/>
        <w:tabs>
          <w:tab w:val="right" w:leader="dot" w:pos="9580"/>
        </w:tabs>
        <w:rPr>
          <w:rFonts w:asciiTheme="minorHAnsi" w:eastAsiaTheme="minorEastAsia" w:hAnsiTheme="minorHAnsi" w:cstheme="minorBidi"/>
          <w:noProof/>
          <w:lang w:val="en-CA"/>
        </w:rPr>
      </w:pPr>
      <w:hyperlink w:anchor="_Toc93936044" w:history="1">
        <w:r w:rsidRPr="00FD52C6">
          <w:rPr>
            <w:rStyle w:val="Hyperlink"/>
            <w:rFonts w:eastAsia="MS Mincho"/>
            <w:bCs/>
            <w:noProof/>
          </w:rPr>
          <w:t>2.</w:t>
        </w:r>
        <w:r w:rsidRPr="00FD52C6">
          <w:rPr>
            <w:rStyle w:val="Hyperlink"/>
            <w:rFonts w:eastAsia="MS Mincho"/>
            <w:noProof/>
          </w:rPr>
          <w:t xml:space="preserve"> Terminology</w:t>
        </w:r>
        <w:r>
          <w:rPr>
            <w:noProof/>
            <w:webHidden/>
          </w:rPr>
          <w:tab/>
        </w:r>
        <w:r>
          <w:rPr>
            <w:noProof/>
            <w:webHidden/>
          </w:rPr>
          <w:fldChar w:fldCharType="begin"/>
        </w:r>
        <w:r>
          <w:rPr>
            <w:noProof/>
            <w:webHidden/>
          </w:rPr>
          <w:instrText xml:space="preserve"> PAGEREF _Toc93936044 \h </w:instrText>
        </w:r>
        <w:r>
          <w:rPr>
            <w:noProof/>
            <w:webHidden/>
          </w:rPr>
        </w:r>
        <w:r>
          <w:rPr>
            <w:noProof/>
            <w:webHidden/>
          </w:rPr>
          <w:fldChar w:fldCharType="separate"/>
        </w:r>
        <w:r>
          <w:rPr>
            <w:noProof/>
            <w:webHidden/>
          </w:rPr>
          <w:t>6</w:t>
        </w:r>
        <w:r>
          <w:rPr>
            <w:noProof/>
            <w:webHidden/>
          </w:rPr>
          <w:fldChar w:fldCharType="end"/>
        </w:r>
      </w:hyperlink>
    </w:p>
    <w:p w14:paraId="2527F4B5" w14:textId="0C07D7B5" w:rsidR="00557D2C" w:rsidRDefault="00557D2C">
      <w:pPr>
        <w:pStyle w:val="TOC2"/>
        <w:tabs>
          <w:tab w:val="right" w:leader="dot" w:pos="9580"/>
        </w:tabs>
        <w:rPr>
          <w:rFonts w:asciiTheme="minorHAnsi" w:eastAsiaTheme="minorEastAsia" w:hAnsiTheme="minorHAnsi" w:cstheme="minorBidi"/>
          <w:noProof/>
          <w:lang w:val="en-CA"/>
        </w:rPr>
      </w:pPr>
      <w:hyperlink w:anchor="_Toc93936045" w:history="1">
        <w:r w:rsidRPr="00FD52C6">
          <w:rPr>
            <w:rStyle w:val="Hyperlink"/>
            <w:bCs/>
            <w:noProof/>
            <w:snapToGrid w:val="0"/>
          </w:rPr>
          <w:t>2.1</w:t>
        </w:r>
        <w:r w:rsidRPr="00FD52C6">
          <w:rPr>
            <w:rStyle w:val="Hyperlink"/>
            <w:noProof/>
          </w:rPr>
          <w:t xml:space="preserve"> Conformance</w:t>
        </w:r>
        <w:r w:rsidRPr="00FD52C6">
          <w:rPr>
            <w:rStyle w:val="Hyperlink"/>
            <w:noProof/>
            <w:snapToGrid w:val="0"/>
          </w:rPr>
          <w:t xml:space="preserve"> Terminology</w:t>
        </w:r>
        <w:r>
          <w:rPr>
            <w:noProof/>
            <w:webHidden/>
          </w:rPr>
          <w:tab/>
        </w:r>
        <w:r>
          <w:rPr>
            <w:noProof/>
            <w:webHidden/>
          </w:rPr>
          <w:fldChar w:fldCharType="begin"/>
        </w:r>
        <w:r>
          <w:rPr>
            <w:noProof/>
            <w:webHidden/>
          </w:rPr>
          <w:instrText xml:space="preserve"> PAGEREF _Toc93936045 \h </w:instrText>
        </w:r>
        <w:r>
          <w:rPr>
            <w:noProof/>
            <w:webHidden/>
          </w:rPr>
        </w:r>
        <w:r>
          <w:rPr>
            <w:noProof/>
            <w:webHidden/>
          </w:rPr>
          <w:fldChar w:fldCharType="separate"/>
        </w:r>
        <w:r>
          <w:rPr>
            <w:noProof/>
            <w:webHidden/>
          </w:rPr>
          <w:t>6</w:t>
        </w:r>
        <w:r>
          <w:rPr>
            <w:noProof/>
            <w:webHidden/>
          </w:rPr>
          <w:fldChar w:fldCharType="end"/>
        </w:r>
      </w:hyperlink>
    </w:p>
    <w:p w14:paraId="08E391E8" w14:textId="32730781" w:rsidR="00557D2C" w:rsidRDefault="00557D2C">
      <w:pPr>
        <w:pStyle w:val="TOC2"/>
        <w:tabs>
          <w:tab w:val="right" w:leader="dot" w:pos="9580"/>
        </w:tabs>
        <w:rPr>
          <w:rFonts w:asciiTheme="minorHAnsi" w:eastAsiaTheme="minorEastAsia" w:hAnsiTheme="minorHAnsi" w:cstheme="minorBidi"/>
          <w:noProof/>
          <w:lang w:val="en-CA"/>
        </w:rPr>
      </w:pPr>
      <w:hyperlink w:anchor="_Toc93936046" w:history="1">
        <w:r w:rsidRPr="00FD52C6">
          <w:rPr>
            <w:rStyle w:val="Hyperlink"/>
            <w:bCs/>
            <w:noProof/>
            <w:snapToGrid w:val="0"/>
          </w:rPr>
          <w:t>2.2</w:t>
        </w:r>
        <w:r w:rsidRPr="00FD52C6">
          <w:rPr>
            <w:rStyle w:val="Hyperlink"/>
            <w:noProof/>
            <w:snapToGrid w:val="0"/>
          </w:rPr>
          <w:t xml:space="preserve"> Printing </w:t>
        </w:r>
        <w:r w:rsidRPr="00FD52C6">
          <w:rPr>
            <w:rStyle w:val="Hyperlink"/>
            <w:noProof/>
          </w:rPr>
          <w:t>Terminology</w:t>
        </w:r>
        <w:r>
          <w:rPr>
            <w:noProof/>
            <w:webHidden/>
          </w:rPr>
          <w:tab/>
        </w:r>
        <w:r>
          <w:rPr>
            <w:noProof/>
            <w:webHidden/>
          </w:rPr>
          <w:fldChar w:fldCharType="begin"/>
        </w:r>
        <w:r>
          <w:rPr>
            <w:noProof/>
            <w:webHidden/>
          </w:rPr>
          <w:instrText xml:space="preserve"> PAGEREF _Toc93936046 \h </w:instrText>
        </w:r>
        <w:r>
          <w:rPr>
            <w:noProof/>
            <w:webHidden/>
          </w:rPr>
        </w:r>
        <w:r>
          <w:rPr>
            <w:noProof/>
            <w:webHidden/>
          </w:rPr>
          <w:fldChar w:fldCharType="separate"/>
        </w:r>
        <w:r>
          <w:rPr>
            <w:noProof/>
            <w:webHidden/>
          </w:rPr>
          <w:t>6</w:t>
        </w:r>
        <w:r>
          <w:rPr>
            <w:noProof/>
            <w:webHidden/>
          </w:rPr>
          <w:fldChar w:fldCharType="end"/>
        </w:r>
      </w:hyperlink>
    </w:p>
    <w:p w14:paraId="1D613611" w14:textId="5C884372" w:rsidR="00557D2C" w:rsidRDefault="00557D2C">
      <w:pPr>
        <w:pStyle w:val="TOC2"/>
        <w:tabs>
          <w:tab w:val="right" w:leader="dot" w:pos="9580"/>
        </w:tabs>
        <w:rPr>
          <w:rFonts w:asciiTheme="minorHAnsi" w:eastAsiaTheme="minorEastAsia" w:hAnsiTheme="minorHAnsi" w:cstheme="minorBidi"/>
          <w:noProof/>
          <w:lang w:val="en-CA"/>
        </w:rPr>
      </w:pPr>
      <w:hyperlink w:anchor="_Toc93936047" w:history="1">
        <w:r w:rsidRPr="00FD52C6">
          <w:rPr>
            <w:rStyle w:val="Hyperlink"/>
            <w:bCs/>
            <w:noProof/>
            <w:snapToGrid w:val="0"/>
          </w:rPr>
          <w:t>2.3</w:t>
        </w:r>
        <w:r w:rsidRPr="00FD52C6">
          <w:rPr>
            <w:rStyle w:val="Hyperlink"/>
            <w:noProof/>
            <w:snapToGrid w:val="0"/>
          </w:rPr>
          <w:t xml:space="preserve"> Protocol Role Terminology</w:t>
        </w:r>
        <w:r>
          <w:rPr>
            <w:noProof/>
            <w:webHidden/>
          </w:rPr>
          <w:tab/>
        </w:r>
        <w:r>
          <w:rPr>
            <w:noProof/>
            <w:webHidden/>
          </w:rPr>
          <w:fldChar w:fldCharType="begin"/>
        </w:r>
        <w:r>
          <w:rPr>
            <w:noProof/>
            <w:webHidden/>
          </w:rPr>
          <w:instrText xml:space="preserve"> PAGEREF _Toc93936047 \h </w:instrText>
        </w:r>
        <w:r>
          <w:rPr>
            <w:noProof/>
            <w:webHidden/>
          </w:rPr>
        </w:r>
        <w:r>
          <w:rPr>
            <w:noProof/>
            <w:webHidden/>
          </w:rPr>
          <w:fldChar w:fldCharType="separate"/>
        </w:r>
        <w:r>
          <w:rPr>
            <w:noProof/>
            <w:webHidden/>
          </w:rPr>
          <w:t>7</w:t>
        </w:r>
        <w:r>
          <w:rPr>
            <w:noProof/>
            <w:webHidden/>
          </w:rPr>
          <w:fldChar w:fldCharType="end"/>
        </w:r>
      </w:hyperlink>
    </w:p>
    <w:p w14:paraId="3563FA46" w14:textId="49DED9AF" w:rsidR="00557D2C" w:rsidRDefault="00557D2C">
      <w:pPr>
        <w:pStyle w:val="TOC2"/>
        <w:tabs>
          <w:tab w:val="right" w:leader="dot" w:pos="9580"/>
        </w:tabs>
        <w:rPr>
          <w:rFonts w:asciiTheme="minorHAnsi" w:eastAsiaTheme="minorEastAsia" w:hAnsiTheme="minorHAnsi" w:cstheme="minorBidi"/>
          <w:noProof/>
          <w:lang w:val="en-CA"/>
        </w:rPr>
      </w:pPr>
      <w:hyperlink w:anchor="_Toc93936048" w:history="1">
        <w:r w:rsidRPr="00FD52C6">
          <w:rPr>
            <w:rStyle w:val="Hyperlink"/>
            <w:bCs/>
            <w:noProof/>
          </w:rPr>
          <w:t>2.4</w:t>
        </w:r>
        <w:r w:rsidRPr="00FD52C6">
          <w:rPr>
            <w:rStyle w:val="Hyperlink"/>
            <w:noProof/>
          </w:rPr>
          <w:t xml:space="preserve"> Acronyms and Organizations</w:t>
        </w:r>
        <w:r>
          <w:rPr>
            <w:noProof/>
            <w:webHidden/>
          </w:rPr>
          <w:tab/>
        </w:r>
        <w:r>
          <w:rPr>
            <w:noProof/>
            <w:webHidden/>
          </w:rPr>
          <w:fldChar w:fldCharType="begin"/>
        </w:r>
        <w:r>
          <w:rPr>
            <w:noProof/>
            <w:webHidden/>
          </w:rPr>
          <w:instrText xml:space="preserve"> PAGEREF _Toc93936048 \h </w:instrText>
        </w:r>
        <w:r>
          <w:rPr>
            <w:noProof/>
            <w:webHidden/>
          </w:rPr>
        </w:r>
        <w:r>
          <w:rPr>
            <w:noProof/>
            <w:webHidden/>
          </w:rPr>
          <w:fldChar w:fldCharType="separate"/>
        </w:r>
        <w:r>
          <w:rPr>
            <w:noProof/>
            <w:webHidden/>
          </w:rPr>
          <w:t>7</w:t>
        </w:r>
        <w:r>
          <w:rPr>
            <w:noProof/>
            <w:webHidden/>
          </w:rPr>
          <w:fldChar w:fldCharType="end"/>
        </w:r>
      </w:hyperlink>
    </w:p>
    <w:p w14:paraId="57852FF0" w14:textId="01F18673" w:rsidR="00557D2C" w:rsidRDefault="00557D2C">
      <w:pPr>
        <w:pStyle w:val="TOC1"/>
        <w:tabs>
          <w:tab w:val="right" w:leader="dot" w:pos="9580"/>
        </w:tabs>
        <w:rPr>
          <w:rFonts w:asciiTheme="minorHAnsi" w:eastAsiaTheme="minorEastAsia" w:hAnsiTheme="minorHAnsi" w:cstheme="minorBidi"/>
          <w:noProof/>
          <w:lang w:val="en-CA"/>
        </w:rPr>
      </w:pPr>
      <w:hyperlink w:anchor="_Toc93936049" w:history="1">
        <w:r w:rsidRPr="00FD52C6">
          <w:rPr>
            <w:rStyle w:val="Hyperlink"/>
            <w:rFonts w:eastAsia="MS Mincho"/>
            <w:bCs/>
            <w:noProof/>
          </w:rPr>
          <w:t>3.</w:t>
        </w:r>
        <w:r w:rsidRPr="00FD52C6">
          <w:rPr>
            <w:rStyle w:val="Hyperlink"/>
            <w:rFonts w:eastAsia="MS Mincho"/>
            <w:noProof/>
          </w:rPr>
          <w:t xml:space="preserve"> Requirements</w:t>
        </w:r>
        <w:r>
          <w:rPr>
            <w:noProof/>
            <w:webHidden/>
          </w:rPr>
          <w:tab/>
        </w:r>
        <w:r>
          <w:rPr>
            <w:noProof/>
            <w:webHidden/>
          </w:rPr>
          <w:fldChar w:fldCharType="begin"/>
        </w:r>
        <w:r>
          <w:rPr>
            <w:noProof/>
            <w:webHidden/>
          </w:rPr>
          <w:instrText xml:space="preserve"> PAGEREF _Toc93936049 \h </w:instrText>
        </w:r>
        <w:r>
          <w:rPr>
            <w:noProof/>
            <w:webHidden/>
          </w:rPr>
        </w:r>
        <w:r>
          <w:rPr>
            <w:noProof/>
            <w:webHidden/>
          </w:rPr>
          <w:fldChar w:fldCharType="separate"/>
        </w:r>
        <w:r>
          <w:rPr>
            <w:noProof/>
            <w:webHidden/>
          </w:rPr>
          <w:t>8</w:t>
        </w:r>
        <w:r>
          <w:rPr>
            <w:noProof/>
            <w:webHidden/>
          </w:rPr>
          <w:fldChar w:fldCharType="end"/>
        </w:r>
      </w:hyperlink>
    </w:p>
    <w:p w14:paraId="2B8CE23B" w14:textId="5015A755" w:rsidR="00557D2C" w:rsidRDefault="00557D2C">
      <w:pPr>
        <w:pStyle w:val="TOC2"/>
        <w:tabs>
          <w:tab w:val="right" w:leader="dot" w:pos="9580"/>
        </w:tabs>
        <w:rPr>
          <w:rFonts w:asciiTheme="minorHAnsi" w:eastAsiaTheme="minorEastAsia" w:hAnsiTheme="minorHAnsi" w:cstheme="minorBidi"/>
          <w:noProof/>
          <w:lang w:val="en-CA"/>
        </w:rPr>
      </w:pPr>
      <w:hyperlink w:anchor="_Toc93936050" w:history="1">
        <w:r w:rsidRPr="00FD52C6">
          <w:rPr>
            <w:rStyle w:val="Hyperlink"/>
            <w:bCs/>
            <w:noProof/>
          </w:rPr>
          <w:t>3.1</w:t>
        </w:r>
        <w:r w:rsidRPr="00FD52C6">
          <w:rPr>
            <w:rStyle w:val="Hyperlink"/>
            <w:noProof/>
          </w:rPr>
          <w:t xml:space="preserve"> Rationale</w:t>
        </w:r>
        <w:r>
          <w:rPr>
            <w:noProof/>
            <w:webHidden/>
          </w:rPr>
          <w:tab/>
        </w:r>
        <w:r>
          <w:rPr>
            <w:noProof/>
            <w:webHidden/>
          </w:rPr>
          <w:fldChar w:fldCharType="begin"/>
        </w:r>
        <w:r>
          <w:rPr>
            <w:noProof/>
            <w:webHidden/>
          </w:rPr>
          <w:instrText xml:space="preserve"> PAGEREF _Toc93936050 \h </w:instrText>
        </w:r>
        <w:r>
          <w:rPr>
            <w:noProof/>
            <w:webHidden/>
          </w:rPr>
        </w:r>
        <w:r>
          <w:rPr>
            <w:noProof/>
            <w:webHidden/>
          </w:rPr>
          <w:fldChar w:fldCharType="separate"/>
        </w:r>
        <w:r>
          <w:rPr>
            <w:noProof/>
            <w:webHidden/>
          </w:rPr>
          <w:t>8</w:t>
        </w:r>
        <w:r>
          <w:rPr>
            <w:noProof/>
            <w:webHidden/>
          </w:rPr>
          <w:fldChar w:fldCharType="end"/>
        </w:r>
      </w:hyperlink>
    </w:p>
    <w:p w14:paraId="56CFB551" w14:textId="061993BD" w:rsidR="00557D2C" w:rsidRDefault="00557D2C">
      <w:pPr>
        <w:pStyle w:val="TOC2"/>
        <w:tabs>
          <w:tab w:val="right" w:leader="dot" w:pos="9580"/>
        </w:tabs>
        <w:rPr>
          <w:rFonts w:asciiTheme="minorHAnsi" w:eastAsiaTheme="minorEastAsia" w:hAnsiTheme="minorHAnsi" w:cstheme="minorBidi"/>
          <w:noProof/>
          <w:lang w:val="en-CA"/>
        </w:rPr>
      </w:pPr>
      <w:hyperlink w:anchor="_Toc93936051" w:history="1">
        <w:r w:rsidRPr="00FD52C6">
          <w:rPr>
            <w:rStyle w:val="Hyperlink"/>
            <w:bCs/>
            <w:noProof/>
          </w:rPr>
          <w:t>3.2</w:t>
        </w:r>
        <w:r w:rsidRPr="00FD52C6">
          <w:rPr>
            <w:rStyle w:val="Hyperlink"/>
            <w:noProof/>
          </w:rPr>
          <w:t xml:space="preserve"> Use Cases</w:t>
        </w:r>
        <w:r>
          <w:rPr>
            <w:noProof/>
            <w:webHidden/>
          </w:rPr>
          <w:tab/>
        </w:r>
        <w:r>
          <w:rPr>
            <w:noProof/>
            <w:webHidden/>
          </w:rPr>
          <w:fldChar w:fldCharType="begin"/>
        </w:r>
        <w:r>
          <w:rPr>
            <w:noProof/>
            <w:webHidden/>
          </w:rPr>
          <w:instrText xml:space="preserve"> PAGEREF _Toc93936051 \h </w:instrText>
        </w:r>
        <w:r>
          <w:rPr>
            <w:noProof/>
            <w:webHidden/>
          </w:rPr>
        </w:r>
        <w:r>
          <w:rPr>
            <w:noProof/>
            <w:webHidden/>
          </w:rPr>
          <w:fldChar w:fldCharType="separate"/>
        </w:r>
        <w:r>
          <w:rPr>
            <w:noProof/>
            <w:webHidden/>
          </w:rPr>
          <w:t>8</w:t>
        </w:r>
        <w:r>
          <w:rPr>
            <w:noProof/>
            <w:webHidden/>
          </w:rPr>
          <w:fldChar w:fldCharType="end"/>
        </w:r>
      </w:hyperlink>
    </w:p>
    <w:p w14:paraId="796BD3FE" w14:textId="1F44E23C" w:rsidR="00557D2C" w:rsidRDefault="00557D2C">
      <w:pPr>
        <w:pStyle w:val="TOC3"/>
        <w:tabs>
          <w:tab w:val="right" w:leader="dot" w:pos="9580"/>
        </w:tabs>
        <w:rPr>
          <w:rFonts w:asciiTheme="minorHAnsi" w:eastAsiaTheme="minorEastAsia" w:hAnsiTheme="minorHAnsi" w:cstheme="minorBidi"/>
          <w:noProof/>
          <w:lang w:val="en-CA"/>
        </w:rPr>
      </w:pPr>
      <w:hyperlink w:anchor="_Toc93936052" w:history="1">
        <w:r w:rsidRPr="00FD52C6">
          <w:rPr>
            <w:rStyle w:val="Hyperlink"/>
            <w:bCs/>
            <w:noProof/>
          </w:rPr>
          <w:t>3.2.1</w:t>
        </w:r>
        <w:r w:rsidRPr="00FD52C6">
          <w:rPr>
            <w:rStyle w:val="Hyperlink"/>
            <w:noProof/>
          </w:rPr>
          <w:t xml:space="preserve"> IPP/2.0 Printer</w:t>
        </w:r>
        <w:r>
          <w:rPr>
            <w:noProof/>
            <w:webHidden/>
          </w:rPr>
          <w:tab/>
        </w:r>
        <w:r>
          <w:rPr>
            <w:noProof/>
            <w:webHidden/>
          </w:rPr>
          <w:fldChar w:fldCharType="begin"/>
        </w:r>
        <w:r>
          <w:rPr>
            <w:noProof/>
            <w:webHidden/>
          </w:rPr>
          <w:instrText xml:space="preserve"> PAGEREF _Toc93936052 \h </w:instrText>
        </w:r>
        <w:r>
          <w:rPr>
            <w:noProof/>
            <w:webHidden/>
          </w:rPr>
        </w:r>
        <w:r>
          <w:rPr>
            <w:noProof/>
            <w:webHidden/>
          </w:rPr>
          <w:fldChar w:fldCharType="separate"/>
        </w:r>
        <w:r>
          <w:rPr>
            <w:noProof/>
            <w:webHidden/>
          </w:rPr>
          <w:t>8</w:t>
        </w:r>
        <w:r>
          <w:rPr>
            <w:noProof/>
            <w:webHidden/>
          </w:rPr>
          <w:fldChar w:fldCharType="end"/>
        </w:r>
      </w:hyperlink>
    </w:p>
    <w:p w14:paraId="38B0A2DF" w14:textId="1B329AB4" w:rsidR="00557D2C" w:rsidRDefault="00557D2C">
      <w:pPr>
        <w:pStyle w:val="TOC3"/>
        <w:tabs>
          <w:tab w:val="right" w:leader="dot" w:pos="9580"/>
        </w:tabs>
        <w:rPr>
          <w:rFonts w:asciiTheme="minorHAnsi" w:eastAsiaTheme="minorEastAsia" w:hAnsiTheme="minorHAnsi" w:cstheme="minorBidi"/>
          <w:noProof/>
          <w:lang w:val="en-CA"/>
        </w:rPr>
      </w:pPr>
      <w:hyperlink w:anchor="_Toc93936053" w:history="1">
        <w:r w:rsidRPr="00FD52C6">
          <w:rPr>
            <w:rStyle w:val="Hyperlink"/>
            <w:bCs/>
            <w:noProof/>
          </w:rPr>
          <w:t>3.2.2</w:t>
        </w:r>
        <w:r w:rsidRPr="00FD52C6">
          <w:rPr>
            <w:rStyle w:val="Hyperlink"/>
            <w:noProof/>
          </w:rPr>
          <w:t xml:space="preserve"> IPP/2.1 Printer</w:t>
        </w:r>
        <w:r>
          <w:rPr>
            <w:noProof/>
            <w:webHidden/>
          </w:rPr>
          <w:tab/>
        </w:r>
        <w:r>
          <w:rPr>
            <w:noProof/>
            <w:webHidden/>
          </w:rPr>
          <w:fldChar w:fldCharType="begin"/>
        </w:r>
        <w:r>
          <w:rPr>
            <w:noProof/>
            <w:webHidden/>
          </w:rPr>
          <w:instrText xml:space="preserve"> PAGEREF _Toc93936053 \h </w:instrText>
        </w:r>
        <w:r>
          <w:rPr>
            <w:noProof/>
            <w:webHidden/>
          </w:rPr>
        </w:r>
        <w:r>
          <w:rPr>
            <w:noProof/>
            <w:webHidden/>
          </w:rPr>
          <w:fldChar w:fldCharType="separate"/>
        </w:r>
        <w:r>
          <w:rPr>
            <w:noProof/>
            <w:webHidden/>
          </w:rPr>
          <w:t>9</w:t>
        </w:r>
        <w:r>
          <w:rPr>
            <w:noProof/>
            <w:webHidden/>
          </w:rPr>
          <w:fldChar w:fldCharType="end"/>
        </w:r>
      </w:hyperlink>
    </w:p>
    <w:p w14:paraId="6B65188E" w14:textId="135A287F" w:rsidR="00557D2C" w:rsidRDefault="00557D2C">
      <w:pPr>
        <w:pStyle w:val="TOC3"/>
        <w:tabs>
          <w:tab w:val="right" w:leader="dot" w:pos="9580"/>
        </w:tabs>
        <w:rPr>
          <w:rFonts w:asciiTheme="minorHAnsi" w:eastAsiaTheme="minorEastAsia" w:hAnsiTheme="minorHAnsi" w:cstheme="minorBidi"/>
          <w:noProof/>
          <w:lang w:val="en-CA"/>
        </w:rPr>
      </w:pPr>
      <w:hyperlink w:anchor="_Toc93936054" w:history="1">
        <w:r w:rsidRPr="00FD52C6">
          <w:rPr>
            <w:rStyle w:val="Hyperlink"/>
            <w:bCs/>
            <w:noProof/>
          </w:rPr>
          <w:t>3.2.3</w:t>
        </w:r>
        <w:r w:rsidRPr="00FD52C6">
          <w:rPr>
            <w:rStyle w:val="Hyperlink"/>
            <w:noProof/>
          </w:rPr>
          <w:t xml:space="preserve"> IPP/2.2 Printer</w:t>
        </w:r>
        <w:r>
          <w:rPr>
            <w:noProof/>
            <w:webHidden/>
          </w:rPr>
          <w:tab/>
        </w:r>
        <w:r>
          <w:rPr>
            <w:noProof/>
            <w:webHidden/>
          </w:rPr>
          <w:fldChar w:fldCharType="begin"/>
        </w:r>
        <w:r>
          <w:rPr>
            <w:noProof/>
            <w:webHidden/>
          </w:rPr>
          <w:instrText xml:space="preserve"> PAGEREF _Toc93936054 \h </w:instrText>
        </w:r>
        <w:r>
          <w:rPr>
            <w:noProof/>
            <w:webHidden/>
          </w:rPr>
        </w:r>
        <w:r>
          <w:rPr>
            <w:noProof/>
            <w:webHidden/>
          </w:rPr>
          <w:fldChar w:fldCharType="separate"/>
        </w:r>
        <w:r>
          <w:rPr>
            <w:noProof/>
            <w:webHidden/>
          </w:rPr>
          <w:t>9</w:t>
        </w:r>
        <w:r>
          <w:rPr>
            <w:noProof/>
            <w:webHidden/>
          </w:rPr>
          <w:fldChar w:fldCharType="end"/>
        </w:r>
      </w:hyperlink>
    </w:p>
    <w:p w14:paraId="206BEDBC" w14:textId="342AB09E" w:rsidR="00557D2C" w:rsidRDefault="00557D2C">
      <w:pPr>
        <w:pStyle w:val="TOC2"/>
        <w:tabs>
          <w:tab w:val="right" w:leader="dot" w:pos="9580"/>
        </w:tabs>
        <w:rPr>
          <w:rFonts w:asciiTheme="minorHAnsi" w:eastAsiaTheme="minorEastAsia" w:hAnsiTheme="minorHAnsi" w:cstheme="minorBidi"/>
          <w:noProof/>
          <w:lang w:val="en-CA"/>
        </w:rPr>
      </w:pPr>
      <w:hyperlink w:anchor="_Toc93936055" w:history="1">
        <w:r w:rsidRPr="00FD52C6">
          <w:rPr>
            <w:rStyle w:val="Hyperlink"/>
            <w:bCs/>
            <w:noProof/>
          </w:rPr>
          <w:t>3.3</w:t>
        </w:r>
        <w:r w:rsidRPr="00FD52C6">
          <w:rPr>
            <w:rStyle w:val="Hyperlink"/>
            <w:noProof/>
          </w:rPr>
          <w:t xml:space="preserve"> Exceptions</w:t>
        </w:r>
        <w:r>
          <w:rPr>
            <w:noProof/>
            <w:webHidden/>
          </w:rPr>
          <w:tab/>
        </w:r>
        <w:r>
          <w:rPr>
            <w:noProof/>
            <w:webHidden/>
          </w:rPr>
          <w:fldChar w:fldCharType="begin"/>
        </w:r>
        <w:r>
          <w:rPr>
            <w:noProof/>
            <w:webHidden/>
          </w:rPr>
          <w:instrText xml:space="preserve"> PAGEREF _Toc93936055 \h </w:instrText>
        </w:r>
        <w:r>
          <w:rPr>
            <w:noProof/>
            <w:webHidden/>
          </w:rPr>
        </w:r>
        <w:r>
          <w:rPr>
            <w:noProof/>
            <w:webHidden/>
          </w:rPr>
          <w:fldChar w:fldCharType="separate"/>
        </w:r>
        <w:r>
          <w:rPr>
            <w:noProof/>
            <w:webHidden/>
          </w:rPr>
          <w:t>9</w:t>
        </w:r>
        <w:r>
          <w:rPr>
            <w:noProof/>
            <w:webHidden/>
          </w:rPr>
          <w:fldChar w:fldCharType="end"/>
        </w:r>
      </w:hyperlink>
    </w:p>
    <w:p w14:paraId="678BF95F" w14:textId="460C116D" w:rsidR="00557D2C" w:rsidRDefault="00557D2C">
      <w:pPr>
        <w:pStyle w:val="TOC3"/>
        <w:tabs>
          <w:tab w:val="right" w:leader="dot" w:pos="9580"/>
        </w:tabs>
        <w:rPr>
          <w:rFonts w:asciiTheme="minorHAnsi" w:eastAsiaTheme="minorEastAsia" w:hAnsiTheme="minorHAnsi" w:cstheme="minorBidi"/>
          <w:noProof/>
          <w:lang w:val="en-CA"/>
        </w:rPr>
      </w:pPr>
      <w:hyperlink w:anchor="_Toc93936056" w:history="1">
        <w:r w:rsidRPr="00FD52C6">
          <w:rPr>
            <w:rStyle w:val="Hyperlink"/>
            <w:bCs/>
            <w:noProof/>
          </w:rPr>
          <w:t>3.3.1</w:t>
        </w:r>
        <w:r w:rsidRPr="00FD52C6">
          <w:rPr>
            <w:rStyle w:val="Hyperlink"/>
            <w:noProof/>
          </w:rPr>
          <w:t xml:space="preserve"> Out of Paper</w:t>
        </w:r>
        <w:r>
          <w:rPr>
            <w:noProof/>
            <w:webHidden/>
          </w:rPr>
          <w:tab/>
        </w:r>
        <w:r>
          <w:rPr>
            <w:noProof/>
            <w:webHidden/>
          </w:rPr>
          <w:fldChar w:fldCharType="begin"/>
        </w:r>
        <w:r>
          <w:rPr>
            <w:noProof/>
            <w:webHidden/>
          </w:rPr>
          <w:instrText xml:space="preserve"> PAGEREF _Toc93936056 \h </w:instrText>
        </w:r>
        <w:r>
          <w:rPr>
            <w:noProof/>
            <w:webHidden/>
          </w:rPr>
        </w:r>
        <w:r>
          <w:rPr>
            <w:noProof/>
            <w:webHidden/>
          </w:rPr>
          <w:fldChar w:fldCharType="separate"/>
        </w:r>
        <w:r>
          <w:rPr>
            <w:noProof/>
            <w:webHidden/>
          </w:rPr>
          <w:t>9</w:t>
        </w:r>
        <w:r>
          <w:rPr>
            <w:noProof/>
            <w:webHidden/>
          </w:rPr>
          <w:fldChar w:fldCharType="end"/>
        </w:r>
      </w:hyperlink>
    </w:p>
    <w:p w14:paraId="7FEA9490" w14:textId="4FA4D6F3" w:rsidR="00557D2C" w:rsidRDefault="00557D2C">
      <w:pPr>
        <w:pStyle w:val="TOC2"/>
        <w:tabs>
          <w:tab w:val="right" w:leader="dot" w:pos="9580"/>
        </w:tabs>
        <w:rPr>
          <w:rFonts w:asciiTheme="minorHAnsi" w:eastAsiaTheme="minorEastAsia" w:hAnsiTheme="minorHAnsi" w:cstheme="minorBidi"/>
          <w:noProof/>
          <w:lang w:val="en-CA"/>
        </w:rPr>
      </w:pPr>
      <w:hyperlink w:anchor="_Toc93936057" w:history="1">
        <w:r w:rsidRPr="00FD52C6">
          <w:rPr>
            <w:rStyle w:val="Hyperlink"/>
            <w:bCs/>
            <w:noProof/>
          </w:rPr>
          <w:t>3.4</w:t>
        </w:r>
        <w:r w:rsidRPr="00FD52C6">
          <w:rPr>
            <w:rStyle w:val="Hyperlink"/>
            <w:noProof/>
          </w:rPr>
          <w:t xml:space="preserve"> Out of Scope</w:t>
        </w:r>
        <w:r>
          <w:rPr>
            <w:noProof/>
            <w:webHidden/>
          </w:rPr>
          <w:tab/>
        </w:r>
        <w:r>
          <w:rPr>
            <w:noProof/>
            <w:webHidden/>
          </w:rPr>
          <w:fldChar w:fldCharType="begin"/>
        </w:r>
        <w:r>
          <w:rPr>
            <w:noProof/>
            <w:webHidden/>
          </w:rPr>
          <w:instrText xml:space="preserve"> PAGEREF _Toc93936057 \h </w:instrText>
        </w:r>
        <w:r>
          <w:rPr>
            <w:noProof/>
            <w:webHidden/>
          </w:rPr>
        </w:r>
        <w:r>
          <w:rPr>
            <w:noProof/>
            <w:webHidden/>
          </w:rPr>
          <w:fldChar w:fldCharType="separate"/>
        </w:r>
        <w:r>
          <w:rPr>
            <w:noProof/>
            <w:webHidden/>
          </w:rPr>
          <w:t>9</w:t>
        </w:r>
        <w:r>
          <w:rPr>
            <w:noProof/>
            <w:webHidden/>
          </w:rPr>
          <w:fldChar w:fldCharType="end"/>
        </w:r>
      </w:hyperlink>
    </w:p>
    <w:p w14:paraId="65525D75" w14:textId="598DA86B" w:rsidR="00557D2C" w:rsidRDefault="00557D2C">
      <w:pPr>
        <w:pStyle w:val="TOC2"/>
        <w:tabs>
          <w:tab w:val="right" w:leader="dot" w:pos="9580"/>
        </w:tabs>
        <w:rPr>
          <w:rFonts w:asciiTheme="minorHAnsi" w:eastAsiaTheme="minorEastAsia" w:hAnsiTheme="minorHAnsi" w:cstheme="minorBidi"/>
          <w:noProof/>
          <w:lang w:val="en-CA"/>
        </w:rPr>
      </w:pPr>
      <w:hyperlink w:anchor="_Toc93936058" w:history="1">
        <w:r w:rsidRPr="00FD52C6">
          <w:rPr>
            <w:rStyle w:val="Hyperlink"/>
            <w:bCs/>
            <w:noProof/>
          </w:rPr>
          <w:t>3.5</w:t>
        </w:r>
        <w:r w:rsidRPr="00FD52C6">
          <w:rPr>
            <w:rStyle w:val="Hyperlink"/>
            <w:noProof/>
          </w:rPr>
          <w:t xml:space="preserve"> Design Requirements</w:t>
        </w:r>
        <w:r>
          <w:rPr>
            <w:noProof/>
            <w:webHidden/>
          </w:rPr>
          <w:tab/>
        </w:r>
        <w:r>
          <w:rPr>
            <w:noProof/>
            <w:webHidden/>
          </w:rPr>
          <w:fldChar w:fldCharType="begin"/>
        </w:r>
        <w:r>
          <w:rPr>
            <w:noProof/>
            <w:webHidden/>
          </w:rPr>
          <w:instrText xml:space="preserve"> PAGEREF _Toc93936058 \h </w:instrText>
        </w:r>
        <w:r>
          <w:rPr>
            <w:noProof/>
            <w:webHidden/>
          </w:rPr>
        </w:r>
        <w:r>
          <w:rPr>
            <w:noProof/>
            <w:webHidden/>
          </w:rPr>
          <w:fldChar w:fldCharType="separate"/>
        </w:r>
        <w:r>
          <w:rPr>
            <w:noProof/>
            <w:webHidden/>
          </w:rPr>
          <w:t>9</w:t>
        </w:r>
        <w:r>
          <w:rPr>
            <w:noProof/>
            <w:webHidden/>
          </w:rPr>
          <w:fldChar w:fldCharType="end"/>
        </w:r>
      </w:hyperlink>
    </w:p>
    <w:p w14:paraId="23D8492B" w14:textId="30D50362" w:rsidR="00557D2C" w:rsidRDefault="00557D2C">
      <w:pPr>
        <w:pStyle w:val="TOC1"/>
        <w:tabs>
          <w:tab w:val="right" w:leader="dot" w:pos="9580"/>
        </w:tabs>
        <w:rPr>
          <w:rFonts w:asciiTheme="minorHAnsi" w:eastAsiaTheme="minorEastAsia" w:hAnsiTheme="minorHAnsi" w:cstheme="minorBidi"/>
          <w:noProof/>
          <w:lang w:val="en-CA"/>
        </w:rPr>
      </w:pPr>
      <w:hyperlink w:anchor="_Toc93936059" w:history="1">
        <w:r w:rsidRPr="00FD52C6">
          <w:rPr>
            <w:rStyle w:val="Hyperlink"/>
            <w:rFonts w:eastAsia="MS Mincho"/>
            <w:bCs/>
            <w:noProof/>
          </w:rPr>
          <w:t>4.</w:t>
        </w:r>
        <w:r w:rsidRPr="00FD52C6">
          <w:rPr>
            <w:rStyle w:val="Hyperlink"/>
            <w:rFonts w:eastAsia="MS Mincho"/>
            <w:noProof/>
          </w:rPr>
          <w:t xml:space="preserve"> Model</w:t>
        </w:r>
        <w:r>
          <w:rPr>
            <w:noProof/>
            <w:webHidden/>
          </w:rPr>
          <w:tab/>
        </w:r>
        <w:r>
          <w:rPr>
            <w:noProof/>
            <w:webHidden/>
          </w:rPr>
          <w:fldChar w:fldCharType="begin"/>
        </w:r>
        <w:r>
          <w:rPr>
            <w:noProof/>
            <w:webHidden/>
          </w:rPr>
          <w:instrText xml:space="preserve"> PAGEREF _Toc93936059 \h </w:instrText>
        </w:r>
        <w:r>
          <w:rPr>
            <w:noProof/>
            <w:webHidden/>
          </w:rPr>
        </w:r>
        <w:r>
          <w:rPr>
            <w:noProof/>
            <w:webHidden/>
          </w:rPr>
          <w:fldChar w:fldCharType="separate"/>
        </w:r>
        <w:r>
          <w:rPr>
            <w:noProof/>
            <w:webHidden/>
          </w:rPr>
          <w:t>10</w:t>
        </w:r>
        <w:r>
          <w:rPr>
            <w:noProof/>
            <w:webHidden/>
          </w:rPr>
          <w:fldChar w:fldCharType="end"/>
        </w:r>
      </w:hyperlink>
    </w:p>
    <w:p w14:paraId="3B7BAD2B" w14:textId="438A94D7" w:rsidR="00557D2C" w:rsidRDefault="00557D2C">
      <w:pPr>
        <w:pStyle w:val="TOC2"/>
        <w:tabs>
          <w:tab w:val="right" w:leader="dot" w:pos="9580"/>
        </w:tabs>
        <w:rPr>
          <w:rFonts w:asciiTheme="minorHAnsi" w:eastAsiaTheme="minorEastAsia" w:hAnsiTheme="minorHAnsi" w:cstheme="minorBidi"/>
          <w:noProof/>
          <w:lang w:val="en-CA"/>
        </w:rPr>
      </w:pPr>
      <w:hyperlink w:anchor="_Toc93936060" w:history="1">
        <w:r w:rsidRPr="00FD52C6">
          <w:rPr>
            <w:rStyle w:val="Hyperlink"/>
            <w:bCs/>
            <w:noProof/>
          </w:rPr>
          <w:t>4.1</w:t>
        </w:r>
        <w:r w:rsidRPr="00FD52C6">
          <w:rPr>
            <w:rStyle w:val="Hyperlink"/>
            <w:noProof/>
          </w:rPr>
          <w:t xml:space="preserve"> Internet Printing Protocol/1.1</w:t>
        </w:r>
        <w:r>
          <w:rPr>
            <w:noProof/>
            <w:webHidden/>
          </w:rPr>
          <w:tab/>
        </w:r>
        <w:r>
          <w:rPr>
            <w:noProof/>
            <w:webHidden/>
          </w:rPr>
          <w:fldChar w:fldCharType="begin"/>
        </w:r>
        <w:r>
          <w:rPr>
            <w:noProof/>
            <w:webHidden/>
          </w:rPr>
          <w:instrText xml:space="preserve"> PAGEREF _Toc93936060 \h </w:instrText>
        </w:r>
        <w:r>
          <w:rPr>
            <w:noProof/>
            <w:webHidden/>
          </w:rPr>
        </w:r>
        <w:r>
          <w:rPr>
            <w:noProof/>
            <w:webHidden/>
          </w:rPr>
          <w:fldChar w:fldCharType="separate"/>
        </w:r>
        <w:r>
          <w:rPr>
            <w:noProof/>
            <w:webHidden/>
          </w:rPr>
          <w:t>10</w:t>
        </w:r>
        <w:r>
          <w:rPr>
            <w:noProof/>
            <w:webHidden/>
          </w:rPr>
          <w:fldChar w:fldCharType="end"/>
        </w:r>
      </w:hyperlink>
    </w:p>
    <w:p w14:paraId="12AF2D74" w14:textId="1200D934" w:rsidR="00557D2C" w:rsidRDefault="00557D2C">
      <w:pPr>
        <w:pStyle w:val="TOC2"/>
        <w:tabs>
          <w:tab w:val="right" w:leader="dot" w:pos="9580"/>
        </w:tabs>
        <w:rPr>
          <w:rFonts w:asciiTheme="minorHAnsi" w:eastAsiaTheme="minorEastAsia" w:hAnsiTheme="minorHAnsi" w:cstheme="minorBidi"/>
          <w:noProof/>
          <w:lang w:val="en-CA"/>
        </w:rPr>
      </w:pPr>
      <w:hyperlink w:anchor="_Toc93936061" w:history="1">
        <w:r w:rsidRPr="00FD52C6">
          <w:rPr>
            <w:rStyle w:val="Hyperlink"/>
            <w:rFonts w:eastAsia="MS Mincho"/>
            <w:bCs/>
            <w:noProof/>
          </w:rPr>
          <w:t>4.2</w:t>
        </w:r>
        <w:r w:rsidRPr="00FD52C6">
          <w:rPr>
            <w:rStyle w:val="Hyperlink"/>
            <w:rFonts w:eastAsia="MS Mincho"/>
            <w:noProof/>
          </w:rPr>
          <w:t xml:space="preserve"> Internet Printing Protocol/2.0</w:t>
        </w:r>
        <w:r>
          <w:rPr>
            <w:noProof/>
            <w:webHidden/>
          </w:rPr>
          <w:tab/>
        </w:r>
        <w:r>
          <w:rPr>
            <w:noProof/>
            <w:webHidden/>
          </w:rPr>
          <w:fldChar w:fldCharType="begin"/>
        </w:r>
        <w:r>
          <w:rPr>
            <w:noProof/>
            <w:webHidden/>
          </w:rPr>
          <w:instrText xml:space="preserve"> PAGEREF _Toc93936061 \h </w:instrText>
        </w:r>
        <w:r>
          <w:rPr>
            <w:noProof/>
            <w:webHidden/>
          </w:rPr>
        </w:r>
        <w:r>
          <w:rPr>
            <w:noProof/>
            <w:webHidden/>
          </w:rPr>
          <w:fldChar w:fldCharType="separate"/>
        </w:r>
        <w:r>
          <w:rPr>
            <w:noProof/>
            <w:webHidden/>
          </w:rPr>
          <w:t>10</w:t>
        </w:r>
        <w:r>
          <w:rPr>
            <w:noProof/>
            <w:webHidden/>
          </w:rPr>
          <w:fldChar w:fldCharType="end"/>
        </w:r>
      </w:hyperlink>
    </w:p>
    <w:p w14:paraId="656F8505" w14:textId="3A221009" w:rsidR="00557D2C" w:rsidRDefault="00557D2C">
      <w:pPr>
        <w:pStyle w:val="TOC2"/>
        <w:tabs>
          <w:tab w:val="right" w:leader="dot" w:pos="9580"/>
        </w:tabs>
        <w:rPr>
          <w:rFonts w:asciiTheme="minorHAnsi" w:eastAsiaTheme="minorEastAsia" w:hAnsiTheme="minorHAnsi" w:cstheme="minorBidi"/>
          <w:noProof/>
          <w:lang w:val="en-CA"/>
        </w:rPr>
      </w:pPr>
      <w:hyperlink w:anchor="_Toc93936062" w:history="1">
        <w:r w:rsidRPr="00FD52C6">
          <w:rPr>
            <w:rStyle w:val="Hyperlink"/>
            <w:rFonts w:eastAsia="MS Mincho"/>
            <w:bCs/>
            <w:noProof/>
          </w:rPr>
          <w:t>4.3</w:t>
        </w:r>
        <w:r w:rsidRPr="00FD52C6">
          <w:rPr>
            <w:rStyle w:val="Hyperlink"/>
            <w:rFonts w:eastAsia="MS Mincho"/>
            <w:noProof/>
          </w:rPr>
          <w:t xml:space="preserve"> Internet Printing Protocol/2.1</w:t>
        </w:r>
        <w:r>
          <w:rPr>
            <w:noProof/>
            <w:webHidden/>
          </w:rPr>
          <w:tab/>
        </w:r>
        <w:r>
          <w:rPr>
            <w:noProof/>
            <w:webHidden/>
          </w:rPr>
          <w:fldChar w:fldCharType="begin"/>
        </w:r>
        <w:r>
          <w:rPr>
            <w:noProof/>
            <w:webHidden/>
          </w:rPr>
          <w:instrText xml:space="preserve"> PAGEREF _Toc93936062 \h </w:instrText>
        </w:r>
        <w:r>
          <w:rPr>
            <w:noProof/>
            <w:webHidden/>
          </w:rPr>
        </w:r>
        <w:r>
          <w:rPr>
            <w:noProof/>
            <w:webHidden/>
          </w:rPr>
          <w:fldChar w:fldCharType="separate"/>
        </w:r>
        <w:r>
          <w:rPr>
            <w:noProof/>
            <w:webHidden/>
          </w:rPr>
          <w:t>10</w:t>
        </w:r>
        <w:r>
          <w:rPr>
            <w:noProof/>
            <w:webHidden/>
          </w:rPr>
          <w:fldChar w:fldCharType="end"/>
        </w:r>
      </w:hyperlink>
    </w:p>
    <w:p w14:paraId="024EEE68" w14:textId="67F9754D" w:rsidR="00557D2C" w:rsidRDefault="00557D2C">
      <w:pPr>
        <w:pStyle w:val="TOC2"/>
        <w:tabs>
          <w:tab w:val="right" w:leader="dot" w:pos="9580"/>
        </w:tabs>
        <w:rPr>
          <w:rFonts w:asciiTheme="minorHAnsi" w:eastAsiaTheme="minorEastAsia" w:hAnsiTheme="minorHAnsi" w:cstheme="minorBidi"/>
          <w:noProof/>
          <w:lang w:val="en-CA"/>
        </w:rPr>
      </w:pPr>
      <w:hyperlink w:anchor="_Toc93936063" w:history="1">
        <w:r w:rsidRPr="00FD52C6">
          <w:rPr>
            <w:rStyle w:val="Hyperlink"/>
            <w:rFonts w:eastAsia="MS Mincho"/>
            <w:bCs/>
            <w:noProof/>
          </w:rPr>
          <w:t>4.4</w:t>
        </w:r>
        <w:r w:rsidRPr="00FD52C6">
          <w:rPr>
            <w:rStyle w:val="Hyperlink"/>
            <w:rFonts w:eastAsia="MS Mincho"/>
            <w:noProof/>
          </w:rPr>
          <w:t xml:space="preserve"> Internet Printing Protocol/2.2</w:t>
        </w:r>
        <w:r>
          <w:rPr>
            <w:noProof/>
            <w:webHidden/>
          </w:rPr>
          <w:tab/>
        </w:r>
        <w:r>
          <w:rPr>
            <w:noProof/>
            <w:webHidden/>
          </w:rPr>
          <w:fldChar w:fldCharType="begin"/>
        </w:r>
        <w:r>
          <w:rPr>
            <w:noProof/>
            <w:webHidden/>
          </w:rPr>
          <w:instrText xml:space="preserve"> PAGEREF _Toc93936063 \h </w:instrText>
        </w:r>
        <w:r>
          <w:rPr>
            <w:noProof/>
            <w:webHidden/>
          </w:rPr>
        </w:r>
        <w:r>
          <w:rPr>
            <w:noProof/>
            <w:webHidden/>
          </w:rPr>
          <w:fldChar w:fldCharType="separate"/>
        </w:r>
        <w:r>
          <w:rPr>
            <w:noProof/>
            <w:webHidden/>
          </w:rPr>
          <w:t>10</w:t>
        </w:r>
        <w:r>
          <w:rPr>
            <w:noProof/>
            <w:webHidden/>
          </w:rPr>
          <w:fldChar w:fldCharType="end"/>
        </w:r>
      </w:hyperlink>
    </w:p>
    <w:p w14:paraId="291CBA3D" w14:textId="08DCB9CD" w:rsidR="00557D2C" w:rsidRDefault="00557D2C">
      <w:pPr>
        <w:pStyle w:val="TOC1"/>
        <w:tabs>
          <w:tab w:val="right" w:leader="dot" w:pos="9580"/>
        </w:tabs>
        <w:rPr>
          <w:rFonts w:asciiTheme="minorHAnsi" w:eastAsiaTheme="minorEastAsia" w:hAnsiTheme="minorHAnsi" w:cstheme="minorBidi"/>
          <w:noProof/>
          <w:lang w:val="en-CA"/>
        </w:rPr>
      </w:pPr>
      <w:hyperlink w:anchor="_Toc93936064" w:history="1">
        <w:r w:rsidRPr="00FD52C6">
          <w:rPr>
            <w:rStyle w:val="Hyperlink"/>
            <w:rFonts w:eastAsia="MS Mincho"/>
            <w:bCs/>
            <w:noProof/>
          </w:rPr>
          <w:t>5.</w:t>
        </w:r>
        <w:r w:rsidRPr="00FD52C6">
          <w:rPr>
            <w:rStyle w:val="Hyperlink"/>
            <w:rFonts w:eastAsia="MS Mincho"/>
            <w:noProof/>
          </w:rPr>
          <w:t xml:space="preserve"> IPP/2.x Requirements</w:t>
        </w:r>
        <w:r>
          <w:rPr>
            <w:noProof/>
            <w:webHidden/>
          </w:rPr>
          <w:tab/>
        </w:r>
        <w:r>
          <w:rPr>
            <w:noProof/>
            <w:webHidden/>
          </w:rPr>
          <w:fldChar w:fldCharType="begin"/>
        </w:r>
        <w:r>
          <w:rPr>
            <w:noProof/>
            <w:webHidden/>
          </w:rPr>
          <w:instrText xml:space="preserve"> PAGEREF _Toc93936064 \h </w:instrText>
        </w:r>
        <w:r>
          <w:rPr>
            <w:noProof/>
            <w:webHidden/>
          </w:rPr>
        </w:r>
        <w:r>
          <w:rPr>
            <w:noProof/>
            <w:webHidden/>
          </w:rPr>
          <w:fldChar w:fldCharType="separate"/>
        </w:r>
        <w:r>
          <w:rPr>
            <w:noProof/>
            <w:webHidden/>
          </w:rPr>
          <w:t>11</w:t>
        </w:r>
        <w:r>
          <w:rPr>
            <w:noProof/>
            <w:webHidden/>
          </w:rPr>
          <w:fldChar w:fldCharType="end"/>
        </w:r>
      </w:hyperlink>
    </w:p>
    <w:p w14:paraId="4E218151" w14:textId="2FA00928" w:rsidR="00557D2C" w:rsidRDefault="00557D2C">
      <w:pPr>
        <w:pStyle w:val="TOC2"/>
        <w:tabs>
          <w:tab w:val="right" w:leader="dot" w:pos="9580"/>
        </w:tabs>
        <w:rPr>
          <w:rFonts w:asciiTheme="minorHAnsi" w:eastAsiaTheme="minorEastAsia" w:hAnsiTheme="minorHAnsi" w:cstheme="minorBidi"/>
          <w:noProof/>
          <w:lang w:val="en-CA"/>
        </w:rPr>
      </w:pPr>
      <w:hyperlink w:anchor="_Toc93936065" w:history="1">
        <w:r w:rsidRPr="00FD52C6">
          <w:rPr>
            <w:rStyle w:val="Hyperlink"/>
            <w:rFonts w:eastAsia="MS Mincho"/>
            <w:bCs/>
            <w:noProof/>
          </w:rPr>
          <w:t>5.1</w:t>
        </w:r>
        <w:r w:rsidRPr="00FD52C6">
          <w:rPr>
            <w:rStyle w:val="Hyperlink"/>
            <w:rFonts w:eastAsia="MS Mincho"/>
            <w:noProof/>
          </w:rPr>
          <w:t xml:space="preserve"> IPP/2.0 Requirements</w:t>
        </w:r>
        <w:r>
          <w:rPr>
            <w:noProof/>
            <w:webHidden/>
          </w:rPr>
          <w:tab/>
        </w:r>
        <w:r>
          <w:rPr>
            <w:noProof/>
            <w:webHidden/>
          </w:rPr>
          <w:fldChar w:fldCharType="begin"/>
        </w:r>
        <w:r>
          <w:rPr>
            <w:noProof/>
            <w:webHidden/>
          </w:rPr>
          <w:instrText xml:space="preserve"> PAGEREF _Toc93936065 \h </w:instrText>
        </w:r>
        <w:r>
          <w:rPr>
            <w:noProof/>
            <w:webHidden/>
          </w:rPr>
        </w:r>
        <w:r>
          <w:rPr>
            <w:noProof/>
            <w:webHidden/>
          </w:rPr>
          <w:fldChar w:fldCharType="separate"/>
        </w:r>
        <w:r>
          <w:rPr>
            <w:noProof/>
            <w:webHidden/>
          </w:rPr>
          <w:t>12</w:t>
        </w:r>
        <w:r>
          <w:rPr>
            <w:noProof/>
            <w:webHidden/>
          </w:rPr>
          <w:fldChar w:fldCharType="end"/>
        </w:r>
      </w:hyperlink>
    </w:p>
    <w:p w14:paraId="766AD205" w14:textId="5291665D" w:rsidR="00557D2C" w:rsidRDefault="00557D2C">
      <w:pPr>
        <w:pStyle w:val="TOC2"/>
        <w:tabs>
          <w:tab w:val="right" w:leader="dot" w:pos="9580"/>
        </w:tabs>
        <w:rPr>
          <w:rFonts w:asciiTheme="minorHAnsi" w:eastAsiaTheme="minorEastAsia" w:hAnsiTheme="minorHAnsi" w:cstheme="minorBidi"/>
          <w:noProof/>
          <w:lang w:val="en-CA"/>
        </w:rPr>
      </w:pPr>
      <w:hyperlink w:anchor="_Toc93936066" w:history="1">
        <w:r w:rsidRPr="00FD52C6">
          <w:rPr>
            <w:rStyle w:val="Hyperlink"/>
            <w:rFonts w:eastAsia="MS Mincho"/>
            <w:bCs/>
            <w:noProof/>
          </w:rPr>
          <w:t>5.2</w:t>
        </w:r>
        <w:r w:rsidRPr="00FD52C6">
          <w:rPr>
            <w:rStyle w:val="Hyperlink"/>
            <w:rFonts w:eastAsia="MS Mincho"/>
            <w:noProof/>
          </w:rPr>
          <w:t xml:space="preserve"> IPP/2.1 Requirements</w:t>
        </w:r>
        <w:r>
          <w:rPr>
            <w:noProof/>
            <w:webHidden/>
          </w:rPr>
          <w:tab/>
        </w:r>
        <w:r>
          <w:rPr>
            <w:noProof/>
            <w:webHidden/>
          </w:rPr>
          <w:fldChar w:fldCharType="begin"/>
        </w:r>
        <w:r>
          <w:rPr>
            <w:noProof/>
            <w:webHidden/>
          </w:rPr>
          <w:instrText xml:space="preserve"> PAGEREF _Toc93936066 \h </w:instrText>
        </w:r>
        <w:r>
          <w:rPr>
            <w:noProof/>
            <w:webHidden/>
          </w:rPr>
        </w:r>
        <w:r>
          <w:rPr>
            <w:noProof/>
            <w:webHidden/>
          </w:rPr>
          <w:fldChar w:fldCharType="separate"/>
        </w:r>
        <w:r>
          <w:rPr>
            <w:noProof/>
            <w:webHidden/>
          </w:rPr>
          <w:t>12</w:t>
        </w:r>
        <w:r>
          <w:rPr>
            <w:noProof/>
            <w:webHidden/>
          </w:rPr>
          <w:fldChar w:fldCharType="end"/>
        </w:r>
      </w:hyperlink>
    </w:p>
    <w:p w14:paraId="7B080299" w14:textId="3F29F923" w:rsidR="00557D2C" w:rsidRDefault="00557D2C">
      <w:pPr>
        <w:pStyle w:val="TOC2"/>
        <w:tabs>
          <w:tab w:val="right" w:leader="dot" w:pos="9580"/>
        </w:tabs>
        <w:rPr>
          <w:rFonts w:asciiTheme="minorHAnsi" w:eastAsiaTheme="minorEastAsia" w:hAnsiTheme="minorHAnsi" w:cstheme="minorBidi"/>
          <w:noProof/>
          <w:lang w:val="en-CA"/>
        </w:rPr>
      </w:pPr>
      <w:hyperlink w:anchor="_Toc93936067" w:history="1">
        <w:r w:rsidRPr="00FD52C6">
          <w:rPr>
            <w:rStyle w:val="Hyperlink"/>
            <w:rFonts w:eastAsia="MS Mincho"/>
            <w:bCs/>
            <w:noProof/>
          </w:rPr>
          <w:t>5.3</w:t>
        </w:r>
        <w:r w:rsidRPr="00FD52C6">
          <w:rPr>
            <w:rStyle w:val="Hyperlink"/>
            <w:rFonts w:eastAsia="MS Mincho"/>
            <w:noProof/>
          </w:rPr>
          <w:t xml:space="preserve"> IPP/2.2 Requirements</w:t>
        </w:r>
        <w:r>
          <w:rPr>
            <w:noProof/>
            <w:webHidden/>
          </w:rPr>
          <w:tab/>
        </w:r>
        <w:r>
          <w:rPr>
            <w:noProof/>
            <w:webHidden/>
          </w:rPr>
          <w:fldChar w:fldCharType="begin"/>
        </w:r>
        <w:r>
          <w:rPr>
            <w:noProof/>
            <w:webHidden/>
          </w:rPr>
          <w:instrText xml:space="preserve"> PAGEREF _Toc93936067 \h </w:instrText>
        </w:r>
        <w:r>
          <w:rPr>
            <w:noProof/>
            <w:webHidden/>
          </w:rPr>
        </w:r>
        <w:r>
          <w:rPr>
            <w:noProof/>
            <w:webHidden/>
          </w:rPr>
          <w:fldChar w:fldCharType="separate"/>
        </w:r>
        <w:r>
          <w:rPr>
            <w:noProof/>
            <w:webHidden/>
          </w:rPr>
          <w:t>13</w:t>
        </w:r>
        <w:r>
          <w:rPr>
            <w:noProof/>
            <w:webHidden/>
          </w:rPr>
          <w:fldChar w:fldCharType="end"/>
        </w:r>
      </w:hyperlink>
    </w:p>
    <w:p w14:paraId="7D58A04A" w14:textId="033CCC53" w:rsidR="00557D2C" w:rsidRDefault="00557D2C">
      <w:pPr>
        <w:pStyle w:val="TOC1"/>
        <w:tabs>
          <w:tab w:val="right" w:leader="dot" w:pos="9580"/>
        </w:tabs>
        <w:rPr>
          <w:rFonts w:asciiTheme="minorHAnsi" w:eastAsiaTheme="minorEastAsia" w:hAnsiTheme="minorHAnsi" w:cstheme="minorBidi"/>
          <w:noProof/>
          <w:lang w:val="en-CA"/>
        </w:rPr>
      </w:pPr>
      <w:hyperlink w:anchor="_Toc93936068" w:history="1">
        <w:r w:rsidRPr="00FD52C6">
          <w:rPr>
            <w:rStyle w:val="Hyperlink"/>
            <w:rFonts w:eastAsia="MS Mincho"/>
            <w:bCs/>
            <w:noProof/>
          </w:rPr>
          <w:t>6.</w:t>
        </w:r>
        <w:r w:rsidRPr="00FD52C6">
          <w:rPr>
            <w:rStyle w:val="Hyperlink"/>
            <w:rFonts w:eastAsia="MS Mincho"/>
            <w:noProof/>
          </w:rPr>
          <w:t xml:space="preserve"> IPP Attributes</w:t>
        </w:r>
        <w:r>
          <w:rPr>
            <w:noProof/>
            <w:webHidden/>
          </w:rPr>
          <w:tab/>
        </w:r>
        <w:r>
          <w:rPr>
            <w:noProof/>
            <w:webHidden/>
          </w:rPr>
          <w:fldChar w:fldCharType="begin"/>
        </w:r>
        <w:r>
          <w:rPr>
            <w:noProof/>
            <w:webHidden/>
          </w:rPr>
          <w:instrText xml:space="preserve"> PAGEREF _Toc93936068 \h </w:instrText>
        </w:r>
        <w:r>
          <w:rPr>
            <w:noProof/>
            <w:webHidden/>
          </w:rPr>
        </w:r>
        <w:r>
          <w:rPr>
            <w:noProof/>
            <w:webHidden/>
          </w:rPr>
          <w:fldChar w:fldCharType="separate"/>
        </w:r>
        <w:r>
          <w:rPr>
            <w:noProof/>
            <w:webHidden/>
          </w:rPr>
          <w:t>14</w:t>
        </w:r>
        <w:r>
          <w:rPr>
            <w:noProof/>
            <w:webHidden/>
          </w:rPr>
          <w:fldChar w:fldCharType="end"/>
        </w:r>
      </w:hyperlink>
    </w:p>
    <w:p w14:paraId="4C0A28B3" w14:textId="3B56C703" w:rsidR="00557D2C" w:rsidRDefault="00557D2C">
      <w:pPr>
        <w:pStyle w:val="TOC2"/>
        <w:tabs>
          <w:tab w:val="right" w:leader="dot" w:pos="9580"/>
        </w:tabs>
        <w:rPr>
          <w:rFonts w:asciiTheme="minorHAnsi" w:eastAsiaTheme="minorEastAsia" w:hAnsiTheme="minorHAnsi" w:cstheme="minorBidi"/>
          <w:noProof/>
          <w:lang w:val="en-CA"/>
        </w:rPr>
      </w:pPr>
      <w:hyperlink w:anchor="_Toc93936069" w:history="1">
        <w:r w:rsidRPr="00FD52C6">
          <w:rPr>
            <w:rStyle w:val="Hyperlink"/>
            <w:rFonts w:eastAsia="MS Mincho"/>
            <w:bCs/>
            <w:noProof/>
          </w:rPr>
          <w:t>6.1</w:t>
        </w:r>
        <w:r w:rsidRPr="00FD52C6">
          <w:rPr>
            <w:rStyle w:val="Hyperlink"/>
            <w:rFonts w:eastAsia="MS Mincho"/>
            <w:noProof/>
          </w:rPr>
          <w:t xml:space="preserve"> Operation Attributes</w:t>
        </w:r>
        <w:r>
          <w:rPr>
            <w:noProof/>
            <w:webHidden/>
          </w:rPr>
          <w:tab/>
        </w:r>
        <w:r>
          <w:rPr>
            <w:noProof/>
            <w:webHidden/>
          </w:rPr>
          <w:fldChar w:fldCharType="begin"/>
        </w:r>
        <w:r>
          <w:rPr>
            <w:noProof/>
            <w:webHidden/>
          </w:rPr>
          <w:instrText xml:space="preserve"> PAGEREF _Toc93936069 \h </w:instrText>
        </w:r>
        <w:r>
          <w:rPr>
            <w:noProof/>
            <w:webHidden/>
          </w:rPr>
        </w:r>
        <w:r>
          <w:rPr>
            <w:noProof/>
            <w:webHidden/>
          </w:rPr>
          <w:fldChar w:fldCharType="separate"/>
        </w:r>
        <w:r>
          <w:rPr>
            <w:noProof/>
            <w:webHidden/>
          </w:rPr>
          <w:t>14</w:t>
        </w:r>
        <w:r>
          <w:rPr>
            <w:noProof/>
            <w:webHidden/>
          </w:rPr>
          <w:fldChar w:fldCharType="end"/>
        </w:r>
      </w:hyperlink>
    </w:p>
    <w:p w14:paraId="3CC83192" w14:textId="43A6C385" w:rsidR="00557D2C" w:rsidRDefault="00557D2C">
      <w:pPr>
        <w:pStyle w:val="TOC2"/>
        <w:tabs>
          <w:tab w:val="right" w:leader="dot" w:pos="9580"/>
        </w:tabs>
        <w:rPr>
          <w:rFonts w:asciiTheme="minorHAnsi" w:eastAsiaTheme="minorEastAsia" w:hAnsiTheme="minorHAnsi" w:cstheme="minorBidi"/>
          <w:noProof/>
          <w:lang w:val="en-CA"/>
        </w:rPr>
      </w:pPr>
      <w:hyperlink w:anchor="_Toc93936070" w:history="1">
        <w:r w:rsidRPr="00FD52C6">
          <w:rPr>
            <w:rStyle w:val="Hyperlink"/>
            <w:rFonts w:eastAsia="MS Mincho"/>
            <w:bCs/>
            <w:noProof/>
          </w:rPr>
          <w:t>6.2</w:t>
        </w:r>
        <w:r w:rsidRPr="00FD52C6">
          <w:rPr>
            <w:rStyle w:val="Hyperlink"/>
            <w:rFonts w:eastAsia="MS Mincho"/>
            <w:noProof/>
          </w:rPr>
          <w:t xml:space="preserve"> Job/Document Template Attributes</w:t>
        </w:r>
        <w:r>
          <w:rPr>
            <w:noProof/>
            <w:webHidden/>
          </w:rPr>
          <w:tab/>
        </w:r>
        <w:r>
          <w:rPr>
            <w:noProof/>
            <w:webHidden/>
          </w:rPr>
          <w:fldChar w:fldCharType="begin"/>
        </w:r>
        <w:r>
          <w:rPr>
            <w:noProof/>
            <w:webHidden/>
          </w:rPr>
          <w:instrText xml:space="preserve"> PAGEREF _Toc93936070 \h </w:instrText>
        </w:r>
        <w:r>
          <w:rPr>
            <w:noProof/>
            <w:webHidden/>
          </w:rPr>
        </w:r>
        <w:r>
          <w:rPr>
            <w:noProof/>
            <w:webHidden/>
          </w:rPr>
          <w:fldChar w:fldCharType="separate"/>
        </w:r>
        <w:r>
          <w:rPr>
            <w:noProof/>
            <w:webHidden/>
          </w:rPr>
          <w:t>14</w:t>
        </w:r>
        <w:r>
          <w:rPr>
            <w:noProof/>
            <w:webHidden/>
          </w:rPr>
          <w:fldChar w:fldCharType="end"/>
        </w:r>
      </w:hyperlink>
    </w:p>
    <w:p w14:paraId="67228002" w14:textId="655A6A01" w:rsidR="00557D2C" w:rsidRDefault="00557D2C">
      <w:pPr>
        <w:pStyle w:val="TOC3"/>
        <w:tabs>
          <w:tab w:val="right" w:leader="dot" w:pos="9580"/>
        </w:tabs>
        <w:rPr>
          <w:rFonts w:asciiTheme="minorHAnsi" w:eastAsiaTheme="minorEastAsia" w:hAnsiTheme="minorHAnsi" w:cstheme="minorBidi"/>
          <w:noProof/>
          <w:lang w:val="en-CA"/>
        </w:rPr>
      </w:pPr>
      <w:hyperlink w:anchor="_Toc93936071" w:history="1">
        <w:r w:rsidRPr="00FD52C6">
          <w:rPr>
            <w:rStyle w:val="Hyperlink"/>
            <w:rFonts w:eastAsia="MS Mincho"/>
            <w:bCs/>
            <w:noProof/>
          </w:rPr>
          <w:t>6.2.1</w:t>
        </w:r>
        <w:r w:rsidRPr="00FD52C6">
          <w:rPr>
            <w:rStyle w:val="Hyperlink"/>
            <w:rFonts w:eastAsia="MS Mincho"/>
            <w:noProof/>
          </w:rPr>
          <w:t xml:space="preserve"> media (type2 keyword | name(MAX))</w:t>
        </w:r>
        <w:r>
          <w:rPr>
            <w:noProof/>
            <w:webHidden/>
          </w:rPr>
          <w:tab/>
        </w:r>
        <w:r>
          <w:rPr>
            <w:noProof/>
            <w:webHidden/>
          </w:rPr>
          <w:fldChar w:fldCharType="begin"/>
        </w:r>
        <w:r>
          <w:rPr>
            <w:noProof/>
            <w:webHidden/>
          </w:rPr>
          <w:instrText xml:space="preserve"> PAGEREF _Toc93936071 \h </w:instrText>
        </w:r>
        <w:r>
          <w:rPr>
            <w:noProof/>
            <w:webHidden/>
          </w:rPr>
        </w:r>
        <w:r>
          <w:rPr>
            <w:noProof/>
            <w:webHidden/>
          </w:rPr>
          <w:fldChar w:fldCharType="separate"/>
        </w:r>
        <w:r>
          <w:rPr>
            <w:noProof/>
            <w:webHidden/>
          </w:rPr>
          <w:t>14</w:t>
        </w:r>
        <w:r>
          <w:rPr>
            <w:noProof/>
            <w:webHidden/>
          </w:rPr>
          <w:fldChar w:fldCharType="end"/>
        </w:r>
      </w:hyperlink>
    </w:p>
    <w:p w14:paraId="3195C1FE" w14:textId="45E8F64F" w:rsidR="00557D2C" w:rsidRDefault="00557D2C">
      <w:pPr>
        <w:pStyle w:val="TOC3"/>
        <w:tabs>
          <w:tab w:val="right" w:leader="dot" w:pos="9580"/>
        </w:tabs>
        <w:rPr>
          <w:rFonts w:asciiTheme="minorHAnsi" w:eastAsiaTheme="minorEastAsia" w:hAnsiTheme="minorHAnsi" w:cstheme="minorBidi"/>
          <w:noProof/>
          <w:lang w:val="en-CA"/>
        </w:rPr>
      </w:pPr>
      <w:hyperlink w:anchor="_Toc93936072" w:history="1">
        <w:r w:rsidRPr="00FD52C6">
          <w:rPr>
            <w:rStyle w:val="Hyperlink"/>
            <w:rFonts w:eastAsia="MS Mincho"/>
            <w:bCs/>
            <w:noProof/>
          </w:rPr>
          <w:t>6.2.2</w:t>
        </w:r>
        <w:r w:rsidRPr="00FD52C6">
          <w:rPr>
            <w:rStyle w:val="Hyperlink"/>
            <w:rFonts w:eastAsia="MS Mincho"/>
            <w:noProof/>
          </w:rPr>
          <w:t xml:space="preserve"> print-quality (type2 enum) and printer-resolution (resolution)</w:t>
        </w:r>
        <w:r>
          <w:rPr>
            <w:noProof/>
            <w:webHidden/>
          </w:rPr>
          <w:tab/>
        </w:r>
        <w:r>
          <w:rPr>
            <w:noProof/>
            <w:webHidden/>
          </w:rPr>
          <w:fldChar w:fldCharType="begin"/>
        </w:r>
        <w:r>
          <w:rPr>
            <w:noProof/>
            <w:webHidden/>
          </w:rPr>
          <w:instrText xml:space="preserve"> PAGEREF _Toc93936072 \h </w:instrText>
        </w:r>
        <w:r>
          <w:rPr>
            <w:noProof/>
            <w:webHidden/>
          </w:rPr>
        </w:r>
        <w:r>
          <w:rPr>
            <w:noProof/>
            <w:webHidden/>
          </w:rPr>
          <w:fldChar w:fldCharType="separate"/>
        </w:r>
        <w:r>
          <w:rPr>
            <w:noProof/>
            <w:webHidden/>
          </w:rPr>
          <w:t>14</w:t>
        </w:r>
        <w:r>
          <w:rPr>
            <w:noProof/>
            <w:webHidden/>
          </w:rPr>
          <w:fldChar w:fldCharType="end"/>
        </w:r>
      </w:hyperlink>
    </w:p>
    <w:p w14:paraId="593FEB03" w14:textId="5D57837E" w:rsidR="00557D2C" w:rsidRDefault="00557D2C">
      <w:pPr>
        <w:pStyle w:val="TOC3"/>
        <w:tabs>
          <w:tab w:val="right" w:leader="dot" w:pos="9580"/>
        </w:tabs>
        <w:rPr>
          <w:rFonts w:asciiTheme="minorHAnsi" w:eastAsiaTheme="minorEastAsia" w:hAnsiTheme="minorHAnsi" w:cstheme="minorBidi"/>
          <w:noProof/>
          <w:lang w:val="en-CA"/>
        </w:rPr>
      </w:pPr>
      <w:hyperlink w:anchor="_Toc93936073" w:history="1">
        <w:r w:rsidRPr="00FD52C6">
          <w:rPr>
            <w:rStyle w:val="Hyperlink"/>
            <w:rFonts w:eastAsia="MS Mincho"/>
            <w:bCs/>
            <w:noProof/>
          </w:rPr>
          <w:t>6.2.3</w:t>
        </w:r>
        <w:r w:rsidRPr="00FD52C6">
          <w:rPr>
            <w:rStyle w:val="Hyperlink"/>
            <w:rFonts w:eastAsia="MS Mincho"/>
            <w:noProof/>
          </w:rPr>
          <w:t xml:space="preserve"> sides (type2 keyword)</w:t>
        </w:r>
        <w:r>
          <w:rPr>
            <w:noProof/>
            <w:webHidden/>
          </w:rPr>
          <w:tab/>
        </w:r>
        <w:r>
          <w:rPr>
            <w:noProof/>
            <w:webHidden/>
          </w:rPr>
          <w:fldChar w:fldCharType="begin"/>
        </w:r>
        <w:r>
          <w:rPr>
            <w:noProof/>
            <w:webHidden/>
          </w:rPr>
          <w:instrText xml:space="preserve"> PAGEREF _Toc93936073 \h </w:instrText>
        </w:r>
        <w:r>
          <w:rPr>
            <w:noProof/>
            <w:webHidden/>
          </w:rPr>
        </w:r>
        <w:r>
          <w:rPr>
            <w:noProof/>
            <w:webHidden/>
          </w:rPr>
          <w:fldChar w:fldCharType="separate"/>
        </w:r>
        <w:r>
          <w:rPr>
            <w:noProof/>
            <w:webHidden/>
          </w:rPr>
          <w:t>15</w:t>
        </w:r>
        <w:r>
          <w:rPr>
            <w:noProof/>
            <w:webHidden/>
          </w:rPr>
          <w:fldChar w:fldCharType="end"/>
        </w:r>
      </w:hyperlink>
    </w:p>
    <w:p w14:paraId="0427C5B5" w14:textId="18F546AB" w:rsidR="00557D2C" w:rsidRDefault="00557D2C">
      <w:pPr>
        <w:pStyle w:val="TOC2"/>
        <w:tabs>
          <w:tab w:val="right" w:leader="dot" w:pos="9580"/>
        </w:tabs>
        <w:rPr>
          <w:rFonts w:asciiTheme="minorHAnsi" w:eastAsiaTheme="minorEastAsia" w:hAnsiTheme="minorHAnsi" w:cstheme="minorBidi"/>
          <w:noProof/>
          <w:lang w:val="en-CA"/>
        </w:rPr>
      </w:pPr>
      <w:hyperlink w:anchor="_Toc93936074" w:history="1">
        <w:r w:rsidRPr="00FD52C6">
          <w:rPr>
            <w:rStyle w:val="Hyperlink"/>
            <w:rFonts w:eastAsia="MS Mincho"/>
            <w:bCs/>
            <w:noProof/>
          </w:rPr>
          <w:t>6.3</w:t>
        </w:r>
        <w:r w:rsidRPr="00FD52C6">
          <w:rPr>
            <w:rStyle w:val="Hyperlink"/>
            <w:rFonts w:eastAsia="MS Mincho"/>
            <w:noProof/>
          </w:rPr>
          <w:t xml:space="preserve"> Printer Description Attributes</w:t>
        </w:r>
        <w:r>
          <w:rPr>
            <w:noProof/>
            <w:webHidden/>
          </w:rPr>
          <w:tab/>
        </w:r>
        <w:r>
          <w:rPr>
            <w:noProof/>
            <w:webHidden/>
          </w:rPr>
          <w:fldChar w:fldCharType="begin"/>
        </w:r>
        <w:r>
          <w:rPr>
            <w:noProof/>
            <w:webHidden/>
          </w:rPr>
          <w:instrText xml:space="preserve"> PAGEREF _Toc93936074 \h </w:instrText>
        </w:r>
        <w:r>
          <w:rPr>
            <w:noProof/>
            <w:webHidden/>
          </w:rPr>
        </w:r>
        <w:r>
          <w:rPr>
            <w:noProof/>
            <w:webHidden/>
          </w:rPr>
          <w:fldChar w:fldCharType="separate"/>
        </w:r>
        <w:r>
          <w:rPr>
            <w:noProof/>
            <w:webHidden/>
          </w:rPr>
          <w:t>15</w:t>
        </w:r>
        <w:r>
          <w:rPr>
            <w:noProof/>
            <w:webHidden/>
          </w:rPr>
          <w:fldChar w:fldCharType="end"/>
        </w:r>
      </w:hyperlink>
    </w:p>
    <w:p w14:paraId="04D86EA6" w14:textId="6F476A3A" w:rsidR="00557D2C" w:rsidRDefault="00557D2C">
      <w:pPr>
        <w:pStyle w:val="TOC3"/>
        <w:tabs>
          <w:tab w:val="right" w:leader="dot" w:pos="9580"/>
        </w:tabs>
        <w:rPr>
          <w:rFonts w:asciiTheme="minorHAnsi" w:eastAsiaTheme="minorEastAsia" w:hAnsiTheme="minorHAnsi" w:cstheme="minorBidi"/>
          <w:noProof/>
          <w:lang w:val="en-CA"/>
        </w:rPr>
      </w:pPr>
      <w:hyperlink w:anchor="_Toc93936075" w:history="1">
        <w:r w:rsidRPr="00FD52C6">
          <w:rPr>
            <w:rStyle w:val="Hyperlink"/>
            <w:rFonts w:eastAsia="MS Mincho"/>
            <w:bCs/>
            <w:noProof/>
          </w:rPr>
          <w:t>6.3.1</w:t>
        </w:r>
        <w:r w:rsidRPr="00FD52C6">
          <w:rPr>
            <w:rStyle w:val="Hyperlink"/>
            <w:rFonts w:eastAsia="MS Mincho"/>
            <w:noProof/>
          </w:rPr>
          <w:t xml:space="preserve"> pages-per-minutes-color (integer(0:MAX))</w:t>
        </w:r>
        <w:r>
          <w:rPr>
            <w:noProof/>
            <w:webHidden/>
          </w:rPr>
          <w:tab/>
        </w:r>
        <w:r>
          <w:rPr>
            <w:noProof/>
            <w:webHidden/>
          </w:rPr>
          <w:fldChar w:fldCharType="begin"/>
        </w:r>
        <w:r>
          <w:rPr>
            <w:noProof/>
            <w:webHidden/>
          </w:rPr>
          <w:instrText xml:space="preserve"> PAGEREF _Toc93936075 \h </w:instrText>
        </w:r>
        <w:r>
          <w:rPr>
            <w:noProof/>
            <w:webHidden/>
          </w:rPr>
        </w:r>
        <w:r>
          <w:rPr>
            <w:noProof/>
            <w:webHidden/>
          </w:rPr>
          <w:fldChar w:fldCharType="separate"/>
        </w:r>
        <w:r>
          <w:rPr>
            <w:noProof/>
            <w:webHidden/>
          </w:rPr>
          <w:t>15</w:t>
        </w:r>
        <w:r>
          <w:rPr>
            <w:noProof/>
            <w:webHidden/>
          </w:rPr>
          <w:fldChar w:fldCharType="end"/>
        </w:r>
      </w:hyperlink>
    </w:p>
    <w:p w14:paraId="7E198B20" w14:textId="128567FB" w:rsidR="00557D2C" w:rsidRDefault="00557D2C">
      <w:pPr>
        <w:pStyle w:val="TOC3"/>
        <w:tabs>
          <w:tab w:val="right" w:leader="dot" w:pos="9580"/>
        </w:tabs>
        <w:rPr>
          <w:rFonts w:asciiTheme="minorHAnsi" w:eastAsiaTheme="minorEastAsia" w:hAnsiTheme="minorHAnsi" w:cstheme="minorBidi"/>
          <w:noProof/>
          <w:lang w:val="en-CA"/>
        </w:rPr>
      </w:pPr>
      <w:hyperlink w:anchor="_Toc93936076" w:history="1">
        <w:r w:rsidRPr="00FD52C6">
          <w:rPr>
            <w:rStyle w:val="Hyperlink"/>
            <w:rFonts w:eastAsia="MS Mincho"/>
            <w:bCs/>
            <w:noProof/>
          </w:rPr>
          <w:t>6.3.2</w:t>
        </w:r>
        <w:r w:rsidRPr="00FD52C6">
          <w:rPr>
            <w:rStyle w:val="Hyperlink"/>
            <w:rFonts w:eastAsia="MS Mincho"/>
            <w:noProof/>
          </w:rPr>
          <w:t xml:space="preserve"> sides-default (type2 keyword)</w:t>
        </w:r>
        <w:r>
          <w:rPr>
            <w:noProof/>
            <w:webHidden/>
          </w:rPr>
          <w:tab/>
        </w:r>
        <w:r>
          <w:rPr>
            <w:noProof/>
            <w:webHidden/>
          </w:rPr>
          <w:fldChar w:fldCharType="begin"/>
        </w:r>
        <w:r>
          <w:rPr>
            <w:noProof/>
            <w:webHidden/>
          </w:rPr>
          <w:instrText xml:space="preserve"> PAGEREF _Toc93936076 \h </w:instrText>
        </w:r>
        <w:r>
          <w:rPr>
            <w:noProof/>
            <w:webHidden/>
          </w:rPr>
        </w:r>
        <w:r>
          <w:rPr>
            <w:noProof/>
            <w:webHidden/>
          </w:rPr>
          <w:fldChar w:fldCharType="separate"/>
        </w:r>
        <w:r>
          <w:rPr>
            <w:noProof/>
            <w:webHidden/>
          </w:rPr>
          <w:t>16</w:t>
        </w:r>
        <w:r>
          <w:rPr>
            <w:noProof/>
            <w:webHidden/>
          </w:rPr>
          <w:fldChar w:fldCharType="end"/>
        </w:r>
      </w:hyperlink>
    </w:p>
    <w:p w14:paraId="34FB4D00" w14:textId="33FCDD64" w:rsidR="00557D2C" w:rsidRDefault="00557D2C">
      <w:pPr>
        <w:pStyle w:val="TOC3"/>
        <w:tabs>
          <w:tab w:val="right" w:leader="dot" w:pos="9580"/>
        </w:tabs>
        <w:rPr>
          <w:rFonts w:asciiTheme="minorHAnsi" w:eastAsiaTheme="minorEastAsia" w:hAnsiTheme="minorHAnsi" w:cstheme="minorBidi"/>
          <w:noProof/>
          <w:lang w:val="en-CA"/>
        </w:rPr>
      </w:pPr>
      <w:hyperlink w:anchor="_Toc93936077" w:history="1">
        <w:r w:rsidRPr="00FD52C6">
          <w:rPr>
            <w:rStyle w:val="Hyperlink"/>
            <w:rFonts w:eastAsia="MS Mincho"/>
            <w:bCs/>
            <w:noProof/>
          </w:rPr>
          <w:t>6.3.3</w:t>
        </w:r>
        <w:r w:rsidRPr="00FD52C6">
          <w:rPr>
            <w:rStyle w:val="Hyperlink"/>
            <w:rFonts w:eastAsia="MS Mincho"/>
            <w:noProof/>
          </w:rPr>
          <w:t xml:space="preserve"> sides-supported (1setOf type2 keyword)</w:t>
        </w:r>
        <w:r>
          <w:rPr>
            <w:noProof/>
            <w:webHidden/>
          </w:rPr>
          <w:tab/>
        </w:r>
        <w:r>
          <w:rPr>
            <w:noProof/>
            <w:webHidden/>
          </w:rPr>
          <w:fldChar w:fldCharType="begin"/>
        </w:r>
        <w:r>
          <w:rPr>
            <w:noProof/>
            <w:webHidden/>
          </w:rPr>
          <w:instrText xml:space="preserve"> PAGEREF _Toc93936077 \h </w:instrText>
        </w:r>
        <w:r>
          <w:rPr>
            <w:noProof/>
            <w:webHidden/>
          </w:rPr>
        </w:r>
        <w:r>
          <w:rPr>
            <w:noProof/>
            <w:webHidden/>
          </w:rPr>
          <w:fldChar w:fldCharType="separate"/>
        </w:r>
        <w:r>
          <w:rPr>
            <w:noProof/>
            <w:webHidden/>
          </w:rPr>
          <w:t>16</w:t>
        </w:r>
        <w:r>
          <w:rPr>
            <w:noProof/>
            <w:webHidden/>
          </w:rPr>
          <w:fldChar w:fldCharType="end"/>
        </w:r>
      </w:hyperlink>
    </w:p>
    <w:p w14:paraId="27C5D4F0" w14:textId="264D06A1" w:rsidR="00557D2C" w:rsidRDefault="00557D2C">
      <w:pPr>
        <w:pStyle w:val="TOC1"/>
        <w:tabs>
          <w:tab w:val="right" w:leader="dot" w:pos="9580"/>
        </w:tabs>
        <w:rPr>
          <w:rFonts w:asciiTheme="minorHAnsi" w:eastAsiaTheme="minorEastAsia" w:hAnsiTheme="minorHAnsi" w:cstheme="minorBidi"/>
          <w:noProof/>
          <w:lang w:val="en-CA"/>
        </w:rPr>
      </w:pPr>
      <w:hyperlink w:anchor="_Toc93936078" w:history="1">
        <w:r w:rsidRPr="00FD52C6">
          <w:rPr>
            <w:rStyle w:val="Hyperlink"/>
            <w:rFonts w:eastAsia="MS Mincho"/>
            <w:bCs/>
            <w:noProof/>
          </w:rPr>
          <w:t>7.</w:t>
        </w:r>
        <w:r w:rsidRPr="00FD52C6">
          <w:rPr>
            <w:rStyle w:val="Hyperlink"/>
            <w:rFonts w:eastAsia="MS Mincho"/>
            <w:noProof/>
          </w:rPr>
          <w:t xml:space="preserve"> Conformance Requirements</w:t>
        </w:r>
        <w:r>
          <w:rPr>
            <w:noProof/>
            <w:webHidden/>
          </w:rPr>
          <w:tab/>
        </w:r>
        <w:r>
          <w:rPr>
            <w:noProof/>
            <w:webHidden/>
          </w:rPr>
          <w:fldChar w:fldCharType="begin"/>
        </w:r>
        <w:r>
          <w:rPr>
            <w:noProof/>
            <w:webHidden/>
          </w:rPr>
          <w:instrText xml:space="preserve"> PAGEREF _Toc93936078 \h </w:instrText>
        </w:r>
        <w:r>
          <w:rPr>
            <w:noProof/>
            <w:webHidden/>
          </w:rPr>
        </w:r>
        <w:r>
          <w:rPr>
            <w:noProof/>
            <w:webHidden/>
          </w:rPr>
          <w:fldChar w:fldCharType="separate"/>
        </w:r>
        <w:r>
          <w:rPr>
            <w:noProof/>
            <w:webHidden/>
          </w:rPr>
          <w:t>17</w:t>
        </w:r>
        <w:r>
          <w:rPr>
            <w:noProof/>
            <w:webHidden/>
          </w:rPr>
          <w:fldChar w:fldCharType="end"/>
        </w:r>
      </w:hyperlink>
    </w:p>
    <w:p w14:paraId="6B86D027" w14:textId="3CB1B86D" w:rsidR="00557D2C" w:rsidRDefault="00557D2C">
      <w:pPr>
        <w:pStyle w:val="TOC2"/>
        <w:tabs>
          <w:tab w:val="right" w:leader="dot" w:pos="9580"/>
        </w:tabs>
        <w:rPr>
          <w:rFonts w:asciiTheme="minorHAnsi" w:eastAsiaTheme="minorEastAsia" w:hAnsiTheme="minorHAnsi" w:cstheme="minorBidi"/>
          <w:noProof/>
          <w:lang w:val="en-CA"/>
        </w:rPr>
      </w:pPr>
      <w:hyperlink w:anchor="_Toc93936079" w:history="1">
        <w:r w:rsidRPr="00FD52C6">
          <w:rPr>
            <w:rStyle w:val="Hyperlink"/>
            <w:rFonts w:eastAsia="MS Mincho"/>
            <w:bCs/>
            <w:noProof/>
          </w:rPr>
          <w:t>7.1</w:t>
        </w:r>
        <w:r w:rsidRPr="00FD52C6">
          <w:rPr>
            <w:rStyle w:val="Hyperlink"/>
            <w:rFonts w:eastAsia="MS Mincho"/>
            <w:noProof/>
          </w:rPr>
          <w:t xml:space="preserve"> Printer Conformance Requirements</w:t>
        </w:r>
        <w:r>
          <w:rPr>
            <w:noProof/>
            <w:webHidden/>
          </w:rPr>
          <w:tab/>
        </w:r>
        <w:r>
          <w:rPr>
            <w:noProof/>
            <w:webHidden/>
          </w:rPr>
          <w:fldChar w:fldCharType="begin"/>
        </w:r>
        <w:r>
          <w:rPr>
            <w:noProof/>
            <w:webHidden/>
          </w:rPr>
          <w:instrText xml:space="preserve"> PAGEREF _Toc93936079 \h </w:instrText>
        </w:r>
        <w:r>
          <w:rPr>
            <w:noProof/>
            <w:webHidden/>
          </w:rPr>
        </w:r>
        <w:r>
          <w:rPr>
            <w:noProof/>
            <w:webHidden/>
          </w:rPr>
          <w:fldChar w:fldCharType="separate"/>
        </w:r>
        <w:r>
          <w:rPr>
            <w:noProof/>
            <w:webHidden/>
          </w:rPr>
          <w:t>17</w:t>
        </w:r>
        <w:r>
          <w:rPr>
            <w:noProof/>
            <w:webHidden/>
          </w:rPr>
          <w:fldChar w:fldCharType="end"/>
        </w:r>
      </w:hyperlink>
    </w:p>
    <w:p w14:paraId="2DEC679F" w14:textId="644499C4" w:rsidR="00557D2C" w:rsidRDefault="00557D2C">
      <w:pPr>
        <w:pStyle w:val="TOC2"/>
        <w:tabs>
          <w:tab w:val="right" w:leader="dot" w:pos="9580"/>
        </w:tabs>
        <w:rPr>
          <w:rFonts w:asciiTheme="minorHAnsi" w:eastAsiaTheme="minorEastAsia" w:hAnsiTheme="minorHAnsi" w:cstheme="minorBidi"/>
          <w:noProof/>
          <w:lang w:val="en-CA"/>
        </w:rPr>
      </w:pPr>
      <w:hyperlink w:anchor="_Toc93936080" w:history="1">
        <w:r w:rsidRPr="00FD52C6">
          <w:rPr>
            <w:rStyle w:val="Hyperlink"/>
            <w:rFonts w:eastAsia="MS Mincho"/>
            <w:bCs/>
            <w:noProof/>
          </w:rPr>
          <w:t>7.2</w:t>
        </w:r>
        <w:r w:rsidRPr="00FD52C6">
          <w:rPr>
            <w:rStyle w:val="Hyperlink"/>
            <w:rFonts w:eastAsia="MS Mincho"/>
            <w:noProof/>
          </w:rPr>
          <w:t xml:space="preserve"> Client Conformance Requirements</w:t>
        </w:r>
        <w:r>
          <w:rPr>
            <w:noProof/>
            <w:webHidden/>
          </w:rPr>
          <w:tab/>
        </w:r>
        <w:r>
          <w:rPr>
            <w:noProof/>
            <w:webHidden/>
          </w:rPr>
          <w:fldChar w:fldCharType="begin"/>
        </w:r>
        <w:r>
          <w:rPr>
            <w:noProof/>
            <w:webHidden/>
          </w:rPr>
          <w:instrText xml:space="preserve"> PAGEREF _Toc93936080 \h </w:instrText>
        </w:r>
        <w:r>
          <w:rPr>
            <w:noProof/>
            <w:webHidden/>
          </w:rPr>
        </w:r>
        <w:r>
          <w:rPr>
            <w:noProof/>
            <w:webHidden/>
          </w:rPr>
          <w:fldChar w:fldCharType="separate"/>
        </w:r>
        <w:r>
          <w:rPr>
            <w:noProof/>
            <w:webHidden/>
          </w:rPr>
          <w:t>17</w:t>
        </w:r>
        <w:r>
          <w:rPr>
            <w:noProof/>
            <w:webHidden/>
          </w:rPr>
          <w:fldChar w:fldCharType="end"/>
        </w:r>
      </w:hyperlink>
    </w:p>
    <w:p w14:paraId="6150178D" w14:textId="3B20F521" w:rsidR="00557D2C" w:rsidRDefault="00557D2C">
      <w:pPr>
        <w:pStyle w:val="TOC1"/>
        <w:tabs>
          <w:tab w:val="right" w:leader="dot" w:pos="9580"/>
        </w:tabs>
        <w:rPr>
          <w:rFonts w:asciiTheme="minorHAnsi" w:eastAsiaTheme="minorEastAsia" w:hAnsiTheme="minorHAnsi" w:cstheme="minorBidi"/>
          <w:noProof/>
          <w:lang w:val="en-CA"/>
        </w:rPr>
      </w:pPr>
      <w:hyperlink w:anchor="_Toc93936081" w:history="1">
        <w:r w:rsidRPr="00FD52C6">
          <w:rPr>
            <w:rStyle w:val="Hyperlink"/>
            <w:rFonts w:eastAsia="MS Mincho"/>
            <w:bCs/>
            <w:noProof/>
          </w:rPr>
          <w:t>8.</w:t>
        </w:r>
        <w:r w:rsidRPr="00FD52C6">
          <w:rPr>
            <w:rStyle w:val="Hyperlink"/>
            <w:rFonts w:eastAsia="MS Mincho"/>
            <w:noProof/>
          </w:rPr>
          <w:t xml:space="preserve"> Internationalization Considerations</w:t>
        </w:r>
        <w:r>
          <w:rPr>
            <w:noProof/>
            <w:webHidden/>
          </w:rPr>
          <w:tab/>
        </w:r>
        <w:r>
          <w:rPr>
            <w:noProof/>
            <w:webHidden/>
          </w:rPr>
          <w:fldChar w:fldCharType="begin"/>
        </w:r>
        <w:r>
          <w:rPr>
            <w:noProof/>
            <w:webHidden/>
          </w:rPr>
          <w:instrText xml:space="preserve"> PAGEREF _Toc93936081 \h </w:instrText>
        </w:r>
        <w:r>
          <w:rPr>
            <w:noProof/>
            <w:webHidden/>
          </w:rPr>
        </w:r>
        <w:r>
          <w:rPr>
            <w:noProof/>
            <w:webHidden/>
          </w:rPr>
          <w:fldChar w:fldCharType="separate"/>
        </w:r>
        <w:r>
          <w:rPr>
            <w:noProof/>
            <w:webHidden/>
          </w:rPr>
          <w:t>18</w:t>
        </w:r>
        <w:r>
          <w:rPr>
            <w:noProof/>
            <w:webHidden/>
          </w:rPr>
          <w:fldChar w:fldCharType="end"/>
        </w:r>
      </w:hyperlink>
    </w:p>
    <w:p w14:paraId="58A45F6D" w14:textId="1DB7529A" w:rsidR="00557D2C" w:rsidRDefault="00557D2C">
      <w:pPr>
        <w:pStyle w:val="TOC1"/>
        <w:tabs>
          <w:tab w:val="right" w:leader="dot" w:pos="9580"/>
        </w:tabs>
        <w:rPr>
          <w:rFonts w:asciiTheme="minorHAnsi" w:eastAsiaTheme="minorEastAsia" w:hAnsiTheme="minorHAnsi" w:cstheme="minorBidi"/>
          <w:noProof/>
          <w:lang w:val="en-CA"/>
        </w:rPr>
      </w:pPr>
      <w:hyperlink w:anchor="_Toc93936082" w:history="1">
        <w:r w:rsidRPr="00FD52C6">
          <w:rPr>
            <w:rStyle w:val="Hyperlink"/>
            <w:rFonts w:eastAsia="MS Mincho"/>
            <w:bCs/>
            <w:noProof/>
          </w:rPr>
          <w:t>9.</w:t>
        </w:r>
        <w:r w:rsidRPr="00FD52C6">
          <w:rPr>
            <w:rStyle w:val="Hyperlink"/>
            <w:rFonts w:eastAsia="MS Mincho"/>
            <w:noProof/>
          </w:rPr>
          <w:t xml:space="preserve"> Security Considerations</w:t>
        </w:r>
        <w:r>
          <w:rPr>
            <w:noProof/>
            <w:webHidden/>
          </w:rPr>
          <w:tab/>
        </w:r>
        <w:r>
          <w:rPr>
            <w:noProof/>
            <w:webHidden/>
          </w:rPr>
          <w:fldChar w:fldCharType="begin"/>
        </w:r>
        <w:r>
          <w:rPr>
            <w:noProof/>
            <w:webHidden/>
          </w:rPr>
          <w:instrText xml:space="preserve"> PAGEREF _Toc93936082 \h </w:instrText>
        </w:r>
        <w:r>
          <w:rPr>
            <w:noProof/>
            <w:webHidden/>
          </w:rPr>
        </w:r>
        <w:r>
          <w:rPr>
            <w:noProof/>
            <w:webHidden/>
          </w:rPr>
          <w:fldChar w:fldCharType="separate"/>
        </w:r>
        <w:r>
          <w:rPr>
            <w:noProof/>
            <w:webHidden/>
          </w:rPr>
          <w:t>19</w:t>
        </w:r>
        <w:r>
          <w:rPr>
            <w:noProof/>
            <w:webHidden/>
          </w:rPr>
          <w:fldChar w:fldCharType="end"/>
        </w:r>
      </w:hyperlink>
    </w:p>
    <w:p w14:paraId="34EDC552" w14:textId="15E04BC2" w:rsidR="00557D2C" w:rsidRDefault="00557D2C">
      <w:pPr>
        <w:pStyle w:val="TOC1"/>
        <w:tabs>
          <w:tab w:val="right" w:leader="dot" w:pos="9580"/>
        </w:tabs>
        <w:rPr>
          <w:rFonts w:asciiTheme="minorHAnsi" w:eastAsiaTheme="minorEastAsia" w:hAnsiTheme="minorHAnsi" w:cstheme="minorBidi"/>
          <w:noProof/>
          <w:lang w:val="en-CA"/>
        </w:rPr>
      </w:pPr>
      <w:hyperlink w:anchor="_Toc93936083" w:history="1">
        <w:r w:rsidRPr="00FD52C6">
          <w:rPr>
            <w:rStyle w:val="Hyperlink"/>
            <w:rFonts w:eastAsia="MS Mincho"/>
            <w:bCs/>
            <w:noProof/>
          </w:rPr>
          <w:t>10.</w:t>
        </w:r>
        <w:r w:rsidRPr="00FD52C6">
          <w:rPr>
            <w:rStyle w:val="Hyperlink"/>
            <w:rFonts w:eastAsia="MS Mincho"/>
            <w:noProof/>
          </w:rPr>
          <w:t xml:space="preserve"> IANA and PWG Considerations</w:t>
        </w:r>
        <w:r>
          <w:rPr>
            <w:noProof/>
            <w:webHidden/>
          </w:rPr>
          <w:tab/>
        </w:r>
        <w:r>
          <w:rPr>
            <w:noProof/>
            <w:webHidden/>
          </w:rPr>
          <w:fldChar w:fldCharType="begin"/>
        </w:r>
        <w:r>
          <w:rPr>
            <w:noProof/>
            <w:webHidden/>
          </w:rPr>
          <w:instrText xml:space="preserve"> PAGEREF _Toc93936083 \h </w:instrText>
        </w:r>
        <w:r>
          <w:rPr>
            <w:noProof/>
            <w:webHidden/>
          </w:rPr>
        </w:r>
        <w:r>
          <w:rPr>
            <w:noProof/>
            <w:webHidden/>
          </w:rPr>
          <w:fldChar w:fldCharType="separate"/>
        </w:r>
        <w:r>
          <w:rPr>
            <w:noProof/>
            <w:webHidden/>
          </w:rPr>
          <w:t>19</w:t>
        </w:r>
        <w:r>
          <w:rPr>
            <w:noProof/>
            <w:webHidden/>
          </w:rPr>
          <w:fldChar w:fldCharType="end"/>
        </w:r>
      </w:hyperlink>
    </w:p>
    <w:p w14:paraId="20B7A3C5" w14:textId="5B5440DA" w:rsidR="00557D2C" w:rsidRDefault="00557D2C">
      <w:pPr>
        <w:pStyle w:val="TOC2"/>
        <w:tabs>
          <w:tab w:val="right" w:leader="dot" w:pos="9580"/>
        </w:tabs>
        <w:rPr>
          <w:rFonts w:asciiTheme="minorHAnsi" w:eastAsiaTheme="minorEastAsia" w:hAnsiTheme="minorHAnsi" w:cstheme="minorBidi"/>
          <w:noProof/>
          <w:lang w:val="en-CA"/>
        </w:rPr>
      </w:pPr>
      <w:hyperlink w:anchor="_Toc93936084" w:history="1">
        <w:r w:rsidRPr="00FD52C6">
          <w:rPr>
            <w:rStyle w:val="Hyperlink"/>
            <w:rFonts w:eastAsia="MS Mincho"/>
            <w:bCs/>
            <w:noProof/>
          </w:rPr>
          <w:t>10.1</w:t>
        </w:r>
        <w:r w:rsidRPr="00FD52C6">
          <w:rPr>
            <w:rStyle w:val="Hyperlink"/>
            <w:rFonts w:eastAsia="MS Mincho"/>
            <w:noProof/>
          </w:rPr>
          <w:t xml:space="preserve"> Attribute Value Registrations</w:t>
        </w:r>
        <w:r>
          <w:rPr>
            <w:noProof/>
            <w:webHidden/>
          </w:rPr>
          <w:tab/>
        </w:r>
        <w:r>
          <w:rPr>
            <w:noProof/>
            <w:webHidden/>
          </w:rPr>
          <w:fldChar w:fldCharType="begin"/>
        </w:r>
        <w:r>
          <w:rPr>
            <w:noProof/>
            <w:webHidden/>
          </w:rPr>
          <w:instrText xml:space="preserve"> PAGEREF _Toc93936084 \h </w:instrText>
        </w:r>
        <w:r>
          <w:rPr>
            <w:noProof/>
            <w:webHidden/>
          </w:rPr>
        </w:r>
        <w:r>
          <w:rPr>
            <w:noProof/>
            <w:webHidden/>
          </w:rPr>
          <w:fldChar w:fldCharType="separate"/>
        </w:r>
        <w:r>
          <w:rPr>
            <w:noProof/>
            <w:webHidden/>
          </w:rPr>
          <w:t>19</w:t>
        </w:r>
        <w:r>
          <w:rPr>
            <w:noProof/>
            <w:webHidden/>
          </w:rPr>
          <w:fldChar w:fldCharType="end"/>
        </w:r>
      </w:hyperlink>
    </w:p>
    <w:p w14:paraId="40129342" w14:textId="129703B3" w:rsidR="00557D2C" w:rsidRDefault="00557D2C">
      <w:pPr>
        <w:pStyle w:val="TOC1"/>
        <w:tabs>
          <w:tab w:val="right" w:leader="dot" w:pos="9580"/>
        </w:tabs>
        <w:rPr>
          <w:rFonts w:asciiTheme="minorHAnsi" w:eastAsiaTheme="minorEastAsia" w:hAnsiTheme="minorHAnsi" w:cstheme="minorBidi"/>
          <w:noProof/>
          <w:lang w:val="en-CA"/>
        </w:rPr>
      </w:pPr>
      <w:hyperlink w:anchor="_Toc93936085" w:history="1">
        <w:r w:rsidRPr="00FD52C6">
          <w:rPr>
            <w:rStyle w:val="Hyperlink"/>
            <w:rFonts w:eastAsia="MS Mincho"/>
            <w:bCs/>
            <w:noProof/>
          </w:rPr>
          <w:t>11.</w:t>
        </w:r>
        <w:r w:rsidRPr="00FD52C6">
          <w:rPr>
            <w:rStyle w:val="Hyperlink"/>
            <w:rFonts w:eastAsia="MS Mincho"/>
            <w:noProof/>
          </w:rPr>
          <w:t xml:space="preserve"> References</w:t>
        </w:r>
        <w:r>
          <w:rPr>
            <w:noProof/>
            <w:webHidden/>
          </w:rPr>
          <w:tab/>
        </w:r>
        <w:r>
          <w:rPr>
            <w:noProof/>
            <w:webHidden/>
          </w:rPr>
          <w:fldChar w:fldCharType="begin"/>
        </w:r>
        <w:r>
          <w:rPr>
            <w:noProof/>
            <w:webHidden/>
          </w:rPr>
          <w:instrText xml:space="preserve"> PAGEREF _Toc93936085 \h </w:instrText>
        </w:r>
        <w:r>
          <w:rPr>
            <w:noProof/>
            <w:webHidden/>
          </w:rPr>
        </w:r>
        <w:r>
          <w:rPr>
            <w:noProof/>
            <w:webHidden/>
          </w:rPr>
          <w:fldChar w:fldCharType="separate"/>
        </w:r>
        <w:r>
          <w:rPr>
            <w:noProof/>
            <w:webHidden/>
          </w:rPr>
          <w:t>19</w:t>
        </w:r>
        <w:r>
          <w:rPr>
            <w:noProof/>
            <w:webHidden/>
          </w:rPr>
          <w:fldChar w:fldCharType="end"/>
        </w:r>
      </w:hyperlink>
    </w:p>
    <w:p w14:paraId="23A82AE3" w14:textId="336DEC2D" w:rsidR="00557D2C" w:rsidRDefault="00557D2C">
      <w:pPr>
        <w:pStyle w:val="TOC2"/>
        <w:tabs>
          <w:tab w:val="right" w:leader="dot" w:pos="9580"/>
        </w:tabs>
        <w:rPr>
          <w:rFonts w:asciiTheme="minorHAnsi" w:eastAsiaTheme="minorEastAsia" w:hAnsiTheme="minorHAnsi" w:cstheme="minorBidi"/>
          <w:noProof/>
          <w:lang w:val="en-CA"/>
        </w:rPr>
      </w:pPr>
      <w:hyperlink w:anchor="_Toc93936086" w:history="1">
        <w:r w:rsidRPr="00FD52C6">
          <w:rPr>
            <w:rStyle w:val="Hyperlink"/>
            <w:rFonts w:eastAsia="MS Mincho"/>
            <w:bCs/>
            <w:noProof/>
          </w:rPr>
          <w:t>11.1</w:t>
        </w:r>
        <w:r w:rsidRPr="00FD52C6">
          <w:rPr>
            <w:rStyle w:val="Hyperlink"/>
            <w:rFonts w:eastAsia="MS Mincho"/>
            <w:noProof/>
          </w:rPr>
          <w:t xml:space="preserve"> Normative References</w:t>
        </w:r>
        <w:r>
          <w:rPr>
            <w:noProof/>
            <w:webHidden/>
          </w:rPr>
          <w:tab/>
        </w:r>
        <w:r>
          <w:rPr>
            <w:noProof/>
            <w:webHidden/>
          </w:rPr>
          <w:fldChar w:fldCharType="begin"/>
        </w:r>
        <w:r>
          <w:rPr>
            <w:noProof/>
            <w:webHidden/>
          </w:rPr>
          <w:instrText xml:space="preserve"> PAGEREF _Toc93936086 \h </w:instrText>
        </w:r>
        <w:r>
          <w:rPr>
            <w:noProof/>
            <w:webHidden/>
          </w:rPr>
        </w:r>
        <w:r>
          <w:rPr>
            <w:noProof/>
            <w:webHidden/>
          </w:rPr>
          <w:fldChar w:fldCharType="separate"/>
        </w:r>
        <w:r>
          <w:rPr>
            <w:noProof/>
            <w:webHidden/>
          </w:rPr>
          <w:t>20</w:t>
        </w:r>
        <w:r>
          <w:rPr>
            <w:noProof/>
            <w:webHidden/>
          </w:rPr>
          <w:fldChar w:fldCharType="end"/>
        </w:r>
      </w:hyperlink>
    </w:p>
    <w:p w14:paraId="05820D20" w14:textId="11F49E3A" w:rsidR="00557D2C" w:rsidRDefault="00557D2C">
      <w:pPr>
        <w:pStyle w:val="TOC2"/>
        <w:tabs>
          <w:tab w:val="right" w:leader="dot" w:pos="9580"/>
        </w:tabs>
        <w:rPr>
          <w:rFonts w:asciiTheme="minorHAnsi" w:eastAsiaTheme="minorEastAsia" w:hAnsiTheme="minorHAnsi" w:cstheme="minorBidi"/>
          <w:noProof/>
          <w:lang w:val="en-CA"/>
        </w:rPr>
      </w:pPr>
      <w:hyperlink w:anchor="_Toc93936087" w:history="1">
        <w:r w:rsidRPr="00FD52C6">
          <w:rPr>
            <w:rStyle w:val="Hyperlink"/>
            <w:rFonts w:eastAsia="MS Mincho"/>
            <w:bCs/>
            <w:noProof/>
          </w:rPr>
          <w:t>11.2</w:t>
        </w:r>
        <w:r w:rsidRPr="00FD52C6">
          <w:rPr>
            <w:rStyle w:val="Hyperlink"/>
            <w:rFonts w:eastAsia="MS Mincho"/>
            <w:noProof/>
          </w:rPr>
          <w:t xml:space="preserve"> Informative References</w:t>
        </w:r>
        <w:r>
          <w:rPr>
            <w:noProof/>
            <w:webHidden/>
          </w:rPr>
          <w:tab/>
        </w:r>
        <w:r>
          <w:rPr>
            <w:noProof/>
            <w:webHidden/>
          </w:rPr>
          <w:fldChar w:fldCharType="begin"/>
        </w:r>
        <w:r>
          <w:rPr>
            <w:noProof/>
            <w:webHidden/>
          </w:rPr>
          <w:instrText xml:space="preserve"> PAGEREF _Toc93936087 \h </w:instrText>
        </w:r>
        <w:r>
          <w:rPr>
            <w:noProof/>
            <w:webHidden/>
          </w:rPr>
        </w:r>
        <w:r>
          <w:rPr>
            <w:noProof/>
            <w:webHidden/>
          </w:rPr>
          <w:fldChar w:fldCharType="separate"/>
        </w:r>
        <w:r>
          <w:rPr>
            <w:noProof/>
            <w:webHidden/>
          </w:rPr>
          <w:t>23</w:t>
        </w:r>
        <w:r>
          <w:rPr>
            <w:noProof/>
            <w:webHidden/>
          </w:rPr>
          <w:fldChar w:fldCharType="end"/>
        </w:r>
      </w:hyperlink>
    </w:p>
    <w:p w14:paraId="693E431D" w14:textId="61BC404C" w:rsidR="00557D2C" w:rsidRDefault="00557D2C">
      <w:pPr>
        <w:pStyle w:val="TOC1"/>
        <w:tabs>
          <w:tab w:val="right" w:leader="dot" w:pos="9580"/>
        </w:tabs>
        <w:rPr>
          <w:rFonts w:asciiTheme="minorHAnsi" w:eastAsiaTheme="minorEastAsia" w:hAnsiTheme="minorHAnsi" w:cstheme="minorBidi"/>
          <w:noProof/>
          <w:lang w:val="en-CA"/>
        </w:rPr>
      </w:pPr>
      <w:hyperlink w:anchor="_Toc93936088" w:history="1">
        <w:r w:rsidRPr="00FD52C6">
          <w:rPr>
            <w:rStyle w:val="Hyperlink"/>
            <w:rFonts w:eastAsia="MS Mincho"/>
            <w:bCs/>
            <w:noProof/>
          </w:rPr>
          <w:t>12.</w:t>
        </w:r>
        <w:r w:rsidRPr="00FD52C6">
          <w:rPr>
            <w:rStyle w:val="Hyperlink"/>
            <w:rFonts w:eastAsia="MS Mincho"/>
            <w:noProof/>
          </w:rPr>
          <w:t xml:space="preserve"> Editors’ Addresses</w:t>
        </w:r>
        <w:r>
          <w:rPr>
            <w:noProof/>
            <w:webHidden/>
          </w:rPr>
          <w:tab/>
        </w:r>
        <w:r>
          <w:rPr>
            <w:noProof/>
            <w:webHidden/>
          </w:rPr>
          <w:fldChar w:fldCharType="begin"/>
        </w:r>
        <w:r>
          <w:rPr>
            <w:noProof/>
            <w:webHidden/>
          </w:rPr>
          <w:instrText xml:space="preserve"> PAGEREF _Toc93936088 \h </w:instrText>
        </w:r>
        <w:r>
          <w:rPr>
            <w:noProof/>
            <w:webHidden/>
          </w:rPr>
        </w:r>
        <w:r>
          <w:rPr>
            <w:noProof/>
            <w:webHidden/>
          </w:rPr>
          <w:fldChar w:fldCharType="separate"/>
        </w:r>
        <w:r>
          <w:rPr>
            <w:noProof/>
            <w:webHidden/>
          </w:rPr>
          <w:t>24</w:t>
        </w:r>
        <w:r>
          <w:rPr>
            <w:noProof/>
            <w:webHidden/>
          </w:rPr>
          <w:fldChar w:fldCharType="end"/>
        </w:r>
      </w:hyperlink>
    </w:p>
    <w:p w14:paraId="14A19C1C" w14:textId="3F1F7637" w:rsidR="00557D2C" w:rsidRDefault="00557D2C">
      <w:pPr>
        <w:pStyle w:val="TOC1"/>
        <w:tabs>
          <w:tab w:val="right" w:leader="dot" w:pos="9580"/>
        </w:tabs>
        <w:rPr>
          <w:rFonts w:asciiTheme="minorHAnsi" w:eastAsiaTheme="minorEastAsia" w:hAnsiTheme="minorHAnsi" w:cstheme="minorBidi"/>
          <w:noProof/>
          <w:lang w:val="en-CA"/>
        </w:rPr>
      </w:pPr>
      <w:hyperlink w:anchor="_Toc93936089" w:history="1">
        <w:r w:rsidRPr="00FD52C6">
          <w:rPr>
            <w:rStyle w:val="Hyperlink"/>
            <w:bCs/>
            <w:noProof/>
          </w:rPr>
          <w:t>13.</w:t>
        </w:r>
        <w:r w:rsidRPr="00FD52C6">
          <w:rPr>
            <w:rStyle w:val="Hyperlink"/>
            <w:noProof/>
          </w:rPr>
          <w:t xml:space="preserve"> The PWG Internet Printing Protocol (IPP) Workgroup</w:t>
        </w:r>
        <w:r>
          <w:rPr>
            <w:noProof/>
            <w:webHidden/>
          </w:rPr>
          <w:tab/>
        </w:r>
        <w:r>
          <w:rPr>
            <w:noProof/>
            <w:webHidden/>
          </w:rPr>
          <w:fldChar w:fldCharType="begin"/>
        </w:r>
        <w:r>
          <w:rPr>
            <w:noProof/>
            <w:webHidden/>
          </w:rPr>
          <w:instrText xml:space="preserve"> PAGEREF _Toc93936089 \h </w:instrText>
        </w:r>
        <w:r>
          <w:rPr>
            <w:noProof/>
            <w:webHidden/>
          </w:rPr>
        </w:r>
        <w:r>
          <w:rPr>
            <w:noProof/>
            <w:webHidden/>
          </w:rPr>
          <w:fldChar w:fldCharType="separate"/>
        </w:r>
        <w:r>
          <w:rPr>
            <w:noProof/>
            <w:webHidden/>
          </w:rPr>
          <w:t>25</w:t>
        </w:r>
        <w:r>
          <w:rPr>
            <w:noProof/>
            <w:webHidden/>
          </w:rPr>
          <w:fldChar w:fldCharType="end"/>
        </w:r>
      </w:hyperlink>
    </w:p>
    <w:p w14:paraId="16EE9938" w14:textId="6CF7E317" w:rsidR="00557D2C" w:rsidRDefault="00557D2C">
      <w:pPr>
        <w:pStyle w:val="TOC2"/>
        <w:tabs>
          <w:tab w:val="right" w:leader="dot" w:pos="9580"/>
        </w:tabs>
        <w:rPr>
          <w:rFonts w:asciiTheme="minorHAnsi" w:eastAsiaTheme="minorEastAsia" w:hAnsiTheme="minorHAnsi" w:cstheme="minorBidi"/>
          <w:noProof/>
          <w:lang w:val="en-CA"/>
        </w:rPr>
      </w:pPr>
      <w:hyperlink w:anchor="_Toc93936090" w:history="1">
        <w:r w:rsidRPr="00FD52C6">
          <w:rPr>
            <w:rStyle w:val="Hyperlink"/>
            <w:bCs/>
            <w:noProof/>
          </w:rPr>
          <w:t>13.1</w:t>
        </w:r>
        <w:r w:rsidRPr="00FD52C6">
          <w:rPr>
            <w:rStyle w:val="Hyperlink"/>
            <w:noProof/>
          </w:rPr>
          <w:t xml:space="preserve"> History of the Internet Printing Protocol</w:t>
        </w:r>
        <w:r>
          <w:rPr>
            <w:noProof/>
            <w:webHidden/>
          </w:rPr>
          <w:tab/>
        </w:r>
        <w:r>
          <w:rPr>
            <w:noProof/>
            <w:webHidden/>
          </w:rPr>
          <w:fldChar w:fldCharType="begin"/>
        </w:r>
        <w:r>
          <w:rPr>
            <w:noProof/>
            <w:webHidden/>
          </w:rPr>
          <w:instrText xml:space="preserve"> PAGEREF _Toc93936090 \h </w:instrText>
        </w:r>
        <w:r>
          <w:rPr>
            <w:noProof/>
            <w:webHidden/>
          </w:rPr>
        </w:r>
        <w:r>
          <w:rPr>
            <w:noProof/>
            <w:webHidden/>
          </w:rPr>
          <w:fldChar w:fldCharType="separate"/>
        </w:r>
        <w:r>
          <w:rPr>
            <w:noProof/>
            <w:webHidden/>
          </w:rPr>
          <w:t>25</w:t>
        </w:r>
        <w:r>
          <w:rPr>
            <w:noProof/>
            <w:webHidden/>
          </w:rPr>
          <w:fldChar w:fldCharType="end"/>
        </w:r>
      </w:hyperlink>
    </w:p>
    <w:p w14:paraId="5A78B1EA" w14:textId="3F30196A" w:rsidR="00557D2C" w:rsidRDefault="00557D2C">
      <w:pPr>
        <w:pStyle w:val="TOC1"/>
        <w:tabs>
          <w:tab w:val="right" w:leader="dot" w:pos="9580"/>
        </w:tabs>
        <w:rPr>
          <w:rFonts w:asciiTheme="minorHAnsi" w:eastAsiaTheme="minorEastAsia" w:hAnsiTheme="minorHAnsi" w:cstheme="minorBidi"/>
          <w:noProof/>
          <w:lang w:val="en-CA"/>
        </w:rPr>
      </w:pPr>
      <w:hyperlink w:anchor="_Toc93936091" w:history="1">
        <w:r w:rsidRPr="00FD52C6">
          <w:rPr>
            <w:rStyle w:val="Hyperlink"/>
            <w:bCs/>
            <w:noProof/>
          </w:rPr>
          <w:t>14.</w:t>
        </w:r>
        <w:r w:rsidRPr="00FD52C6">
          <w:rPr>
            <w:rStyle w:val="Hyperlink"/>
            <w:noProof/>
          </w:rPr>
          <w:t xml:space="preserve"> Changes from PWG 5100.12-2015</w:t>
        </w:r>
        <w:r>
          <w:rPr>
            <w:noProof/>
            <w:webHidden/>
          </w:rPr>
          <w:tab/>
        </w:r>
        <w:r>
          <w:rPr>
            <w:noProof/>
            <w:webHidden/>
          </w:rPr>
          <w:fldChar w:fldCharType="begin"/>
        </w:r>
        <w:r>
          <w:rPr>
            <w:noProof/>
            <w:webHidden/>
          </w:rPr>
          <w:instrText xml:space="preserve"> PAGEREF _Toc93936091 \h </w:instrText>
        </w:r>
        <w:r>
          <w:rPr>
            <w:noProof/>
            <w:webHidden/>
          </w:rPr>
        </w:r>
        <w:r>
          <w:rPr>
            <w:noProof/>
            <w:webHidden/>
          </w:rPr>
          <w:fldChar w:fldCharType="separate"/>
        </w:r>
        <w:r>
          <w:rPr>
            <w:noProof/>
            <w:webHidden/>
          </w:rPr>
          <w:t>26</w:t>
        </w:r>
        <w:r>
          <w:rPr>
            <w:noProof/>
            <w:webHidden/>
          </w:rPr>
          <w:fldChar w:fldCharType="end"/>
        </w:r>
      </w:hyperlink>
    </w:p>
    <w:p w14:paraId="634E3D2A" w14:textId="09219C54" w:rsidR="00557D2C" w:rsidRDefault="00557D2C">
      <w:pPr>
        <w:pStyle w:val="TOC1"/>
        <w:tabs>
          <w:tab w:val="right" w:leader="dot" w:pos="9580"/>
        </w:tabs>
        <w:rPr>
          <w:rFonts w:asciiTheme="minorHAnsi" w:eastAsiaTheme="minorEastAsia" w:hAnsiTheme="minorHAnsi" w:cstheme="minorBidi"/>
          <w:noProof/>
          <w:lang w:val="en-CA"/>
        </w:rPr>
      </w:pPr>
      <w:hyperlink w:anchor="_Toc93936092" w:history="1">
        <w:r w:rsidRPr="00FD52C6">
          <w:rPr>
            <w:rStyle w:val="Hyperlink"/>
            <w:bCs/>
            <w:noProof/>
          </w:rPr>
          <w:t>15.</w:t>
        </w:r>
        <w:r w:rsidRPr="00FD52C6">
          <w:rPr>
            <w:rStyle w:val="Hyperlink"/>
            <w:noProof/>
          </w:rPr>
          <w:t xml:space="preserve"> Change History</w:t>
        </w:r>
        <w:r>
          <w:rPr>
            <w:noProof/>
            <w:webHidden/>
          </w:rPr>
          <w:tab/>
        </w:r>
        <w:r>
          <w:rPr>
            <w:noProof/>
            <w:webHidden/>
          </w:rPr>
          <w:fldChar w:fldCharType="begin"/>
        </w:r>
        <w:r>
          <w:rPr>
            <w:noProof/>
            <w:webHidden/>
          </w:rPr>
          <w:instrText xml:space="preserve"> PAGEREF _Toc93936092 \h </w:instrText>
        </w:r>
        <w:r>
          <w:rPr>
            <w:noProof/>
            <w:webHidden/>
          </w:rPr>
        </w:r>
        <w:r>
          <w:rPr>
            <w:noProof/>
            <w:webHidden/>
          </w:rPr>
          <w:fldChar w:fldCharType="separate"/>
        </w:r>
        <w:r>
          <w:rPr>
            <w:noProof/>
            <w:webHidden/>
          </w:rPr>
          <w:t>27</w:t>
        </w:r>
        <w:r>
          <w:rPr>
            <w:noProof/>
            <w:webHidden/>
          </w:rPr>
          <w:fldChar w:fldCharType="end"/>
        </w:r>
      </w:hyperlink>
    </w:p>
    <w:p w14:paraId="4B8D6852" w14:textId="65A718FB" w:rsidR="00557D2C" w:rsidRDefault="00557D2C">
      <w:pPr>
        <w:pStyle w:val="TOC2"/>
        <w:tabs>
          <w:tab w:val="right" w:leader="dot" w:pos="9580"/>
        </w:tabs>
        <w:rPr>
          <w:rFonts w:asciiTheme="minorHAnsi" w:eastAsiaTheme="minorEastAsia" w:hAnsiTheme="minorHAnsi" w:cstheme="minorBidi"/>
          <w:noProof/>
          <w:lang w:val="en-CA"/>
        </w:rPr>
      </w:pPr>
      <w:hyperlink w:anchor="_Toc93936093" w:history="1">
        <w:r w:rsidRPr="00FD52C6">
          <w:rPr>
            <w:rStyle w:val="Hyperlink"/>
            <w:bCs/>
            <w:noProof/>
          </w:rPr>
          <w:t>15.1</w:t>
        </w:r>
        <w:r w:rsidRPr="00FD52C6">
          <w:rPr>
            <w:rStyle w:val="Hyperlink"/>
            <w:noProof/>
          </w:rPr>
          <w:t xml:space="preserve"> January 24, 2022</w:t>
        </w:r>
        <w:r>
          <w:rPr>
            <w:noProof/>
            <w:webHidden/>
          </w:rPr>
          <w:tab/>
        </w:r>
        <w:r>
          <w:rPr>
            <w:noProof/>
            <w:webHidden/>
          </w:rPr>
          <w:fldChar w:fldCharType="begin"/>
        </w:r>
        <w:r>
          <w:rPr>
            <w:noProof/>
            <w:webHidden/>
          </w:rPr>
          <w:instrText xml:space="preserve"> PAGEREF _Toc93936093 \h </w:instrText>
        </w:r>
        <w:r>
          <w:rPr>
            <w:noProof/>
            <w:webHidden/>
          </w:rPr>
        </w:r>
        <w:r>
          <w:rPr>
            <w:noProof/>
            <w:webHidden/>
          </w:rPr>
          <w:fldChar w:fldCharType="separate"/>
        </w:r>
        <w:r>
          <w:rPr>
            <w:noProof/>
            <w:webHidden/>
          </w:rPr>
          <w:t>27</w:t>
        </w:r>
        <w:r>
          <w:rPr>
            <w:noProof/>
            <w:webHidden/>
          </w:rPr>
          <w:fldChar w:fldCharType="end"/>
        </w:r>
      </w:hyperlink>
    </w:p>
    <w:p w14:paraId="0AE7F97E" w14:textId="06489352" w:rsidR="00557D2C" w:rsidRDefault="00557D2C">
      <w:pPr>
        <w:pStyle w:val="TOC2"/>
        <w:tabs>
          <w:tab w:val="right" w:leader="dot" w:pos="9580"/>
        </w:tabs>
        <w:rPr>
          <w:rFonts w:asciiTheme="minorHAnsi" w:eastAsiaTheme="minorEastAsia" w:hAnsiTheme="minorHAnsi" w:cstheme="minorBidi"/>
          <w:noProof/>
          <w:lang w:val="en-CA"/>
        </w:rPr>
      </w:pPr>
      <w:hyperlink w:anchor="_Toc93936094" w:history="1">
        <w:r w:rsidRPr="00FD52C6">
          <w:rPr>
            <w:rStyle w:val="Hyperlink"/>
            <w:bCs/>
            <w:noProof/>
          </w:rPr>
          <w:t>15.2</w:t>
        </w:r>
        <w:r w:rsidRPr="00FD52C6">
          <w:rPr>
            <w:rStyle w:val="Hyperlink"/>
            <w:noProof/>
          </w:rPr>
          <w:t xml:space="preserve"> October 20, 2021</w:t>
        </w:r>
        <w:r>
          <w:rPr>
            <w:noProof/>
            <w:webHidden/>
          </w:rPr>
          <w:tab/>
        </w:r>
        <w:r>
          <w:rPr>
            <w:noProof/>
            <w:webHidden/>
          </w:rPr>
          <w:fldChar w:fldCharType="begin"/>
        </w:r>
        <w:r>
          <w:rPr>
            <w:noProof/>
            <w:webHidden/>
          </w:rPr>
          <w:instrText xml:space="preserve"> PAGEREF _Toc93936094 \h </w:instrText>
        </w:r>
        <w:r>
          <w:rPr>
            <w:noProof/>
            <w:webHidden/>
          </w:rPr>
        </w:r>
        <w:r>
          <w:rPr>
            <w:noProof/>
            <w:webHidden/>
          </w:rPr>
          <w:fldChar w:fldCharType="separate"/>
        </w:r>
        <w:r>
          <w:rPr>
            <w:noProof/>
            <w:webHidden/>
          </w:rPr>
          <w:t>27</w:t>
        </w:r>
        <w:r>
          <w:rPr>
            <w:noProof/>
            <w:webHidden/>
          </w:rPr>
          <w:fldChar w:fldCharType="end"/>
        </w:r>
      </w:hyperlink>
    </w:p>
    <w:p w14:paraId="005B193D" w14:textId="30E9DAFA" w:rsidR="00557D2C" w:rsidRDefault="00557D2C">
      <w:pPr>
        <w:pStyle w:val="TOC2"/>
        <w:tabs>
          <w:tab w:val="right" w:leader="dot" w:pos="9580"/>
        </w:tabs>
        <w:rPr>
          <w:rFonts w:asciiTheme="minorHAnsi" w:eastAsiaTheme="minorEastAsia" w:hAnsiTheme="minorHAnsi" w:cstheme="minorBidi"/>
          <w:noProof/>
          <w:lang w:val="en-CA"/>
        </w:rPr>
      </w:pPr>
      <w:hyperlink w:anchor="_Toc93936095" w:history="1">
        <w:r w:rsidRPr="00FD52C6">
          <w:rPr>
            <w:rStyle w:val="Hyperlink"/>
            <w:bCs/>
            <w:noProof/>
          </w:rPr>
          <w:t>15.3</w:t>
        </w:r>
        <w:r w:rsidRPr="00FD52C6">
          <w:rPr>
            <w:rStyle w:val="Hyperlink"/>
            <w:noProof/>
          </w:rPr>
          <w:t xml:space="preserve"> April 21, 2021</w:t>
        </w:r>
        <w:r>
          <w:rPr>
            <w:noProof/>
            <w:webHidden/>
          </w:rPr>
          <w:tab/>
        </w:r>
        <w:r>
          <w:rPr>
            <w:noProof/>
            <w:webHidden/>
          </w:rPr>
          <w:fldChar w:fldCharType="begin"/>
        </w:r>
        <w:r>
          <w:rPr>
            <w:noProof/>
            <w:webHidden/>
          </w:rPr>
          <w:instrText xml:space="preserve"> PAGEREF _Toc93936095 \h </w:instrText>
        </w:r>
        <w:r>
          <w:rPr>
            <w:noProof/>
            <w:webHidden/>
          </w:rPr>
        </w:r>
        <w:r>
          <w:rPr>
            <w:noProof/>
            <w:webHidden/>
          </w:rPr>
          <w:fldChar w:fldCharType="separate"/>
        </w:r>
        <w:r>
          <w:rPr>
            <w:noProof/>
            <w:webHidden/>
          </w:rPr>
          <w:t>27</w:t>
        </w:r>
        <w:r>
          <w:rPr>
            <w:noProof/>
            <w:webHidden/>
          </w:rPr>
          <w:fldChar w:fldCharType="end"/>
        </w:r>
      </w:hyperlink>
    </w:p>
    <w:p w14:paraId="41E3F10F" w14:textId="53978646" w:rsidR="00557D2C" w:rsidRDefault="00557D2C">
      <w:pPr>
        <w:pStyle w:val="TOC2"/>
        <w:tabs>
          <w:tab w:val="right" w:leader="dot" w:pos="9580"/>
        </w:tabs>
        <w:rPr>
          <w:rFonts w:asciiTheme="minorHAnsi" w:eastAsiaTheme="minorEastAsia" w:hAnsiTheme="minorHAnsi" w:cstheme="minorBidi"/>
          <w:noProof/>
          <w:lang w:val="en-CA"/>
        </w:rPr>
      </w:pPr>
      <w:hyperlink w:anchor="_Toc93936096" w:history="1">
        <w:r w:rsidRPr="00FD52C6">
          <w:rPr>
            <w:rStyle w:val="Hyperlink"/>
            <w:bCs/>
            <w:noProof/>
          </w:rPr>
          <w:t>15.4</w:t>
        </w:r>
        <w:r w:rsidRPr="00FD52C6">
          <w:rPr>
            <w:rStyle w:val="Hyperlink"/>
            <w:noProof/>
          </w:rPr>
          <w:t xml:space="preserve"> February 11, 2021</w:t>
        </w:r>
        <w:r>
          <w:rPr>
            <w:noProof/>
            <w:webHidden/>
          </w:rPr>
          <w:tab/>
        </w:r>
        <w:r>
          <w:rPr>
            <w:noProof/>
            <w:webHidden/>
          </w:rPr>
          <w:fldChar w:fldCharType="begin"/>
        </w:r>
        <w:r>
          <w:rPr>
            <w:noProof/>
            <w:webHidden/>
          </w:rPr>
          <w:instrText xml:space="preserve"> PAGEREF _Toc93936096 \h </w:instrText>
        </w:r>
        <w:r>
          <w:rPr>
            <w:noProof/>
            <w:webHidden/>
          </w:rPr>
        </w:r>
        <w:r>
          <w:rPr>
            <w:noProof/>
            <w:webHidden/>
          </w:rPr>
          <w:fldChar w:fldCharType="separate"/>
        </w:r>
        <w:r>
          <w:rPr>
            <w:noProof/>
            <w:webHidden/>
          </w:rPr>
          <w:t>28</w:t>
        </w:r>
        <w:r>
          <w:rPr>
            <w:noProof/>
            <w:webHidden/>
          </w:rPr>
          <w:fldChar w:fldCharType="end"/>
        </w:r>
      </w:hyperlink>
    </w:p>
    <w:p w14:paraId="2F0C3F6A" w14:textId="60A39342" w:rsidR="00946FCA" w:rsidRDefault="00F445B8">
      <w:pPr>
        <w:pStyle w:val="PlainText"/>
        <w:rPr>
          <w:rFonts w:eastAsia="MS Mincho" w:cs="Arial"/>
        </w:rPr>
      </w:pPr>
      <w:r>
        <w:rPr>
          <w:rFonts w:eastAsia="MS Mincho" w:cs="Arial"/>
        </w:rPr>
        <w:fldChar w:fldCharType="end"/>
      </w:r>
    </w:p>
    <w:p w14:paraId="534D9E12" w14:textId="77777777" w:rsidR="006B5802" w:rsidRDefault="006B5802" w:rsidP="006543E6">
      <w:pPr>
        <w:pStyle w:val="Title"/>
      </w:pPr>
    </w:p>
    <w:p w14:paraId="351FC4AB" w14:textId="19BB8406" w:rsidR="00A202D7" w:rsidRDefault="00946FCA" w:rsidP="006543E6">
      <w:pPr>
        <w:pStyle w:val="Title"/>
      </w:pPr>
      <w:r>
        <w:t>List of Tables</w:t>
      </w:r>
    </w:p>
    <w:p w14:paraId="1EC8A366" w14:textId="77777777" w:rsidR="0050696E" w:rsidRPr="0050696E" w:rsidRDefault="0050696E" w:rsidP="0050696E"/>
    <w:p w14:paraId="34423936" w14:textId="63420C02" w:rsidR="00557D2C" w:rsidRDefault="00946FCA">
      <w:pPr>
        <w:pStyle w:val="TableofFigures"/>
        <w:tabs>
          <w:tab w:val="right" w:leader="dot" w:pos="9580"/>
        </w:tabs>
        <w:rPr>
          <w:rFonts w:asciiTheme="minorHAnsi" w:eastAsiaTheme="minorEastAsia" w:hAnsiTheme="minorHAnsi" w:cstheme="minorBidi"/>
          <w:noProof/>
          <w:lang w:val="en-CA"/>
        </w:rPr>
      </w:pPr>
      <w:r>
        <w:fldChar w:fldCharType="begin"/>
      </w:r>
      <w:r>
        <w:instrText xml:space="preserve"> TOC \h \z \c "Table" </w:instrText>
      </w:r>
      <w:r>
        <w:fldChar w:fldCharType="separate"/>
      </w:r>
      <w:hyperlink w:anchor="_Toc93936097" w:history="1">
        <w:r w:rsidR="00557D2C" w:rsidRPr="002C4A3F">
          <w:rPr>
            <w:rStyle w:val="Hyperlink"/>
            <w:noProof/>
          </w:rPr>
          <w:t>Table 1 - IPP Standards for IPP Protocol Versions</w:t>
        </w:r>
        <w:r w:rsidR="00557D2C">
          <w:rPr>
            <w:noProof/>
            <w:webHidden/>
          </w:rPr>
          <w:tab/>
        </w:r>
        <w:r w:rsidR="00557D2C">
          <w:rPr>
            <w:noProof/>
            <w:webHidden/>
          </w:rPr>
          <w:fldChar w:fldCharType="begin"/>
        </w:r>
        <w:r w:rsidR="00557D2C">
          <w:rPr>
            <w:noProof/>
            <w:webHidden/>
          </w:rPr>
          <w:instrText xml:space="preserve"> PAGEREF _Toc93936097 \h </w:instrText>
        </w:r>
        <w:r w:rsidR="00557D2C">
          <w:rPr>
            <w:noProof/>
            <w:webHidden/>
          </w:rPr>
        </w:r>
        <w:r w:rsidR="00557D2C">
          <w:rPr>
            <w:noProof/>
            <w:webHidden/>
          </w:rPr>
          <w:fldChar w:fldCharType="separate"/>
        </w:r>
        <w:r w:rsidR="00557D2C">
          <w:rPr>
            <w:noProof/>
            <w:webHidden/>
          </w:rPr>
          <w:t>11</w:t>
        </w:r>
        <w:r w:rsidR="00557D2C">
          <w:rPr>
            <w:noProof/>
            <w:webHidden/>
          </w:rPr>
          <w:fldChar w:fldCharType="end"/>
        </w:r>
      </w:hyperlink>
    </w:p>
    <w:p w14:paraId="6B99A3E8" w14:textId="640C2357" w:rsidR="00557D2C" w:rsidRDefault="00557D2C">
      <w:pPr>
        <w:pStyle w:val="TableofFigures"/>
        <w:tabs>
          <w:tab w:val="right" w:leader="dot" w:pos="9580"/>
        </w:tabs>
        <w:rPr>
          <w:rFonts w:asciiTheme="minorHAnsi" w:eastAsiaTheme="minorEastAsia" w:hAnsiTheme="minorHAnsi" w:cstheme="minorBidi"/>
          <w:noProof/>
          <w:lang w:val="en-CA"/>
        </w:rPr>
      </w:pPr>
      <w:hyperlink w:anchor="_Toc93936098" w:history="1">
        <w:r w:rsidRPr="002C4A3F">
          <w:rPr>
            <w:rStyle w:val="Hyperlink"/>
            <w:noProof/>
          </w:rPr>
          <w:t>Table 2 - Updated IPP Operation Attributes</w:t>
        </w:r>
        <w:r>
          <w:rPr>
            <w:noProof/>
            <w:webHidden/>
          </w:rPr>
          <w:tab/>
        </w:r>
        <w:r>
          <w:rPr>
            <w:noProof/>
            <w:webHidden/>
          </w:rPr>
          <w:fldChar w:fldCharType="begin"/>
        </w:r>
        <w:r>
          <w:rPr>
            <w:noProof/>
            <w:webHidden/>
          </w:rPr>
          <w:instrText xml:space="preserve"> PAGEREF _Toc93936098 \h </w:instrText>
        </w:r>
        <w:r>
          <w:rPr>
            <w:noProof/>
            <w:webHidden/>
          </w:rPr>
        </w:r>
        <w:r>
          <w:rPr>
            <w:noProof/>
            <w:webHidden/>
          </w:rPr>
          <w:fldChar w:fldCharType="separate"/>
        </w:r>
        <w:r>
          <w:rPr>
            <w:noProof/>
            <w:webHidden/>
          </w:rPr>
          <w:t>14</w:t>
        </w:r>
        <w:r>
          <w:rPr>
            <w:noProof/>
            <w:webHidden/>
          </w:rPr>
          <w:fldChar w:fldCharType="end"/>
        </w:r>
      </w:hyperlink>
    </w:p>
    <w:p w14:paraId="0031EC94" w14:textId="69EE60AD" w:rsidR="00557D2C" w:rsidRDefault="00557D2C">
      <w:pPr>
        <w:pStyle w:val="TableofFigures"/>
        <w:tabs>
          <w:tab w:val="right" w:leader="dot" w:pos="9580"/>
        </w:tabs>
        <w:rPr>
          <w:rFonts w:asciiTheme="minorHAnsi" w:eastAsiaTheme="minorEastAsia" w:hAnsiTheme="minorHAnsi" w:cstheme="minorBidi"/>
          <w:noProof/>
          <w:lang w:val="en-CA"/>
        </w:rPr>
      </w:pPr>
      <w:hyperlink w:anchor="_Toc93936099" w:history="1">
        <w:r w:rsidRPr="002C4A3F">
          <w:rPr>
            <w:rStyle w:val="Hyperlink"/>
            <w:noProof/>
          </w:rPr>
          <w:t>Table 2 - Updated IPP Job/Document Template Attributes</w:t>
        </w:r>
        <w:r>
          <w:rPr>
            <w:noProof/>
            <w:webHidden/>
          </w:rPr>
          <w:tab/>
        </w:r>
        <w:r>
          <w:rPr>
            <w:noProof/>
            <w:webHidden/>
          </w:rPr>
          <w:fldChar w:fldCharType="begin"/>
        </w:r>
        <w:r>
          <w:rPr>
            <w:noProof/>
            <w:webHidden/>
          </w:rPr>
          <w:instrText xml:space="preserve"> PAGEREF _Toc93936099 \h </w:instrText>
        </w:r>
        <w:r>
          <w:rPr>
            <w:noProof/>
            <w:webHidden/>
          </w:rPr>
        </w:r>
        <w:r>
          <w:rPr>
            <w:noProof/>
            <w:webHidden/>
          </w:rPr>
          <w:fldChar w:fldCharType="separate"/>
        </w:r>
        <w:r>
          <w:rPr>
            <w:noProof/>
            <w:webHidden/>
          </w:rPr>
          <w:t>14</w:t>
        </w:r>
        <w:r>
          <w:rPr>
            <w:noProof/>
            <w:webHidden/>
          </w:rPr>
          <w:fldChar w:fldCharType="end"/>
        </w:r>
      </w:hyperlink>
    </w:p>
    <w:p w14:paraId="164D8F75" w14:textId="07937AEB" w:rsidR="00557D2C" w:rsidRDefault="00557D2C">
      <w:pPr>
        <w:pStyle w:val="TableofFigures"/>
        <w:tabs>
          <w:tab w:val="right" w:leader="dot" w:pos="9580"/>
        </w:tabs>
        <w:rPr>
          <w:rFonts w:asciiTheme="minorHAnsi" w:eastAsiaTheme="minorEastAsia" w:hAnsiTheme="minorHAnsi" w:cstheme="minorBidi"/>
          <w:noProof/>
          <w:lang w:val="en-CA"/>
        </w:rPr>
      </w:pPr>
      <w:hyperlink w:anchor="_Toc93936100" w:history="1">
        <w:r w:rsidRPr="002C4A3F">
          <w:rPr>
            <w:rStyle w:val="Hyperlink"/>
            <w:noProof/>
          </w:rPr>
          <w:t>Table 3 - Updated IPP Printer Description Attributes</w:t>
        </w:r>
        <w:r>
          <w:rPr>
            <w:noProof/>
            <w:webHidden/>
          </w:rPr>
          <w:tab/>
        </w:r>
        <w:r>
          <w:rPr>
            <w:noProof/>
            <w:webHidden/>
          </w:rPr>
          <w:fldChar w:fldCharType="begin"/>
        </w:r>
        <w:r>
          <w:rPr>
            <w:noProof/>
            <w:webHidden/>
          </w:rPr>
          <w:instrText xml:space="preserve"> PAGEREF _Toc93936100 \h </w:instrText>
        </w:r>
        <w:r>
          <w:rPr>
            <w:noProof/>
            <w:webHidden/>
          </w:rPr>
        </w:r>
        <w:r>
          <w:rPr>
            <w:noProof/>
            <w:webHidden/>
          </w:rPr>
          <w:fldChar w:fldCharType="separate"/>
        </w:r>
        <w:r>
          <w:rPr>
            <w:noProof/>
            <w:webHidden/>
          </w:rPr>
          <w:t>15</w:t>
        </w:r>
        <w:r>
          <w:rPr>
            <w:noProof/>
            <w:webHidden/>
          </w:rPr>
          <w:fldChar w:fldCharType="end"/>
        </w:r>
      </w:hyperlink>
    </w:p>
    <w:p w14:paraId="1F8BB00B" w14:textId="38853CFE" w:rsidR="00F445B8" w:rsidRPr="00A202D7" w:rsidRDefault="00946FCA" w:rsidP="00A202D7">
      <w:pPr>
        <w:pStyle w:val="PlainText"/>
        <w:rPr>
          <w:rFonts w:eastAsia="MS Mincho" w:cs="Arial"/>
        </w:rPr>
      </w:pPr>
      <w:r>
        <w:rPr>
          <w:rFonts w:eastAsia="MS Mincho"/>
        </w:rPr>
        <w:fldChar w:fldCharType="end"/>
      </w:r>
    </w:p>
    <w:p w14:paraId="4CED5E74" w14:textId="77777777" w:rsidR="00A202D7" w:rsidRDefault="00A202D7" w:rsidP="00573DEC">
      <w:pPr>
        <w:pStyle w:val="Heading1"/>
        <w:rPr>
          <w:rFonts w:eastAsia="MS Mincho"/>
        </w:rPr>
        <w:sectPr w:rsidR="00A202D7" w:rsidSect="00E649E9">
          <w:headerReference w:type="default" r:id="rId19"/>
          <w:footerReference w:type="default" r:id="rId20"/>
          <w:headerReference w:type="first" r:id="rId21"/>
          <w:footerReference w:type="first" r:id="rId22"/>
          <w:pgSz w:w="12240" w:h="15840" w:code="1"/>
          <w:pgMar w:top="1440" w:right="1325" w:bottom="1440" w:left="1325" w:header="720" w:footer="720" w:gutter="0"/>
          <w:lnNumType w:countBy="1" w:restart="continuous"/>
          <w:cols w:space="720"/>
          <w:docGrid w:linePitch="360"/>
        </w:sectPr>
      </w:pPr>
    </w:p>
    <w:p w14:paraId="494D546B" w14:textId="03147B4B" w:rsidR="00F445B8" w:rsidRPr="00A202D7" w:rsidRDefault="00F445B8" w:rsidP="00161ADD">
      <w:pPr>
        <w:pStyle w:val="IEEEStdsLevel1Header"/>
        <w:rPr>
          <w:rFonts w:eastAsia="MS Mincho"/>
        </w:rPr>
      </w:pPr>
      <w:bookmarkStart w:id="18" w:name="_Ref63840461"/>
      <w:bookmarkStart w:id="19" w:name="_Toc93936043"/>
      <w:r w:rsidRPr="00A202D7">
        <w:rPr>
          <w:rFonts w:eastAsia="MS Mincho"/>
        </w:rPr>
        <w:lastRenderedPageBreak/>
        <w:t>Introduction</w:t>
      </w:r>
      <w:bookmarkEnd w:id="18"/>
      <w:bookmarkEnd w:id="19"/>
    </w:p>
    <w:p w14:paraId="2D3806B1" w14:textId="6A4C0B6D" w:rsidR="00894D4B" w:rsidRDefault="001D067F" w:rsidP="001D067F">
      <w:pPr>
        <w:pStyle w:val="PlainText"/>
        <w:spacing w:before="240"/>
        <w:jc w:val="both"/>
        <w:rPr>
          <w:rFonts w:eastAsia="MS Mincho" w:cs="Arial"/>
        </w:rPr>
      </w:pPr>
      <w:r>
        <w:rPr>
          <w:rFonts w:eastAsia="MS Mincho" w:cs="Arial"/>
        </w:rPr>
        <w:t>The Internet Printing Protocol consists of dozens of IETF, PWG, and Wi-Fi Alliance IPP extension specifications as well as many vendor extensions</w:t>
      </w:r>
      <w:r w:rsidR="00894D4B">
        <w:rPr>
          <w:rFonts w:eastAsia="MS Mincho" w:cs="Arial"/>
        </w:rPr>
        <w:t xml:space="preserve">. IPP is used </w:t>
      </w:r>
      <w:r w:rsidR="00D06717">
        <w:rPr>
          <w:rFonts w:eastAsia="MS Mincho" w:cs="Arial"/>
        </w:rPr>
        <w:t xml:space="preserve">by </w:t>
      </w:r>
      <w:r>
        <w:rPr>
          <w:rFonts w:eastAsia="MS Mincho" w:cs="Arial"/>
        </w:rPr>
        <w:t xml:space="preserve">billions of </w:t>
      </w:r>
      <w:r w:rsidR="00894D4B">
        <w:rPr>
          <w:rFonts w:eastAsia="MS Mincho" w:cs="Arial"/>
        </w:rPr>
        <w:t>client devices, printers, and print services every day</w:t>
      </w:r>
      <w:r>
        <w:rPr>
          <w:rFonts w:eastAsia="MS Mincho" w:cs="Arial"/>
        </w:rPr>
        <w:t>.</w:t>
      </w:r>
    </w:p>
    <w:p w14:paraId="73515E78" w14:textId="71A70894" w:rsidR="00436C8C" w:rsidRDefault="00894D4B" w:rsidP="00F117D2">
      <w:pPr>
        <w:pStyle w:val="PlainText"/>
        <w:spacing w:before="240"/>
        <w:jc w:val="both"/>
        <w:rPr>
          <w:rFonts w:eastAsia="MS Mincho" w:cs="Arial"/>
        </w:rPr>
      </w:pPr>
      <w:r>
        <w:rPr>
          <w:rFonts w:eastAsia="MS Mincho" w:cs="Arial"/>
        </w:rPr>
        <w:t xml:space="preserve">This document defines </w:t>
      </w:r>
      <w:r w:rsidR="00F117D2">
        <w:rPr>
          <w:rFonts w:eastAsia="MS Mincho" w:cs="Arial"/>
        </w:rPr>
        <w:t xml:space="preserve">three IPP </w:t>
      </w:r>
      <w:r>
        <w:rPr>
          <w:rFonts w:eastAsia="MS Mincho" w:cs="Arial"/>
        </w:rPr>
        <w:t>protocol versions</w:t>
      </w:r>
      <w:r w:rsidR="00055398">
        <w:rPr>
          <w:rFonts w:eastAsia="MS Mincho" w:cs="Arial"/>
        </w:rPr>
        <w:t xml:space="preserve"> compatible with the IETF Internet Printing Protocol/1.1 [STD92]</w:t>
      </w:r>
      <w:r w:rsidR="00F117D2">
        <w:rPr>
          <w:rFonts w:eastAsia="MS Mincho" w:cs="Arial"/>
        </w:rPr>
        <w:t>: IPP/2.0 for home and workgroup printing, IPP/2.1 for enterprise printing, and IPP/2.2 for production printing</w:t>
      </w:r>
      <w:r w:rsidR="00055398">
        <w:rPr>
          <w:rFonts w:eastAsia="MS Mincho" w:cs="Arial"/>
        </w:rPr>
        <w:t>.</w:t>
      </w:r>
      <w:r w:rsidR="00F117D2">
        <w:rPr>
          <w:rFonts w:eastAsia="MS Mincho" w:cs="Arial"/>
        </w:rPr>
        <w:t xml:space="preserve"> Section </w:t>
      </w:r>
      <w:r w:rsidR="00F117D2">
        <w:rPr>
          <w:rFonts w:eastAsia="MS Mincho" w:cs="Arial"/>
        </w:rPr>
        <w:fldChar w:fldCharType="begin"/>
      </w:r>
      <w:r w:rsidR="00F117D2">
        <w:rPr>
          <w:rFonts w:eastAsia="MS Mincho" w:cs="Arial"/>
        </w:rPr>
        <w:instrText xml:space="preserve"> REF _Ref63840112 \r \h </w:instrText>
      </w:r>
      <w:r w:rsidR="00F117D2">
        <w:rPr>
          <w:rFonts w:eastAsia="MS Mincho" w:cs="Arial"/>
        </w:rPr>
      </w:r>
      <w:r w:rsidR="00F117D2">
        <w:rPr>
          <w:rFonts w:eastAsia="MS Mincho" w:cs="Arial"/>
        </w:rPr>
        <w:fldChar w:fldCharType="separate"/>
      </w:r>
      <w:r w:rsidR="00557D2C">
        <w:rPr>
          <w:rFonts w:eastAsia="MS Mincho" w:cs="Arial"/>
        </w:rPr>
        <w:t>13</w:t>
      </w:r>
      <w:r w:rsidR="00F117D2">
        <w:rPr>
          <w:rFonts w:eastAsia="MS Mincho" w:cs="Arial"/>
        </w:rPr>
        <w:fldChar w:fldCharType="end"/>
      </w:r>
      <w:r w:rsidR="00F117D2">
        <w:rPr>
          <w:rFonts w:eastAsia="MS Mincho" w:cs="Arial"/>
        </w:rPr>
        <w:t xml:space="preserve"> provides a detailed history of the Internet Printing Protocol</w:t>
      </w:r>
      <w:r w:rsidR="00055398">
        <w:rPr>
          <w:rFonts w:eastAsia="MS Mincho" w:cs="Arial"/>
        </w:rPr>
        <w:t xml:space="preserve"> and its development within the IETF and PWG.</w:t>
      </w:r>
    </w:p>
    <w:p w14:paraId="1A23CEF4" w14:textId="7DFCC708" w:rsidR="00F117D2" w:rsidRDefault="00436C8C" w:rsidP="00F117D2">
      <w:pPr>
        <w:pStyle w:val="PlainText"/>
        <w:spacing w:before="240"/>
        <w:jc w:val="both"/>
        <w:rPr>
          <w:rFonts w:eastAsia="MS Mincho" w:cs="Arial"/>
        </w:rPr>
      </w:pPr>
      <w:r>
        <w:rPr>
          <w:rFonts w:eastAsia="MS Mincho" w:cs="Arial"/>
        </w:rPr>
        <w:t>Note:</w:t>
      </w:r>
      <w:r w:rsidR="00A50265">
        <w:rPr>
          <w:rFonts w:eastAsia="MS Mincho" w:cs="Arial"/>
        </w:rPr>
        <w:t xml:space="preserve"> The IPP Everywhere v1.1 [PWG5100.14] specification defines </w:t>
      </w:r>
      <w:r>
        <w:rPr>
          <w:rFonts w:eastAsia="MS Mincho" w:cs="Arial"/>
        </w:rPr>
        <w:t>a complete driverless printing profile based on IPP/2.0 that is a common baseline for both Client and Printer implementations.</w:t>
      </w:r>
      <w:r w:rsidR="00580C7E">
        <w:rPr>
          <w:rFonts w:eastAsia="MS Mincho" w:cs="Arial"/>
        </w:rPr>
        <w:t xml:space="preserve"> IPP Everywhere defines a different method of disclosing named features instead of version numbers representing broad categories of printers and print services.</w:t>
      </w:r>
    </w:p>
    <w:p w14:paraId="441BCDAD" w14:textId="77777777" w:rsidR="00A202D7" w:rsidRPr="00161ADD" w:rsidRDefault="00F445B8" w:rsidP="00161ADD">
      <w:pPr>
        <w:pStyle w:val="IEEEStdsLevel1Header"/>
        <w:rPr>
          <w:rFonts w:eastAsia="MS Mincho"/>
        </w:rPr>
        <w:sectPr w:rsidR="00A202D7" w:rsidRPr="00161ADD" w:rsidSect="00442197">
          <w:pgSz w:w="12240" w:h="15840" w:code="1"/>
          <w:pgMar w:top="1440" w:right="1325" w:bottom="1440" w:left="1325" w:header="720" w:footer="720" w:gutter="0"/>
          <w:lnNumType w:countBy="1" w:restart="continuous"/>
          <w:cols w:space="720"/>
          <w:docGrid w:linePitch="360"/>
        </w:sectPr>
      </w:pPr>
      <w:bookmarkStart w:id="20" w:name="_Toc63922597"/>
      <w:bookmarkStart w:id="21" w:name="_Toc63922598"/>
      <w:bookmarkStart w:id="22" w:name="_Toc63922599"/>
      <w:bookmarkStart w:id="23" w:name="_Toc63922600"/>
      <w:bookmarkStart w:id="24" w:name="_Toc63922601"/>
      <w:bookmarkStart w:id="25" w:name="_Toc93936044"/>
      <w:bookmarkEnd w:id="20"/>
      <w:bookmarkEnd w:id="21"/>
      <w:bookmarkEnd w:id="22"/>
      <w:bookmarkEnd w:id="23"/>
      <w:bookmarkEnd w:id="24"/>
      <w:r>
        <w:rPr>
          <w:rFonts w:eastAsia="MS Mincho"/>
        </w:rPr>
        <w:t>Terminology</w:t>
      </w:r>
      <w:bookmarkEnd w:id="25"/>
    </w:p>
    <w:p w14:paraId="37BE5F29" w14:textId="77777777" w:rsidR="00894D4B" w:rsidRDefault="00894D4B" w:rsidP="00894D4B">
      <w:pPr>
        <w:pStyle w:val="IEEEStdsLevel2Header"/>
        <w:rPr>
          <w:snapToGrid w:val="0"/>
        </w:rPr>
      </w:pPr>
      <w:bookmarkStart w:id="26" w:name="_Ref486620936"/>
      <w:bookmarkStart w:id="27" w:name="_Toc19011366"/>
      <w:bookmarkStart w:id="28" w:name="_Toc53897745"/>
      <w:bookmarkStart w:id="29" w:name="_Toc199666720"/>
      <w:bookmarkStart w:id="30" w:name="_Toc263650578"/>
      <w:bookmarkStart w:id="31" w:name="_Toc523209806"/>
      <w:bookmarkStart w:id="32" w:name="_Toc93936045"/>
      <w:r w:rsidRPr="00CB46AF">
        <w:t>Conformance</w:t>
      </w:r>
      <w:r>
        <w:rPr>
          <w:snapToGrid w:val="0"/>
        </w:rPr>
        <w:t xml:space="preserve"> Terminology</w:t>
      </w:r>
      <w:bookmarkEnd w:id="26"/>
      <w:bookmarkEnd w:id="27"/>
      <w:bookmarkEnd w:id="28"/>
      <w:bookmarkEnd w:id="29"/>
      <w:bookmarkEnd w:id="30"/>
      <w:bookmarkEnd w:id="31"/>
      <w:bookmarkEnd w:id="32"/>
    </w:p>
    <w:p w14:paraId="1D558721" w14:textId="77777777" w:rsidR="00894D4B" w:rsidRDefault="00894D4B" w:rsidP="00894D4B">
      <w:pPr>
        <w:pStyle w:val="IEEEStdsParagraph"/>
      </w:pPr>
      <w:r>
        <w:t>Capitalized terms, such as MUST, MUST NOT, RECOMMENDED, REQUIRED, SHOULD, SHOULD NOT, MAY, and OPTIONAL, have special meaning relating to conformance as defined in K</w:t>
      </w:r>
      <w:r w:rsidRPr="00123BE9">
        <w:t>ey words for use in RFCs to Indicate Requirement Levels</w:t>
      </w:r>
      <w:r>
        <w:t xml:space="preserve"> [BCP14]. The term CONDITIONALLY REQUIRED is additionally defined for a conformance requirement that applies when a specified condition is true.</w:t>
      </w:r>
    </w:p>
    <w:p w14:paraId="752DD1A8" w14:textId="77777777" w:rsidR="00894D4B" w:rsidRDefault="00894D4B" w:rsidP="00894D4B">
      <w:pPr>
        <w:pStyle w:val="IEEEStdsParagraph"/>
      </w:pPr>
      <w:r>
        <w:t xml:space="preserve">The term DEPRECATED is used for previously defined and approved protocol elements that </w:t>
      </w:r>
      <w:r>
        <w:rPr>
          <w:lang w:val="en-CA"/>
        </w:rPr>
        <w:t>SHOULD NOT</w:t>
      </w:r>
      <w:r w:rsidRPr="00BB5BAD">
        <w:rPr>
          <w:lang w:val="en-CA"/>
        </w:rPr>
        <w:t xml:space="preserve"> be used or implemented.</w:t>
      </w:r>
      <w:r>
        <w:rPr>
          <w:lang w:val="en-CA"/>
        </w:rPr>
        <w:t xml:space="preserve"> </w:t>
      </w:r>
      <w:r>
        <w:t>The term OBSOLETE is used for previously defined and approved protocol elements that MUST NOT be used or implemented.</w:t>
      </w:r>
    </w:p>
    <w:p w14:paraId="79D0FD9C" w14:textId="77777777" w:rsidR="00894D4B" w:rsidRDefault="00894D4B" w:rsidP="00894D4B">
      <w:pPr>
        <w:pStyle w:val="IEEEStdsLevel2Header"/>
        <w:rPr>
          <w:snapToGrid w:val="0"/>
        </w:rPr>
      </w:pPr>
      <w:bookmarkStart w:id="33" w:name="_Toc255061945"/>
      <w:bookmarkStart w:id="34" w:name="_Toc523209807"/>
      <w:bookmarkStart w:id="35" w:name="_Toc93936046"/>
      <w:r>
        <w:rPr>
          <w:snapToGrid w:val="0"/>
        </w:rPr>
        <w:t xml:space="preserve">Printing </w:t>
      </w:r>
      <w:r w:rsidRPr="00CB46AF">
        <w:t>Terminology</w:t>
      </w:r>
      <w:bookmarkEnd w:id="33"/>
      <w:bookmarkEnd w:id="34"/>
      <w:bookmarkEnd w:id="35"/>
    </w:p>
    <w:p w14:paraId="619E32F2" w14:textId="77777777" w:rsidR="00894D4B" w:rsidRDefault="00894D4B" w:rsidP="00894D4B">
      <w:pPr>
        <w:pStyle w:val="IEEEStdsParagraph"/>
      </w:pPr>
      <w:r w:rsidRPr="001F651C">
        <w:t xml:space="preserve">Normative definitions and semantics of printing terms are imported from </w:t>
      </w:r>
      <w:r>
        <w:t>the</w:t>
      </w:r>
      <w:r w:rsidRPr="001F651C">
        <w:t xml:space="preserve"> Internet Printing Protocol/1.1</w:t>
      </w:r>
      <w:r>
        <w:t xml:space="preserve"> [STD92</w:t>
      </w:r>
      <w:r w:rsidRPr="001F651C">
        <w:t>].</w:t>
      </w:r>
    </w:p>
    <w:p w14:paraId="0D154FB3" w14:textId="4986BBB9" w:rsidR="00894D4B" w:rsidRDefault="00894D4B" w:rsidP="00894D4B">
      <w:pPr>
        <w:pStyle w:val="IEEEStdsParagraph"/>
        <w:rPr>
          <w:ins w:id="36" w:author="Michael R Sweet" w:date="2022-01-24T16:45:00Z"/>
        </w:rPr>
      </w:pPr>
      <w:r>
        <w:rPr>
          <w:i/>
        </w:rPr>
        <w:t>Document</w:t>
      </w:r>
      <w:r>
        <w:rPr>
          <w:rStyle w:val="CommentReference"/>
        </w:rPr>
        <w:t>:</w:t>
      </w:r>
      <w:r>
        <w:t xml:space="preserve"> An object created and managed by a Printer that contains the description, processing, and status information. A Document object may have attached data and is bound to a single Job.</w:t>
      </w:r>
    </w:p>
    <w:p w14:paraId="50DC9022" w14:textId="61035D04" w:rsidR="00347F01" w:rsidRPr="00347F01" w:rsidRDefault="00347F01" w:rsidP="00894D4B">
      <w:pPr>
        <w:pStyle w:val="IEEEStdsParagraph"/>
        <w:rPr>
          <w:lang w:val="en-CA"/>
        </w:rPr>
      </w:pPr>
      <w:ins w:id="37" w:author="Michael R Sweet" w:date="2022-01-24T16:45:00Z">
        <w:r w:rsidRPr="00347F01">
          <w:rPr>
            <w:i/>
            <w:iCs/>
          </w:rPr>
          <w:t>Enterprise Printer:</w:t>
        </w:r>
        <w:r>
          <w:t xml:space="preserve"> </w:t>
        </w:r>
      </w:ins>
      <w:ins w:id="38" w:author="Michael R Sweet" w:date="2022-01-24T16:48:00Z">
        <w:r w:rsidRPr="00347F01">
          <w:rPr>
            <w:lang w:val="en-CA"/>
          </w:rPr>
          <w:t>A high availability Output Device that is shared by large groups of people</w:t>
        </w:r>
      </w:ins>
      <w:ins w:id="39" w:author="Michael R Sweet" w:date="2022-01-24T16:49:00Z">
        <w:r w:rsidR="004C6D90">
          <w:rPr>
            <w:lang w:val="en-CA"/>
          </w:rPr>
          <w:t xml:space="preserve"> to produce </w:t>
        </w:r>
      </w:ins>
      <w:ins w:id="40" w:author="Michael R Sweet" w:date="2022-01-24T16:51:00Z">
        <w:r w:rsidR="004C6D90">
          <w:rPr>
            <w:lang w:val="en-CA"/>
          </w:rPr>
          <w:t>medium to high volumes of hardcopy output</w:t>
        </w:r>
      </w:ins>
      <w:ins w:id="41" w:author="Michael R Sweet" w:date="2022-01-24T16:52:00Z">
        <w:r w:rsidR="004C6D90">
          <w:rPr>
            <w:lang w:val="en-CA"/>
          </w:rPr>
          <w:t>.</w:t>
        </w:r>
      </w:ins>
    </w:p>
    <w:p w14:paraId="059F3B15" w14:textId="77777777" w:rsidR="00894D4B" w:rsidRDefault="00894D4B" w:rsidP="00894D4B">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p>
    <w:p w14:paraId="48AA38D2" w14:textId="77777777" w:rsidR="00894D4B" w:rsidRDefault="00894D4B" w:rsidP="00894D4B">
      <w:pPr>
        <w:pStyle w:val="IEEEStdsParagraph"/>
        <w:rPr>
          <w:i/>
        </w:rPr>
      </w:pPr>
      <w:r>
        <w:rPr>
          <w:i/>
        </w:rPr>
        <w:lastRenderedPageBreak/>
        <w:t>Logical Device</w:t>
      </w:r>
      <w:r>
        <w:t>:</w:t>
      </w:r>
      <w:r w:rsidRPr="0090455C">
        <w:t xml:space="preserve"> a</w:t>
      </w:r>
      <w:r>
        <w:t xml:space="preserve"> print server, software service, or gateway that processes jobs and either forwards or stores the processed job or uses one or more Physical Devices to render output.</w:t>
      </w:r>
    </w:p>
    <w:p w14:paraId="45529FDD" w14:textId="77777777" w:rsidR="00894D4B" w:rsidRDefault="00894D4B" w:rsidP="00894D4B">
      <w:pPr>
        <w:pStyle w:val="IEEEStdsParagraph"/>
        <w:rPr>
          <w:i/>
        </w:rPr>
      </w:pPr>
      <w:r>
        <w:rPr>
          <w:i/>
        </w:rPr>
        <w:t>Output Device</w:t>
      </w:r>
      <w:r w:rsidRPr="00E15DD9">
        <w:t>:</w:t>
      </w:r>
      <w:r>
        <w:t xml:space="preserve"> a single Logical or Physical Device</w:t>
      </w:r>
    </w:p>
    <w:p w14:paraId="0DCBB762" w14:textId="0A9E455D" w:rsidR="00894D4B" w:rsidRDefault="00894D4B" w:rsidP="00894D4B">
      <w:pPr>
        <w:pStyle w:val="IEEEStdsParagraph"/>
        <w:rPr>
          <w:ins w:id="42" w:author="Michael R Sweet" w:date="2022-01-24T16:45:00Z"/>
        </w:rPr>
      </w:pPr>
      <w:r>
        <w:rPr>
          <w:i/>
        </w:rPr>
        <w:t>Physical Device</w:t>
      </w:r>
      <w:r>
        <w:t>:</w:t>
      </w:r>
      <w:r w:rsidRPr="00FC5ACB">
        <w:t xml:space="preserve"> </w:t>
      </w:r>
      <w:r w:rsidRPr="002A4EA5">
        <w:t xml:space="preserve">a hardware implementation of </w:t>
      </w:r>
      <w:proofErr w:type="spellStart"/>
      <w:proofErr w:type="gramStart"/>
      <w:r w:rsidRPr="002A4EA5">
        <w:t>a</w:t>
      </w:r>
      <w:proofErr w:type="spellEnd"/>
      <w:proofErr w:type="gramEnd"/>
      <w:r w:rsidRPr="002A4EA5">
        <w:t xml:space="preserve"> endpoint device, e.g., a marking engine, a fax modem, etc.</w:t>
      </w:r>
    </w:p>
    <w:p w14:paraId="74D7C172" w14:textId="60BB53BF" w:rsidR="00347F01" w:rsidRPr="00347F01" w:rsidRDefault="00347F01" w:rsidP="00894D4B">
      <w:pPr>
        <w:pStyle w:val="IEEEStdsParagraph"/>
        <w:rPr>
          <w:ins w:id="43" w:author="Michael R Sweet" w:date="2022-01-24T16:45:00Z"/>
          <w:lang w:val="en-CA"/>
        </w:rPr>
      </w:pPr>
      <w:ins w:id="44" w:author="Michael R Sweet" w:date="2022-01-24T16:45:00Z">
        <w:r w:rsidRPr="00347F01">
          <w:rPr>
            <w:i/>
            <w:iCs/>
          </w:rPr>
          <w:t>Production P</w:t>
        </w:r>
      </w:ins>
      <w:ins w:id="45" w:author="Michael R Sweet" w:date="2022-01-24T16:46:00Z">
        <w:r w:rsidRPr="00347F01">
          <w:rPr>
            <w:i/>
            <w:iCs/>
          </w:rPr>
          <w:t>rinter:</w:t>
        </w:r>
        <w:r>
          <w:t xml:space="preserve"> </w:t>
        </w:r>
      </w:ins>
      <w:ins w:id="46" w:author="Michael R Sweet" w:date="2022-01-24T16:47:00Z">
        <w:r w:rsidRPr="00347F01">
          <w:rPr>
            <w:lang w:val="en-CA"/>
          </w:rPr>
          <w:t xml:space="preserve">A high volume and/or large format Output Device that is used to deliver finished </w:t>
        </w:r>
      </w:ins>
      <w:ins w:id="47" w:author="Michael R Sweet" w:date="2022-01-24T16:48:00Z">
        <w:r>
          <w:rPr>
            <w:lang w:val="en-CA"/>
          </w:rPr>
          <w:t>hardcopy output</w:t>
        </w:r>
      </w:ins>
      <w:ins w:id="48" w:author="Michael R Sweet" w:date="2022-01-24T16:47:00Z">
        <w:r w:rsidRPr="00347F01">
          <w:rPr>
            <w:lang w:val="en-CA"/>
          </w:rPr>
          <w:t xml:space="preserve"> such as books, magazines, business cards, posters, and so forth.</w:t>
        </w:r>
      </w:ins>
    </w:p>
    <w:p w14:paraId="0B098800" w14:textId="0FD95DEF" w:rsidR="00347F01" w:rsidRPr="00347F01" w:rsidRDefault="00347F01" w:rsidP="00894D4B">
      <w:pPr>
        <w:pStyle w:val="IEEEStdsParagraph"/>
        <w:rPr>
          <w:lang w:val="en-CA"/>
        </w:rPr>
      </w:pPr>
      <w:ins w:id="49" w:author="Michael R Sweet" w:date="2022-01-24T16:45:00Z">
        <w:r w:rsidRPr="00347F01">
          <w:rPr>
            <w:i/>
            <w:iCs/>
          </w:rPr>
          <w:t>Workgroup Printer:</w:t>
        </w:r>
        <w:r>
          <w:t xml:space="preserve"> </w:t>
        </w:r>
      </w:ins>
      <w:ins w:id="50" w:author="Michael R Sweet" w:date="2022-01-24T16:47:00Z">
        <w:r w:rsidRPr="00347F01">
          <w:rPr>
            <w:lang w:val="en-CA"/>
          </w:rPr>
          <w:t>An Output Device that is used by a single End User or small groups of people to produce low volume</w:t>
        </w:r>
      </w:ins>
      <w:ins w:id="51" w:author="Michael R Sweet" w:date="2022-01-24T16:52:00Z">
        <w:r w:rsidR="004C6D90">
          <w:rPr>
            <w:lang w:val="en-CA"/>
          </w:rPr>
          <w:t>s of</w:t>
        </w:r>
      </w:ins>
      <w:ins w:id="52" w:author="Michael R Sweet" w:date="2022-01-24T16:47:00Z">
        <w:r w:rsidRPr="00347F01">
          <w:rPr>
            <w:lang w:val="en-CA"/>
          </w:rPr>
          <w:t xml:space="preserve"> </w:t>
        </w:r>
        <w:r>
          <w:rPr>
            <w:lang w:val="en-CA"/>
          </w:rPr>
          <w:t xml:space="preserve">hardcopy </w:t>
        </w:r>
        <w:r w:rsidRPr="00347F01">
          <w:rPr>
            <w:lang w:val="en-CA"/>
          </w:rPr>
          <w:t>output.</w:t>
        </w:r>
      </w:ins>
    </w:p>
    <w:p w14:paraId="5B46D2C3" w14:textId="77777777" w:rsidR="00894D4B" w:rsidRDefault="00894D4B" w:rsidP="00894D4B">
      <w:pPr>
        <w:pStyle w:val="IEEEStdsLevel2Header"/>
        <w:rPr>
          <w:snapToGrid w:val="0"/>
        </w:rPr>
      </w:pPr>
      <w:bookmarkStart w:id="53" w:name="_Toc523209808"/>
      <w:bookmarkStart w:id="54" w:name="_Toc93936047"/>
      <w:r>
        <w:rPr>
          <w:snapToGrid w:val="0"/>
        </w:rPr>
        <w:t>Protocol Role Terminology</w:t>
      </w:r>
      <w:bookmarkEnd w:id="53"/>
      <w:bookmarkEnd w:id="54"/>
    </w:p>
    <w:p w14:paraId="47106A77" w14:textId="77777777" w:rsidR="00894D4B" w:rsidRPr="00644115" w:rsidRDefault="00894D4B" w:rsidP="00894D4B">
      <w:pPr>
        <w:pStyle w:val="IEEEStdsParagraph"/>
        <w:rPr>
          <w:i/>
        </w:rPr>
      </w:pPr>
      <w:r w:rsidRPr="00644115">
        <w:t xml:space="preserve">The following protocol roles </w:t>
      </w:r>
      <w:r>
        <w:t>are defined</w:t>
      </w:r>
      <w:r w:rsidRPr="00644115">
        <w:t xml:space="preserve"> to specify unambiguous conformance requirements:</w:t>
      </w:r>
    </w:p>
    <w:p w14:paraId="5BD13916" w14:textId="77777777" w:rsidR="00894D4B" w:rsidRPr="00644115" w:rsidRDefault="00894D4B" w:rsidP="00894D4B">
      <w:pPr>
        <w:pStyle w:val="IEEEStdsParagraph"/>
      </w:pPr>
      <w:r w:rsidRPr="00644115">
        <w:rPr>
          <w:i/>
        </w:rPr>
        <w:t>Client</w:t>
      </w:r>
      <w:r w:rsidRPr="00644115">
        <w:t xml:space="preserve">: Initiator of outgoing </w:t>
      </w:r>
      <w:r>
        <w:t>connections</w:t>
      </w:r>
      <w:r w:rsidRPr="00644115">
        <w:t xml:space="preserve"> and sender of outgoing operation requests (Hypertext Transfer Protocol -- HTTP/1.1 [RFC7230] User Agent).</w:t>
      </w:r>
    </w:p>
    <w:p w14:paraId="0487E361" w14:textId="77777777" w:rsidR="00894D4B" w:rsidRPr="00644115" w:rsidRDefault="00894D4B" w:rsidP="00894D4B">
      <w:pPr>
        <w:pStyle w:val="IEEEStdsParagraph"/>
      </w:pPr>
      <w:r w:rsidRPr="00644115">
        <w:rPr>
          <w:i/>
        </w:rPr>
        <w:t>Printer</w:t>
      </w:r>
      <w:r w:rsidRPr="00644115">
        <w:t xml:space="preserve">: Listener for incoming </w:t>
      </w:r>
      <w:r>
        <w:t>connections</w:t>
      </w:r>
      <w:r w:rsidRPr="00644115">
        <w:t xml:space="preserve"> and receiver of incoming operation requests (Hypertext Transfer Protocol -- HTTP/1.1 [RFC7230] Server) that represents one or more Physical Devices or a Logical Device.</w:t>
      </w:r>
    </w:p>
    <w:p w14:paraId="5B23758E" w14:textId="77777777" w:rsidR="00894D4B" w:rsidRPr="002D57C5" w:rsidRDefault="00894D4B" w:rsidP="00894D4B">
      <w:pPr>
        <w:pStyle w:val="IEEEStdsLevel2Header"/>
      </w:pPr>
      <w:bookmarkStart w:id="55" w:name="_Toc523209810"/>
      <w:bookmarkStart w:id="56" w:name="_Toc93936048"/>
      <w:r w:rsidRPr="002D57C5">
        <w:t>Acronyms and Organizations</w:t>
      </w:r>
      <w:bookmarkEnd w:id="55"/>
      <w:bookmarkEnd w:id="56"/>
    </w:p>
    <w:p w14:paraId="7A619C5A" w14:textId="30011765" w:rsidR="00894D4B" w:rsidRPr="002D57C5" w:rsidRDefault="00894D4B" w:rsidP="00894D4B">
      <w:pPr>
        <w:pStyle w:val="IEEEStdsParagraph"/>
      </w:pPr>
      <w:r w:rsidRPr="002D57C5">
        <w:rPr>
          <w:i/>
        </w:rPr>
        <w:t>IANA</w:t>
      </w:r>
      <w:r>
        <w:t>:</w:t>
      </w:r>
      <w:r w:rsidRPr="002D57C5">
        <w:t xml:space="preserve"> Internet Assigned Numbers Authority, </w:t>
      </w:r>
      <w:hyperlink r:id="rId23" w:history="1">
        <w:r>
          <w:rPr>
            <w:rStyle w:val="Hyperlink"/>
          </w:rPr>
          <w:t>https://www.iana.org/</w:t>
        </w:r>
      </w:hyperlink>
    </w:p>
    <w:p w14:paraId="0DB82BC0" w14:textId="34EB3A76" w:rsidR="00894D4B" w:rsidRPr="002D57C5" w:rsidRDefault="00894D4B" w:rsidP="00894D4B">
      <w:pPr>
        <w:pStyle w:val="IEEEStdsParagraph"/>
      </w:pPr>
      <w:r w:rsidRPr="002D57C5">
        <w:rPr>
          <w:i/>
        </w:rPr>
        <w:t>IETF</w:t>
      </w:r>
      <w:r>
        <w:t>:</w:t>
      </w:r>
      <w:r w:rsidRPr="002D57C5">
        <w:t xml:space="preserve"> Internet Engineering Task Force, </w:t>
      </w:r>
      <w:hyperlink r:id="rId24" w:history="1">
        <w:r>
          <w:rPr>
            <w:rStyle w:val="Hyperlink"/>
          </w:rPr>
          <w:t>https://www.ietf.org/</w:t>
        </w:r>
      </w:hyperlink>
    </w:p>
    <w:p w14:paraId="6D730C62" w14:textId="3F2E8042" w:rsidR="00894D4B" w:rsidRPr="002D57C5" w:rsidRDefault="00894D4B" w:rsidP="00894D4B">
      <w:pPr>
        <w:pStyle w:val="IEEEStdsParagraph"/>
      </w:pPr>
      <w:r w:rsidRPr="002D57C5">
        <w:rPr>
          <w:i/>
        </w:rPr>
        <w:t>ISO</w:t>
      </w:r>
      <w:r>
        <w:t>:</w:t>
      </w:r>
      <w:r w:rsidRPr="002D57C5">
        <w:t xml:space="preserve"> International Organization for Standardization, </w:t>
      </w:r>
      <w:hyperlink r:id="rId25" w:history="1">
        <w:r>
          <w:rPr>
            <w:rStyle w:val="Hyperlink"/>
          </w:rPr>
          <w:t>https://www.iso.org/</w:t>
        </w:r>
      </w:hyperlink>
    </w:p>
    <w:p w14:paraId="71AF0F2C" w14:textId="75FB3113" w:rsidR="00894D4B" w:rsidRDefault="00894D4B" w:rsidP="00894D4B">
      <w:pPr>
        <w:pStyle w:val="IEEEStdsParagraph"/>
      </w:pPr>
      <w:r w:rsidRPr="002D57C5">
        <w:rPr>
          <w:i/>
        </w:rPr>
        <w:t>PWG</w:t>
      </w:r>
      <w:r>
        <w:t>:</w:t>
      </w:r>
      <w:r w:rsidRPr="002D57C5">
        <w:t xml:space="preserve"> Printer Working Group, </w:t>
      </w:r>
      <w:hyperlink r:id="rId26" w:history="1">
        <w:r>
          <w:rPr>
            <w:rStyle w:val="Hyperlink"/>
          </w:rPr>
          <w:t>https://www.pwg.org/</w:t>
        </w:r>
      </w:hyperlink>
    </w:p>
    <w:p w14:paraId="0A52CEC7" w14:textId="16B9243E" w:rsidR="009E4BC2" w:rsidRDefault="009E4BC2" w:rsidP="00CA777D">
      <w:pPr>
        <w:pStyle w:val="IEEEStdsParagraph"/>
      </w:pPr>
    </w:p>
    <w:p w14:paraId="74E156E5" w14:textId="77777777" w:rsidR="00161ADD" w:rsidRPr="00161ADD" w:rsidRDefault="00161ADD" w:rsidP="00845FE9">
      <w:pPr>
        <w:pStyle w:val="IEEEStdsParagraph"/>
        <w:sectPr w:rsidR="00161ADD" w:rsidRPr="00161ADD" w:rsidSect="00442197">
          <w:type w:val="continuous"/>
          <w:pgSz w:w="12240" w:h="15840" w:code="1"/>
          <w:pgMar w:top="1440" w:right="1325" w:bottom="1440" w:left="1325" w:header="720" w:footer="720" w:gutter="0"/>
          <w:lnNumType w:countBy="1" w:restart="continuous"/>
          <w:cols w:space="720"/>
          <w:docGrid w:linePitch="360"/>
        </w:sectPr>
      </w:pPr>
    </w:p>
    <w:p w14:paraId="03CF8EE0" w14:textId="77777777" w:rsidR="00E60AF6" w:rsidRDefault="00F445B8" w:rsidP="00161ADD">
      <w:pPr>
        <w:pStyle w:val="IEEEStdsLevel1Header"/>
        <w:rPr>
          <w:rFonts w:eastAsia="MS Mincho"/>
        </w:rPr>
      </w:pPr>
      <w:bookmarkStart w:id="57" w:name="_Toc93936049"/>
      <w:r>
        <w:rPr>
          <w:rFonts w:eastAsia="MS Mincho"/>
        </w:rPr>
        <w:lastRenderedPageBreak/>
        <w:t>Requirements</w:t>
      </w:r>
      <w:bookmarkEnd w:id="57"/>
      <w:r w:rsidR="003F679D">
        <w:rPr>
          <w:rFonts w:eastAsia="MS Mincho"/>
        </w:rPr>
        <w:t xml:space="preserve"> </w:t>
      </w:r>
    </w:p>
    <w:p w14:paraId="666ABF27" w14:textId="77777777" w:rsidR="00F445B8" w:rsidRDefault="00F445B8" w:rsidP="00161ADD">
      <w:pPr>
        <w:pStyle w:val="IEEEStdsLevel2Header"/>
      </w:pPr>
      <w:bookmarkStart w:id="58" w:name="_Toc93936050"/>
      <w:r>
        <w:t>Rationale</w:t>
      </w:r>
      <w:bookmarkEnd w:id="58"/>
    </w:p>
    <w:p w14:paraId="40AFF8D2" w14:textId="545B3403" w:rsidR="0097577B" w:rsidRDefault="0097577B" w:rsidP="00845FE9">
      <w:pPr>
        <w:pStyle w:val="IEEEStdsParagraph"/>
      </w:pPr>
      <w:r>
        <w:t>Given the following existing specifications:</w:t>
      </w:r>
    </w:p>
    <w:p w14:paraId="080D84EA" w14:textId="7AA10887" w:rsidR="0097577B" w:rsidRDefault="00265C72" w:rsidP="0097577B">
      <w:pPr>
        <w:pStyle w:val="NumberedList"/>
      </w:pPr>
      <w:r>
        <w:t>Internet Printing Protocol/1.1 [STD92]</w:t>
      </w:r>
    </w:p>
    <w:p w14:paraId="63056731" w14:textId="263870B7" w:rsidR="00A50265" w:rsidRDefault="00265C72" w:rsidP="00A50265">
      <w:pPr>
        <w:pStyle w:val="NumberedList"/>
      </w:pPr>
      <w:r>
        <w:t xml:space="preserve">Internet Printing Protocol: </w:t>
      </w:r>
      <w:r w:rsidR="00A50265">
        <w:t>Job and Printer Set Operations [RFC3380]</w:t>
      </w:r>
    </w:p>
    <w:p w14:paraId="76813C5F" w14:textId="0A2E908E" w:rsidR="00A50265" w:rsidRDefault="00A50265" w:rsidP="000E0F89">
      <w:pPr>
        <w:pStyle w:val="NumberedList"/>
      </w:pPr>
      <w:r>
        <w:t>Internet Printing Protocol: IPP URL Scheme [RFC3510]</w:t>
      </w:r>
    </w:p>
    <w:p w14:paraId="2C8046B2" w14:textId="36556F5F" w:rsidR="00A50265" w:rsidRDefault="00A50265">
      <w:pPr>
        <w:pStyle w:val="NumberedList"/>
      </w:pPr>
      <w:r>
        <w:t>Internet Printing Protocol: Event Notifications and Subscriptions [RFC3995]</w:t>
      </w:r>
    </w:p>
    <w:p w14:paraId="533801B8" w14:textId="6B241662" w:rsidR="00A50265" w:rsidRDefault="00A50265">
      <w:pPr>
        <w:pStyle w:val="NumberedList"/>
      </w:pPr>
      <w:r>
        <w:t>Internet Printing Protocol: The '</w:t>
      </w:r>
      <w:proofErr w:type="spellStart"/>
      <w:r>
        <w:t>ippget</w:t>
      </w:r>
      <w:proofErr w:type="spellEnd"/>
      <w:r>
        <w:t>' Delivery Method for Event Notifications [RFC3996]</w:t>
      </w:r>
    </w:p>
    <w:p w14:paraId="53C0FFED" w14:textId="27EBC5B4" w:rsidR="00CE2412" w:rsidRDefault="00A50265">
      <w:pPr>
        <w:pStyle w:val="NumberedList"/>
      </w:pPr>
      <w:r>
        <w:t>Internet Printing Protocol: Job and Printer Administrative Operations [RFC3998]</w:t>
      </w:r>
    </w:p>
    <w:p w14:paraId="220E5892" w14:textId="7EA15788" w:rsidR="00A50265" w:rsidRDefault="00A50265">
      <w:pPr>
        <w:pStyle w:val="NumberedList"/>
      </w:pPr>
      <w:r>
        <w:t>IPP over HTTPS Transport Binding and '</w:t>
      </w:r>
      <w:proofErr w:type="spellStart"/>
      <w:r>
        <w:t>ipps</w:t>
      </w:r>
      <w:proofErr w:type="spellEnd"/>
      <w:r>
        <w:t>' URI Scheme [RFC7472]</w:t>
      </w:r>
    </w:p>
    <w:p w14:paraId="0EA80408" w14:textId="414132CD" w:rsidR="00A50265" w:rsidRDefault="00A50265">
      <w:pPr>
        <w:pStyle w:val="NumberedList"/>
      </w:pPr>
      <w:r>
        <w:t xml:space="preserve">IPP Finishings </w:t>
      </w:r>
      <w:r w:rsidR="00F35229">
        <w:t>v3.0</w:t>
      </w:r>
      <w:r>
        <w:t xml:space="preserve"> [PWG5100.1]</w:t>
      </w:r>
    </w:p>
    <w:p w14:paraId="4B92A76C" w14:textId="2CC33C99" w:rsidR="00A50265" w:rsidRDefault="00A50265">
      <w:pPr>
        <w:pStyle w:val="NumberedList"/>
      </w:pPr>
      <w:r>
        <w:t>IPP "output-bin" attribute extension [PWG5100.2]</w:t>
      </w:r>
    </w:p>
    <w:p w14:paraId="58F8802A" w14:textId="36F57E6C" w:rsidR="00A50265" w:rsidRDefault="00A50265">
      <w:pPr>
        <w:pStyle w:val="NumberedList"/>
      </w:pPr>
      <w:r>
        <w:t>IPP Production Printing Extensions v2.0 [PWG5100.3]</w:t>
      </w:r>
    </w:p>
    <w:p w14:paraId="02FFC629" w14:textId="2AA9F0A4" w:rsidR="00A50265" w:rsidRDefault="00A50265">
      <w:pPr>
        <w:pStyle w:val="NumberedList"/>
      </w:pPr>
      <w:r>
        <w:t>IPP Document Object v1.1 [PWG5100.5]</w:t>
      </w:r>
    </w:p>
    <w:p w14:paraId="54819506" w14:textId="5950256E" w:rsidR="00A50265" w:rsidRDefault="00A50265">
      <w:pPr>
        <w:pStyle w:val="NumberedList"/>
      </w:pPr>
      <w:r>
        <w:t>IPP Page Overrides [PWG5100.6]</w:t>
      </w:r>
    </w:p>
    <w:p w14:paraId="72B8CA2B" w14:textId="00895EF1" w:rsidR="00A50265" w:rsidRDefault="00A50265">
      <w:pPr>
        <w:pStyle w:val="NumberedList"/>
      </w:pPr>
      <w:r>
        <w:t>IPP Job Extensions v2.0 [PWG5100.7]</w:t>
      </w:r>
    </w:p>
    <w:p w14:paraId="310BF66E" w14:textId="2915E7F9" w:rsidR="00A50265" w:rsidRDefault="00A50265">
      <w:pPr>
        <w:pStyle w:val="NumberedList"/>
      </w:pPr>
      <w:r>
        <w:t>IPP "-actual" attributes [PWG5100.8]</w:t>
      </w:r>
    </w:p>
    <w:p w14:paraId="48710244" w14:textId="51963009" w:rsidR="00A50265" w:rsidRDefault="00A50265">
      <w:pPr>
        <w:pStyle w:val="NumberedList"/>
      </w:pPr>
      <w:r>
        <w:t>IPP Printer State Extensions [PWG5100.9]</w:t>
      </w:r>
    </w:p>
    <w:p w14:paraId="09BDB984" w14:textId="7731DBC6" w:rsidR="00A50265" w:rsidRDefault="00A50265">
      <w:pPr>
        <w:pStyle w:val="NumberedList"/>
      </w:pPr>
      <w:r>
        <w:t>IPP Enterprise Printing Extensions v2.0 [PWG5100.11]</w:t>
      </w:r>
    </w:p>
    <w:p w14:paraId="4EC9319E" w14:textId="0625E0A6" w:rsidR="00D949B2" w:rsidRDefault="00D949B2">
      <w:pPr>
        <w:pStyle w:val="NumberedList"/>
      </w:pPr>
      <w:r>
        <w:t>PWG Media Standardized Names v2.0 [PWG5101.1]</w:t>
      </w:r>
    </w:p>
    <w:p w14:paraId="786F11F5" w14:textId="526ED1A1" w:rsidR="00436C8C" w:rsidRDefault="00436C8C">
      <w:pPr>
        <w:pStyle w:val="NumberedList"/>
      </w:pPr>
      <w:r>
        <w:t>PWG Command Set Format for IEEE 1284 Device ID v1.0 [PWG5107.2]</w:t>
      </w:r>
    </w:p>
    <w:p w14:paraId="2E270D27" w14:textId="28EACE16" w:rsidR="00CE2412" w:rsidRDefault="00265C72" w:rsidP="00BC7CA7">
      <w:pPr>
        <w:pStyle w:val="IEEEStdsParagraph"/>
      </w:pPr>
      <w:r>
        <w:t>And given the need for common baseline protocol feature support</w:t>
      </w:r>
      <w:r w:rsidR="005703D7">
        <w:t>,</w:t>
      </w:r>
      <w:r w:rsidR="003F679D">
        <w:t xml:space="preserve"> </w:t>
      </w:r>
      <w:r w:rsidR="002A7C35">
        <w:t xml:space="preserve">this </w:t>
      </w:r>
      <w:r w:rsidR="00CE2412">
        <w:t>specification should:</w:t>
      </w:r>
    </w:p>
    <w:p w14:paraId="2B3053C8" w14:textId="3FEA9C9B" w:rsidR="00DD746E" w:rsidRDefault="00DD746E" w:rsidP="001E1E6A">
      <w:pPr>
        <w:pStyle w:val="NumberedList"/>
        <w:numPr>
          <w:ilvl w:val="0"/>
          <w:numId w:val="6"/>
        </w:numPr>
      </w:pPr>
      <w:r>
        <w:t xml:space="preserve">Standardize profiles of the IPP extensions for advanced printing functionality and reliable </w:t>
      </w:r>
      <w:r w:rsidR="002A7C35">
        <w:t>interoperability;</w:t>
      </w:r>
    </w:p>
    <w:p w14:paraId="780AE57C" w14:textId="0903D88F" w:rsidR="00DD746E" w:rsidRDefault="00DD746E" w:rsidP="001E1E6A">
      <w:pPr>
        <w:pStyle w:val="NumberedList"/>
        <w:numPr>
          <w:ilvl w:val="0"/>
          <w:numId w:val="6"/>
        </w:numPr>
      </w:pPr>
      <w:r>
        <w:t>Encourage adoption of modern IPP-based printing infrastructures</w:t>
      </w:r>
      <w:r w:rsidR="002A7C35">
        <w:t>; and</w:t>
      </w:r>
    </w:p>
    <w:p w14:paraId="278F8E60" w14:textId="77777777" w:rsidR="00BC7CA7" w:rsidRDefault="00DD746E" w:rsidP="001E1E6A">
      <w:pPr>
        <w:pStyle w:val="NumberedList"/>
        <w:numPr>
          <w:ilvl w:val="0"/>
          <w:numId w:val="6"/>
        </w:numPr>
      </w:pPr>
      <w:r>
        <w:t xml:space="preserve">Discourage the further proliferation of vendor proprietary IPP operations and attributes that </w:t>
      </w:r>
      <w:r w:rsidR="00680533">
        <w:t>damage IPP interoperability by duplicating</w:t>
      </w:r>
      <w:r>
        <w:t xml:space="preserve"> IETF or PWG IPP standard</w:t>
      </w:r>
      <w:r w:rsidR="00680533">
        <w:t xml:space="preserve"> operations and attribute</w:t>
      </w:r>
      <w:r>
        <w:t>s</w:t>
      </w:r>
      <w:r w:rsidR="002A7C35">
        <w:t>.</w:t>
      </w:r>
    </w:p>
    <w:p w14:paraId="68678CCF" w14:textId="183A1A42" w:rsidR="00F445B8" w:rsidRDefault="00F445B8" w:rsidP="00BC7CA7">
      <w:pPr>
        <w:pStyle w:val="IEEEStdsLevel2Header"/>
      </w:pPr>
      <w:bookmarkStart w:id="59" w:name="_Toc93936051"/>
      <w:r>
        <w:t xml:space="preserve">Use </w:t>
      </w:r>
      <w:r w:rsidR="008A1C67">
        <w:t>Cases</w:t>
      </w:r>
      <w:bookmarkEnd w:id="59"/>
    </w:p>
    <w:p w14:paraId="6791E2C0" w14:textId="6DE8118E" w:rsidR="00F445B8" w:rsidRDefault="00F445B8">
      <w:pPr>
        <w:pStyle w:val="PlainText"/>
        <w:spacing w:before="120"/>
        <w:jc w:val="both"/>
      </w:pPr>
      <w:r>
        <w:t xml:space="preserve">See the </w:t>
      </w:r>
      <w:r w:rsidR="00E556C1">
        <w:t xml:space="preserve">informal </w:t>
      </w:r>
      <w:r w:rsidR="00B05E70">
        <w:t>description</w:t>
      </w:r>
      <w:r w:rsidR="00093C8A">
        <w:t>s</w:t>
      </w:r>
      <w:r>
        <w:t xml:space="preserve"> of </w:t>
      </w:r>
      <w:r w:rsidR="00093C8A">
        <w:t xml:space="preserve">the </w:t>
      </w:r>
      <w:r>
        <w:t>IPP/2.0</w:t>
      </w:r>
      <w:r w:rsidR="00337D6D">
        <w:t>,</w:t>
      </w:r>
      <w:r w:rsidR="001049BE">
        <w:t xml:space="preserve"> </w:t>
      </w:r>
      <w:r>
        <w:t>IPP/2.1</w:t>
      </w:r>
      <w:r w:rsidR="00337D6D">
        <w:t>, and IPP/2.2</w:t>
      </w:r>
      <w:r>
        <w:t xml:space="preserve"> </w:t>
      </w:r>
      <w:r w:rsidR="005152C3">
        <w:t xml:space="preserve">target </w:t>
      </w:r>
      <w:r w:rsidR="00C90BDF">
        <w:t xml:space="preserve">printing </w:t>
      </w:r>
      <w:r w:rsidR="00946FCA">
        <w:t>environments in section</w:t>
      </w:r>
      <w:r w:rsidR="00F35229">
        <w:t xml:space="preserve"> </w:t>
      </w:r>
      <w:r w:rsidR="00F35229">
        <w:fldChar w:fldCharType="begin"/>
      </w:r>
      <w:r w:rsidR="00F35229">
        <w:instrText xml:space="preserve"> REF _Ref69891384 \r \h </w:instrText>
      </w:r>
      <w:r w:rsidR="00F35229">
        <w:fldChar w:fldCharType="separate"/>
      </w:r>
      <w:r w:rsidR="00557D2C">
        <w:t>4</w:t>
      </w:r>
      <w:r w:rsidR="00F35229">
        <w:fldChar w:fldCharType="end"/>
      </w:r>
      <w:r w:rsidR="00946FCA">
        <w:t>.</w:t>
      </w:r>
    </w:p>
    <w:p w14:paraId="62B4BBC3" w14:textId="77777777" w:rsidR="00CB6618" w:rsidRDefault="00CB6618" w:rsidP="00573DEC">
      <w:pPr>
        <w:pStyle w:val="Heading3"/>
        <w:sectPr w:rsidR="00CB6618" w:rsidSect="00442197">
          <w:pgSz w:w="12240" w:h="15840" w:code="1"/>
          <w:pgMar w:top="1440" w:right="1325" w:bottom="1440" w:left="1325" w:header="720" w:footer="720" w:gutter="0"/>
          <w:lnNumType w:countBy="1" w:restart="continuous"/>
          <w:cols w:space="720"/>
          <w:docGrid w:linePitch="360"/>
        </w:sectPr>
      </w:pPr>
    </w:p>
    <w:p w14:paraId="4A9403C7" w14:textId="77777777" w:rsidR="00F445B8" w:rsidRDefault="00F445B8" w:rsidP="00161ADD">
      <w:pPr>
        <w:pStyle w:val="IEEEStdsLevel3Header"/>
      </w:pPr>
      <w:bookmarkStart w:id="60" w:name="_Toc93936052"/>
      <w:r>
        <w:t>IPP/2.0 Printer</w:t>
      </w:r>
      <w:bookmarkEnd w:id="60"/>
    </w:p>
    <w:p w14:paraId="20F21814" w14:textId="6753362B" w:rsidR="0097577B" w:rsidRDefault="00F445B8" w:rsidP="00845FE9">
      <w:pPr>
        <w:pStyle w:val="IEEEStdsParagraph"/>
      </w:pPr>
      <w:r>
        <w:t>Alice, Bob, and Charlie are graphic artists who share a printer down the hall. They all load paper when needed. Alice and Bob have convinced Charlie that he should load the toner cartridges. But they do use many paper sizes.</w:t>
      </w:r>
    </w:p>
    <w:p w14:paraId="5FCCE96E" w14:textId="77777777" w:rsidR="00CB6618" w:rsidRDefault="00CB6618" w:rsidP="000E0F89">
      <w:pPr>
        <w:pStyle w:val="IEEEStdsParagraph"/>
        <w:rPr>
          <w:b/>
          <w:bCs/>
        </w:rPr>
        <w:sectPr w:rsidR="00CB6618" w:rsidSect="00442197">
          <w:type w:val="continuous"/>
          <w:pgSz w:w="12240" w:h="15840" w:code="1"/>
          <w:pgMar w:top="1440" w:right="1325" w:bottom="1440" w:left="1325" w:header="720" w:footer="720" w:gutter="0"/>
          <w:lnNumType w:countBy="1" w:restart="continuous"/>
          <w:cols w:space="720"/>
          <w:docGrid w:linePitch="360"/>
        </w:sectPr>
      </w:pPr>
    </w:p>
    <w:p w14:paraId="5323F9AD" w14:textId="77777777" w:rsidR="00F445B8" w:rsidRDefault="00F445B8" w:rsidP="00161ADD">
      <w:pPr>
        <w:pStyle w:val="IEEEStdsLevel3Header"/>
      </w:pPr>
      <w:bookmarkStart w:id="61" w:name="_Toc93936053"/>
      <w:r>
        <w:lastRenderedPageBreak/>
        <w:t>IPP/2.1 Printer</w:t>
      </w:r>
      <w:bookmarkEnd w:id="61"/>
    </w:p>
    <w:p w14:paraId="262E3E16" w14:textId="77777777" w:rsidR="00F445B8" w:rsidRDefault="00F445B8" w:rsidP="00845FE9">
      <w:pPr>
        <w:pStyle w:val="IEEEStdsParagraph"/>
      </w:pPr>
      <w:r>
        <w:t xml:space="preserve">Joe and his colleagues send large documents to a printer in a building across the street in a 'glasshouse' with some web servers.  </w:t>
      </w:r>
    </w:p>
    <w:p w14:paraId="57109C78" w14:textId="0228F76D" w:rsidR="00F445B8" w:rsidRDefault="00F445B8" w:rsidP="00845FE9">
      <w:pPr>
        <w:pStyle w:val="IEEEStdsParagraph"/>
      </w:pPr>
      <w:r>
        <w:t xml:space="preserve">Both Joe and the operator Sue in the glasshouse manage lots of jobs - they need to hold and release jobs. Joe wants to keep track of his jobs - he needs to subscribe for job events.  </w:t>
      </w:r>
    </w:p>
    <w:p w14:paraId="334F9690" w14:textId="287697DA" w:rsidR="00F445B8" w:rsidRDefault="00F445B8" w:rsidP="00845FE9">
      <w:pPr>
        <w:pStyle w:val="IEEEStdsParagraph"/>
      </w:pPr>
      <w:r>
        <w:t>Sue is expected to manage several printers - she needs to enable and disable printers</w:t>
      </w:r>
      <w:r w:rsidR="00433373">
        <w:t>,</w:t>
      </w:r>
      <w:r>
        <w:t xml:space="preserve"> i.e., enable/disable accepting new jobs over input channels.</w:t>
      </w:r>
    </w:p>
    <w:p w14:paraId="0F4FEC88" w14:textId="77777777" w:rsidR="00036324" w:rsidRDefault="00036324" w:rsidP="00573DEC">
      <w:pPr>
        <w:pStyle w:val="Heading3"/>
        <w:sectPr w:rsidR="00036324" w:rsidSect="00442197">
          <w:type w:val="continuous"/>
          <w:pgSz w:w="12240" w:h="15840" w:code="1"/>
          <w:pgMar w:top="1440" w:right="1325" w:bottom="1440" w:left="1325" w:header="720" w:footer="720" w:gutter="0"/>
          <w:lnNumType w:countBy="1" w:restart="continuous"/>
          <w:cols w:space="720"/>
          <w:docGrid w:linePitch="360"/>
        </w:sectPr>
      </w:pPr>
      <w:bookmarkStart w:id="62" w:name="_Toc214788913"/>
    </w:p>
    <w:p w14:paraId="0831C532" w14:textId="77777777" w:rsidR="00036324" w:rsidRDefault="00036324" w:rsidP="00161ADD">
      <w:pPr>
        <w:pStyle w:val="IEEEStdsLevel3Header"/>
      </w:pPr>
      <w:bookmarkStart w:id="63" w:name="_Toc93936054"/>
      <w:bookmarkEnd w:id="62"/>
      <w:r>
        <w:t>IPP/2.2 Printer</w:t>
      </w:r>
      <w:bookmarkEnd w:id="63"/>
    </w:p>
    <w:p w14:paraId="7866D3F2" w14:textId="5D2E717D" w:rsidR="00036324" w:rsidRDefault="00036324" w:rsidP="00845FE9">
      <w:pPr>
        <w:pStyle w:val="IEEEStdsParagraph"/>
      </w:pPr>
      <w:r>
        <w:t>Louise works in Accounting for a big wholesaler in Kansas City. She sends variable data jobs</w:t>
      </w:r>
      <w:r w:rsidR="00433373">
        <w:t xml:space="preserve">, </w:t>
      </w:r>
      <w:r>
        <w:t>e.g., different names, addresses, and balance owed amounts formatted onto a pre-printed form</w:t>
      </w:r>
      <w:r w:rsidR="00433373">
        <w:t xml:space="preserve">, </w:t>
      </w:r>
      <w:r>
        <w:t xml:space="preserve">to a printer in Chicago.  </w:t>
      </w:r>
    </w:p>
    <w:p w14:paraId="18A248BE" w14:textId="69C4A992" w:rsidR="0037125B" w:rsidRDefault="00036324" w:rsidP="00845FE9">
      <w:pPr>
        <w:pStyle w:val="IEEEStdsParagraph"/>
      </w:pPr>
      <w:r>
        <w:t>Her friend Sam is a night-shift operator in Chicago. Sam make</w:t>
      </w:r>
      <w:r w:rsidR="0097577B">
        <w:t>s</w:t>
      </w:r>
      <w:r>
        <w:t xml:space="preserve"> sure that job resources</w:t>
      </w:r>
      <w:r w:rsidR="00433373">
        <w:t xml:space="preserve">, </w:t>
      </w:r>
      <w:r>
        <w:t>e.g., the pre-printed forms for Louise's jobs</w:t>
      </w:r>
      <w:r w:rsidR="00433373">
        <w:t xml:space="preserve">, </w:t>
      </w:r>
      <w:r>
        <w:t>are loaded when needed</w:t>
      </w:r>
      <w:r w:rsidR="0097577B">
        <w:t>. H</w:t>
      </w:r>
      <w:r>
        <w:t>e often needs to pause th</w:t>
      </w:r>
      <w:r w:rsidR="002E325D">
        <w:t>e printer after the current job.</w:t>
      </w:r>
    </w:p>
    <w:p w14:paraId="029E580F" w14:textId="2D71A3ED" w:rsidR="008A1C67" w:rsidRDefault="008A1C67" w:rsidP="00F935B5">
      <w:pPr>
        <w:pStyle w:val="IEEEStdsLevel2Header"/>
      </w:pPr>
      <w:bookmarkStart w:id="64" w:name="_Toc93936055"/>
      <w:r>
        <w:t>Exceptions</w:t>
      </w:r>
      <w:bookmarkEnd w:id="64"/>
    </w:p>
    <w:p w14:paraId="548F12B2" w14:textId="38AA43B2" w:rsidR="008A1C67" w:rsidRDefault="008323A0" w:rsidP="00CA777D">
      <w:pPr>
        <w:pStyle w:val="IEEEStdsParagraph"/>
      </w:pPr>
      <w:r>
        <w:t>The following subsections define exceptions in addition to those defined in the Internet Printing Protocol/1.1 [STD92].</w:t>
      </w:r>
    </w:p>
    <w:p w14:paraId="772E0B62" w14:textId="3DC3CFE1" w:rsidR="008A1C67" w:rsidRDefault="008A1C67" w:rsidP="00F935B5">
      <w:pPr>
        <w:pStyle w:val="IEEEStdsLevel3Header"/>
      </w:pPr>
      <w:bookmarkStart w:id="65" w:name="_Toc93936056"/>
      <w:r>
        <w:t>Out of Paper</w:t>
      </w:r>
      <w:bookmarkEnd w:id="65"/>
    </w:p>
    <w:p w14:paraId="0EB480F4" w14:textId="76CC143B" w:rsidR="008A1C67" w:rsidRPr="008A1C67" w:rsidRDefault="008A1C67" w:rsidP="00845FE9">
      <w:pPr>
        <w:pStyle w:val="IEEEStdsParagraph"/>
      </w:pPr>
      <w:r>
        <w:t>The printer runs out of paper while printing a job. The printer reports the change in state either by sending a notification to a Client device or in response to a Client query.</w:t>
      </w:r>
    </w:p>
    <w:p w14:paraId="2A1C0076" w14:textId="76F3CE97" w:rsidR="002E325D" w:rsidRDefault="0037125B" w:rsidP="0037125B">
      <w:pPr>
        <w:pStyle w:val="IEEEStdsLevel2Header"/>
      </w:pPr>
      <w:bookmarkStart w:id="66" w:name="_Toc93936057"/>
      <w:r>
        <w:t xml:space="preserve">Out </w:t>
      </w:r>
      <w:r w:rsidR="0097577B">
        <w:t>o</w:t>
      </w:r>
      <w:r>
        <w:t>f Scope</w:t>
      </w:r>
      <w:bookmarkEnd w:id="66"/>
    </w:p>
    <w:p w14:paraId="5F99023B" w14:textId="3B49DBCD" w:rsidR="0037125B" w:rsidRDefault="0037125B" w:rsidP="00CA777D">
      <w:pPr>
        <w:pStyle w:val="IEEEStdsParagraph"/>
      </w:pPr>
      <w:r>
        <w:t xml:space="preserve">The following are </w:t>
      </w:r>
      <w:r w:rsidR="008323A0">
        <w:t xml:space="preserve">considered </w:t>
      </w:r>
      <w:r>
        <w:t>out of scope for this specification:</w:t>
      </w:r>
    </w:p>
    <w:p w14:paraId="5309CF9E" w14:textId="7CA7B824" w:rsidR="0037125B" w:rsidRDefault="0037125B" w:rsidP="001E1E6A">
      <w:pPr>
        <w:pStyle w:val="NumberedList"/>
        <w:numPr>
          <w:ilvl w:val="0"/>
          <w:numId w:val="12"/>
        </w:numPr>
      </w:pPr>
      <w:r>
        <w:t xml:space="preserve">Definition </w:t>
      </w:r>
      <w:r w:rsidR="00C2517F">
        <w:t>of new IPP attributes, objects, or operations</w:t>
      </w:r>
      <w:r w:rsidR="00F84D35">
        <w:t>.</w:t>
      </w:r>
    </w:p>
    <w:p w14:paraId="07B94E8C" w14:textId="77777777" w:rsidR="0037125B" w:rsidRDefault="0037125B" w:rsidP="00845FE9">
      <w:pPr>
        <w:pStyle w:val="IEEEStdsParagraph"/>
        <w:sectPr w:rsidR="0037125B" w:rsidSect="00442197">
          <w:type w:val="continuous"/>
          <w:pgSz w:w="12240" w:h="15840" w:code="1"/>
          <w:pgMar w:top="1440" w:right="1325" w:bottom="1440" w:left="1325" w:header="720" w:footer="720" w:gutter="0"/>
          <w:lnNumType w:countBy="1" w:restart="continuous"/>
          <w:cols w:space="720"/>
          <w:docGrid w:linePitch="360"/>
        </w:sectPr>
      </w:pPr>
    </w:p>
    <w:p w14:paraId="0F4A6784" w14:textId="5001E986" w:rsidR="00752538" w:rsidRDefault="00752538" w:rsidP="00161ADD">
      <w:pPr>
        <w:pStyle w:val="IEEEStdsLevel2Header"/>
      </w:pPr>
      <w:bookmarkStart w:id="67" w:name="_Toc93936058"/>
      <w:r>
        <w:t>Design Requirements</w:t>
      </w:r>
      <w:bookmarkEnd w:id="67"/>
    </w:p>
    <w:p w14:paraId="3471F2B8" w14:textId="3CDDE37B" w:rsidR="00653218" w:rsidRDefault="00653218" w:rsidP="00CA777D">
      <w:pPr>
        <w:pStyle w:val="IEEEStdsParagraph"/>
      </w:pPr>
      <w:r>
        <w:t xml:space="preserve">The </w:t>
      </w:r>
      <w:r w:rsidR="0037125B">
        <w:t xml:space="preserve">design </w:t>
      </w:r>
      <w:r w:rsidR="008323A0">
        <w:t>requirements for this</w:t>
      </w:r>
      <w:r w:rsidR="0037125B">
        <w:t xml:space="preserve"> specific</w:t>
      </w:r>
      <w:r w:rsidR="008A1C67">
        <w:t>a</w:t>
      </w:r>
      <w:r w:rsidR="0037125B">
        <w:t>tion</w:t>
      </w:r>
      <w:r>
        <w:t xml:space="preserve"> </w:t>
      </w:r>
      <w:r w:rsidR="008323A0">
        <w:t>are</w:t>
      </w:r>
      <w:r>
        <w:t>:</w:t>
      </w:r>
    </w:p>
    <w:p w14:paraId="37428635" w14:textId="4C0B0BE3" w:rsidR="0037125B" w:rsidRPr="00395E86" w:rsidRDefault="002C6173" w:rsidP="001E1E6A">
      <w:pPr>
        <w:pStyle w:val="NumberedList"/>
        <w:numPr>
          <w:ilvl w:val="0"/>
          <w:numId w:val="7"/>
        </w:numPr>
        <w:rPr>
          <w:rFonts w:eastAsia="MS Mincho"/>
        </w:rPr>
      </w:pPr>
      <w:r w:rsidRPr="00395E86">
        <w:rPr>
          <w:rFonts w:eastAsia="MS Mincho"/>
        </w:rPr>
        <w:t>D</w:t>
      </w:r>
      <w:r w:rsidR="00653218" w:rsidRPr="00395E86">
        <w:rPr>
          <w:rFonts w:eastAsia="MS Mincho"/>
        </w:rPr>
        <w:t>efine</w:t>
      </w:r>
      <w:r w:rsidR="00490BDE" w:rsidRPr="00395E86">
        <w:rPr>
          <w:rFonts w:eastAsia="MS Mincho"/>
        </w:rPr>
        <w:t xml:space="preserve"> conformance profiles </w:t>
      </w:r>
      <w:r w:rsidR="00101197" w:rsidRPr="00395E86">
        <w:rPr>
          <w:rFonts w:eastAsia="MS Mincho"/>
        </w:rPr>
        <w:t xml:space="preserve">that reference </w:t>
      </w:r>
      <w:r w:rsidR="00653218" w:rsidRPr="00395E86">
        <w:rPr>
          <w:rFonts w:eastAsia="MS Mincho"/>
        </w:rPr>
        <w:t xml:space="preserve">IETF </w:t>
      </w:r>
      <w:r w:rsidR="00101197" w:rsidRPr="00395E86">
        <w:rPr>
          <w:rFonts w:eastAsia="MS Mincho"/>
        </w:rPr>
        <w:t>IPP and PWG IPP specifications;</w:t>
      </w:r>
    </w:p>
    <w:p w14:paraId="508A6512" w14:textId="3C535051" w:rsidR="0037125B" w:rsidRPr="00277762" w:rsidRDefault="002C6173" w:rsidP="001E1E6A">
      <w:pPr>
        <w:pStyle w:val="NumberedList"/>
        <w:numPr>
          <w:ilvl w:val="0"/>
          <w:numId w:val="7"/>
        </w:numPr>
        <w:rPr>
          <w:rStyle w:val="BookTitle1"/>
          <w:rFonts w:eastAsia="MS Mincho"/>
        </w:rPr>
      </w:pPr>
      <w:r w:rsidRPr="00277762">
        <w:rPr>
          <w:rFonts w:eastAsia="MS Mincho"/>
        </w:rPr>
        <w:t>D</w:t>
      </w:r>
      <w:r w:rsidR="00490BDE" w:rsidRPr="00277762">
        <w:rPr>
          <w:rFonts w:eastAsia="MS Mincho"/>
        </w:rPr>
        <w:t>efine conformance requirements for both IPP Printers and IPP Clients</w:t>
      </w:r>
      <w:r w:rsidR="00101197" w:rsidRPr="00277762">
        <w:rPr>
          <w:rFonts w:eastAsia="MS Mincho"/>
        </w:rPr>
        <w:t>; and</w:t>
      </w:r>
    </w:p>
    <w:p w14:paraId="58D1A904" w14:textId="2E54F612" w:rsidR="00F935B5" w:rsidRPr="00277762" w:rsidRDefault="002C6173" w:rsidP="001E1E6A">
      <w:pPr>
        <w:pStyle w:val="NumberedList"/>
        <w:numPr>
          <w:ilvl w:val="0"/>
          <w:numId w:val="7"/>
        </w:numPr>
        <w:rPr>
          <w:rFonts w:eastAsia="MS Mincho"/>
        </w:rPr>
        <w:sectPr w:rsidR="00F935B5" w:rsidRPr="00277762" w:rsidSect="00442197">
          <w:type w:val="continuous"/>
          <w:pgSz w:w="12240" w:h="15840" w:code="1"/>
          <w:pgMar w:top="1440" w:right="1325" w:bottom="1440" w:left="1325" w:header="720" w:footer="720" w:gutter="0"/>
          <w:lnNumType w:countBy="1" w:restart="continuous"/>
          <w:cols w:space="720"/>
          <w:docGrid w:linePitch="360"/>
        </w:sectPr>
      </w:pPr>
      <w:r w:rsidRPr="00277762">
        <w:rPr>
          <w:rFonts w:eastAsia="MS Mincho"/>
        </w:rPr>
        <w:t>D</w:t>
      </w:r>
      <w:r w:rsidR="00490BDE" w:rsidRPr="00277762">
        <w:rPr>
          <w:rFonts w:eastAsia="MS Mincho"/>
        </w:rPr>
        <w:t>efine IANA registration information for new values of “</w:t>
      </w:r>
      <w:proofErr w:type="spellStart"/>
      <w:r w:rsidR="00490BDE" w:rsidRPr="00277762">
        <w:rPr>
          <w:rFonts w:eastAsia="MS Mincho"/>
        </w:rPr>
        <w:t>ipp</w:t>
      </w:r>
      <w:proofErr w:type="spellEnd"/>
      <w:r w:rsidR="00490BDE" w:rsidRPr="00277762">
        <w:rPr>
          <w:rFonts w:eastAsia="MS Mincho"/>
        </w:rPr>
        <w:t>-versions-supported”.</w:t>
      </w:r>
    </w:p>
    <w:p w14:paraId="72DAB3A2" w14:textId="28D7C059" w:rsidR="00F35229" w:rsidRDefault="00F35229" w:rsidP="008D2970">
      <w:pPr>
        <w:pStyle w:val="IEEEStdsLevel1Header"/>
        <w:rPr>
          <w:rFonts w:eastAsia="MS Mincho"/>
        </w:rPr>
      </w:pPr>
      <w:bookmarkStart w:id="68" w:name="_Ref69891384"/>
      <w:bookmarkStart w:id="69" w:name="_Ref421789213"/>
      <w:bookmarkStart w:id="70" w:name="_Toc93936059"/>
      <w:r>
        <w:rPr>
          <w:rFonts w:eastAsia="MS Mincho"/>
        </w:rPr>
        <w:lastRenderedPageBreak/>
        <w:t>Model</w:t>
      </w:r>
      <w:bookmarkEnd w:id="68"/>
      <w:bookmarkEnd w:id="70"/>
    </w:p>
    <w:p w14:paraId="77FAF02B" w14:textId="2037AC36" w:rsidR="00A80D36" w:rsidRDefault="00A80D36" w:rsidP="002C67BF">
      <w:pPr>
        <w:pStyle w:val="IEEEStdsParagraph"/>
      </w:pPr>
      <w:r w:rsidRPr="00A80D36">
        <w:t>This specification extends the Internet Printing Protocol/1.1 [STD92] model to</w:t>
      </w:r>
      <w:r w:rsidR="002C67BF">
        <w:t xml:space="preserve"> address three general printing environments.</w:t>
      </w:r>
    </w:p>
    <w:p w14:paraId="12D645E6" w14:textId="00F5BCAD" w:rsidR="00316DC4" w:rsidRDefault="00316DC4" w:rsidP="00316DC4">
      <w:pPr>
        <w:pStyle w:val="IEEEStdsLevel2Header"/>
      </w:pPr>
      <w:bookmarkStart w:id="71" w:name="_Toc93936060"/>
      <w:r>
        <w:t>Internet Printing Protocol/1.1</w:t>
      </w:r>
      <w:bookmarkEnd w:id="71"/>
    </w:p>
    <w:p w14:paraId="6E53F2EA" w14:textId="6645F851" w:rsidR="00316DC4" w:rsidRPr="00A80D36" w:rsidRDefault="00316DC4" w:rsidP="002C67BF">
      <w:pPr>
        <w:pStyle w:val="IEEEStdsParagraph"/>
      </w:pPr>
      <w:r>
        <w:t xml:space="preserve">The </w:t>
      </w:r>
      <w:r w:rsidRPr="00A80D36">
        <w:t>Internet Printing Protocol/1.1 [STD92]</w:t>
      </w:r>
      <w:r>
        <w:t xml:space="preserve"> does not target a specific class of output devices and only requires conformance to the PWG Media Standardized Names v2.0 (MSN) [PWG5101.1] specification. It serves as the basis for the 2.x protocol versions.</w:t>
      </w:r>
    </w:p>
    <w:p w14:paraId="388F5245" w14:textId="77777777" w:rsidR="00F35229" w:rsidRDefault="00F35229" w:rsidP="00F35229">
      <w:pPr>
        <w:pStyle w:val="IEEEStdsLevel2Header"/>
        <w:rPr>
          <w:rFonts w:eastAsia="MS Mincho"/>
        </w:rPr>
      </w:pPr>
      <w:bookmarkStart w:id="72" w:name="_Toc93936061"/>
      <w:r>
        <w:rPr>
          <w:rFonts w:eastAsia="MS Mincho"/>
        </w:rPr>
        <w:t>Internet Printing Protocol/2.0</w:t>
      </w:r>
      <w:bookmarkEnd w:id="72"/>
    </w:p>
    <w:p w14:paraId="6D53FB34" w14:textId="4C8D60C0" w:rsidR="00F35229" w:rsidRDefault="00F35229" w:rsidP="00F35229">
      <w:pPr>
        <w:pStyle w:val="IEEEStdsParagraph"/>
      </w:pPr>
      <w:r>
        <w:t xml:space="preserve">This IPP conformance level is targeted to </w:t>
      </w:r>
      <w:del w:id="73" w:author="Michael R Sweet" w:date="2022-01-24T16:56:00Z">
        <w:r w:rsidDel="004C6D90">
          <w:delText>an environment</w:delText>
        </w:r>
      </w:del>
      <w:ins w:id="74" w:author="Michael R Sweet" w:date="2022-01-24T16:56:00Z">
        <w:r w:rsidR="004C6D90">
          <w:t>a Workgroup Printer</w:t>
        </w:r>
      </w:ins>
      <w:r>
        <w:t xml:space="preserve"> where a small number of users are typically physically located close to the device and the device is typically managed by the local users. The device is typically a low speed IPP/2.0 Printer with a limited feature set tailored to the requirements of a small group of users. Routine maintenance, such as loading paper and clearing paper jams, is usually performed by the current user. The configuration of the IPP/2.0 Printer for special jobs, such as the need for a unique paper size or color, is also handled by the user requiring the changed configuration.</w:t>
      </w:r>
    </w:p>
    <w:p w14:paraId="49D8E76F" w14:textId="77777777" w:rsidR="00F35229" w:rsidRDefault="00F35229" w:rsidP="00F35229">
      <w:pPr>
        <w:pStyle w:val="IEEEStdsLevel2Header"/>
        <w:rPr>
          <w:rFonts w:eastAsia="MS Mincho"/>
        </w:rPr>
      </w:pPr>
      <w:bookmarkStart w:id="75" w:name="_Toc93936062"/>
      <w:r>
        <w:rPr>
          <w:rFonts w:eastAsia="MS Mincho"/>
        </w:rPr>
        <w:t>Internet Printing Protocol/2.1</w:t>
      </w:r>
      <w:bookmarkEnd w:id="75"/>
    </w:p>
    <w:p w14:paraId="21337CBF" w14:textId="2B20A722" w:rsidR="00F35229" w:rsidRDefault="00F35229" w:rsidP="00F35229">
      <w:pPr>
        <w:pStyle w:val="IEEEStdsParagraph"/>
      </w:pPr>
      <w:r>
        <w:t xml:space="preserve">This IPP conformance level is targeted to an </w:t>
      </w:r>
      <w:del w:id="76" w:author="Michael R Sweet" w:date="2022-01-24T16:56:00Z">
        <w:r w:rsidDel="004C6D90">
          <w:delText xml:space="preserve">environment </w:delText>
        </w:r>
      </w:del>
      <w:ins w:id="77" w:author="Michael R Sweet" w:date="2022-01-24T16:56:00Z">
        <w:r w:rsidR="004C6D90">
          <w:t>Enterprise Printer</w:t>
        </w:r>
        <w:r w:rsidR="004C6D90">
          <w:t xml:space="preserve"> </w:t>
        </w:r>
      </w:ins>
      <w:r>
        <w:t>with more users and devices with higher speed and duty cycle ratings than IPP/2.0 Printers, but the primary difference is in the supported features, physical location, and maintenance of the device. An IPP/2.1 Printer is typically located in a central location with most users not very close physically. An End User’s access to the IPP/2.1 Printer may be limited and maintenance is typically performed by assigned, trained personnel. Features such as paper size and type are typically fixed by site policies and are not easily modified for special use. IPP/2.1 Printers often have more post-processing features (such as punching, folding, stapling, etc.) than IPP/2.0 Printers.</w:t>
      </w:r>
    </w:p>
    <w:p w14:paraId="4F4562AF" w14:textId="77777777" w:rsidR="00F35229" w:rsidRDefault="00F35229" w:rsidP="00F35229">
      <w:pPr>
        <w:pStyle w:val="IEEEStdsLevel2Header"/>
        <w:rPr>
          <w:rFonts w:eastAsia="MS Mincho"/>
        </w:rPr>
      </w:pPr>
      <w:bookmarkStart w:id="78" w:name="_Toc93936063"/>
      <w:r>
        <w:rPr>
          <w:rFonts w:eastAsia="MS Mincho"/>
        </w:rPr>
        <w:t>Internet Printing Protocol/2.2</w:t>
      </w:r>
      <w:bookmarkEnd w:id="78"/>
    </w:p>
    <w:p w14:paraId="3A46FC46" w14:textId="17F3854B" w:rsidR="00F35229" w:rsidRDefault="00F35229" w:rsidP="00F35229">
      <w:pPr>
        <w:pStyle w:val="IEEEStdsParagraph"/>
      </w:pPr>
      <w:r>
        <w:t xml:space="preserve">This IPP conformance level is targeted to </w:t>
      </w:r>
      <w:del w:id="79" w:author="Michael R Sweet" w:date="2022-01-24T16:57:00Z">
        <w:r w:rsidDel="004C6D90">
          <w:delText>an environment</w:delText>
        </w:r>
      </w:del>
      <w:ins w:id="80" w:author="Michael R Sweet" w:date="2022-01-24T16:57:00Z">
        <w:r w:rsidR="004C6D90">
          <w:t>a Production Printer</w:t>
        </w:r>
      </w:ins>
      <w:r>
        <w:t xml:space="preserve"> with high speed and very high duty cycle devices as compared to IPP/2.0 and IPP/2.1 Printers. One example of this environment is a data center where jobs are centrally scheduled rather than sent ad-hoc from a group of End Users. This class of Printer is expected to consume significantly more supplies (such as paper, toner, etc.) and have a larger memory capacity than the other classes.</w:t>
      </w:r>
    </w:p>
    <w:p w14:paraId="5BD8D774" w14:textId="4EF2AACC" w:rsidR="002C67BF" w:rsidRDefault="002C67BF">
      <w:pPr>
        <w:rPr>
          <w:rFonts w:eastAsia="MS Mincho"/>
        </w:rPr>
      </w:pPr>
      <w:r>
        <w:br w:type="page"/>
      </w:r>
    </w:p>
    <w:p w14:paraId="7E4DED7E" w14:textId="178BD620" w:rsidR="00F445B8" w:rsidRDefault="00F445B8" w:rsidP="008D2970">
      <w:pPr>
        <w:pStyle w:val="IEEEStdsLevel1Header"/>
        <w:rPr>
          <w:rFonts w:eastAsia="MS Mincho"/>
        </w:rPr>
      </w:pPr>
      <w:bookmarkStart w:id="81" w:name="_Toc93936064"/>
      <w:r>
        <w:rPr>
          <w:rFonts w:eastAsia="MS Mincho"/>
        </w:rPr>
        <w:lastRenderedPageBreak/>
        <w:t>IPP</w:t>
      </w:r>
      <w:bookmarkEnd w:id="69"/>
      <w:r w:rsidR="003E0EFF">
        <w:rPr>
          <w:rFonts w:eastAsia="MS Mincho"/>
        </w:rPr>
        <w:t>/2.x Requirements</w:t>
      </w:r>
      <w:bookmarkEnd w:id="81"/>
      <w:r w:rsidR="00622FD6">
        <w:rPr>
          <w:rFonts w:eastAsia="MS Mincho"/>
        </w:rPr>
        <w:t xml:space="preserve"> </w:t>
      </w:r>
    </w:p>
    <w:p w14:paraId="0E9D0252" w14:textId="2C8A14C9" w:rsidR="008279C0" w:rsidRDefault="00F445B8" w:rsidP="00845FE9">
      <w:pPr>
        <w:pStyle w:val="IEEEStdsParagraph"/>
      </w:pPr>
      <w:r>
        <w:t xml:space="preserve">This section </w:t>
      </w:r>
      <w:r w:rsidR="00B05E70">
        <w:t>specifi</w:t>
      </w:r>
      <w:r w:rsidR="00886253">
        <w:t>es</w:t>
      </w:r>
      <w:r w:rsidR="00617F85">
        <w:t xml:space="preserve"> </w:t>
      </w:r>
      <w:r>
        <w:t xml:space="preserve">the IPP standards </w:t>
      </w:r>
      <w:r w:rsidR="00456FCF">
        <w:t>that are</w:t>
      </w:r>
      <w:r w:rsidR="00E24A3A">
        <w:t xml:space="preserve"> RECOMMENDED or</w:t>
      </w:r>
      <w:r w:rsidR="00456FCF">
        <w:t xml:space="preserve"> REQUIRED</w:t>
      </w:r>
      <w:r w:rsidR="00E24A3A">
        <w:t xml:space="preserve"> for</w:t>
      </w:r>
      <w:r>
        <w:t xml:space="preserve"> each IPP </w:t>
      </w:r>
      <w:r w:rsidR="00A50265">
        <w:t>protocol version</w:t>
      </w:r>
      <w:r w:rsidR="008279C0">
        <w:t xml:space="preserve"> defined in this specification</w:t>
      </w:r>
      <w:r>
        <w:t xml:space="preserve">. </w:t>
      </w:r>
      <w:r w:rsidR="002C67BF">
        <w:t xml:space="preserve">By design, each </w:t>
      </w:r>
      <w:r w:rsidR="00617F85">
        <w:t xml:space="preserve">IPP </w:t>
      </w:r>
      <w:r w:rsidR="001A4A57">
        <w:t>conformance</w:t>
      </w:r>
      <w:r>
        <w:t xml:space="preserve"> level </w:t>
      </w:r>
      <w:r w:rsidR="00F846B2">
        <w:t>builds on</w:t>
      </w:r>
      <w:r w:rsidR="00886253">
        <w:t xml:space="preserve"> </w:t>
      </w:r>
      <w:r>
        <w:t>the required functionality of all lower versions.</w:t>
      </w:r>
    </w:p>
    <w:p w14:paraId="0DDD9652" w14:textId="214B322C" w:rsidR="006E3D01" w:rsidRDefault="004A5107" w:rsidP="00845FE9">
      <w:pPr>
        <w:pStyle w:val="IEEEStdsParagraph"/>
      </w:pPr>
      <w:r>
        <w:t xml:space="preserve">All the </w:t>
      </w:r>
      <w:r w:rsidR="003F02A3">
        <w:t xml:space="preserve">IETF and PWG specification requirements for each IPP </w:t>
      </w:r>
      <w:r w:rsidR="00A50265">
        <w:t>protocol version</w:t>
      </w:r>
      <w:r w:rsidR="003F02A3">
        <w:t xml:space="preserve"> are summarized below in Table 1 in order to simplify design, implementation, and testing.</w:t>
      </w:r>
    </w:p>
    <w:p w14:paraId="274C7CB4" w14:textId="1DF2FB0D" w:rsidR="00C604D2" w:rsidRDefault="005D3C17" w:rsidP="000E0F89">
      <w:pPr>
        <w:pStyle w:val="Caption"/>
        <w:rPr>
          <w:rFonts w:eastAsia="MS Mincho" w:cs="Arial"/>
        </w:rPr>
      </w:pPr>
      <w:bookmarkStart w:id="82" w:name="_Toc93936097"/>
      <w:r>
        <w:t xml:space="preserve">Table </w:t>
      </w:r>
      <w:fldSimple w:instr=" SEQ Table \* ARABIC ">
        <w:r w:rsidR="00557D2C">
          <w:rPr>
            <w:noProof/>
          </w:rPr>
          <w:t>1</w:t>
        </w:r>
      </w:fldSimple>
      <w:r w:rsidR="004A5107">
        <w:t xml:space="preserve"> - </w:t>
      </w:r>
      <w:r w:rsidR="00D165AB">
        <w:t>IPP Standards for</w:t>
      </w:r>
      <w:r w:rsidR="004A5107">
        <w:t xml:space="preserve"> IPP </w:t>
      </w:r>
      <w:r w:rsidR="00D949B2">
        <w:t>Protocol Version</w:t>
      </w:r>
      <w:r w:rsidR="0052553C">
        <w:t>s</w:t>
      </w:r>
      <w:bookmarkEnd w:id="82"/>
    </w:p>
    <w:tbl>
      <w:tblPr>
        <w:tblStyle w:val="MediumList1-Accent1"/>
        <w:tblW w:w="8549" w:type="dxa"/>
        <w:jc w:val="center"/>
        <w:tblLayout w:type="fixed"/>
        <w:tblLook w:val="0420" w:firstRow="1" w:lastRow="0" w:firstColumn="0" w:lastColumn="0" w:noHBand="0" w:noVBand="1"/>
        <w:tblPrChange w:id="83" w:author="Michael R Sweet" w:date="2022-01-24T15:15:00Z">
          <w:tblPr>
            <w:tblStyle w:val="MediumList1-Accent1"/>
            <w:tblW w:w="8639" w:type="dxa"/>
            <w:jc w:val="center"/>
            <w:tblLayout w:type="fixed"/>
            <w:tblLook w:val="0420" w:firstRow="1" w:lastRow="0" w:firstColumn="0" w:lastColumn="0" w:noHBand="0" w:noVBand="1"/>
          </w:tblPr>
        </w:tblPrChange>
      </w:tblPr>
      <w:tblGrid>
        <w:gridCol w:w="1530"/>
        <w:gridCol w:w="1890"/>
        <w:gridCol w:w="1890"/>
        <w:gridCol w:w="1890"/>
        <w:gridCol w:w="1349"/>
        <w:tblGridChange w:id="84">
          <w:tblGrid>
            <w:gridCol w:w="1530"/>
            <w:gridCol w:w="1980"/>
            <w:gridCol w:w="1890"/>
            <w:gridCol w:w="1890"/>
            <w:gridCol w:w="1349"/>
          </w:tblGrid>
        </w:tblGridChange>
      </w:tblGrid>
      <w:tr w:rsidR="00BC0E09" w14:paraId="05EE9B60" w14:textId="77777777" w:rsidTr="00BC0E09">
        <w:trPr>
          <w:cnfStyle w:val="100000000000" w:firstRow="1" w:lastRow="0" w:firstColumn="0" w:lastColumn="0" w:oddVBand="0" w:evenVBand="0" w:oddHBand="0" w:evenHBand="0" w:firstRowFirstColumn="0" w:firstRowLastColumn="0" w:lastRowFirstColumn="0" w:lastRowLastColumn="0"/>
          <w:tblHeader/>
          <w:jc w:val="center"/>
          <w:trPrChange w:id="85" w:author="Michael R Sweet" w:date="2022-01-24T15:15:00Z">
            <w:trPr>
              <w:tblHeader/>
              <w:jc w:val="center"/>
            </w:trPr>
          </w:trPrChange>
        </w:trPr>
        <w:tc>
          <w:tcPr>
            <w:tcW w:w="1530" w:type="dxa"/>
            <w:tcPrChange w:id="86" w:author="Michael R Sweet" w:date="2022-01-24T15:15:00Z">
              <w:tcPr>
                <w:tcW w:w="1530" w:type="dxa"/>
              </w:tcPr>
            </w:tcPrChange>
          </w:tcPr>
          <w:p w14:paraId="3C58DC88" w14:textId="77777777" w:rsidR="005D3C17" w:rsidRPr="001E7D50" w:rsidRDefault="005D3C17" w:rsidP="00722BFD">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IETF or PWG</w:t>
            </w:r>
            <w:r w:rsidRPr="001E7D50">
              <w:rPr>
                <w:b/>
                <w:bCs/>
                <w:sz w:val="20"/>
                <w:szCs w:val="20"/>
              </w:rPr>
              <w:br/>
              <w:t>S</w:t>
            </w:r>
            <w:r w:rsidR="0052553C" w:rsidRPr="001E7D50">
              <w:rPr>
                <w:b/>
                <w:bCs/>
                <w:sz w:val="20"/>
                <w:szCs w:val="20"/>
              </w:rPr>
              <w:t>pecification</w:t>
            </w:r>
          </w:p>
        </w:tc>
        <w:tc>
          <w:tcPr>
            <w:tcW w:w="1890" w:type="dxa"/>
            <w:tcPrChange w:id="87" w:author="Michael R Sweet" w:date="2022-01-24T15:15:00Z">
              <w:tcPr>
                <w:tcW w:w="1980" w:type="dxa"/>
              </w:tcPr>
            </w:tcPrChange>
          </w:tcPr>
          <w:p w14:paraId="381130C3" w14:textId="77777777" w:rsidR="005D3C17" w:rsidRPr="001E7D50" w:rsidRDefault="005D3C17" w:rsidP="00722BFD">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IPP/1.1</w:t>
            </w:r>
          </w:p>
          <w:p w14:paraId="06887D23" w14:textId="77777777" w:rsidR="005D3C17" w:rsidRPr="001E7D50" w:rsidRDefault="005D3C17" w:rsidP="00722BFD">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Support</w:t>
            </w:r>
          </w:p>
        </w:tc>
        <w:tc>
          <w:tcPr>
            <w:tcW w:w="1890" w:type="dxa"/>
            <w:tcPrChange w:id="88" w:author="Michael R Sweet" w:date="2022-01-24T15:15:00Z">
              <w:tcPr>
                <w:tcW w:w="1890" w:type="dxa"/>
              </w:tcPr>
            </w:tcPrChange>
          </w:tcPr>
          <w:p w14:paraId="3D356874" w14:textId="77777777" w:rsidR="005D3C17" w:rsidRPr="001E7D50" w:rsidRDefault="005D3C17" w:rsidP="005D3C17">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IPP/2.0</w:t>
            </w:r>
          </w:p>
          <w:p w14:paraId="44F50195" w14:textId="77777777" w:rsidR="005D3C17" w:rsidRPr="001E7D50" w:rsidRDefault="005D3C17" w:rsidP="005D3C17">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Support</w:t>
            </w:r>
          </w:p>
        </w:tc>
        <w:tc>
          <w:tcPr>
            <w:tcW w:w="1890" w:type="dxa"/>
            <w:tcPrChange w:id="89" w:author="Michael R Sweet" w:date="2022-01-24T15:15:00Z">
              <w:tcPr>
                <w:tcW w:w="1890" w:type="dxa"/>
              </w:tcPr>
            </w:tcPrChange>
          </w:tcPr>
          <w:p w14:paraId="064A89FF" w14:textId="77777777" w:rsidR="005D3C17" w:rsidRPr="001E7D50" w:rsidRDefault="005D3C17" w:rsidP="005D3C17">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IPP/2.1</w:t>
            </w:r>
          </w:p>
          <w:p w14:paraId="749CBF72" w14:textId="77777777" w:rsidR="005D3C17" w:rsidRPr="001E7D50" w:rsidRDefault="005D3C17" w:rsidP="005D3C17">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Support</w:t>
            </w:r>
          </w:p>
        </w:tc>
        <w:tc>
          <w:tcPr>
            <w:tcW w:w="1349" w:type="dxa"/>
            <w:tcPrChange w:id="90" w:author="Michael R Sweet" w:date="2022-01-24T15:15:00Z">
              <w:tcPr>
                <w:tcW w:w="1349" w:type="dxa"/>
              </w:tcPr>
            </w:tcPrChange>
          </w:tcPr>
          <w:p w14:paraId="3C696104" w14:textId="77777777" w:rsidR="005D3C17" w:rsidRPr="001E7D50" w:rsidRDefault="005D3C17" w:rsidP="00722BFD">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IPP/2.2</w:t>
            </w:r>
          </w:p>
          <w:p w14:paraId="31BB9FCF" w14:textId="77777777" w:rsidR="005D3C17" w:rsidRPr="001E7D50" w:rsidRDefault="005D3C17" w:rsidP="00722BFD">
            <w:pPr>
              <w:cnfStyle w:val="100000000000" w:firstRow="1" w:lastRow="0" w:firstColumn="0" w:lastColumn="0" w:oddVBand="0" w:evenVBand="0" w:oddHBand="0" w:evenHBand="0" w:firstRowFirstColumn="0" w:firstRowLastColumn="0" w:lastRowFirstColumn="0" w:lastRowLastColumn="0"/>
              <w:rPr>
                <w:b/>
                <w:bCs/>
                <w:sz w:val="20"/>
                <w:szCs w:val="20"/>
              </w:rPr>
            </w:pPr>
            <w:r w:rsidRPr="001E7D50">
              <w:rPr>
                <w:b/>
                <w:bCs/>
                <w:sz w:val="20"/>
                <w:szCs w:val="20"/>
              </w:rPr>
              <w:t>Support</w:t>
            </w:r>
          </w:p>
        </w:tc>
      </w:tr>
      <w:tr w:rsidR="00BC0E09" w14:paraId="6F0A975D" w14:textId="77777777" w:rsidTr="00BC0E09">
        <w:trPr>
          <w:cnfStyle w:val="000000100000" w:firstRow="0" w:lastRow="0" w:firstColumn="0" w:lastColumn="0" w:oddVBand="0" w:evenVBand="0" w:oddHBand="1" w:evenHBand="0" w:firstRowFirstColumn="0" w:firstRowLastColumn="0" w:lastRowFirstColumn="0" w:lastRowLastColumn="0"/>
          <w:jc w:val="center"/>
          <w:trPrChange w:id="91" w:author="Michael R Sweet" w:date="2022-01-24T15:15:00Z">
            <w:trPr>
              <w:jc w:val="center"/>
            </w:trPr>
          </w:trPrChange>
        </w:trPr>
        <w:tc>
          <w:tcPr>
            <w:tcW w:w="1530" w:type="dxa"/>
            <w:tcPrChange w:id="92" w:author="Michael R Sweet" w:date="2022-01-24T15:15:00Z">
              <w:tcPr>
                <w:tcW w:w="1530" w:type="dxa"/>
              </w:tcPr>
            </w:tcPrChange>
          </w:tcPr>
          <w:p w14:paraId="2DCB56D1" w14:textId="76BDF0A7" w:rsidR="003F02A3" w:rsidRPr="001E7D50" w:rsidRDefault="003F02A3"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PWG</w:t>
            </w:r>
            <w:r w:rsidR="00E24A3A">
              <w:rPr>
                <w:sz w:val="20"/>
                <w:szCs w:val="20"/>
              </w:rPr>
              <w:t xml:space="preserve"> </w:t>
            </w:r>
            <w:r w:rsidRPr="001E7D50">
              <w:rPr>
                <w:sz w:val="20"/>
                <w:szCs w:val="20"/>
              </w:rPr>
              <w:t>5100.1</w:t>
            </w:r>
          </w:p>
        </w:tc>
        <w:tc>
          <w:tcPr>
            <w:tcW w:w="1890" w:type="dxa"/>
            <w:tcPrChange w:id="93" w:author="Michael R Sweet" w:date="2022-01-24T15:15:00Z">
              <w:tcPr>
                <w:tcW w:w="1980" w:type="dxa"/>
              </w:tcPr>
            </w:tcPrChange>
          </w:tcPr>
          <w:p w14:paraId="6CCE5874" w14:textId="77777777" w:rsidR="003F02A3" w:rsidRPr="001E7D50" w:rsidRDefault="003F02A3"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94" w:author="Michael R Sweet" w:date="2022-01-24T15:15:00Z">
              <w:tcPr>
                <w:tcW w:w="1890" w:type="dxa"/>
              </w:tcPr>
            </w:tcPrChange>
          </w:tcPr>
          <w:p w14:paraId="432453C0" w14:textId="77777777" w:rsidR="003F02A3" w:rsidRPr="001E7D50" w:rsidRDefault="003F02A3"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890" w:type="dxa"/>
            <w:tcPrChange w:id="95" w:author="Michael R Sweet" w:date="2022-01-24T15:15:00Z">
              <w:tcPr>
                <w:tcW w:w="1890" w:type="dxa"/>
              </w:tcPr>
            </w:tcPrChange>
          </w:tcPr>
          <w:p w14:paraId="63ADBF18" w14:textId="77777777" w:rsidR="003F02A3"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349" w:type="dxa"/>
            <w:tcPrChange w:id="96" w:author="Michael R Sweet" w:date="2022-01-24T15:15:00Z">
              <w:tcPr>
                <w:tcW w:w="1349" w:type="dxa"/>
              </w:tcPr>
            </w:tcPrChange>
          </w:tcPr>
          <w:p w14:paraId="1B88ED76" w14:textId="77777777" w:rsidR="003F02A3"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0D194D9C" w14:textId="77777777" w:rsidTr="00BC0E09">
        <w:trPr>
          <w:jc w:val="center"/>
          <w:trPrChange w:id="97" w:author="Michael R Sweet" w:date="2022-01-24T15:15:00Z">
            <w:trPr>
              <w:jc w:val="center"/>
            </w:trPr>
          </w:trPrChange>
        </w:trPr>
        <w:tc>
          <w:tcPr>
            <w:tcW w:w="1530" w:type="dxa"/>
            <w:tcPrChange w:id="98" w:author="Michael R Sweet" w:date="2022-01-24T15:15:00Z">
              <w:tcPr>
                <w:tcW w:w="1530" w:type="dxa"/>
              </w:tcPr>
            </w:tcPrChange>
          </w:tcPr>
          <w:p w14:paraId="045DC047" w14:textId="1E42E814" w:rsidR="00C83B69" w:rsidRPr="001E7D50" w:rsidRDefault="00C83B69" w:rsidP="00722BFD">
            <w:pPr>
              <w:rPr>
                <w:sz w:val="20"/>
                <w:szCs w:val="20"/>
              </w:rPr>
            </w:pPr>
            <w:r w:rsidRPr="001E7D50">
              <w:rPr>
                <w:sz w:val="20"/>
                <w:szCs w:val="20"/>
              </w:rPr>
              <w:t>PWG</w:t>
            </w:r>
            <w:r w:rsidR="00E24A3A">
              <w:rPr>
                <w:sz w:val="20"/>
                <w:szCs w:val="20"/>
              </w:rPr>
              <w:t xml:space="preserve"> </w:t>
            </w:r>
            <w:r w:rsidRPr="001E7D50">
              <w:rPr>
                <w:sz w:val="20"/>
                <w:szCs w:val="20"/>
              </w:rPr>
              <w:t>5100.2</w:t>
            </w:r>
          </w:p>
        </w:tc>
        <w:tc>
          <w:tcPr>
            <w:tcW w:w="1890" w:type="dxa"/>
            <w:tcPrChange w:id="99" w:author="Michael R Sweet" w:date="2022-01-24T15:15:00Z">
              <w:tcPr>
                <w:tcW w:w="1980" w:type="dxa"/>
              </w:tcPr>
            </w:tcPrChange>
          </w:tcPr>
          <w:p w14:paraId="1BA61014" w14:textId="77777777" w:rsidR="00C83B69" w:rsidRPr="001E7D50" w:rsidRDefault="00C83B69" w:rsidP="00722BFD">
            <w:pPr>
              <w:rPr>
                <w:sz w:val="20"/>
                <w:szCs w:val="20"/>
              </w:rPr>
            </w:pPr>
          </w:p>
        </w:tc>
        <w:tc>
          <w:tcPr>
            <w:tcW w:w="1890" w:type="dxa"/>
            <w:tcPrChange w:id="100" w:author="Michael R Sweet" w:date="2022-01-24T15:15:00Z">
              <w:tcPr>
                <w:tcW w:w="1890" w:type="dxa"/>
              </w:tcPr>
            </w:tcPrChange>
          </w:tcPr>
          <w:p w14:paraId="4CC39027" w14:textId="77777777" w:rsidR="00C83B69" w:rsidRPr="001E7D50" w:rsidRDefault="00C83B69" w:rsidP="00722BFD">
            <w:pPr>
              <w:rPr>
                <w:sz w:val="20"/>
                <w:szCs w:val="20"/>
              </w:rPr>
            </w:pPr>
            <w:r w:rsidRPr="001E7D50">
              <w:rPr>
                <w:sz w:val="20"/>
                <w:szCs w:val="20"/>
              </w:rPr>
              <w:t>REQUIRED</w:t>
            </w:r>
          </w:p>
        </w:tc>
        <w:tc>
          <w:tcPr>
            <w:tcW w:w="1890" w:type="dxa"/>
            <w:tcPrChange w:id="101" w:author="Michael R Sweet" w:date="2022-01-24T15:15:00Z">
              <w:tcPr>
                <w:tcW w:w="1890" w:type="dxa"/>
              </w:tcPr>
            </w:tcPrChange>
          </w:tcPr>
          <w:p w14:paraId="057E0D8D" w14:textId="77777777" w:rsidR="00C83B69" w:rsidRPr="001E7D50" w:rsidRDefault="006E3D01" w:rsidP="00722BFD">
            <w:pPr>
              <w:rPr>
                <w:sz w:val="20"/>
                <w:szCs w:val="20"/>
              </w:rPr>
            </w:pPr>
            <w:r w:rsidRPr="001E7D50">
              <w:rPr>
                <w:sz w:val="20"/>
                <w:szCs w:val="20"/>
              </w:rPr>
              <w:t>REQUIRED</w:t>
            </w:r>
          </w:p>
        </w:tc>
        <w:tc>
          <w:tcPr>
            <w:tcW w:w="1349" w:type="dxa"/>
            <w:tcPrChange w:id="102" w:author="Michael R Sweet" w:date="2022-01-24T15:15:00Z">
              <w:tcPr>
                <w:tcW w:w="1349" w:type="dxa"/>
              </w:tcPr>
            </w:tcPrChange>
          </w:tcPr>
          <w:p w14:paraId="4FDA847B" w14:textId="77777777" w:rsidR="00C83B69" w:rsidRPr="001E7D50" w:rsidRDefault="006E3D01" w:rsidP="00722BFD">
            <w:pPr>
              <w:rPr>
                <w:sz w:val="20"/>
                <w:szCs w:val="20"/>
              </w:rPr>
            </w:pPr>
            <w:r w:rsidRPr="001E7D50">
              <w:rPr>
                <w:sz w:val="20"/>
                <w:szCs w:val="20"/>
              </w:rPr>
              <w:t>REQUIRED</w:t>
            </w:r>
          </w:p>
        </w:tc>
      </w:tr>
      <w:tr w:rsidR="00BC0E09" w14:paraId="4C8FF48C" w14:textId="77777777" w:rsidTr="00BC0E09">
        <w:trPr>
          <w:cnfStyle w:val="000000100000" w:firstRow="0" w:lastRow="0" w:firstColumn="0" w:lastColumn="0" w:oddVBand="0" w:evenVBand="0" w:oddHBand="1" w:evenHBand="0" w:firstRowFirstColumn="0" w:firstRowLastColumn="0" w:lastRowFirstColumn="0" w:lastRowLastColumn="0"/>
          <w:jc w:val="center"/>
          <w:trPrChange w:id="103" w:author="Michael R Sweet" w:date="2022-01-24T15:15:00Z">
            <w:trPr>
              <w:jc w:val="center"/>
            </w:trPr>
          </w:trPrChange>
        </w:trPr>
        <w:tc>
          <w:tcPr>
            <w:tcW w:w="1530" w:type="dxa"/>
            <w:tcPrChange w:id="104" w:author="Michael R Sweet" w:date="2022-01-24T15:15:00Z">
              <w:tcPr>
                <w:tcW w:w="1530" w:type="dxa"/>
              </w:tcPr>
            </w:tcPrChange>
          </w:tcPr>
          <w:p w14:paraId="1EC314DE" w14:textId="08186EA9"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PWG</w:t>
            </w:r>
            <w:r w:rsidR="00E24A3A">
              <w:rPr>
                <w:sz w:val="20"/>
                <w:szCs w:val="20"/>
              </w:rPr>
              <w:t xml:space="preserve"> </w:t>
            </w:r>
            <w:r w:rsidRPr="001E7D50">
              <w:rPr>
                <w:sz w:val="20"/>
                <w:szCs w:val="20"/>
              </w:rPr>
              <w:t>5100.3</w:t>
            </w:r>
          </w:p>
        </w:tc>
        <w:tc>
          <w:tcPr>
            <w:tcW w:w="1890" w:type="dxa"/>
            <w:tcPrChange w:id="105" w:author="Michael R Sweet" w:date="2022-01-24T15:15:00Z">
              <w:tcPr>
                <w:tcW w:w="1980" w:type="dxa"/>
              </w:tcPr>
            </w:tcPrChange>
          </w:tcPr>
          <w:p w14:paraId="3D044F28"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06" w:author="Michael R Sweet" w:date="2022-01-24T15:15:00Z">
              <w:tcPr>
                <w:tcW w:w="1890" w:type="dxa"/>
              </w:tcPr>
            </w:tcPrChange>
          </w:tcPr>
          <w:p w14:paraId="695D8872"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07" w:author="Michael R Sweet" w:date="2022-01-24T15:15:00Z">
              <w:tcPr>
                <w:tcW w:w="1890" w:type="dxa"/>
              </w:tcPr>
            </w:tcPrChange>
          </w:tcPr>
          <w:p w14:paraId="4448723A" w14:textId="4C336BB9"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349" w:type="dxa"/>
            <w:tcPrChange w:id="108" w:author="Michael R Sweet" w:date="2022-01-24T15:15:00Z">
              <w:tcPr>
                <w:tcW w:w="1349" w:type="dxa"/>
              </w:tcPr>
            </w:tcPrChange>
          </w:tcPr>
          <w:p w14:paraId="2A52FBBB" w14:textId="77777777" w:rsidR="00C83B69"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3CF1774E" w14:textId="77777777" w:rsidTr="00BC0E09">
        <w:trPr>
          <w:jc w:val="center"/>
          <w:trPrChange w:id="109" w:author="Michael R Sweet" w:date="2022-01-24T15:15:00Z">
            <w:trPr>
              <w:jc w:val="center"/>
            </w:trPr>
          </w:trPrChange>
        </w:trPr>
        <w:tc>
          <w:tcPr>
            <w:tcW w:w="1530" w:type="dxa"/>
            <w:tcPrChange w:id="110" w:author="Michael R Sweet" w:date="2022-01-24T15:15:00Z">
              <w:tcPr>
                <w:tcW w:w="1530" w:type="dxa"/>
              </w:tcPr>
            </w:tcPrChange>
          </w:tcPr>
          <w:p w14:paraId="49A580DE" w14:textId="11D11980" w:rsidR="00C83B69" w:rsidRPr="001E7D50" w:rsidRDefault="00C83B69" w:rsidP="00722BFD">
            <w:pPr>
              <w:rPr>
                <w:sz w:val="20"/>
                <w:szCs w:val="20"/>
              </w:rPr>
            </w:pPr>
            <w:r w:rsidRPr="001E7D50">
              <w:rPr>
                <w:sz w:val="20"/>
                <w:szCs w:val="20"/>
              </w:rPr>
              <w:t>PWG</w:t>
            </w:r>
            <w:r w:rsidR="00E24A3A">
              <w:rPr>
                <w:sz w:val="20"/>
                <w:szCs w:val="20"/>
              </w:rPr>
              <w:t xml:space="preserve"> </w:t>
            </w:r>
            <w:r w:rsidRPr="001E7D50">
              <w:rPr>
                <w:sz w:val="20"/>
                <w:szCs w:val="20"/>
              </w:rPr>
              <w:t>5100.5</w:t>
            </w:r>
          </w:p>
        </w:tc>
        <w:tc>
          <w:tcPr>
            <w:tcW w:w="1890" w:type="dxa"/>
            <w:tcPrChange w:id="111" w:author="Michael R Sweet" w:date="2022-01-24T15:15:00Z">
              <w:tcPr>
                <w:tcW w:w="1980" w:type="dxa"/>
              </w:tcPr>
            </w:tcPrChange>
          </w:tcPr>
          <w:p w14:paraId="6D4D8E9A" w14:textId="77777777" w:rsidR="00C83B69" w:rsidRPr="001E7D50" w:rsidRDefault="00C83B69" w:rsidP="00722BFD">
            <w:pPr>
              <w:rPr>
                <w:sz w:val="20"/>
                <w:szCs w:val="20"/>
              </w:rPr>
            </w:pPr>
          </w:p>
        </w:tc>
        <w:tc>
          <w:tcPr>
            <w:tcW w:w="1890" w:type="dxa"/>
            <w:tcPrChange w:id="112" w:author="Michael R Sweet" w:date="2022-01-24T15:15:00Z">
              <w:tcPr>
                <w:tcW w:w="1890" w:type="dxa"/>
              </w:tcPr>
            </w:tcPrChange>
          </w:tcPr>
          <w:p w14:paraId="53648E80" w14:textId="77777777" w:rsidR="00C83B69" w:rsidRPr="001E7D50" w:rsidRDefault="00C83B69" w:rsidP="00722BFD">
            <w:pPr>
              <w:rPr>
                <w:sz w:val="20"/>
                <w:szCs w:val="20"/>
              </w:rPr>
            </w:pPr>
          </w:p>
        </w:tc>
        <w:tc>
          <w:tcPr>
            <w:tcW w:w="1890" w:type="dxa"/>
            <w:tcPrChange w:id="113" w:author="Michael R Sweet" w:date="2022-01-24T15:15:00Z">
              <w:tcPr>
                <w:tcW w:w="1890" w:type="dxa"/>
              </w:tcPr>
            </w:tcPrChange>
          </w:tcPr>
          <w:p w14:paraId="53BB9559" w14:textId="632658BD" w:rsidR="00C83B69" w:rsidRPr="001E7D50" w:rsidRDefault="002C67BF" w:rsidP="00722BFD">
            <w:pPr>
              <w:rPr>
                <w:sz w:val="20"/>
                <w:szCs w:val="20"/>
              </w:rPr>
            </w:pPr>
            <w:r>
              <w:rPr>
                <w:sz w:val="20"/>
                <w:szCs w:val="20"/>
              </w:rPr>
              <w:t>RECOMMENDED</w:t>
            </w:r>
          </w:p>
        </w:tc>
        <w:tc>
          <w:tcPr>
            <w:tcW w:w="1349" w:type="dxa"/>
            <w:tcPrChange w:id="114" w:author="Michael R Sweet" w:date="2022-01-24T15:15:00Z">
              <w:tcPr>
                <w:tcW w:w="1349" w:type="dxa"/>
              </w:tcPr>
            </w:tcPrChange>
          </w:tcPr>
          <w:p w14:paraId="5E5D50CB" w14:textId="77777777" w:rsidR="00C83B69" w:rsidRPr="001E7D50" w:rsidRDefault="00C83B69" w:rsidP="00722BFD">
            <w:pPr>
              <w:rPr>
                <w:sz w:val="20"/>
                <w:szCs w:val="20"/>
              </w:rPr>
            </w:pPr>
            <w:r w:rsidRPr="001E7D50">
              <w:rPr>
                <w:sz w:val="20"/>
                <w:szCs w:val="20"/>
              </w:rPr>
              <w:t>REQUIRED</w:t>
            </w:r>
          </w:p>
        </w:tc>
      </w:tr>
      <w:tr w:rsidR="00BC0E09" w14:paraId="6AE5BD0D" w14:textId="77777777" w:rsidTr="00BC0E09">
        <w:trPr>
          <w:cnfStyle w:val="000000100000" w:firstRow="0" w:lastRow="0" w:firstColumn="0" w:lastColumn="0" w:oddVBand="0" w:evenVBand="0" w:oddHBand="1" w:evenHBand="0" w:firstRowFirstColumn="0" w:firstRowLastColumn="0" w:lastRowFirstColumn="0" w:lastRowLastColumn="0"/>
          <w:jc w:val="center"/>
          <w:trPrChange w:id="115" w:author="Michael R Sweet" w:date="2022-01-24T15:15:00Z">
            <w:trPr>
              <w:jc w:val="center"/>
            </w:trPr>
          </w:trPrChange>
        </w:trPr>
        <w:tc>
          <w:tcPr>
            <w:tcW w:w="1530" w:type="dxa"/>
            <w:tcPrChange w:id="116" w:author="Michael R Sweet" w:date="2022-01-24T15:15:00Z">
              <w:tcPr>
                <w:tcW w:w="1530" w:type="dxa"/>
              </w:tcPr>
            </w:tcPrChange>
          </w:tcPr>
          <w:p w14:paraId="167AB2F8" w14:textId="3489A999"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PWG</w:t>
            </w:r>
            <w:r w:rsidR="00E24A3A">
              <w:rPr>
                <w:sz w:val="20"/>
                <w:szCs w:val="20"/>
              </w:rPr>
              <w:t xml:space="preserve"> </w:t>
            </w:r>
            <w:r w:rsidRPr="001E7D50">
              <w:rPr>
                <w:sz w:val="20"/>
                <w:szCs w:val="20"/>
              </w:rPr>
              <w:t>5100.6</w:t>
            </w:r>
          </w:p>
        </w:tc>
        <w:tc>
          <w:tcPr>
            <w:tcW w:w="1890" w:type="dxa"/>
            <w:tcPrChange w:id="117" w:author="Michael R Sweet" w:date="2022-01-24T15:15:00Z">
              <w:tcPr>
                <w:tcW w:w="1980" w:type="dxa"/>
              </w:tcPr>
            </w:tcPrChange>
          </w:tcPr>
          <w:p w14:paraId="7C30A071"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18" w:author="Michael R Sweet" w:date="2022-01-24T15:15:00Z">
              <w:tcPr>
                <w:tcW w:w="1890" w:type="dxa"/>
              </w:tcPr>
            </w:tcPrChange>
          </w:tcPr>
          <w:p w14:paraId="708812C6"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19" w:author="Michael R Sweet" w:date="2022-01-24T15:15:00Z">
              <w:tcPr>
                <w:tcW w:w="1890" w:type="dxa"/>
              </w:tcPr>
            </w:tcPrChange>
          </w:tcPr>
          <w:p w14:paraId="2F451C5C"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RECOMMENDED</w:t>
            </w:r>
          </w:p>
        </w:tc>
        <w:tc>
          <w:tcPr>
            <w:tcW w:w="1349" w:type="dxa"/>
            <w:tcPrChange w:id="120" w:author="Michael R Sweet" w:date="2022-01-24T15:15:00Z">
              <w:tcPr>
                <w:tcW w:w="1349" w:type="dxa"/>
              </w:tcPr>
            </w:tcPrChange>
          </w:tcPr>
          <w:p w14:paraId="095DB497"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12EC39A6" w14:textId="77777777" w:rsidTr="00BC0E09">
        <w:trPr>
          <w:jc w:val="center"/>
          <w:trPrChange w:id="121" w:author="Michael R Sweet" w:date="2022-01-24T15:15:00Z">
            <w:trPr>
              <w:jc w:val="center"/>
            </w:trPr>
          </w:trPrChange>
        </w:trPr>
        <w:tc>
          <w:tcPr>
            <w:tcW w:w="1530" w:type="dxa"/>
            <w:tcPrChange w:id="122" w:author="Michael R Sweet" w:date="2022-01-24T15:15:00Z">
              <w:tcPr>
                <w:tcW w:w="1530" w:type="dxa"/>
              </w:tcPr>
            </w:tcPrChange>
          </w:tcPr>
          <w:p w14:paraId="0A927E68" w14:textId="3D02D99E" w:rsidR="00C83B69" w:rsidRPr="001E7D50" w:rsidRDefault="00C83B69" w:rsidP="00722BFD">
            <w:pPr>
              <w:rPr>
                <w:sz w:val="20"/>
                <w:szCs w:val="20"/>
              </w:rPr>
            </w:pPr>
            <w:r w:rsidRPr="001E7D50">
              <w:rPr>
                <w:sz w:val="20"/>
                <w:szCs w:val="20"/>
              </w:rPr>
              <w:t>PWG</w:t>
            </w:r>
            <w:r w:rsidR="00E24A3A">
              <w:rPr>
                <w:sz w:val="20"/>
                <w:szCs w:val="20"/>
              </w:rPr>
              <w:t xml:space="preserve"> </w:t>
            </w:r>
            <w:r w:rsidRPr="001E7D50">
              <w:rPr>
                <w:sz w:val="20"/>
                <w:szCs w:val="20"/>
              </w:rPr>
              <w:t>5100.7</w:t>
            </w:r>
          </w:p>
        </w:tc>
        <w:tc>
          <w:tcPr>
            <w:tcW w:w="1890" w:type="dxa"/>
            <w:tcPrChange w:id="123" w:author="Michael R Sweet" w:date="2022-01-24T15:15:00Z">
              <w:tcPr>
                <w:tcW w:w="1980" w:type="dxa"/>
              </w:tcPr>
            </w:tcPrChange>
          </w:tcPr>
          <w:p w14:paraId="310817CD" w14:textId="77777777" w:rsidR="00C83B69" w:rsidRPr="001E7D50" w:rsidRDefault="00C83B69" w:rsidP="00722BFD">
            <w:pPr>
              <w:rPr>
                <w:sz w:val="20"/>
                <w:szCs w:val="20"/>
              </w:rPr>
            </w:pPr>
          </w:p>
        </w:tc>
        <w:tc>
          <w:tcPr>
            <w:tcW w:w="1890" w:type="dxa"/>
            <w:tcPrChange w:id="124" w:author="Michael R Sweet" w:date="2022-01-24T15:15:00Z">
              <w:tcPr>
                <w:tcW w:w="1890" w:type="dxa"/>
              </w:tcPr>
            </w:tcPrChange>
          </w:tcPr>
          <w:p w14:paraId="1E85D9E8" w14:textId="695D0A4A" w:rsidR="00C83B69" w:rsidRPr="001E7D50" w:rsidRDefault="001C3418" w:rsidP="00722BFD">
            <w:pPr>
              <w:rPr>
                <w:sz w:val="20"/>
                <w:szCs w:val="20"/>
              </w:rPr>
            </w:pPr>
            <w:r>
              <w:rPr>
                <w:sz w:val="20"/>
                <w:szCs w:val="20"/>
              </w:rPr>
              <w:t>RECOMMENDED</w:t>
            </w:r>
          </w:p>
        </w:tc>
        <w:tc>
          <w:tcPr>
            <w:tcW w:w="1890" w:type="dxa"/>
            <w:tcPrChange w:id="125" w:author="Michael R Sweet" w:date="2022-01-24T15:15:00Z">
              <w:tcPr>
                <w:tcW w:w="1890" w:type="dxa"/>
              </w:tcPr>
            </w:tcPrChange>
          </w:tcPr>
          <w:p w14:paraId="1005693C" w14:textId="77777777" w:rsidR="00C83B69" w:rsidRPr="001E7D50" w:rsidRDefault="00C83B69" w:rsidP="00722BFD">
            <w:pPr>
              <w:rPr>
                <w:sz w:val="20"/>
                <w:szCs w:val="20"/>
              </w:rPr>
            </w:pPr>
            <w:r w:rsidRPr="001E7D50">
              <w:rPr>
                <w:sz w:val="20"/>
                <w:szCs w:val="20"/>
              </w:rPr>
              <w:t>REQUIRED</w:t>
            </w:r>
          </w:p>
        </w:tc>
        <w:tc>
          <w:tcPr>
            <w:tcW w:w="1349" w:type="dxa"/>
            <w:tcPrChange w:id="126" w:author="Michael R Sweet" w:date="2022-01-24T15:15:00Z">
              <w:tcPr>
                <w:tcW w:w="1349" w:type="dxa"/>
              </w:tcPr>
            </w:tcPrChange>
          </w:tcPr>
          <w:p w14:paraId="3AA2CF01" w14:textId="77777777" w:rsidR="00C83B69" w:rsidRPr="001E7D50" w:rsidRDefault="006E3D01" w:rsidP="00722BFD">
            <w:pPr>
              <w:rPr>
                <w:sz w:val="20"/>
                <w:szCs w:val="20"/>
              </w:rPr>
            </w:pPr>
            <w:r w:rsidRPr="001E7D50">
              <w:rPr>
                <w:sz w:val="20"/>
                <w:szCs w:val="20"/>
              </w:rPr>
              <w:t>REQUIRED</w:t>
            </w:r>
          </w:p>
        </w:tc>
      </w:tr>
      <w:tr w:rsidR="00BC0E09" w14:paraId="517DB57A" w14:textId="77777777" w:rsidTr="00BC0E09">
        <w:trPr>
          <w:cnfStyle w:val="000000100000" w:firstRow="0" w:lastRow="0" w:firstColumn="0" w:lastColumn="0" w:oddVBand="0" w:evenVBand="0" w:oddHBand="1" w:evenHBand="0" w:firstRowFirstColumn="0" w:firstRowLastColumn="0" w:lastRowFirstColumn="0" w:lastRowLastColumn="0"/>
          <w:jc w:val="center"/>
          <w:trPrChange w:id="127" w:author="Michael R Sweet" w:date="2022-01-24T15:15:00Z">
            <w:trPr>
              <w:jc w:val="center"/>
            </w:trPr>
          </w:trPrChange>
        </w:trPr>
        <w:tc>
          <w:tcPr>
            <w:tcW w:w="1530" w:type="dxa"/>
            <w:tcPrChange w:id="128" w:author="Michael R Sweet" w:date="2022-01-24T15:15:00Z">
              <w:tcPr>
                <w:tcW w:w="1530" w:type="dxa"/>
              </w:tcPr>
            </w:tcPrChange>
          </w:tcPr>
          <w:p w14:paraId="0B6C5872" w14:textId="4AE4ECB2"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PWG</w:t>
            </w:r>
            <w:r w:rsidR="00E24A3A">
              <w:rPr>
                <w:sz w:val="20"/>
                <w:szCs w:val="20"/>
              </w:rPr>
              <w:t xml:space="preserve"> </w:t>
            </w:r>
            <w:r w:rsidRPr="001E7D50">
              <w:rPr>
                <w:sz w:val="20"/>
                <w:szCs w:val="20"/>
              </w:rPr>
              <w:t>5100.8</w:t>
            </w:r>
          </w:p>
        </w:tc>
        <w:tc>
          <w:tcPr>
            <w:tcW w:w="1890" w:type="dxa"/>
            <w:tcPrChange w:id="129" w:author="Michael R Sweet" w:date="2022-01-24T15:15:00Z">
              <w:tcPr>
                <w:tcW w:w="1980" w:type="dxa"/>
              </w:tcPr>
            </w:tcPrChange>
          </w:tcPr>
          <w:p w14:paraId="5689B74C"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30" w:author="Michael R Sweet" w:date="2022-01-24T15:15:00Z">
              <w:tcPr>
                <w:tcW w:w="1890" w:type="dxa"/>
              </w:tcPr>
            </w:tcPrChange>
          </w:tcPr>
          <w:p w14:paraId="7C49CD0D"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31" w:author="Michael R Sweet" w:date="2022-01-24T15:15:00Z">
              <w:tcPr>
                <w:tcW w:w="1890" w:type="dxa"/>
              </w:tcPr>
            </w:tcPrChange>
          </w:tcPr>
          <w:p w14:paraId="364C61E3" w14:textId="5327515B" w:rsidR="00C83B69" w:rsidRPr="001E7D50" w:rsidRDefault="002C67BF"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RECOMMENDED</w:t>
            </w:r>
          </w:p>
        </w:tc>
        <w:tc>
          <w:tcPr>
            <w:tcW w:w="1349" w:type="dxa"/>
            <w:tcPrChange w:id="132" w:author="Michael R Sweet" w:date="2022-01-24T15:15:00Z">
              <w:tcPr>
                <w:tcW w:w="1349" w:type="dxa"/>
              </w:tcPr>
            </w:tcPrChange>
          </w:tcPr>
          <w:p w14:paraId="2B54062D"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40456A61" w14:textId="77777777" w:rsidTr="00BC0E09">
        <w:trPr>
          <w:jc w:val="center"/>
          <w:trPrChange w:id="133" w:author="Michael R Sweet" w:date="2022-01-24T15:15:00Z">
            <w:trPr>
              <w:jc w:val="center"/>
            </w:trPr>
          </w:trPrChange>
        </w:trPr>
        <w:tc>
          <w:tcPr>
            <w:tcW w:w="1530" w:type="dxa"/>
            <w:tcPrChange w:id="134" w:author="Michael R Sweet" w:date="2022-01-24T15:15:00Z">
              <w:tcPr>
                <w:tcW w:w="1530" w:type="dxa"/>
              </w:tcPr>
            </w:tcPrChange>
          </w:tcPr>
          <w:p w14:paraId="5EA7EDF3" w14:textId="3A6A5FC3" w:rsidR="00C83B69" w:rsidRPr="001E7D50" w:rsidRDefault="00C83B69" w:rsidP="00722BFD">
            <w:pPr>
              <w:rPr>
                <w:sz w:val="20"/>
                <w:szCs w:val="20"/>
              </w:rPr>
            </w:pPr>
            <w:r w:rsidRPr="001E7D50">
              <w:rPr>
                <w:sz w:val="20"/>
                <w:szCs w:val="20"/>
              </w:rPr>
              <w:t>PWG</w:t>
            </w:r>
            <w:r w:rsidR="00E24A3A">
              <w:rPr>
                <w:sz w:val="20"/>
                <w:szCs w:val="20"/>
              </w:rPr>
              <w:t xml:space="preserve"> </w:t>
            </w:r>
            <w:r w:rsidRPr="001E7D50">
              <w:rPr>
                <w:sz w:val="20"/>
                <w:szCs w:val="20"/>
              </w:rPr>
              <w:t>5100.9</w:t>
            </w:r>
          </w:p>
        </w:tc>
        <w:tc>
          <w:tcPr>
            <w:tcW w:w="1890" w:type="dxa"/>
            <w:tcPrChange w:id="135" w:author="Michael R Sweet" w:date="2022-01-24T15:15:00Z">
              <w:tcPr>
                <w:tcW w:w="1980" w:type="dxa"/>
              </w:tcPr>
            </w:tcPrChange>
          </w:tcPr>
          <w:p w14:paraId="6B605AF1" w14:textId="77777777" w:rsidR="00C83B69" w:rsidRPr="001E7D50" w:rsidRDefault="00C83B69" w:rsidP="00722BFD">
            <w:pPr>
              <w:rPr>
                <w:sz w:val="20"/>
                <w:szCs w:val="20"/>
              </w:rPr>
            </w:pPr>
          </w:p>
        </w:tc>
        <w:tc>
          <w:tcPr>
            <w:tcW w:w="1890" w:type="dxa"/>
            <w:tcPrChange w:id="136" w:author="Michael R Sweet" w:date="2022-01-24T15:15:00Z">
              <w:tcPr>
                <w:tcW w:w="1890" w:type="dxa"/>
              </w:tcPr>
            </w:tcPrChange>
          </w:tcPr>
          <w:p w14:paraId="6A8DBD52" w14:textId="77777777" w:rsidR="00C83B69" w:rsidRPr="001E7D50" w:rsidRDefault="00C83B69" w:rsidP="00722BFD">
            <w:pPr>
              <w:rPr>
                <w:sz w:val="20"/>
                <w:szCs w:val="20"/>
              </w:rPr>
            </w:pPr>
            <w:r w:rsidRPr="001E7D50">
              <w:rPr>
                <w:sz w:val="20"/>
                <w:szCs w:val="20"/>
              </w:rPr>
              <w:t>RECOMMENDED</w:t>
            </w:r>
          </w:p>
        </w:tc>
        <w:tc>
          <w:tcPr>
            <w:tcW w:w="1890" w:type="dxa"/>
            <w:tcPrChange w:id="137" w:author="Michael R Sweet" w:date="2022-01-24T15:15:00Z">
              <w:tcPr>
                <w:tcW w:w="1890" w:type="dxa"/>
              </w:tcPr>
            </w:tcPrChange>
          </w:tcPr>
          <w:p w14:paraId="5AA4D0AC" w14:textId="77777777" w:rsidR="00C83B69" w:rsidRPr="001E7D50" w:rsidRDefault="00C83B69" w:rsidP="00722BFD">
            <w:pPr>
              <w:rPr>
                <w:sz w:val="20"/>
                <w:szCs w:val="20"/>
              </w:rPr>
            </w:pPr>
            <w:r w:rsidRPr="001E7D50">
              <w:rPr>
                <w:sz w:val="20"/>
                <w:szCs w:val="20"/>
              </w:rPr>
              <w:t>REQUIRED</w:t>
            </w:r>
          </w:p>
        </w:tc>
        <w:tc>
          <w:tcPr>
            <w:tcW w:w="1349" w:type="dxa"/>
            <w:tcPrChange w:id="138" w:author="Michael R Sweet" w:date="2022-01-24T15:15:00Z">
              <w:tcPr>
                <w:tcW w:w="1349" w:type="dxa"/>
              </w:tcPr>
            </w:tcPrChange>
          </w:tcPr>
          <w:p w14:paraId="7FE6472C" w14:textId="77777777" w:rsidR="00C83B69" w:rsidRPr="001E7D50" w:rsidRDefault="006E3D01" w:rsidP="00722BFD">
            <w:pPr>
              <w:rPr>
                <w:sz w:val="20"/>
                <w:szCs w:val="20"/>
              </w:rPr>
            </w:pPr>
            <w:r w:rsidRPr="001E7D50">
              <w:rPr>
                <w:sz w:val="20"/>
                <w:szCs w:val="20"/>
              </w:rPr>
              <w:t>REQUIRED</w:t>
            </w:r>
          </w:p>
        </w:tc>
      </w:tr>
      <w:tr w:rsidR="00BC0E09" w14:paraId="0B4F09AC" w14:textId="77777777" w:rsidTr="00BC0E09">
        <w:trPr>
          <w:cnfStyle w:val="000000100000" w:firstRow="0" w:lastRow="0" w:firstColumn="0" w:lastColumn="0" w:oddVBand="0" w:evenVBand="0" w:oddHBand="1" w:evenHBand="0" w:firstRowFirstColumn="0" w:firstRowLastColumn="0" w:lastRowFirstColumn="0" w:lastRowLastColumn="0"/>
          <w:jc w:val="center"/>
          <w:trPrChange w:id="139" w:author="Michael R Sweet" w:date="2022-01-24T15:15:00Z">
            <w:trPr>
              <w:jc w:val="center"/>
            </w:trPr>
          </w:trPrChange>
        </w:trPr>
        <w:tc>
          <w:tcPr>
            <w:tcW w:w="1530" w:type="dxa"/>
            <w:tcPrChange w:id="140" w:author="Michael R Sweet" w:date="2022-01-24T15:15:00Z">
              <w:tcPr>
                <w:tcW w:w="1530" w:type="dxa"/>
              </w:tcPr>
            </w:tcPrChange>
          </w:tcPr>
          <w:p w14:paraId="420EEDC5" w14:textId="7AFD3155"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PWG</w:t>
            </w:r>
            <w:r w:rsidR="00E24A3A">
              <w:rPr>
                <w:sz w:val="20"/>
                <w:szCs w:val="20"/>
              </w:rPr>
              <w:t xml:space="preserve"> </w:t>
            </w:r>
            <w:r w:rsidRPr="001E7D50">
              <w:rPr>
                <w:sz w:val="20"/>
                <w:szCs w:val="20"/>
              </w:rPr>
              <w:t>5100.11</w:t>
            </w:r>
          </w:p>
        </w:tc>
        <w:tc>
          <w:tcPr>
            <w:tcW w:w="1890" w:type="dxa"/>
            <w:tcPrChange w:id="141" w:author="Michael R Sweet" w:date="2022-01-24T15:15:00Z">
              <w:tcPr>
                <w:tcW w:w="1980" w:type="dxa"/>
              </w:tcPr>
            </w:tcPrChange>
          </w:tcPr>
          <w:p w14:paraId="51C472EF"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42" w:author="Michael R Sweet" w:date="2022-01-24T15:15:00Z">
              <w:tcPr>
                <w:tcW w:w="1890" w:type="dxa"/>
              </w:tcPr>
            </w:tcPrChange>
          </w:tcPr>
          <w:p w14:paraId="787A28E4" w14:textId="52855F66"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43" w:author="Michael R Sweet" w:date="2022-01-24T15:15:00Z">
              <w:tcPr>
                <w:tcW w:w="1890" w:type="dxa"/>
              </w:tcPr>
            </w:tcPrChange>
          </w:tcPr>
          <w:p w14:paraId="017FAC84" w14:textId="5E5A8D3A" w:rsidR="00C83B69" w:rsidRPr="001E7D50" w:rsidRDefault="003D5739"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c>
          <w:tcPr>
            <w:tcW w:w="1349" w:type="dxa"/>
            <w:tcPrChange w:id="144" w:author="Michael R Sweet" w:date="2022-01-24T15:15:00Z">
              <w:tcPr>
                <w:tcW w:w="1349" w:type="dxa"/>
              </w:tcPr>
            </w:tcPrChange>
          </w:tcPr>
          <w:p w14:paraId="1A09F6D5" w14:textId="77777777" w:rsidR="00C83B69" w:rsidRPr="001E7D50" w:rsidRDefault="00C83B69"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37964A49" w14:textId="77777777" w:rsidTr="00BC0E09">
        <w:trPr>
          <w:jc w:val="center"/>
          <w:trPrChange w:id="145" w:author="Michael R Sweet" w:date="2022-01-24T15:15:00Z">
            <w:trPr>
              <w:jc w:val="center"/>
            </w:trPr>
          </w:trPrChange>
        </w:trPr>
        <w:tc>
          <w:tcPr>
            <w:tcW w:w="1530" w:type="dxa"/>
            <w:tcPrChange w:id="146" w:author="Michael R Sweet" w:date="2022-01-24T15:15:00Z">
              <w:tcPr>
                <w:tcW w:w="1530" w:type="dxa"/>
              </w:tcPr>
            </w:tcPrChange>
          </w:tcPr>
          <w:p w14:paraId="7232C49D" w14:textId="4917B7A4" w:rsidR="00C83B69" w:rsidRPr="001E7D50" w:rsidRDefault="00C83B69" w:rsidP="00722BFD">
            <w:pPr>
              <w:rPr>
                <w:sz w:val="20"/>
                <w:szCs w:val="20"/>
              </w:rPr>
            </w:pPr>
            <w:r w:rsidRPr="001E7D50">
              <w:rPr>
                <w:sz w:val="20"/>
                <w:szCs w:val="20"/>
              </w:rPr>
              <w:t>PWG</w:t>
            </w:r>
            <w:r w:rsidR="00E24A3A">
              <w:rPr>
                <w:sz w:val="20"/>
                <w:szCs w:val="20"/>
              </w:rPr>
              <w:t xml:space="preserve"> </w:t>
            </w:r>
            <w:r w:rsidRPr="001E7D50">
              <w:rPr>
                <w:sz w:val="20"/>
                <w:szCs w:val="20"/>
              </w:rPr>
              <w:t>5101.1</w:t>
            </w:r>
          </w:p>
        </w:tc>
        <w:tc>
          <w:tcPr>
            <w:tcW w:w="1890" w:type="dxa"/>
            <w:tcPrChange w:id="147" w:author="Michael R Sweet" w:date="2022-01-24T15:15:00Z">
              <w:tcPr>
                <w:tcW w:w="1980" w:type="dxa"/>
              </w:tcPr>
            </w:tcPrChange>
          </w:tcPr>
          <w:p w14:paraId="20ADBB47" w14:textId="77777777" w:rsidR="00C83B69" w:rsidRPr="001E7D50" w:rsidRDefault="00C83B69" w:rsidP="00722BFD">
            <w:pPr>
              <w:rPr>
                <w:sz w:val="20"/>
                <w:szCs w:val="20"/>
              </w:rPr>
            </w:pPr>
          </w:p>
        </w:tc>
        <w:tc>
          <w:tcPr>
            <w:tcW w:w="1890" w:type="dxa"/>
            <w:tcPrChange w:id="148" w:author="Michael R Sweet" w:date="2022-01-24T15:15:00Z">
              <w:tcPr>
                <w:tcW w:w="1890" w:type="dxa"/>
              </w:tcPr>
            </w:tcPrChange>
          </w:tcPr>
          <w:p w14:paraId="43F654CE" w14:textId="77777777" w:rsidR="00C83B69" w:rsidRPr="001E7D50" w:rsidRDefault="00C83B69" w:rsidP="00722BFD">
            <w:pPr>
              <w:rPr>
                <w:sz w:val="20"/>
                <w:szCs w:val="20"/>
              </w:rPr>
            </w:pPr>
            <w:r w:rsidRPr="001E7D50">
              <w:rPr>
                <w:sz w:val="20"/>
                <w:szCs w:val="20"/>
              </w:rPr>
              <w:t>REQUIRED</w:t>
            </w:r>
          </w:p>
        </w:tc>
        <w:tc>
          <w:tcPr>
            <w:tcW w:w="1890" w:type="dxa"/>
            <w:tcPrChange w:id="149" w:author="Michael R Sweet" w:date="2022-01-24T15:15:00Z">
              <w:tcPr>
                <w:tcW w:w="1890" w:type="dxa"/>
              </w:tcPr>
            </w:tcPrChange>
          </w:tcPr>
          <w:p w14:paraId="5C203DA6" w14:textId="77777777" w:rsidR="00C83B69" w:rsidRPr="001E7D50" w:rsidRDefault="006E3D01" w:rsidP="00722BFD">
            <w:pPr>
              <w:rPr>
                <w:sz w:val="20"/>
                <w:szCs w:val="20"/>
              </w:rPr>
            </w:pPr>
            <w:r w:rsidRPr="001E7D50">
              <w:rPr>
                <w:sz w:val="20"/>
                <w:szCs w:val="20"/>
              </w:rPr>
              <w:t>REQUIRED</w:t>
            </w:r>
          </w:p>
        </w:tc>
        <w:tc>
          <w:tcPr>
            <w:tcW w:w="1349" w:type="dxa"/>
            <w:tcPrChange w:id="150" w:author="Michael R Sweet" w:date="2022-01-24T15:15:00Z">
              <w:tcPr>
                <w:tcW w:w="1349" w:type="dxa"/>
              </w:tcPr>
            </w:tcPrChange>
          </w:tcPr>
          <w:p w14:paraId="5BE9E8D6" w14:textId="77777777" w:rsidR="00C83B69" w:rsidRPr="001E7D50" w:rsidRDefault="006E3D01" w:rsidP="00722BFD">
            <w:pPr>
              <w:rPr>
                <w:sz w:val="20"/>
                <w:szCs w:val="20"/>
              </w:rPr>
            </w:pPr>
            <w:r w:rsidRPr="001E7D50">
              <w:rPr>
                <w:sz w:val="20"/>
                <w:szCs w:val="20"/>
              </w:rPr>
              <w:t>REQUIRED</w:t>
            </w:r>
          </w:p>
        </w:tc>
      </w:tr>
      <w:tr w:rsidR="00BC0E09" w:rsidDel="00BC0E09" w14:paraId="595F90AC" w14:textId="154D541C" w:rsidTr="00BC0E09">
        <w:trPr>
          <w:cnfStyle w:val="000000100000" w:firstRow="0" w:lastRow="0" w:firstColumn="0" w:lastColumn="0" w:oddVBand="0" w:evenVBand="0" w:oddHBand="1" w:evenHBand="0" w:firstRowFirstColumn="0" w:firstRowLastColumn="0" w:lastRowFirstColumn="0" w:lastRowLastColumn="0"/>
          <w:jc w:val="center"/>
          <w:del w:id="151" w:author="Michael R Sweet" w:date="2022-01-24T15:16:00Z"/>
          <w:trPrChange w:id="152" w:author="Michael R Sweet" w:date="2022-01-24T15:15:00Z">
            <w:trPr>
              <w:jc w:val="center"/>
            </w:trPr>
          </w:trPrChange>
        </w:trPr>
        <w:tc>
          <w:tcPr>
            <w:tcW w:w="1530" w:type="dxa"/>
            <w:tcPrChange w:id="153" w:author="Michael R Sweet" w:date="2022-01-24T15:15:00Z">
              <w:tcPr>
                <w:tcW w:w="1530" w:type="dxa"/>
              </w:tcPr>
            </w:tcPrChange>
          </w:tcPr>
          <w:p w14:paraId="1BACA59E" w14:textId="1A08ED11" w:rsidR="00637893" w:rsidRPr="001E7D50" w:rsidDel="00BC0E09" w:rsidRDefault="00637893" w:rsidP="00722BFD">
            <w:pPr>
              <w:cnfStyle w:val="000000100000" w:firstRow="0" w:lastRow="0" w:firstColumn="0" w:lastColumn="0" w:oddVBand="0" w:evenVBand="0" w:oddHBand="1" w:evenHBand="0" w:firstRowFirstColumn="0" w:firstRowLastColumn="0" w:lastRowFirstColumn="0" w:lastRowLastColumn="0"/>
              <w:rPr>
                <w:del w:id="154" w:author="Michael R Sweet" w:date="2022-01-24T15:16:00Z"/>
                <w:sz w:val="20"/>
                <w:szCs w:val="20"/>
              </w:rPr>
            </w:pPr>
            <w:del w:id="155" w:author="Michael R Sweet" w:date="2022-01-24T15:16:00Z">
              <w:r w:rsidRPr="001E7D50" w:rsidDel="00BC0E09">
                <w:rPr>
                  <w:sz w:val="20"/>
                  <w:szCs w:val="20"/>
                </w:rPr>
                <w:delText>PWG</w:delText>
              </w:r>
              <w:r w:rsidR="00E24A3A" w:rsidDel="00BC0E09">
                <w:rPr>
                  <w:sz w:val="20"/>
                  <w:szCs w:val="20"/>
                </w:rPr>
                <w:delText xml:space="preserve"> </w:delText>
              </w:r>
              <w:r w:rsidRPr="001E7D50" w:rsidDel="00BC0E09">
                <w:rPr>
                  <w:sz w:val="20"/>
                  <w:szCs w:val="20"/>
                </w:rPr>
                <w:delText>5107.2</w:delText>
              </w:r>
            </w:del>
          </w:p>
        </w:tc>
        <w:tc>
          <w:tcPr>
            <w:tcW w:w="1890" w:type="dxa"/>
            <w:tcPrChange w:id="156" w:author="Michael R Sweet" w:date="2022-01-24T15:15:00Z">
              <w:tcPr>
                <w:tcW w:w="1980" w:type="dxa"/>
              </w:tcPr>
            </w:tcPrChange>
          </w:tcPr>
          <w:p w14:paraId="495A62BC" w14:textId="637B5B92" w:rsidR="00637893" w:rsidRPr="001E7D50" w:rsidDel="00BC0E09" w:rsidRDefault="00637893" w:rsidP="00722BFD">
            <w:pPr>
              <w:cnfStyle w:val="000000100000" w:firstRow="0" w:lastRow="0" w:firstColumn="0" w:lastColumn="0" w:oddVBand="0" w:evenVBand="0" w:oddHBand="1" w:evenHBand="0" w:firstRowFirstColumn="0" w:firstRowLastColumn="0" w:lastRowFirstColumn="0" w:lastRowLastColumn="0"/>
              <w:rPr>
                <w:del w:id="157" w:author="Michael R Sweet" w:date="2022-01-24T15:16:00Z"/>
                <w:sz w:val="20"/>
                <w:szCs w:val="20"/>
              </w:rPr>
            </w:pPr>
          </w:p>
        </w:tc>
        <w:tc>
          <w:tcPr>
            <w:tcW w:w="1890" w:type="dxa"/>
            <w:tcPrChange w:id="158" w:author="Michael R Sweet" w:date="2022-01-24T15:15:00Z">
              <w:tcPr>
                <w:tcW w:w="1890" w:type="dxa"/>
              </w:tcPr>
            </w:tcPrChange>
          </w:tcPr>
          <w:p w14:paraId="2B8A92F3" w14:textId="367394BB" w:rsidR="00637893" w:rsidRPr="001E7D50" w:rsidDel="00BC0E09" w:rsidRDefault="00637893" w:rsidP="00722BFD">
            <w:pPr>
              <w:cnfStyle w:val="000000100000" w:firstRow="0" w:lastRow="0" w:firstColumn="0" w:lastColumn="0" w:oddVBand="0" w:evenVBand="0" w:oddHBand="1" w:evenHBand="0" w:firstRowFirstColumn="0" w:firstRowLastColumn="0" w:lastRowFirstColumn="0" w:lastRowLastColumn="0"/>
              <w:rPr>
                <w:del w:id="159" w:author="Michael R Sweet" w:date="2022-01-24T15:16:00Z"/>
                <w:sz w:val="20"/>
                <w:szCs w:val="20"/>
              </w:rPr>
            </w:pPr>
            <w:del w:id="160" w:author="Michael R Sweet" w:date="2022-01-24T15:16:00Z">
              <w:r w:rsidRPr="001E7D50" w:rsidDel="00BC0E09">
                <w:rPr>
                  <w:sz w:val="20"/>
                  <w:szCs w:val="20"/>
                </w:rPr>
                <w:delText>RECOMMENDED</w:delText>
              </w:r>
            </w:del>
          </w:p>
        </w:tc>
        <w:tc>
          <w:tcPr>
            <w:tcW w:w="1890" w:type="dxa"/>
            <w:tcPrChange w:id="161" w:author="Michael R Sweet" w:date="2022-01-24T15:15:00Z">
              <w:tcPr>
                <w:tcW w:w="1890" w:type="dxa"/>
              </w:tcPr>
            </w:tcPrChange>
          </w:tcPr>
          <w:p w14:paraId="7E344725" w14:textId="0B93AF6F" w:rsidR="00637893" w:rsidRPr="001E7D50" w:rsidDel="00BC0E09" w:rsidRDefault="00637893" w:rsidP="00722BFD">
            <w:pPr>
              <w:cnfStyle w:val="000000100000" w:firstRow="0" w:lastRow="0" w:firstColumn="0" w:lastColumn="0" w:oddVBand="0" w:evenVBand="0" w:oddHBand="1" w:evenHBand="0" w:firstRowFirstColumn="0" w:firstRowLastColumn="0" w:lastRowFirstColumn="0" w:lastRowLastColumn="0"/>
              <w:rPr>
                <w:del w:id="162" w:author="Michael R Sweet" w:date="2022-01-24T15:16:00Z"/>
                <w:sz w:val="20"/>
                <w:szCs w:val="20"/>
              </w:rPr>
            </w:pPr>
            <w:del w:id="163" w:author="Michael R Sweet" w:date="2022-01-24T15:16:00Z">
              <w:r w:rsidRPr="001E7D50" w:rsidDel="00BC0E09">
                <w:rPr>
                  <w:sz w:val="20"/>
                  <w:szCs w:val="20"/>
                </w:rPr>
                <w:delText>RECOMMENDED</w:delText>
              </w:r>
            </w:del>
          </w:p>
        </w:tc>
        <w:tc>
          <w:tcPr>
            <w:tcW w:w="1349" w:type="dxa"/>
            <w:tcPrChange w:id="164" w:author="Michael R Sweet" w:date="2022-01-24T15:15:00Z">
              <w:tcPr>
                <w:tcW w:w="1349" w:type="dxa"/>
              </w:tcPr>
            </w:tcPrChange>
          </w:tcPr>
          <w:p w14:paraId="369A5299" w14:textId="7DD2A693" w:rsidR="00637893" w:rsidRPr="001E7D50" w:rsidDel="00BC0E09" w:rsidRDefault="00637893" w:rsidP="00722BFD">
            <w:pPr>
              <w:cnfStyle w:val="000000100000" w:firstRow="0" w:lastRow="0" w:firstColumn="0" w:lastColumn="0" w:oddVBand="0" w:evenVBand="0" w:oddHBand="1" w:evenHBand="0" w:firstRowFirstColumn="0" w:firstRowLastColumn="0" w:lastRowFirstColumn="0" w:lastRowLastColumn="0"/>
              <w:rPr>
                <w:del w:id="165" w:author="Michael R Sweet" w:date="2022-01-24T15:16:00Z"/>
                <w:sz w:val="20"/>
                <w:szCs w:val="20"/>
              </w:rPr>
            </w:pPr>
            <w:del w:id="166" w:author="Michael R Sweet" w:date="2022-01-24T15:16:00Z">
              <w:r w:rsidRPr="001E7D50" w:rsidDel="00BC0E09">
                <w:rPr>
                  <w:sz w:val="20"/>
                  <w:szCs w:val="20"/>
                </w:rPr>
                <w:delText>REQUIRED</w:delText>
              </w:r>
            </w:del>
          </w:p>
        </w:tc>
      </w:tr>
      <w:tr w:rsidR="00BC0E09" w14:paraId="421BC886" w14:textId="77777777" w:rsidTr="00BC0E09">
        <w:trPr>
          <w:jc w:val="center"/>
          <w:trPrChange w:id="167" w:author="Michael R Sweet" w:date="2022-01-24T15:15:00Z">
            <w:trPr>
              <w:jc w:val="center"/>
            </w:trPr>
          </w:trPrChange>
        </w:trPr>
        <w:tc>
          <w:tcPr>
            <w:tcW w:w="1530" w:type="dxa"/>
            <w:tcPrChange w:id="168" w:author="Michael R Sweet" w:date="2022-01-24T15:15:00Z">
              <w:tcPr>
                <w:tcW w:w="1530" w:type="dxa"/>
              </w:tcPr>
            </w:tcPrChange>
          </w:tcPr>
          <w:p w14:paraId="408EDA17" w14:textId="65925DC3" w:rsidR="0052553C" w:rsidRPr="001E7D50" w:rsidRDefault="0052553C" w:rsidP="00722BFD">
            <w:pPr>
              <w:rPr>
                <w:sz w:val="20"/>
                <w:szCs w:val="20"/>
              </w:rPr>
            </w:pPr>
            <w:r w:rsidRPr="001E7D50">
              <w:rPr>
                <w:sz w:val="20"/>
                <w:szCs w:val="20"/>
              </w:rPr>
              <w:t>RFC</w:t>
            </w:r>
            <w:r w:rsidR="00E24A3A">
              <w:rPr>
                <w:sz w:val="20"/>
                <w:szCs w:val="20"/>
              </w:rPr>
              <w:t xml:space="preserve"> </w:t>
            </w:r>
            <w:r w:rsidRPr="001E7D50">
              <w:rPr>
                <w:sz w:val="20"/>
                <w:szCs w:val="20"/>
              </w:rPr>
              <w:t>3380</w:t>
            </w:r>
          </w:p>
        </w:tc>
        <w:tc>
          <w:tcPr>
            <w:tcW w:w="1890" w:type="dxa"/>
            <w:tcPrChange w:id="169" w:author="Michael R Sweet" w:date="2022-01-24T15:15:00Z">
              <w:tcPr>
                <w:tcW w:w="1980" w:type="dxa"/>
              </w:tcPr>
            </w:tcPrChange>
          </w:tcPr>
          <w:p w14:paraId="435177E7" w14:textId="77777777" w:rsidR="0052553C" w:rsidRPr="001E7D50" w:rsidRDefault="0052553C" w:rsidP="00722BFD">
            <w:pPr>
              <w:rPr>
                <w:sz w:val="20"/>
                <w:szCs w:val="20"/>
              </w:rPr>
            </w:pPr>
          </w:p>
        </w:tc>
        <w:tc>
          <w:tcPr>
            <w:tcW w:w="1890" w:type="dxa"/>
            <w:tcPrChange w:id="170" w:author="Michael R Sweet" w:date="2022-01-24T15:15:00Z">
              <w:tcPr>
                <w:tcW w:w="1890" w:type="dxa"/>
              </w:tcPr>
            </w:tcPrChange>
          </w:tcPr>
          <w:p w14:paraId="2771A0B3" w14:textId="2DE82965" w:rsidR="0052553C" w:rsidRPr="001E7D50" w:rsidRDefault="002C67BF" w:rsidP="00722BFD">
            <w:pPr>
              <w:rPr>
                <w:sz w:val="20"/>
                <w:szCs w:val="20"/>
              </w:rPr>
            </w:pPr>
            <w:r>
              <w:rPr>
                <w:sz w:val="20"/>
                <w:szCs w:val="20"/>
              </w:rPr>
              <w:t>RECOMMENDED</w:t>
            </w:r>
          </w:p>
        </w:tc>
        <w:tc>
          <w:tcPr>
            <w:tcW w:w="1890" w:type="dxa"/>
            <w:tcPrChange w:id="171" w:author="Michael R Sweet" w:date="2022-01-24T15:15:00Z">
              <w:tcPr>
                <w:tcW w:w="1890" w:type="dxa"/>
              </w:tcPr>
            </w:tcPrChange>
          </w:tcPr>
          <w:p w14:paraId="4D2ECD51" w14:textId="77777777" w:rsidR="0052553C" w:rsidRPr="001E7D50" w:rsidRDefault="0052553C" w:rsidP="00722BFD">
            <w:pPr>
              <w:rPr>
                <w:sz w:val="20"/>
                <w:szCs w:val="20"/>
              </w:rPr>
            </w:pPr>
            <w:r w:rsidRPr="001E7D50">
              <w:rPr>
                <w:sz w:val="20"/>
                <w:szCs w:val="20"/>
              </w:rPr>
              <w:t>REQUIRED</w:t>
            </w:r>
          </w:p>
        </w:tc>
        <w:tc>
          <w:tcPr>
            <w:tcW w:w="1349" w:type="dxa"/>
            <w:tcPrChange w:id="172" w:author="Michael R Sweet" w:date="2022-01-24T15:15:00Z">
              <w:tcPr>
                <w:tcW w:w="1349" w:type="dxa"/>
              </w:tcPr>
            </w:tcPrChange>
          </w:tcPr>
          <w:p w14:paraId="1787718C" w14:textId="77777777" w:rsidR="0052553C" w:rsidRPr="001E7D50" w:rsidRDefault="006E3D01" w:rsidP="00722BFD">
            <w:pPr>
              <w:rPr>
                <w:sz w:val="20"/>
                <w:szCs w:val="20"/>
              </w:rPr>
            </w:pPr>
            <w:r w:rsidRPr="001E7D50">
              <w:rPr>
                <w:sz w:val="20"/>
                <w:szCs w:val="20"/>
              </w:rPr>
              <w:t>REQUIRED</w:t>
            </w:r>
          </w:p>
        </w:tc>
      </w:tr>
      <w:tr w:rsidR="00BC0E09" w14:paraId="5F398493" w14:textId="77777777" w:rsidTr="00BC0E09">
        <w:trPr>
          <w:cnfStyle w:val="000000100000" w:firstRow="0" w:lastRow="0" w:firstColumn="0" w:lastColumn="0" w:oddVBand="0" w:evenVBand="0" w:oddHBand="1" w:evenHBand="0" w:firstRowFirstColumn="0" w:firstRowLastColumn="0" w:lastRowFirstColumn="0" w:lastRowLastColumn="0"/>
          <w:jc w:val="center"/>
          <w:trPrChange w:id="173" w:author="Michael R Sweet" w:date="2022-01-24T15:15:00Z">
            <w:trPr>
              <w:jc w:val="center"/>
            </w:trPr>
          </w:trPrChange>
        </w:trPr>
        <w:tc>
          <w:tcPr>
            <w:tcW w:w="1530" w:type="dxa"/>
            <w:tcPrChange w:id="174" w:author="Michael R Sweet" w:date="2022-01-24T15:15:00Z">
              <w:tcPr>
                <w:tcW w:w="1530" w:type="dxa"/>
              </w:tcPr>
            </w:tcPrChange>
          </w:tcPr>
          <w:p w14:paraId="7A4F3AAF" w14:textId="6E5E1DF4" w:rsidR="0052553C" w:rsidRPr="001E7D50" w:rsidRDefault="0052553C"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RFC</w:t>
            </w:r>
            <w:r w:rsidR="00E24A3A">
              <w:rPr>
                <w:sz w:val="20"/>
                <w:szCs w:val="20"/>
              </w:rPr>
              <w:t xml:space="preserve"> </w:t>
            </w:r>
            <w:r w:rsidRPr="001E7D50">
              <w:rPr>
                <w:sz w:val="20"/>
                <w:szCs w:val="20"/>
              </w:rPr>
              <w:t>3510</w:t>
            </w:r>
          </w:p>
        </w:tc>
        <w:tc>
          <w:tcPr>
            <w:tcW w:w="1890" w:type="dxa"/>
            <w:tcPrChange w:id="175" w:author="Michael R Sweet" w:date="2022-01-24T15:15:00Z">
              <w:tcPr>
                <w:tcW w:w="1980" w:type="dxa"/>
              </w:tcPr>
            </w:tcPrChange>
          </w:tcPr>
          <w:p w14:paraId="4C8B537E" w14:textId="77777777" w:rsidR="0052553C" w:rsidRPr="001E7D50" w:rsidRDefault="0052553C"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890" w:type="dxa"/>
            <w:tcPrChange w:id="176" w:author="Michael R Sweet" w:date="2022-01-24T15:15:00Z">
              <w:tcPr>
                <w:tcW w:w="1890" w:type="dxa"/>
              </w:tcPr>
            </w:tcPrChange>
          </w:tcPr>
          <w:p w14:paraId="180EF5CC" w14:textId="77777777" w:rsidR="0052553C"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890" w:type="dxa"/>
            <w:tcPrChange w:id="177" w:author="Michael R Sweet" w:date="2022-01-24T15:15:00Z">
              <w:tcPr>
                <w:tcW w:w="1890" w:type="dxa"/>
              </w:tcPr>
            </w:tcPrChange>
          </w:tcPr>
          <w:p w14:paraId="10F8519A" w14:textId="77777777" w:rsidR="0052553C"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349" w:type="dxa"/>
            <w:tcPrChange w:id="178" w:author="Michael R Sweet" w:date="2022-01-24T15:15:00Z">
              <w:tcPr>
                <w:tcW w:w="1349" w:type="dxa"/>
              </w:tcPr>
            </w:tcPrChange>
          </w:tcPr>
          <w:p w14:paraId="215F4728" w14:textId="77777777" w:rsidR="0052553C"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473BAD1E" w14:textId="77777777" w:rsidTr="00BC0E09">
        <w:trPr>
          <w:jc w:val="center"/>
          <w:trPrChange w:id="179" w:author="Michael R Sweet" w:date="2022-01-24T15:15:00Z">
            <w:trPr>
              <w:jc w:val="center"/>
            </w:trPr>
          </w:trPrChange>
        </w:trPr>
        <w:tc>
          <w:tcPr>
            <w:tcW w:w="1530" w:type="dxa"/>
            <w:tcPrChange w:id="180" w:author="Michael R Sweet" w:date="2022-01-24T15:15:00Z">
              <w:tcPr>
                <w:tcW w:w="1530" w:type="dxa"/>
              </w:tcPr>
            </w:tcPrChange>
          </w:tcPr>
          <w:p w14:paraId="3C9FDA56" w14:textId="19391AB4" w:rsidR="0052553C" w:rsidRPr="001E7D50" w:rsidRDefault="0052553C" w:rsidP="00722BFD">
            <w:pPr>
              <w:rPr>
                <w:sz w:val="20"/>
                <w:szCs w:val="20"/>
              </w:rPr>
            </w:pPr>
            <w:r w:rsidRPr="001E7D50">
              <w:rPr>
                <w:sz w:val="20"/>
                <w:szCs w:val="20"/>
              </w:rPr>
              <w:t>RFC</w:t>
            </w:r>
            <w:r w:rsidR="00E24A3A">
              <w:rPr>
                <w:sz w:val="20"/>
                <w:szCs w:val="20"/>
              </w:rPr>
              <w:t xml:space="preserve"> </w:t>
            </w:r>
            <w:r w:rsidRPr="001E7D50">
              <w:rPr>
                <w:sz w:val="20"/>
                <w:szCs w:val="20"/>
              </w:rPr>
              <w:t>3995</w:t>
            </w:r>
          </w:p>
        </w:tc>
        <w:tc>
          <w:tcPr>
            <w:tcW w:w="1890" w:type="dxa"/>
            <w:tcPrChange w:id="181" w:author="Michael R Sweet" w:date="2022-01-24T15:15:00Z">
              <w:tcPr>
                <w:tcW w:w="1980" w:type="dxa"/>
              </w:tcPr>
            </w:tcPrChange>
          </w:tcPr>
          <w:p w14:paraId="5B87F466" w14:textId="77777777" w:rsidR="0052553C" w:rsidRPr="001E7D50" w:rsidRDefault="0052553C" w:rsidP="00722BFD">
            <w:pPr>
              <w:rPr>
                <w:sz w:val="20"/>
                <w:szCs w:val="20"/>
              </w:rPr>
            </w:pPr>
          </w:p>
        </w:tc>
        <w:tc>
          <w:tcPr>
            <w:tcW w:w="1890" w:type="dxa"/>
            <w:tcPrChange w:id="182" w:author="Michael R Sweet" w:date="2022-01-24T15:15:00Z">
              <w:tcPr>
                <w:tcW w:w="1890" w:type="dxa"/>
              </w:tcPr>
            </w:tcPrChange>
          </w:tcPr>
          <w:p w14:paraId="09B7E11F" w14:textId="4DE8A3D4" w:rsidR="0052553C" w:rsidRPr="001E7D50" w:rsidRDefault="002C67BF" w:rsidP="00722BFD">
            <w:pPr>
              <w:rPr>
                <w:sz w:val="20"/>
                <w:szCs w:val="20"/>
              </w:rPr>
            </w:pPr>
            <w:r>
              <w:rPr>
                <w:sz w:val="20"/>
                <w:szCs w:val="20"/>
              </w:rPr>
              <w:t>RECOMMENDED</w:t>
            </w:r>
          </w:p>
        </w:tc>
        <w:tc>
          <w:tcPr>
            <w:tcW w:w="1890" w:type="dxa"/>
            <w:tcPrChange w:id="183" w:author="Michael R Sweet" w:date="2022-01-24T15:15:00Z">
              <w:tcPr>
                <w:tcW w:w="1890" w:type="dxa"/>
              </w:tcPr>
            </w:tcPrChange>
          </w:tcPr>
          <w:p w14:paraId="6E442399" w14:textId="77777777" w:rsidR="0052553C" w:rsidRPr="001E7D50" w:rsidRDefault="0052553C" w:rsidP="00722BFD">
            <w:pPr>
              <w:rPr>
                <w:sz w:val="20"/>
                <w:szCs w:val="20"/>
              </w:rPr>
            </w:pPr>
            <w:r w:rsidRPr="001E7D50">
              <w:rPr>
                <w:sz w:val="20"/>
                <w:szCs w:val="20"/>
              </w:rPr>
              <w:t>REQUIRED</w:t>
            </w:r>
          </w:p>
        </w:tc>
        <w:tc>
          <w:tcPr>
            <w:tcW w:w="1349" w:type="dxa"/>
            <w:tcPrChange w:id="184" w:author="Michael R Sweet" w:date="2022-01-24T15:15:00Z">
              <w:tcPr>
                <w:tcW w:w="1349" w:type="dxa"/>
              </w:tcPr>
            </w:tcPrChange>
          </w:tcPr>
          <w:p w14:paraId="47168D68" w14:textId="77777777" w:rsidR="0052553C" w:rsidRPr="001E7D50" w:rsidRDefault="006E3D01" w:rsidP="00722BFD">
            <w:pPr>
              <w:rPr>
                <w:sz w:val="20"/>
                <w:szCs w:val="20"/>
              </w:rPr>
            </w:pPr>
            <w:r w:rsidRPr="001E7D50">
              <w:rPr>
                <w:sz w:val="20"/>
                <w:szCs w:val="20"/>
              </w:rPr>
              <w:t>REQUIRED</w:t>
            </w:r>
          </w:p>
        </w:tc>
      </w:tr>
      <w:tr w:rsidR="00BC0E09" w14:paraId="411FB90A" w14:textId="77777777" w:rsidTr="00BC0E09">
        <w:trPr>
          <w:cnfStyle w:val="000000100000" w:firstRow="0" w:lastRow="0" w:firstColumn="0" w:lastColumn="0" w:oddVBand="0" w:evenVBand="0" w:oddHBand="1" w:evenHBand="0" w:firstRowFirstColumn="0" w:firstRowLastColumn="0" w:lastRowFirstColumn="0" w:lastRowLastColumn="0"/>
          <w:jc w:val="center"/>
          <w:trPrChange w:id="185" w:author="Michael R Sweet" w:date="2022-01-24T15:15:00Z">
            <w:trPr>
              <w:jc w:val="center"/>
            </w:trPr>
          </w:trPrChange>
        </w:trPr>
        <w:tc>
          <w:tcPr>
            <w:tcW w:w="1530" w:type="dxa"/>
            <w:tcPrChange w:id="186" w:author="Michael R Sweet" w:date="2022-01-24T15:15:00Z">
              <w:tcPr>
                <w:tcW w:w="1530" w:type="dxa"/>
              </w:tcPr>
            </w:tcPrChange>
          </w:tcPr>
          <w:p w14:paraId="576D25AC" w14:textId="3C45ECDC" w:rsidR="0052553C" w:rsidRPr="001E7D50" w:rsidRDefault="0052553C"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RFC</w:t>
            </w:r>
            <w:r w:rsidR="00E24A3A">
              <w:rPr>
                <w:sz w:val="20"/>
                <w:szCs w:val="20"/>
              </w:rPr>
              <w:t xml:space="preserve"> </w:t>
            </w:r>
            <w:r w:rsidRPr="001E7D50">
              <w:rPr>
                <w:sz w:val="20"/>
                <w:szCs w:val="20"/>
              </w:rPr>
              <w:t>3996</w:t>
            </w:r>
          </w:p>
        </w:tc>
        <w:tc>
          <w:tcPr>
            <w:tcW w:w="1890" w:type="dxa"/>
            <w:tcPrChange w:id="187" w:author="Michael R Sweet" w:date="2022-01-24T15:15:00Z">
              <w:tcPr>
                <w:tcW w:w="1980" w:type="dxa"/>
              </w:tcPr>
            </w:tcPrChange>
          </w:tcPr>
          <w:p w14:paraId="114B2628" w14:textId="77777777" w:rsidR="0052553C" w:rsidRPr="001E7D50" w:rsidRDefault="0052553C" w:rsidP="00722BFD">
            <w:pPr>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tcPrChange w:id="188" w:author="Michael R Sweet" w:date="2022-01-24T15:15:00Z">
              <w:tcPr>
                <w:tcW w:w="1890" w:type="dxa"/>
              </w:tcPr>
            </w:tcPrChange>
          </w:tcPr>
          <w:p w14:paraId="0B038AE0" w14:textId="1AC5609C" w:rsidR="0052553C" w:rsidRPr="001E7D50" w:rsidRDefault="002C67BF"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RECOMMENDED</w:t>
            </w:r>
          </w:p>
        </w:tc>
        <w:tc>
          <w:tcPr>
            <w:tcW w:w="1890" w:type="dxa"/>
            <w:tcPrChange w:id="189" w:author="Michael R Sweet" w:date="2022-01-24T15:15:00Z">
              <w:tcPr>
                <w:tcW w:w="1890" w:type="dxa"/>
              </w:tcPr>
            </w:tcPrChange>
          </w:tcPr>
          <w:p w14:paraId="21F36BA6" w14:textId="77777777" w:rsidR="0052553C" w:rsidRPr="001E7D50" w:rsidRDefault="0052553C"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c>
          <w:tcPr>
            <w:tcW w:w="1349" w:type="dxa"/>
            <w:tcPrChange w:id="190" w:author="Michael R Sweet" w:date="2022-01-24T15:15:00Z">
              <w:tcPr>
                <w:tcW w:w="1349" w:type="dxa"/>
              </w:tcPr>
            </w:tcPrChange>
          </w:tcPr>
          <w:p w14:paraId="12758298" w14:textId="77777777" w:rsidR="0052553C" w:rsidRPr="001E7D50" w:rsidRDefault="006E3D01" w:rsidP="00722BFD">
            <w:pPr>
              <w:cnfStyle w:val="000000100000" w:firstRow="0" w:lastRow="0" w:firstColumn="0" w:lastColumn="0" w:oddVBand="0" w:evenVBand="0" w:oddHBand="1" w:evenHBand="0" w:firstRowFirstColumn="0" w:firstRowLastColumn="0" w:lastRowFirstColumn="0" w:lastRowLastColumn="0"/>
              <w:rPr>
                <w:sz w:val="20"/>
                <w:szCs w:val="20"/>
              </w:rPr>
            </w:pPr>
            <w:r w:rsidRPr="001E7D50">
              <w:rPr>
                <w:sz w:val="20"/>
                <w:szCs w:val="20"/>
              </w:rPr>
              <w:t>REQUIRED</w:t>
            </w:r>
          </w:p>
        </w:tc>
      </w:tr>
      <w:tr w:rsidR="00BC0E09" w14:paraId="693626CA" w14:textId="77777777" w:rsidTr="00BC0E09">
        <w:trPr>
          <w:jc w:val="center"/>
          <w:trPrChange w:id="191" w:author="Michael R Sweet" w:date="2022-01-24T15:15:00Z">
            <w:trPr>
              <w:jc w:val="center"/>
            </w:trPr>
          </w:trPrChange>
        </w:trPr>
        <w:tc>
          <w:tcPr>
            <w:tcW w:w="1530" w:type="dxa"/>
            <w:tcPrChange w:id="192" w:author="Michael R Sweet" w:date="2022-01-24T15:15:00Z">
              <w:tcPr>
                <w:tcW w:w="1530" w:type="dxa"/>
              </w:tcPr>
            </w:tcPrChange>
          </w:tcPr>
          <w:p w14:paraId="790A9AD5" w14:textId="4B76405A" w:rsidR="0052553C" w:rsidRPr="001E7D50" w:rsidRDefault="0052553C" w:rsidP="00722BFD">
            <w:pPr>
              <w:rPr>
                <w:sz w:val="20"/>
                <w:szCs w:val="20"/>
              </w:rPr>
            </w:pPr>
            <w:r w:rsidRPr="001E7D50">
              <w:rPr>
                <w:sz w:val="20"/>
                <w:szCs w:val="20"/>
              </w:rPr>
              <w:t>RFC</w:t>
            </w:r>
            <w:r w:rsidR="00E24A3A">
              <w:rPr>
                <w:sz w:val="20"/>
                <w:szCs w:val="20"/>
              </w:rPr>
              <w:t xml:space="preserve"> </w:t>
            </w:r>
            <w:r w:rsidRPr="001E7D50">
              <w:rPr>
                <w:sz w:val="20"/>
                <w:szCs w:val="20"/>
              </w:rPr>
              <w:t>3998</w:t>
            </w:r>
          </w:p>
        </w:tc>
        <w:tc>
          <w:tcPr>
            <w:tcW w:w="1890" w:type="dxa"/>
            <w:tcPrChange w:id="193" w:author="Michael R Sweet" w:date="2022-01-24T15:15:00Z">
              <w:tcPr>
                <w:tcW w:w="1980" w:type="dxa"/>
              </w:tcPr>
            </w:tcPrChange>
          </w:tcPr>
          <w:p w14:paraId="26E2D44B" w14:textId="77777777" w:rsidR="0052553C" w:rsidRPr="001E7D50" w:rsidRDefault="0052553C" w:rsidP="00722BFD">
            <w:pPr>
              <w:rPr>
                <w:sz w:val="20"/>
                <w:szCs w:val="20"/>
              </w:rPr>
            </w:pPr>
          </w:p>
        </w:tc>
        <w:tc>
          <w:tcPr>
            <w:tcW w:w="1890" w:type="dxa"/>
            <w:tcPrChange w:id="194" w:author="Michael R Sweet" w:date="2022-01-24T15:15:00Z">
              <w:tcPr>
                <w:tcW w:w="1890" w:type="dxa"/>
              </w:tcPr>
            </w:tcPrChange>
          </w:tcPr>
          <w:p w14:paraId="66F6FEE9" w14:textId="0BCAA694" w:rsidR="0052553C" w:rsidRPr="001E7D50" w:rsidRDefault="002C67BF" w:rsidP="00722BFD">
            <w:pPr>
              <w:rPr>
                <w:sz w:val="20"/>
                <w:szCs w:val="20"/>
              </w:rPr>
            </w:pPr>
            <w:r>
              <w:rPr>
                <w:sz w:val="20"/>
                <w:szCs w:val="20"/>
              </w:rPr>
              <w:t>RECOMMENDED</w:t>
            </w:r>
          </w:p>
        </w:tc>
        <w:tc>
          <w:tcPr>
            <w:tcW w:w="1890" w:type="dxa"/>
            <w:tcPrChange w:id="195" w:author="Michael R Sweet" w:date="2022-01-24T15:15:00Z">
              <w:tcPr>
                <w:tcW w:w="1890" w:type="dxa"/>
              </w:tcPr>
            </w:tcPrChange>
          </w:tcPr>
          <w:p w14:paraId="2C9E1D4B" w14:textId="77777777" w:rsidR="0052553C" w:rsidRPr="001E7D50" w:rsidRDefault="0052553C" w:rsidP="00722BFD">
            <w:pPr>
              <w:rPr>
                <w:sz w:val="20"/>
                <w:szCs w:val="20"/>
              </w:rPr>
            </w:pPr>
            <w:r w:rsidRPr="001E7D50">
              <w:rPr>
                <w:sz w:val="20"/>
                <w:szCs w:val="20"/>
              </w:rPr>
              <w:t>REQUIRED</w:t>
            </w:r>
          </w:p>
        </w:tc>
        <w:tc>
          <w:tcPr>
            <w:tcW w:w="1349" w:type="dxa"/>
            <w:tcPrChange w:id="196" w:author="Michael R Sweet" w:date="2022-01-24T15:15:00Z">
              <w:tcPr>
                <w:tcW w:w="1349" w:type="dxa"/>
              </w:tcPr>
            </w:tcPrChange>
          </w:tcPr>
          <w:p w14:paraId="48D68842" w14:textId="77777777" w:rsidR="0052553C" w:rsidRPr="001E7D50" w:rsidRDefault="006E3D01" w:rsidP="00722BFD">
            <w:pPr>
              <w:rPr>
                <w:sz w:val="20"/>
                <w:szCs w:val="20"/>
              </w:rPr>
            </w:pPr>
            <w:r w:rsidRPr="001E7D50">
              <w:rPr>
                <w:sz w:val="20"/>
                <w:szCs w:val="20"/>
              </w:rPr>
              <w:t>REQUIRED</w:t>
            </w:r>
          </w:p>
        </w:tc>
      </w:tr>
      <w:tr w:rsidR="00BC0E09" w14:paraId="2FD999C5" w14:textId="77777777" w:rsidTr="00BC0E09">
        <w:trPr>
          <w:cnfStyle w:val="000000100000" w:firstRow="0" w:lastRow="0" w:firstColumn="0" w:lastColumn="0" w:oddVBand="0" w:evenVBand="0" w:oddHBand="1" w:evenHBand="0" w:firstRowFirstColumn="0" w:firstRowLastColumn="0" w:lastRowFirstColumn="0" w:lastRowLastColumn="0"/>
          <w:jc w:val="center"/>
          <w:trPrChange w:id="197" w:author="Michael R Sweet" w:date="2022-01-24T15:15:00Z">
            <w:trPr>
              <w:jc w:val="center"/>
            </w:trPr>
          </w:trPrChange>
        </w:trPr>
        <w:tc>
          <w:tcPr>
            <w:tcW w:w="1530" w:type="dxa"/>
            <w:tcPrChange w:id="198" w:author="Michael R Sweet" w:date="2022-01-24T15:15:00Z">
              <w:tcPr>
                <w:tcW w:w="1530" w:type="dxa"/>
              </w:tcPr>
            </w:tcPrChange>
          </w:tcPr>
          <w:p w14:paraId="139FAC82" w14:textId="69F1E49C" w:rsidR="00C2517F" w:rsidRPr="001E7D50" w:rsidRDefault="00C2517F"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RFC</w:t>
            </w:r>
            <w:r w:rsidR="00E24A3A">
              <w:rPr>
                <w:sz w:val="20"/>
                <w:szCs w:val="20"/>
              </w:rPr>
              <w:t xml:space="preserve"> </w:t>
            </w:r>
            <w:r>
              <w:rPr>
                <w:sz w:val="20"/>
                <w:szCs w:val="20"/>
              </w:rPr>
              <w:t>7472</w:t>
            </w:r>
          </w:p>
        </w:tc>
        <w:tc>
          <w:tcPr>
            <w:tcW w:w="1890" w:type="dxa"/>
            <w:tcPrChange w:id="199" w:author="Michael R Sweet" w:date="2022-01-24T15:15:00Z">
              <w:tcPr>
                <w:tcW w:w="1980" w:type="dxa"/>
              </w:tcPr>
            </w:tcPrChange>
          </w:tcPr>
          <w:p w14:paraId="6FA9AC59" w14:textId="14D2903D" w:rsidR="00C2517F" w:rsidRPr="001E7D50" w:rsidRDefault="00D165AB"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RECOMMENDED</w:t>
            </w:r>
          </w:p>
        </w:tc>
        <w:tc>
          <w:tcPr>
            <w:tcW w:w="1890" w:type="dxa"/>
            <w:tcPrChange w:id="200" w:author="Michael R Sweet" w:date="2022-01-24T15:15:00Z">
              <w:tcPr>
                <w:tcW w:w="1890" w:type="dxa"/>
              </w:tcPr>
            </w:tcPrChange>
          </w:tcPr>
          <w:p w14:paraId="5B45CA37" w14:textId="33040156" w:rsidR="00C2517F" w:rsidRDefault="00C2517F"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RECOMMENDED</w:t>
            </w:r>
          </w:p>
        </w:tc>
        <w:tc>
          <w:tcPr>
            <w:tcW w:w="1890" w:type="dxa"/>
            <w:tcPrChange w:id="201" w:author="Michael R Sweet" w:date="2022-01-24T15:15:00Z">
              <w:tcPr>
                <w:tcW w:w="1890" w:type="dxa"/>
              </w:tcPr>
            </w:tcPrChange>
          </w:tcPr>
          <w:p w14:paraId="1F6B91CD" w14:textId="5BE1708E" w:rsidR="00C2517F" w:rsidRPr="001E7D50" w:rsidRDefault="00C2517F"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RECOMMENDED</w:t>
            </w:r>
          </w:p>
        </w:tc>
        <w:tc>
          <w:tcPr>
            <w:tcW w:w="1349" w:type="dxa"/>
            <w:tcPrChange w:id="202" w:author="Michael R Sweet" w:date="2022-01-24T15:15:00Z">
              <w:tcPr>
                <w:tcW w:w="1349" w:type="dxa"/>
              </w:tcPr>
            </w:tcPrChange>
          </w:tcPr>
          <w:p w14:paraId="7CC51593" w14:textId="7FDC1E64" w:rsidR="00C2517F" w:rsidRPr="001E7D50" w:rsidRDefault="00E24A3A" w:rsidP="00722BF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r>
      <w:tr w:rsidR="00BC0E09" w14:paraId="4AFDA82D" w14:textId="77777777" w:rsidTr="00BC0E09">
        <w:trPr>
          <w:jc w:val="center"/>
          <w:trPrChange w:id="203" w:author="Michael R Sweet" w:date="2022-01-24T15:15:00Z">
            <w:trPr>
              <w:jc w:val="center"/>
            </w:trPr>
          </w:trPrChange>
        </w:trPr>
        <w:tc>
          <w:tcPr>
            <w:tcW w:w="1530" w:type="dxa"/>
            <w:tcPrChange w:id="204" w:author="Michael R Sweet" w:date="2022-01-24T15:15:00Z">
              <w:tcPr>
                <w:tcW w:w="1530" w:type="dxa"/>
              </w:tcPr>
            </w:tcPrChange>
          </w:tcPr>
          <w:p w14:paraId="245D76CD" w14:textId="655F59B3" w:rsidR="00D949B2" w:rsidRDefault="00D949B2" w:rsidP="00D949B2">
            <w:pPr>
              <w:rPr>
                <w:sz w:val="20"/>
                <w:szCs w:val="20"/>
              </w:rPr>
            </w:pPr>
            <w:r w:rsidRPr="001E7D50">
              <w:rPr>
                <w:sz w:val="20"/>
                <w:szCs w:val="20"/>
              </w:rPr>
              <w:t>RFC</w:t>
            </w:r>
            <w:r w:rsidR="00E24A3A">
              <w:rPr>
                <w:sz w:val="20"/>
                <w:szCs w:val="20"/>
              </w:rPr>
              <w:t xml:space="preserve"> </w:t>
            </w:r>
            <w:r>
              <w:rPr>
                <w:sz w:val="20"/>
                <w:szCs w:val="20"/>
              </w:rPr>
              <w:t>84</w:t>
            </w:r>
            <w:r w:rsidRPr="001E7D50">
              <w:rPr>
                <w:sz w:val="20"/>
                <w:szCs w:val="20"/>
              </w:rPr>
              <w:t>46</w:t>
            </w:r>
          </w:p>
        </w:tc>
        <w:tc>
          <w:tcPr>
            <w:tcW w:w="1890" w:type="dxa"/>
            <w:tcPrChange w:id="205" w:author="Michael R Sweet" w:date="2022-01-24T15:15:00Z">
              <w:tcPr>
                <w:tcW w:w="1980" w:type="dxa"/>
              </w:tcPr>
            </w:tcPrChange>
          </w:tcPr>
          <w:p w14:paraId="30A34F0B" w14:textId="5D3022AA" w:rsidR="00D949B2" w:rsidRPr="001E7D50" w:rsidRDefault="002C67BF" w:rsidP="00D949B2">
            <w:pPr>
              <w:rPr>
                <w:sz w:val="20"/>
                <w:szCs w:val="20"/>
              </w:rPr>
            </w:pPr>
            <w:r>
              <w:rPr>
                <w:sz w:val="20"/>
                <w:szCs w:val="20"/>
              </w:rPr>
              <w:t>RECOMMENDED</w:t>
            </w:r>
          </w:p>
        </w:tc>
        <w:tc>
          <w:tcPr>
            <w:tcW w:w="1890" w:type="dxa"/>
            <w:tcPrChange w:id="206" w:author="Michael R Sweet" w:date="2022-01-24T15:15:00Z">
              <w:tcPr>
                <w:tcW w:w="1890" w:type="dxa"/>
              </w:tcPr>
            </w:tcPrChange>
          </w:tcPr>
          <w:p w14:paraId="041C3829" w14:textId="7AA7E027" w:rsidR="00D949B2" w:rsidRDefault="00D949B2" w:rsidP="00D949B2">
            <w:pPr>
              <w:rPr>
                <w:sz w:val="20"/>
                <w:szCs w:val="20"/>
              </w:rPr>
            </w:pPr>
            <w:r>
              <w:rPr>
                <w:sz w:val="20"/>
                <w:szCs w:val="20"/>
              </w:rPr>
              <w:t>RECOMMENDED</w:t>
            </w:r>
          </w:p>
        </w:tc>
        <w:tc>
          <w:tcPr>
            <w:tcW w:w="1890" w:type="dxa"/>
            <w:tcPrChange w:id="207" w:author="Michael R Sweet" w:date="2022-01-24T15:15:00Z">
              <w:tcPr>
                <w:tcW w:w="1890" w:type="dxa"/>
              </w:tcPr>
            </w:tcPrChange>
          </w:tcPr>
          <w:p w14:paraId="49A3243B" w14:textId="154F445D" w:rsidR="00D949B2" w:rsidRDefault="00D949B2" w:rsidP="00D949B2">
            <w:pPr>
              <w:rPr>
                <w:sz w:val="20"/>
                <w:szCs w:val="20"/>
              </w:rPr>
            </w:pPr>
            <w:r w:rsidRPr="001E7D50">
              <w:rPr>
                <w:sz w:val="20"/>
                <w:szCs w:val="20"/>
              </w:rPr>
              <w:t>RECOMMENDED</w:t>
            </w:r>
          </w:p>
        </w:tc>
        <w:tc>
          <w:tcPr>
            <w:tcW w:w="1349" w:type="dxa"/>
            <w:tcPrChange w:id="208" w:author="Michael R Sweet" w:date="2022-01-24T15:15:00Z">
              <w:tcPr>
                <w:tcW w:w="1349" w:type="dxa"/>
              </w:tcPr>
            </w:tcPrChange>
          </w:tcPr>
          <w:p w14:paraId="12B1D323" w14:textId="1CFE5192" w:rsidR="00D949B2" w:rsidRDefault="00D949B2" w:rsidP="00D949B2">
            <w:pPr>
              <w:rPr>
                <w:sz w:val="20"/>
                <w:szCs w:val="20"/>
              </w:rPr>
            </w:pPr>
            <w:r w:rsidRPr="001E7D50">
              <w:rPr>
                <w:sz w:val="20"/>
                <w:szCs w:val="20"/>
              </w:rPr>
              <w:t>REQUIRED</w:t>
            </w:r>
          </w:p>
        </w:tc>
      </w:tr>
      <w:tr w:rsidR="00BC0E09" w14:paraId="3910E775" w14:textId="77777777" w:rsidTr="00BC0E09">
        <w:trPr>
          <w:cnfStyle w:val="000000100000" w:firstRow="0" w:lastRow="0" w:firstColumn="0" w:lastColumn="0" w:oddVBand="0" w:evenVBand="0" w:oddHBand="1" w:evenHBand="0" w:firstRowFirstColumn="0" w:firstRowLastColumn="0" w:lastRowFirstColumn="0" w:lastRowLastColumn="0"/>
          <w:jc w:val="center"/>
          <w:trPrChange w:id="209" w:author="Michael R Sweet" w:date="2022-01-24T15:15:00Z">
            <w:trPr>
              <w:jc w:val="center"/>
            </w:trPr>
          </w:trPrChange>
        </w:trPr>
        <w:tc>
          <w:tcPr>
            <w:tcW w:w="1530" w:type="dxa"/>
            <w:tcPrChange w:id="210" w:author="Michael R Sweet" w:date="2022-01-24T15:15:00Z">
              <w:tcPr>
                <w:tcW w:w="1530" w:type="dxa"/>
              </w:tcPr>
            </w:tcPrChange>
          </w:tcPr>
          <w:p w14:paraId="17C426A3" w14:textId="40720AA8" w:rsidR="00D949B2" w:rsidRDefault="00D949B2" w:rsidP="00D949B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STD</w:t>
            </w:r>
            <w:r w:rsidR="00E24A3A">
              <w:rPr>
                <w:sz w:val="20"/>
                <w:szCs w:val="20"/>
              </w:rPr>
              <w:t xml:space="preserve"> </w:t>
            </w:r>
            <w:r>
              <w:rPr>
                <w:sz w:val="20"/>
                <w:szCs w:val="20"/>
              </w:rPr>
              <w:t>92</w:t>
            </w:r>
          </w:p>
        </w:tc>
        <w:tc>
          <w:tcPr>
            <w:tcW w:w="1890" w:type="dxa"/>
            <w:tcPrChange w:id="211" w:author="Michael R Sweet" w:date="2022-01-24T15:15:00Z">
              <w:tcPr>
                <w:tcW w:w="1980" w:type="dxa"/>
              </w:tcPr>
            </w:tcPrChange>
          </w:tcPr>
          <w:p w14:paraId="5B0B0338" w14:textId="0E0CAC46" w:rsidR="00D949B2" w:rsidRPr="001E7D50" w:rsidRDefault="00D949B2" w:rsidP="00D949B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c>
          <w:tcPr>
            <w:tcW w:w="1890" w:type="dxa"/>
            <w:tcPrChange w:id="212" w:author="Michael R Sweet" w:date="2022-01-24T15:15:00Z">
              <w:tcPr>
                <w:tcW w:w="1890" w:type="dxa"/>
              </w:tcPr>
            </w:tcPrChange>
          </w:tcPr>
          <w:p w14:paraId="50876A89" w14:textId="282438FD" w:rsidR="00D949B2" w:rsidRDefault="00D949B2" w:rsidP="00D949B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c>
          <w:tcPr>
            <w:tcW w:w="1890" w:type="dxa"/>
            <w:tcPrChange w:id="213" w:author="Michael R Sweet" w:date="2022-01-24T15:15:00Z">
              <w:tcPr>
                <w:tcW w:w="1890" w:type="dxa"/>
              </w:tcPr>
            </w:tcPrChange>
          </w:tcPr>
          <w:p w14:paraId="760EF8E3" w14:textId="5632EC92" w:rsidR="00D949B2" w:rsidRDefault="00D949B2" w:rsidP="00D949B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c>
          <w:tcPr>
            <w:tcW w:w="1349" w:type="dxa"/>
            <w:tcPrChange w:id="214" w:author="Michael R Sweet" w:date="2022-01-24T15:15:00Z">
              <w:tcPr>
                <w:tcW w:w="1349" w:type="dxa"/>
              </w:tcPr>
            </w:tcPrChange>
          </w:tcPr>
          <w:p w14:paraId="376F049E" w14:textId="613313C8" w:rsidR="00D949B2" w:rsidRDefault="00D949B2" w:rsidP="00D949B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REQUIRED</w:t>
            </w:r>
          </w:p>
        </w:tc>
      </w:tr>
    </w:tbl>
    <w:p w14:paraId="23749210" w14:textId="77777777" w:rsidR="00CB6618" w:rsidRDefault="00CB6618" w:rsidP="00573DEC">
      <w:pPr>
        <w:pStyle w:val="Heading2"/>
        <w:rPr>
          <w:rFonts w:eastAsia="MS Mincho"/>
        </w:rPr>
        <w:sectPr w:rsidR="00CB6618" w:rsidSect="00442197">
          <w:pgSz w:w="12240" w:h="15840" w:code="1"/>
          <w:pgMar w:top="1440" w:right="1325" w:bottom="1440" w:left="1325" w:header="720" w:footer="720" w:gutter="0"/>
          <w:lnNumType w:countBy="1" w:restart="continuous"/>
          <w:cols w:space="720"/>
          <w:docGrid w:linePitch="360"/>
        </w:sectPr>
      </w:pPr>
    </w:p>
    <w:p w14:paraId="4A142C48" w14:textId="73DFEF53" w:rsidR="00F445B8" w:rsidRDefault="001A4A57" w:rsidP="001E7D50">
      <w:pPr>
        <w:pStyle w:val="IEEEStdsLevel2Header"/>
        <w:rPr>
          <w:rFonts w:eastAsia="MS Mincho"/>
        </w:rPr>
      </w:pPr>
      <w:bookmarkStart w:id="215" w:name="_Ref290879809"/>
      <w:bookmarkStart w:id="216" w:name="_Ref290880322"/>
      <w:bookmarkStart w:id="217" w:name="_Toc93936065"/>
      <w:r>
        <w:rPr>
          <w:rFonts w:eastAsia="MS Mincho"/>
        </w:rPr>
        <w:lastRenderedPageBreak/>
        <w:t>IPP/</w:t>
      </w:r>
      <w:r w:rsidR="00F445B8">
        <w:rPr>
          <w:rFonts w:eastAsia="MS Mincho"/>
        </w:rPr>
        <w:t>2.0</w:t>
      </w:r>
      <w:r>
        <w:rPr>
          <w:rFonts w:eastAsia="MS Mincho"/>
        </w:rPr>
        <w:t xml:space="preserve"> </w:t>
      </w:r>
      <w:bookmarkEnd w:id="215"/>
      <w:bookmarkEnd w:id="216"/>
      <w:r w:rsidR="00F846B2">
        <w:rPr>
          <w:rFonts w:eastAsia="MS Mincho"/>
        </w:rPr>
        <w:t>Requirements</w:t>
      </w:r>
      <w:bookmarkEnd w:id="217"/>
      <w:r w:rsidR="00F846B2">
        <w:rPr>
          <w:rFonts w:eastAsia="MS Mincho"/>
        </w:rPr>
        <w:t xml:space="preserve"> </w:t>
      </w:r>
    </w:p>
    <w:p w14:paraId="02F3900A" w14:textId="3A63CDC9" w:rsidR="00F445B8" w:rsidRDefault="00617F85" w:rsidP="00845FE9">
      <w:pPr>
        <w:pStyle w:val="IEEEStdsParagraph"/>
      </w:pPr>
      <w:r>
        <w:t xml:space="preserve">An </w:t>
      </w:r>
      <w:r w:rsidR="00F445B8">
        <w:t xml:space="preserve">IPP/2.0 </w:t>
      </w:r>
      <w:r>
        <w:t>P</w:t>
      </w:r>
      <w:r w:rsidR="00F445B8">
        <w:t xml:space="preserve">rinter </w:t>
      </w:r>
      <w:r>
        <w:t>MUST</w:t>
      </w:r>
      <w:r w:rsidR="00F445B8">
        <w:t xml:space="preserve"> support the </w:t>
      </w:r>
      <w:r w:rsidR="00851AAD">
        <w:t xml:space="preserve">following </w:t>
      </w:r>
      <w:r w:rsidR="00F445B8">
        <w:t>specifications</w:t>
      </w:r>
      <w:r w:rsidR="00851AAD">
        <w:t>:</w:t>
      </w:r>
    </w:p>
    <w:p w14:paraId="3DC86AED" w14:textId="0223B173" w:rsidR="002C14D5" w:rsidRPr="00395E86" w:rsidRDefault="008279C0" w:rsidP="001E1E6A">
      <w:pPr>
        <w:pStyle w:val="NumberedList"/>
        <w:numPr>
          <w:ilvl w:val="0"/>
          <w:numId w:val="8"/>
        </w:numPr>
        <w:rPr>
          <w:rFonts w:eastAsia="MS Mincho"/>
        </w:rPr>
      </w:pPr>
      <w:r>
        <w:t xml:space="preserve">Internet Printing Protocol/1.1: </w:t>
      </w:r>
      <w:r w:rsidR="002C14D5">
        <w:t>[</w:t>
      </w:r>
      <w:r w:rsidR="001C3418">
        <w:t>STD92</w:t>
      </w:r>
      <w:r w:rsidR="002C14D5">
        <w:t>]</w:t>
      </w:r>
      <w:r w:rsidR="001843E1">
        <w:t>;</w:t>
      </w:r>
    </w:p>
    <w:p w14:paraId="4E9CEF65" w14:textId="2CEFE03F" w:rsidR="008279C0" w:rsidRDefault="008279C0" w:rsidP="00277762">
      <w:pPr>
        <w:pStyle w:val="NumberedList"/>
        <w:rPr>
          <w:rFonts w:eastAsia="MS Mincho"/>
        </w:rPr>
      </w:pPr>
      <w:r>
        <w:t>Internet Printing Protocol</w:t>
      </w:r>
      <w:r w:rsidR="002C14D5">
        <w:t>/1.1</w:t>
      </w:r>
      <w:r>
        <w:t>: IPP URL Scheme</w:t>
      </w:r>
      <w:r w:rsidR="002C14D5">
        <w:t xml:space="preserve"> [RFC3510]</w:t>
      </w:r>
      <w:r w:rsidR="001843E1">
        <w:t>;</w:t>
      </w:r>
    </w:p>
    <w:p w14:paraId="7598CD94" w14:textId="2795601A" w:rsidR="00F445B8" w:rsidRDefault="002C14D5" w:rsidP="00277762">
      <w:pPr>
        <w:pStyle w:val="NumberedList"/>
      </w:pPr>
      <w:r>
        <w:t xml:space="preserve">IPP Finishings </w:t>
      </w:r>
      <w:r w:rsidR="001C3418">
        <w:t>v</w:t>
      </w:r>
      <w:r w:rsidR="002C67BF">
        <w:t xml:space="preserve">3.0 </w:t>
      </w:r>
      <w:r>
        <w:t>(FIN) [PWG5100.1]</w:t>
      </w:r>
      <w:r w:rsidR="00395E86">
        <w:t xml:space="preserve"> (for “</w:t>
      </w:r>
      <w:proofErr w:type="spellStart"/>
      <w:r w:rsidR="00395E86">
        <w:t>finishings</w:t>
      </w:r>
      <w:proofErr w:type="spellEnd"/>
      <w:r w:rsidR="00395E86">
        <w:t>” attribute)</w:t>
      </w:r>
      <w:r w:rsidR="001843E1">
        <w:t>;</w:t>
      </w:r>
    </w:p>
    <w:p w14:paraId="0213A972" w14:textId="706FE5E1" w:rsidR="00F445B8" w:rsidRDefault="001C3418" w:rsidP="00277762">
      <w:pPr>
        <w:pStyle w:val="NumberedList"/>
      </w:pPr>
      <w:r>
        <w:t>IPP</w:t>
      </w:r>
      <w:r w:rsidR="00F445B8">
        <w:t xml:space="preserve"> “output-bin” attribute extension</w:t>
      </w:r>
      <w:r w:rsidR="002C14D5">
        <w:t xml:space="preserve"> [PWG5100.2]</w:t>
      </w:r>
      <w:r w:rsidR="001843E1">
        <w:t>; and</w:t>
      </w:r>
    </w:p>
    <w:p w14:paraId="4758257F" w14:textId="6CEB9752" w:rsidR="00F445B8" w:rsidRDefault="00F445B8" w:rsidP="00277762">
      <w:pPr>
        <w:pStyle w:val="NumberedList"/>
      </w:pPr>
      <w:r>
        <w:t xml:space="preserve">PWG </w:t>
      </w:r>
      <w:r w:rsidR="002C14D5">
        <w:t>Media Standardized</w:t>
      </w:r>
      <w:r>
        <w:t xml:space="preserve"> Names</w:t>
      </w:r>
      <w:r w:rsidR="002C14D5">
        <w:t xml:space="preserve"> 2.0 [PWG5101.1]</w:t>
      </w:r>
      <w:r w:rsidR="00C57962">
        <w:t xml:space="preserve"> (for “media” attribute)</w:t>
      </w:r>
      <w:r w:rsidR="001843E1">
        <w:t>.</w:t>
      </w:r>
    </w:p>
    <w:p w14:paraId="1BA363FD" w14:textId="77777777" w:rsidR="001049BE" w:rsidRDefault="001049BE" w:rsidP="00845FE9">
      <w:pPr>
        <w:pStyle w:val="IEEEStdsParagraph"/>
      </w:pPr>
      <w:r>
        <w:t>An IPP/2.0 Printer SHOULD support the following specification</w:t>
      </w:r>
      <w:r w:rsidR="001B213B">
        <w:t>s</w:t>
      </w:r>
      <w:r w:rsidR="00DE6477">
        <w:t>:</w:t>
      </w:r>
    </w:p>
    <w:p w14:paraId="3883A316" w14:textId="5A2C398E" w:rsidR="000B77B1" w:rsidRDefault="001C3418" w:rsidP="001E1E6A">
      <w:pPr>
        <w:pStyle w:val="NumberedList"/>
        <w:numPr>
          <w:ilvl w:val="0"/>
          <w:numId w:val="13"/>
        </w:numPr>
      </w:pPr>
      <w:r>
        <w:t>IPP Job Extensions v2.0 [PWG5100.7]</w:t>
      </w:r>
      <w:r w:rsidR="000B77B1">
        <w:t xml:space="preserve"> (for “media-col” attributes)</w:t>
      </w:r>
      <w:r w:rsidR="001843E1">
        <w:t>;</w:t>
      </w:r>
    </w:p>
    <w:p w14:paraId="663FAC23" w14:textId="019BE77F" w:rsidR="001B213B" w:rsidRDefault="001C3418" w:rsidP="001E1E6A">
      <w:pPr>
        <w:pStyle w:val="NumberedList"/>
        <w:numPr>
          <w:ilvl w:val="0"/>
          <w:numId w:val="13"/>
        </w:numPr>
      </w:pPr>
      <w:r>
        <w:t>IPP</w:t>
      </w:r>
      <w:r w:rsidR="002C14D5">
        <w:t xml:space="preserve"> </w:t>
      </w:r>
      <w:r w:rsidR="001B213B">
        <w:t>Printer State Extensions</w:t>
      </w:r>
      <w:r w:rsidR="002C14D5">
        <w:t xml:space="preserve"> [PWG5100.9]</w:t>
      </w:r>
      <w:r w:rsidR="001843E1">
        <w:t>;</w:t>
      </w:r>
    </w:p>
    <w:p w14:paraId="33BBA2A4" w14:textId="7D708644" w:rsidR="001049BE" w:rsidDel="00BC0E09" w:rsidRDefault="00924487" w:rsidP="00277762">
      <w:pPr>
        <w:pStyle w:val="NumberedList"/>
        <w:rPr>
          <w:del w:id="218" w:author="Michael R Sweet" w:date="2022-01-24T15:21:00Z"/>
        </w:rPr>
      </w:pPr>
      <w:del w:id="219" w:author="Michael R Sweet" w:date="2022-01-24T15:21:00Z">
        <w:r w:rsidDel="00BC0E09">
          <w:delText xml:space="preserve">PWG </w:delText>
        </w:r>
        <w:r w:rsidR="001049BE" w:rsidDel="00BC0E09">
          <w:delText>Command Set Format for IEEE 1284 Device ID</w:delText>
        </w:r>
        <w:r w:rsidDel="00BC0E09">
          <w:delText xml:space="preserve"> v1.0</w:delText>
        </w:r>
        <w:r w:rsidR="002C14D5" w:rsidDel="00BC0E09">
          <w:delText xml:space="preserve"> [PWG5107.2]</w:delText>
        </w:r>
        <w:r w:rsidR="001843E1" w:rsidDel="00BC0E09">
          <w:delText>;</w:delText>
        </w:r>
      </w:del>
    </w:p>
    <w:p w14:paraId="05E086D6" w14:textId="77777777" w:rsidR="002C67BF" w:rsidRDefault="002C67BF" w:rsidP="002C67BF">
      <w:pPr>
        <w:pStyle w:val="NumberedList"/>
      </w:pPr>
      <w:r>
        <w:t>Internet Printing Protocol: Job and Printer Set Operations [RFC3380];</w:t>
      </w:r>
    </w:p>
    <w:p w14:paraId="61196A80" w14:textId="77777777" w:rsidR="002C67BF" w:rsidRDefault="002C67BF" w:rsidP="002C67BF">
      <w:pPr>
        <w:pStyle w:val="NumberedList"/>
      </w:pPr>
      <w:r>
        <w:t>Internet Printing Protocol: Event Notifications and Subscriptions [RFC3995];</w:t>
      </w:r>
    </w:p>
    <w:p w14:paraId="2717A610" w14:textId="77777777" w:rsidR="002C67BF" w:rsidRDefault="002C67BF" w:rsidP="002C67BF">
      <w:pPr>
        <w:pStyle w:val="NumberedList"/>
      </w:pPr>
      <w:r>
        <w:t>Internet Printing Protocol: The ‘</w:t>
      </w:r>
      <w:proofErr w:type="spellStart"/>
      <w:r>
        <w:t>ippget</w:t>
      </w:r>
      <w:proofErr w:type="spellEnd"/>
      <w:r>
        <w:t>’ Delivery Method for Event Notifications [RFC3996];</w:t>
      </w:r>
    </w:p>
    <w:p w14:paraId="514A8D6D" w14:textId="77777777" w:rsidR="002C67BF" w:rsidRDefault="002C67BF" w:rsidP="002C67BF">
      <w:pPr>
        <w:pStyle w:val="NumberedList"/>
      </w:pPr>
      <w:r>
        <w:t>Internet Printing Protocol: Job and Printer Administrative Operations [RFC3998];</w:t>
      </w:r>
    </w:p>
    <w:p w14:paraId="3314DA73" w14:textId="14AD4679" w:rsidR="001C3418" w:rsidRDefault="00B34D24" w:rsidP="00277762">
      <w:pPr>
        <w:pStyle w:val="NumberedList"/>
      </w:pPr>
      <w:r>
        <w:t>IPP over HTTPS Transport Binding and '</w:t>
      </w:r>
      <w:proofErr w:type="spellStart"/>
      <w:r>
        <w:t>ipps</w:t>
      </w:r>
      <w:proofErr w:type="spellEnd"/>
      <w:r>
        <w:t>' URI Scheme [RFC7472]</w:t>
      </w:r>
      <w:r w:rsidR="001843E1">
        <w:t>; and</w:t>
      </w:r>
    </w:p>
    <w:p w14:paraId="71B03310" w14:textId="2F703E90" w:rsidR="001843E1" w:rsidRPr="001843E1" w:rsidRDefault="001C3418" w:rsidP="001843E1">
      <w:pPr>
        <w:pStyle w:val="NumberedList"/>
      </w:pPr>
      <w:r>
        <w:t xml:space="preserve">The </w:t>
      </w:r>
      <w:r>
        <w:rPr>
          <w:rFonts w:eastAsia="MS Mincho"/>
        </w:rPr>
        <w:t xml:space="preserve">Transport Layer Security (TLS) Protocol Version 1.3 </w:t>
      </w:r>
      <w:r>
        <w:t>[RFC8446</w:t>
      </w:r>
      <w:r w:rsidR="001843E1">
        <w:t>].</w:t>
      </w:r>
      <w:bookmarkStart w:id="220" w:name="_Ref290880327"/>
    </w:p>
    <w:p w14:paraId="5ADB0726" w14:textId="289487FC" w:rsidR="00F445B8" w:rsidRDefault="001A4A57" w:rsidP="001843E1">
      <w:pPr>
        <w:pStyle w:val="IEEEStdsLevel2Header"/>
        <w:rPr>
          <w:rFonts w:eastAsia="MS Mincho"/>
        </w:rPr>
      </w:pPr>
      <w:bookmarkStart w:id="221" w:name="_Ref63923470"/>
      <w:bookmarkStart w:id="222" w:name="_Toc93936066"/>
      <w:r>
        <w:rPr>
          <w:rFonts w:eastAsia="MS Mincho"/>
        </w:rPr>
        <w:t>IPP/</w:t>
      </w:r>
      <w:r w:rsidR="00F445B8">
        <w:rPr>
          <w:rFonts w:eastAsia="MS Mincho"/>
        </w:rPr>
        <w:t>2.1</w:t>
      </w:r>
      <w:r>
        <w:rPr>
          <w:rFonts w:eastAsia="MS Mincho"/>
        </w:rPr>
        <w:t xml:space="preserve"> </w:t>
      </w:r>
      <w:bookmarkEnd w:id="220"/>
      <w:bookmarkEnd w:id="221"/>
      <w:r w:rsidR="00F846B2">
        <w:rPr>
          <w:rFonts w:eastAsia="MS Mincho"/>
        </w:rPr>
        <w:t>Requirements</w:t>
      </w:r>
      <w:bookmarkEnd w:id="222"/>
    </w:p>
    <w:p w14:paraId="1FAE2C9A" w14:textId="7F0E5875" w:rsidR="00F445B8" w:rsidRDefault="001A431D" w:rsidP="00845FE9">
      <w:pPr>
        <w:pStyle w:val="IEEEStdsParagraph"/>
      </w:pPr>
      <w:r>
        <w:t>A</w:t>
      </w:r>
      <w:r w:rsidR="00057673">
        <w:t xml:space="preserve">n </w:t>
      </w:r>
      <w:r w:rsidR="00F445B8">
        <w:t xml:space="preserve">IPP/2.1 </w:t>
      </w:r>
      <w:r w:rsidR="00617F85">
        <w:t>P</w:t>
      </w:r>
      <w:r w:rsidR="00F445B8">
        <w:t xml:space="preserve">rinter </w:t>
      </w:r>
      <w:r w:rsidR="00617F85">
        <w:t>MUST</w:t>
      </w:r>
      <w:r w:rsidR="00F445B8">
        <w:t xml:space="preserve"> support</w:t>
      </w:r>
      <w:r w:rsidR="00851AAD">
        <w:t>:</w:t>
      </w:r>
    </w:p>
    <w:p w14:paraId="0F42243E" w14:textId="77777777" w:rsidR="001A431D" w:rsidRDefault="001A431D" w:rsidP="001E1E6A">
      <w:pPr>
        <w:pStyle w:val="NumberedList"/>
        <w:numPr>
          <w:ilvl w:val="0"/>
          <w:numId w:val="9"/>
        </w:numPr>
      </w:pPr>
      <w:r>
        <w:t>All of the REQUIRED specifications for IPP/2.0;</w:t>
      </w:r>
    </w:p>
    <w:p w14:paraId="734E500F" w14:textId="07A2E544" w:rsidR="001843E1" w:rsidRDefault="001843E1" w:rsidP="001E1E6A">
      <w:pPr>
        <w:pStyle w:val="NumberedList"/>
        <w:numPr>
          <w:ilvl w:val="0"/>
          <w:numId w:val="9"/>
        </w:numPr>
      </w:pPr>
      <w:r>
        <w:t>Multiple document Jobs and the Create-Job and Send-Document operations;</w:t>
      </w:r>
    </w:p>
    <w:p w14:paraId="77F1C3B8" w14:textId="288DF106" w:rsidR="00F445B8" w:rsidRDefault="00F445B8" w:rsidP="001E1E6A">
      <w:pPr>
        <w:pStyle w:val="NumberedList"/>
        <w:numPr>
          <w:ilvl w:val="0"/>
          <w:numId w:val="9"/>
        </w:numPr>
      </w:pPr>
      <w:r>
        <w:t>Internet Printing Protocol: Job and Printer Set Operations</w:t>
      </w:r>
      <w:r w:rsidR="00057673">
        <w:t xml:space="preserve"> [RFC3380]</w:t>
      </w:r>
      <w:r w:rsidR="001843E1">
        <w:t>;</w:t>
      </w:r>
    </w:p>
    <w:p w14:paraId="3DCD6D43" w14:textId="409D2D7F" w:rsidR="00F445B8" w:rsidRDefault="00F445B8" w:rsidP="001E1E6A">
      <w:pPr>
        <w:pStyle w:val="NumberedList"/>
        <w:numPr>
          <w:ilvl w:val="0"/>
          <w:numId w:val="9"/>
        </w:numPr>
      </w:pPr>
      <w:r>
        <w:t>Internet Printing Protocol: Event Notifications and Subscriptions</w:t>
      </w:r>
      <w:r w:rsidR="00057673">
        <w:t xml:space="preserve"> [RFC3995]</w:t>
      </w:r>
      <w:r w:rsidR="001843E1">
        <w:t>;</w:t>
      </w:r>
    </w:p>
    <w:p w14:paraId="0CE57F21" w14:textId="5066F780" w:rsidR="00F445B8" w:rsidRDefault="00F445B8" w:rsidP="001E1E6A">
      <w:pPr>
        <w:pStyle w:val="NumberedList"/>
        <w:numPr>
          <w:ilvl w:val="0"/>
          <w:numId w:val="9"/>
        </w:numPr>
      </w:pPr>
      <w:r>
        <w:t>Internet Printing Protocol: The ‘</w:t>
      </w:r>
      <w:proofErr w:type="spellStart"/>
      <w:r>
        <w:t>ippget</w:t>
      </w:r>
      <w:proofErr w:type="spellEnd"/>
      <w:r>
        <w:t>’ Delivery Method for Event Notifications</w:t>
      </w:r>
      <w:r w:rsidR="00057673">
        <w:t xml:space="preserve"> [RFC3996]</w:t>
      </w:r>
      <w:r w:rsidR="001843E1">
        <w:t>;</w:t>
      </w:r>
    </w:p>
    <w:p w14:paraId="5B4ADC05" w14:textId="699B580E" w:rsidR="00F445B8" w:rsidRDefault="00F445B8" w:rsidP="001E1E6A">
      <w:pPr>
        <w:pStyle w:val="NumberedList"/>
        <w:numPr>
          <w:ilvl w:val="0"/>
          <w:numId w:val="9"/>
        </w:numPr>
      </w:pPr>
      <w:r>
        <w:t>Internet Printing Protocol: Job and Printer Administrative Operations</w:t>
      </w:r>
      <w:r w:rsidR="00057673">
        <w:t xml:space="preserve"> [RFC3998]</w:t>
      </w:r>
      <w:r w:rsidR="001843E1">
        <w:t>;</w:t>
      </w:r>
    </w:p>
    <w:p w14:paraId="0B1EC2C6" w14:textId="720FA0DA" w:rsidR="00F445B8" w:rsidRDefault="001C3418" w:rsidP="001E1E6A">
      <w:pPr>
        <w:pStyle w:val="NumberedList"/>
        <w:numPr>
          <w:ilvl w:val="0"/>
          <w:numId w:val="9"/>
        </w:numPr>
      </w:pPr>
      <w:r>
        <w:t>IPP Job Extensions v2.0 [PWG5100.7]</w:t>
      </w:r>
      <w:r w:rsidR="001843E1">
        <w:t>;</w:t>
      </w:r>
    </w:p>
    <w:p w14:paraId="17FC85F5" w14:textId="77777777" w:rsidR="000A1E6F" w:rsidRDefault="001C3418" w:rsidP="001E1E6A">
      <w:pPr>
        <w:pStyle w:val="NumberedList"/>
        <w:numPr>
          <w:ilvl w:val="0"/>
          <w:numId w:val="9"/>
        </w:numPr>
      </w:pPr>
      <w:r>
        <w:t>IPP</w:t>
      </w:r>
      <w:r w:rsidR="00057673">
        <w:t xml:space="preserve"> </w:t>
      </w:r>
      <w:r w:rsidR="00F979A7">
        <w:t>Printer State Extensions</w:t>
      </w:r>
      <w:r w:rsidR="00057673">
        <w:t xml:space="preserve"> [PWG5100.9]</w:t>
      </w:r>
      <w:r w:rsidR="000A1E6F">
        <w:t>; and</w:t>
      </w:r>
    </w:p>
    <w:p w14:paraId="3622E2D9" w14:textId="65A9ED71" w:rsidR="00F979A7" w:rsidRDefault="000A1E6F" w:rsidP="000A1E6F">
      <w:pPr>
        <w:pStyle w:val="NumberedList"/>
        <w:numPr>
          <w:ilvl w:val="0"/>
          <w:numId w:val="5"/>
        </w:numPr>
      </w:pPr>
      <w:r>
        <w:t>IPP Enterprise Printing Extensions v2.0</w:t>
      </w:r>
      <w:r w:rsidRPr="00057673">
        <w:t xml:space="preserve"> </w:t>
      </w:r>
      <w:r>
        <w:t>[PWG5100.11]</w:t>
      </w:r>
      <w:r w:rsidR="001843E1">
        <w:t>.</w:t>
      </w:r>
    </w:p>
    <w:p w14:paraId="73656C28" w14:textId="77777777" w:rsidR="001049BE" w:rsidRDefault="001049BE" w:rsidP="00845FE9">
      <w:pPr>
        <w:pStyle w:val="IEEEStdsParagraph"/>
      </w:pPr>
      <w:r>
        <w:t>An IPP/2.1 Printer SHOULD supp</w:t>
      </w:r>
      <w:r w:rsidR="00851AAD">
        <w:t>ort the following specifications:</w:t>
      </w:r>
    </w:p>
    <w:p w14:paraId="640C92AA" w14:textId="77777777" w:rsidR="002C67BF" w:rsidRDefault="002C67BF" w:rsidP="001E1E6A">
      <w:pPr>
        <w:pStyle w:val="NumberedList"/>
        <w:numPr>
          <w:ilvl w:val="0"/>
          <w:numId w:val="10"/>
        </w:numPr>
      </w:pPr>
      <w:r>
        <w:t>IPP Document Object v1.1 [PWG5100.5];</w:t>
      </w:r>
    </w:p>
    <w:p w14:paraId="14F325C2" w14:textId="6FF235D5" w:rsidR="00851AAD" w:rsidRDefault="001C3418" w:rsidP="001E1E6A">
      <w:pPr>
        <w:pStyle w:val="NumberedList"/>
        <w:numPr>
          <w:ilvl w:val="0"/>
          <w:numId w:val="10"/>
        </w:numPr>
      </w:pPr>
      <w:r>
        <w:t>IPP</w:t>
      </w:r>
      <w:r w:rsidR="00851AAD">
        <w:t xml:space="preserve"> Page Overrides</w:t>
      </w:r>
      <w:r w:rsidR="00057673">
        <w:t xml:space="preserve"> [PWG5100.6]</w:t>
      </w:r>
      <w:r w:rsidR="001843E1">
        <w:t>;</w:t>
      </w:r>
    </w:p>
    <w:p w14:paraId="57C30FD7" w14:textId="77777777" w:rsidR="002C67BF" w:rsidRDefault="002C67BF" w:rsidP="002C67BF">
      <w:pPr>
        <w:pStyle w:val="NumberedList"/>
      </w:pPr>
      <w:r>
        <w:t>IPP “-actual” Attributes [PWG5100.8];</w:t>
      </w:r>
    </w:p>
    <w:p w14:paraId="3C6D84F8" w14:textId="37283F68" w:rsidR="00851AAD" w:rsidDel="00BC0E09" w:rsidRDefault="00057673" w:rsidP="00277762">
      <w:pPr>
        <w:pStyle w:val="NumberedList"/>
        <w:rPr>
          <w:del w:id="223" w:author="Michael R Sweet" w:date="2022-01-24T15:21:00Z"/>
        </w:rPr>
      </w:pPr>
      <w:del w:id="224" w:author="Michael R Sweet" w:date="2022-01-24T15:21:00Z">
        <w:r w:rsidDel="00BC0E09">
          <w:delText xml:space="preserve">PWG </w:delText>
        </w:r>
        <w:r w:rsidR="004F21D1" w:rsidDel="00BC0E09">
          <w:delText>Command Set Format for IEEE 1284 Device ID</w:delText>
        </w:r>
        <w:r w:rsidDel="00BC0E09">
          <w:delText xml:space="preserve"> v1.0 [PWG5107.2]</w:delText>
        </w:r>
        <w:r w:rsidR="001843E1" w:rsidDel="00BC0E09">
          <w:delText>;</w:delText>
        </w:r>
      </w:del>
    </w:p>
    <w:p w14:paraId="5DBAED1D" w14:textId="322BC770" w:rsidR="00B34D24" w:rsidRDefault="00B34D24" w:rsidP="00277762">
      <w:pPr>
        <w:pStyle w:val="NumberedList"/>
      </w:pPr>
      <w:r>
        <w:t>IPP over HTTPS Transport Binding and '</w:t>
      </w:r>
      <w:proofErr w:type="spellStart"/>
      <w:r>
        <w:t>ipps</w:t>
      </w:r>
      <w:proofErr w:type="spellEnd"/>
      <w:r>
        <w:t>' URI Scheme [RFC7472]</w:t>
      </w:r>
      <w:r w:rsidR="001843E1">
        <w:t>; and</w:t>
      </w:r>
    </w:p>
    <w:p w14:paraId="1EB886BA" w14:textId="26FE5971" w:rsidR="001C3418" w:rsidRDefault="001C3418" w:rsidP="00277762">
      <w:pPr>
        <w:pStyle w:val="NumberedList"/>
      </w:pPr>
      <w:r>
        <w:t xml:space="preserve">The </w:t>
      </w:r>
      <w:r>
        <w:rPr>
          <w:rFonts w:eastAsia="MS Mincho"/>
        </w:rPr>
        <w:t>Transport Layer Security (TLS) Protocol Version 1.3</w:t>
      </w:r>
      <w:r w:rsidDel="00057673">
        <w:t xml:space="preserve"> </w:t>
      </w:r>
      <w:r>
        <w:t>[RFC8446]</w:t>
      </w:r>
      <w:r w:rsidR="001843E1">
        <w:t>.</w:t>
      </w:r>
    </w:p>
    <w:p w14:paraId="54AC9C43" w14:textId="2A970277" w:rsidR="00093C8A" w:rsidRDefault="001A4A57" w:rsidP="001E7D50">
      <w:pPr>
        <w:pStyle w:val="IEEEStdsLevel2Header"/>
        <w:rPr>
          <w:rFonts w:eastAsia="MS Mincho"/>
        </w:rPr>
      </w:pPr>
      <w:bookmarkStart w:id="225" w:name="_Toc214788919"/>
      <w:bookmarkStart w:id="226" w:name="_Ref63885594"/>
      <w:bookmarkStart w:id="227" w:name="_Toc93936067"/>
      <w:r>
        <w:rPr>
          <w:rFonts w:eastAsia="MS Mincho"/>
        </w:rPr>
        <w:lastRenderedPageBreak/>
        <w:t>IPP/</w:t>
      </w:r>
      <w:r w:rsidR="00093C8A">
        <w:rPr>
          <w:rFonts w:eastAsia="MS Mincho"/>
        </w:rPr>
        <w:t>2.2</w:t>
      </w:r>
      <w:bookmarkEnd w:id="225"/>
      <w:r>
        <w:rPr>
          <w:rFonts w:eastAsia="MS Mincho"/>
        </w:rPr>
        <w:t xml:space="preserve"> </w:t>
      </w:r>
      <w:bookmarkEnd w:id="226"/>
      <w:r w:rsidR="00F846B2">
        <w:rPr>
          <w:rFonts w:eastAsia="MS Mincho"/>
        </w:rPr>
        <w:t>Requirements</w:t>
      </w:r>
      <w:bookmarkEnd w:id="227"/>
      <w:r w:rsidR="00F846B2">
        <w:rPr>
          <w:rFonts w:eastAsia="MS Mincho"/>
        </w:rPr>
        <w:t xml:space="preserve">  </w:t>
      </w:r>
    </w:p>
    <w:p w14:paraId="7CF3A083" w14:textId="1AC9CAC4" w:rsidR="00093C8A" w:rsidRDefault="001A431D" w:rsidP="00845FE9">
      <w:pPr>
        <w:pStyle w:val="IEEEStdsParagraph"/>
      </w:pPr>
      <w:r>
        <w:t>A</w:t>
      </w:r>
      <w:r w:rsidR="00337214">
        <w:t xml:space="preserve">n </w:t>
      </w:r>
      <w:r w:rsidR="00093C8A">
        <w:t xml:space="preserve">IPP/2.2 printer </w:t>
      </w:r>
      <w:r w:rsidR="00FC74E0">
        <w:t>MUST</w:t>
      </w:r>
      <w:r w:rsidR="008F1489">
        <w:t xml:space="preserve"> </w:t>
      </w:r>
      <w:r w:rsidR="00093C8A">
        <w:t xml:space="preserve">support the </w:t>
      </w:r>
      <w:r w:rsidR="00FC74E0">
        <w:t>following</w:t>
      </w:r>
      <w:r w:rsidR="00337214">
        <w:t xml:space="preserve"> specifications</w:t>
      </w:r>
      <w:r w:rsidR="00FC74E0">
        <w:t>:</w:t>
      </w:r>
    </w:p>
    <w:p w14:paraId="2E1078CE" w14:textId="77777777" w:rsidR="001A431D" w:rsidRDefault="001A431D" w:rsidP="001E1E6A">
      <w:pPr>
        <w:pStyle w:val="NumberedList"/>
        <w:numPr>
          <w:ilvl w:val="0"/>
          <w:numId w:val="22"/>
        </w:numPr>
      </w:pPr>
      <w:r>
        <w:t>All of the REQUIRED specifications for IPP/2.0;</w:t>
      </w:r>
    </w:p>
    <w:p w14:paraId="1F025760" w14:textId="77777777" w:rsidR="001A431D" w:rsidRDefault="001A431D" w:rsidP="001E1E6A">
      <w:pPr>
        <w:pStyle w:val="NumberedList"/>
        <w:numPr>
          <w:ilvl w:val="0"/>
          <w:numId w:val="22"/>
        </w:numPr>
      </w:pPr>
      <w:r>
        <w:t>All of the REQUIRED specifications for IPP/2.1;</w:t>
      </w:r>
    </w:p>
    <w:p w14:paraId="59F8EF3C" w14:textId="57D199B3" w:rsidR="001843E1" w:rsidRDefault="001843E1" w:rsidP="001E1E6A">
      <w:pPr>
        <w:pStyle w:val="NumberedList"/>
        <w:numPr>
          <w:ilvl w:val="0"/>
          <w:numId w:val="22"/>
        </w:numPr>
      </w:pPr>
      <w:r>
        <w:t>IPP Production Printing Extensions v2.0 [PWG5100.3];</w:t>
      </w:r>
    </w:p>
    <w:p w14:paraId="2961AA31" w14:textId="56154E59" w:rsidR="00093C8A" w:rsidRDefault="001C3418" w:rsidP="0048089B">
      <w:pPr>
        <w:pStyle w:val="NumberedList"/>
      </w:pPr>
      <w:r>
        <w:t>IPP</w:t>
      </w:r>
      <w:r w:rsidR="006C47D0">
        <w:t xml:space="preserve"> Document Object</w:t>
      </w:r>
      <w:r w:rsidR="00337214">
        <w:t xml:space="preserve"> </w:t>
      </w:r>
      <w:r>
        <w:t xml:space="preserve">v1.1 </w:t>
      </w:r>
      <w:r w:rsidR="00337214">
        <w:t>[PWG5100.5]</w:t>
      </w:r>
      <w:r w:rsidR="001843E1">
        <w:t>;</w:t>
      </w:r>
    </w:p>
    <w:p w14:paraId="22CAE328" w14:textId="7B3FDF1D" w:rsidR="00093C8A" w:rsidRDefault="001C3418" w:rsidP="00277762">
      <w:pPr>
        <w:pStyle w:val="NumberedList"/>
      </w:pPr>
      <w:r>
        <w:t>IPP</w:t>
      </w:r>
      <w:r w:rsidR="006C47D0">
        <w:t xml:space="preserve"> Page Overrides</w:t>
      </w:r>
      <w:r w:rsidR="00337214">
        <w:t xml:space="preserve"> [PWG5100.6]</w:t>
      </w:r>
      <w:r w:rsidR="001843E1">
        <w:t>;</w:t>
      </w:r>
    </w:p>
    <w:p w14:paraId="5C7948B3" w14:textId="2836492B" w:rsidR="00093C8A" w:rsidRDefault="001C3418" w:rsidP="00277762">
      <w:pPr>
        <w:pStyle w:val="NumberedList"/>
      </w:pPr>
      <w:r>
        <w:t>IPP</w:t>
      </w:r>
      <w:r w:rsidR="00093C8A">
        <w:t xml:space="preserve"> “-</w:t>
      </w:r>
      <w:r w:rsidR="006C47D0">
        <w:t>actual” Attributes</w:t>
      </w:r>
      <w:r w:rsidR="00337214">
        <w:t xml:space="preserve"> [PWG5100.8]</w:t>
      </w:r>
      <w:r w:rsidR="001843E1">
        <w:t>;</w:t>
      </w:r>
    </w:p>
    <w:p w14:paraId="33E6ECB2" w14:textId="44E66E4A" w:rsidR="00093C8A" w:rsidRDefault="001C3418" w:rsidP="00277762">
      <w:pPr>
        <w:pStyle w:val="NumberedList"/>
      </w:pPr>
      <w:r>
        <w:t xml:space="preserve">IPP </w:t>
      </w:r>
      <w:r w:rsidR="001843E1">
        <w:t>Enterprise</w:t>
      </w:r>
      <w:r>
        <w:t xml:space="preserve"> Printing Extensions</w:t>
      </w:r>
      <w:r w:rsidR="00337214">
        <w:t xml:space="preserve"> </w:t>
      </w:r>
      <w:r w:rsidR="001843E1">
        <w:t xml:space="preserve">v2.0 </w:t>
      </w:r>
      <w:r w:rsidR="00337214">
        <w:t>[PWG5100.</w:t>
      </w:r>
      <w:r w:rsidR="001843E1">
        <w:t>11</w:t>
      </w:r>
      <w:r w:rsidR="00337214">
        <w:t>]</w:t>
      </w:r>
      <w:r w:rsidR="001843E1">
        <w:t>;</w:t>
      </w:r>
    </w:p>
    <w:p w14:paraId="3D133132" w14:textId="3023DB28" w:rsidR="00B63CB6" w:rsidDel="00BC0E09" w:rsidRDefault="00B34D24" w:rsidP="00277762">
      <w:pPr>
        <w:pStyle w:val="NumberedList"/>
        <w:rPr>
          <w:del w:id="228" w:author="Michael R Sweet" w:date="2022-01-24T15:21:00Z"/>
        </w:rPr>
      </w:pPr>
      <w:del w:id="229" w:author="Michael R Sweet" w:date="2022-01-24T15:21:00Z">
        <w:r w:rsidDel="00BC0E09">
          <w:delText xml:space="preserve">PWG </w:delText>
        </w:r>
        <w:r w:rsidR="001049BE" w:rsidDel="00BC0E09">
          <w:delText>Command Set Format for IEEE 1284 Device ID</w:delText>
        </w:r>
        <w:r w:rsidDel="00BC0E09">
          <w:delText xml:space="preserve"> v1.0</w:delText>
        </w:r>
        <w:r w:rsidR="00337214" w:rsidDel="00BC0E09">
          <w:delText xml:space="preserve"> [PWG5107.2]</w:delText>
        </w:r>
        <w:r w:rsidR="001843E1" w:rsidDel="00BC0E09">
          <w:delText>; and</w:delText>
        </w:r>
      </w:del>
    </w:p>
    <w:p w14:paraId="24531E69" w14:textId="07B51A7B" w:rsidR="00BA0DB1" w:rsidRDefault="00B34D24" w:rsidP="00277762">
      <w:pPr>
        <w:pStyle w:val="NumberedList"/>
        <w:rPr>
          <w:rFonts w:eastAsia="MS Mincho"/>
        </w:rPr>
      </w:pPr>
      <w:r>
        <w:t xml:space="preserve">The </w:t>
      </w:r>
      <w:r w:rsidR="005B08F5">
        <w:rPr>
          <w:rFonts w:eastAsia="MS Mincho"/>
        </w:rPr>
        <w:t>Transport Layer Security</w:t>
      </w:r>
      <w:r>
        <w:rPr>
          <w:rFonts w:eastAsia="MS Mincho"/>
        </w:rPr>
        <w:t xml:space="preserve"> (TLS) Protocol Version</w:t>
      </w:r>
      <w:r w:rsidR="005B08F5">
        <w:rPr>
          <w:rFonts w:eastAsia="MS Mincho"/>
        </w:rPr>
        <w:t xml:space="preserve"> 1.</w:t>
      </w:r>
      <w:r w:rsidR="001C3418">
        <w:rPr>
          <w:rFonts w:eastAsia="MS Mincho"/>
        </w:rPr>
        <w:t>3</w:t>
      </w:r>
      <w:r w:rsidR="00337214">
        <w:rPr>
          <w:rFonts w:eastAsia="MS Mincho"/>
        </w:rPr>
        <w:t xml:space="preserve"> </w:t>
      </w:r>
      <w:r w:rsidR="00337214">
        <w:t>[</w:t>
      </w:r>
      <w:r w:rsidR="001C3418">
        <w:t>RFC8446</w:t>
      </w:r>
      <w:r w:rsidR="00337214">
        <w:t>]</w:t>
      </w:r>
      <w:r w:rsidR="001843E1">
        <w:t>.</w:t>
      </w:r>
    </w:p>
    <w:p w14:paraId="7D0AEE1F" w14:textId="42FC9B1B" w:rsidR="00B34D24" w:rsidRDefault="00456FCF" w:rsidP="00845FE9">
      <w:pPr>
        <w:pStyle w:val="IEEEStdsParagraph"/>
      </w:pPr>
      <w:r>
        <w:t>An IPP/2.2 Printer SHOULD support the following specifications:</w:t>
      </w:r>
    </w:p>
    <w:p w14:paraId="19C2B9E8" w14:textId="2DD49838" w:rsidR="001C3418" w:rsidRDefault="00B34D24" w:rsidP="001E1E6A">
      <w:pPr>
        <w:pStyle w:val="NumberedList"/>
        <w:numPr>
          <w:ilvl w:val="0"/>
          <w:numId w:val="16"/>
        </w:numPr>
      </w:pPr>
      <w:r>
        <w:t>IPP over HTTPS Transport Binding and '</w:t>
      </w:r>
      <w:proofErr w:type="spellStart"/>
      <w:r>
        <w:t>ipps</w:t>
      </w:r>
      <w:proofErr w:type="spellEnd"/>
      <w:r>
        <w:t>' URI Scheme [RFC7472]</w:t>
      </w:r>
      <w:r w:rsidR="001843E1">
        <w:t>.</w:t>
      </w:r>
    </w:p>
    <w:p w14:paraId="728A0B3A" w14:textId="46F37985" w:rsidR="001C3418" w:rsidRDefault="001C3418" w:rsidP="001C3418">
      <w:pPr>
        <w:pStyle w:val="IEEEStdsParagraph"/>
      </w:pPr>
    </w:p>
    <w:p w14:paraId="0589C15B" w14:textId="77777777" w:rsidR="001C3418" w:rsidRDefault="001C3418">
      <w:pPr>
        <w:rPr>
          <w:rFonts w:eastAsia="MS Mincho"/>
        </w:rPr>
      </w:pPr>
      <w:r>
        <w:rPr>
          <w:rFonts w:eastAsia="MS Mincho"/>
        </w:rPr>
        <w:br w:type="page"/>
      </w:r>
    </w:p>
    <w:p w14:paraId="5E92C978" w14:textId="77777777" w:rsidR="00157D29" w:rsidRDefault="00B15C44" w:rsidP="00F506CE">
      <w:pPr>
        <w:pStyle w:val="IEEEStdsLevel1Header"/>
        <w:rPr>
          <w:rFonts w:eastAsia="MS Mincho"/>
        </w:rPr>
      </w:pPr>
      <w:bookmarkStart w:id="230" w:name="_Ref417049096"/>
      <w:bookmarkStart w:id="231" w:name="_Ref417049180"/>
      <w:bookmarkStart w:id="232" w:name="_Toc93936068"/>
      <w:r>
        <w:rPr>
          <w:rFonts w:eastAsia="MS Mincho"/>
        </w:rPr>
        <w:lastRenderedPageBreak/>
        <w:t>IPP Attributes</w:t>
      </w:r>
      <w:bookmarkEnd w:id="230"/>
      <w:bookmarkEnd w:id="231"/>
      <w:bookmarkEnd w:id="232"/>
    </w:p>
    <w:p w14:paraId="34DDADCD" w14:textId="60338CDD" w:rsidR="00B15C44" w:rsidRDefault="00157D29" w:rsidP="00157D29">
      <w:pPr>
        <w:pStyle w:val="IEEEStdsParagraph"/>
      </w:pPr>
      <w:r>
        <w:t>The following subsections define increased conformance requirements for various attributes.</w:t>
      </w:r>
    </w:p>
    <w:p w14:paraId="5993CA53" w14:textId="0D3CDF07" w:rsidR="00157D29" w:rsidRDefault="004A5447" w:rsidP="004A5447">
      <w:pPr>
        <w:pStyle w:val="IEEEStdsLevel2Header"/>
        <w:rPr>
          <w:rFonts w:eastAsia="MS Mincho"/>
        </w:rPr>
      </w:pPr>
      <w:bookmarkStart w:id="233" w:name="_Toc93936069"/>
      <w:r>
        <w:rPr>
          <w:rFonts w:eastAsia="MS Mincho"/>
        </w:rPr>
        <w:t>Operation Attributes</w:t>
      </w:r>
      <w:bookmarkEnd w:id="233"/>
    </w:p>
    <w:p w14:paraId="7344C603" w14:textId="35ABEA9C" w:rsidR="004A5447" w:rsidRDefault="004A5447" w:rsidP="00157D29">
      <w:pPr>
        <w:pStyle w:val="IEEEStdsParagraph"/>
      </w:pPr>
      <w:r>
        <w:fldChar w:fldCharType="begin"/>
      </w:r>
      <w:r>
        <w:instrText xml:space="preserve"> REF _Ref63867736 \h </w:instrText>
      </w:r>
      <w:r>
        <w:fldChar w:fldCharType="separate"/>
      </w:r>
      <w:r w:rsidR="00557D2C">
        <w:t xml:space="preserve">Table </w:t>
      </w:r>
      <w:r w:rsidR="00557D2C">
        <w:rPr>
          <w:noProof/>
        </w:rPr>
        <w:t>2</w:t>
      </w:r>
      <w:r>
        <w:fldChar w:fldCharType="end"/>
      </w:r>
      <w:r>
        <w:t xml:space="preserve"> provides a summary of the conformance requirements for operation attributes in IPP/2.0, IPP/2.1, and/or IPP/2.2.</w:t>
      </w:r>
    </w:p>
    <w:p w14:paraId="1F662A22" w14:textId="0DEBB0BC" w:rsidR="004A5447" w:rsidRDefault="004A5447" w:rsidP="004A5447">
      <w:pPr>
        <w:pStyle w:val="Caption"/>
      </w:pPr>
      <w:bookmarkStart w:id="234" w:name="_Ref63867736"/>
      <w:bookmarkStart w:id="235" w:name="_Toc93936098"/>
      <w:r>
        <w:t xml:space="preserve">Table </w:t>
      </w:r>
      <w:fldSimple w:instr=" SEQ Table \* ARABIC ">
        <w:r w:rsidR="00557D2C">
          <w:rPr>
            <w:noProof/>
          </w:rPr>
          <w:t>2</w:t>
        </w:r>
      </w:fldSimple>
      <w:bookmarkEnd w:id="234"/>
      <w:r>
        <w:t xml:space="preserve"> - </w:t>
      </w:r>
      <w:r w:rsidR="00A01D11">
        <w:t xml:space="preserve">Updated </w:t>
      </w:r>
      <w:r>
        <w:t>IPP Operation Attributes</w:t>
      </w:r>
      <w:bookmarkEnd w:id="235"/>
    </w:p>
    <w:tbl>
      <w:tblPr>
        <w:tblStyle w:val="MediumList1-Accent1"/>
        <w:tblW w:w="0" w:type="auto"/>
        <w:jc w:val="center"/>
        <w:tblLook w:val="0420" w:firstRow="1" w:lastRow="0" w:firstColumn="0" w:lastColumn="0" w:noHBand="0" w:noVBand="1"/>
      </w:tblPr>
      <w:tblGrid>
        <w:gridCol w:w="1742"/>
        <w:gridCol w:w="1246"/>
        <w:gridCol w:w="1828"/>
        <w:gridCol w:w="1884"/>
        <w:gridCol w:w="1354"/>
      </w:tblGrid>
      <w:tr w:rsidR="00EA50D5" w14:paraId="13EB6A28" w14:textId="77777777" w:rsidTr="00EA50D5">
        <w:trPr>
          <w:cnfStyle w:val="100000000000" w:firstRow="1" w:lastRow="0" w:firstColumn="0" w:lastColumn="0" w:oddVBand="0" w:evenVBand="0" w:oddHBand="0" w:evenHBand="0" w:firstRowFirstColumn="0" w:firstRowLastColumn="0" w:lastRowFirstColumn="0" w:lastRowLastColumn="0"/>
          <w:tblHeader/>
          <w:jc w:val="center"/>
        </w:trPr>
        <w:tc>
          <w:tcPr>
            <w:tcW w:w="1742" w:type="dxa"/>
          </w:tcPr>
          <w:p w14:paraId="40B6A26C" w14:textId="77777777" w:rsidR="004A5447" w:rsidRPr="00EA50D5" w:rsidRDefault="004A5447" w:rsidP="005C749B">
            <w:pPr>
              <w:rPr>
                <w:rFonts w:eastAsia="MS Mincho"/>
                <w:b/>
                <w:bCs/>
                <w:sz w:val="20"/>
                <w:szCs w:val="20"/>
              </w:rPr>
            </w:pPr>
            <w:r w:rsidRPr="00EA50D5">
              <w:rPr>
                <w:rFonts w:eastAsia="MS Mincho"/>
                <w:b/>
                <w:bCs/>
                <w:sz w:val="20"/>
                <w:szCs w:val="20"/>
              </w:rPr>
              <w:t>Attribute</w:t>
            </w:r>
          </w:p>
        </w:tc>
        <w:tc>
          <w:tcPr>
            <w:tcW w:w="1246" w:type="dxa"/>
          </w:tcPr>
          <w:p w14:paraId="3981DBF5" w14:textId="77777777" w:rsidR="004A5447" w:rsidRPr="00EA50D5" w:rsidRDefault="004A5447" w:rsidP="005C749B">
            <w:pPr>
              <w:rPr>
                <w:rFonts w:eastAsia="MS Mincho"/>
                <w:b/>
                <w:bCs/>
                <w:sz w:val="20"/>
                <w:szCs w:val="20"/>
              </w:rPr>
            </w:pPr>
            <w:r w:rsidRPr="00EA50D5">
              <w:rPr>
                <w:rFonts w:eastAsia="MS Mincho"/>
                <w:b/>
                <w:bCs/>
                <w:sz w:val="20"/>
                <w:szCs w:val="20"/>
              </w:rPr>
              <w:t>Reference</w:t>
            </w:r>
          </w:p>
        </w:tc>
        <w:tc>
          <w:tcPr>
            <w:tcW w:w="1828" w:type="dxa"/>
          </w:tcPr>
          <w:p w14:paraId="45E00DDC" w14:textId="77777777" w:rsidR="004A5447" w:rsidRPr="00EA50D5" w:rsidRDefault="004A5447" w:rsidP="005C749B">
            <w:pPr>
              <w:rPr>
                <w:rFonts w:eastAsia="MS Mincho"/>
                <w:b/>
                <w:bCs/>
                <w:sz w:val="20"/>
                <w:szCs w:val="20"/>
              </w:rPr>
            </w:pPr>
            <w:r w:rsidRPr="00EA50D5">
              <w:rPr>
                <w:rFonts w:eastAsia="MS Mincho"/>
                <w:b/>
                <w:bCs/>
                <w:sz w:val="20"/>
                <w:szCs w:val="20"/>
              </w:rPr>
              <w:t>IPP/2.0</w:t>
            </w:r>
          </w:p>
        </w:tc>
        <w:tc>
          <w:tcPr>
            <w:tcW w:w="1884" w:type="dxa"/>
          </w:tcPr>
          <w:p w14:paraId="3F80922E" w14:textId="77777777" w:rsidR="004A5447" w:rsidRPr="00EA50D5" w:rsidRDefault="004A5447" w:rsidP="005C749B">
            <w:pPr>
              <w:rPr>
                <w:rFonts w:eastAsia="MS Mincho"/>
                <w:b/>
                <w:bCs/>
                <w:sz w:val="20"/>
                <w:szCs w:val="20"/>
              </w:rPr>
            </w:pPr>
            <w:r w:rsidRPr="00EA50D5">
              <w:rPr>
                <w:rFonts w:eastAsia="MS Mincho"/>
                <w:b/>
                <w:bCs/>
                <w:sz w:val="20"/>
                <w:szCs w:val="20"/>
              </w:rPr>
              <w:t>IPP/2.1</w:t>
            </w:r>
          </w:p>
        </w:tc>
        <w:tc>
          <w:tcPr>
            <w:tcW w:w="1354" w:type="dxa"/>
          </w:tcPr>
          <w:p w14:paraId="4274BFB5" w14:textId="77777777" w:rsidR="004A5447" w:rsidRPr="00EA50D5" w:rsidRDefault="004A5447" w:rsidP="005C749B">
            <w:pPr>
              <w:rPr>
                <w:rFonts w:eastAsia="MS Mincho"/>
                <w:b/>
                <w:bCs/>
                <w:sz w:val="20"/>
                <w:szCs w:val="20"/>
              </w:rPr>
            </w:pPr>
            <w:r w:rsidRPr="00EA50D5">
              <w:rPr>
                <w:rFonts w:eastAsia="MS Mincho"/>
                <w:b/>
                <w:bCs/>
                <w:sz w:val="20"/>
                <w:szCs w:val="20"/>
              </w:rPr>
              <w:t>IPP/2.2</w:t>
            </w:r>
          </w:p>
        </w:tc>
      </w:tr>
      <w:tr w:rsidR="00EA50D5" w14:paraId="19AE6F0C"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1742" w:type="dxa"/>
          </w:tcPr>
          <w:p w14:paraId="49544D7B" w14:textId="0AD0B234" w:rsidR="004A5447" w:rsidRPr="00EA50D5" w:rsidRDefault="004A5447" w:rsidP="005C749B">
            <w:pPr>
              <w:rPr>
                <w:rFonts w:eastAsia="MS Mincho"/>
                <w:sz w:val="20"/>
                <w:szCs w:val="20"/>
              </w:rPr>
            </w:pPr>
            <w:r w:rsidRPr="00EA50D5">
              <w:rPr>
                <w:rFonts w:eastAsia="MS Mincho"/>
                <w:sz w:val="20"/>
                <w:szCs w:val="20"/>
              </w:rPr>
              <w:t>status-message</w:t>
            </w:r>
          </w:p>
        </w:tc>
        <w:tc>
          <w:tcPr>
            <w:tcW w:w="1246" w:type="dxa"/>
          </w:tcPr>
          <w:p w14:paraId="422D566E" w14:textId="029C9330" w:rsidR="004A5447" w:rsidRPr="00EA50D5" w:rsidRDefault="004A5447" w:rsidP="005C749B">
            <w:pPr>
              <w:rPr>
                <w:rFonts w:eastAsia="MS Mincho"/>
                <w:sz w:val="20"/>
                <w:szCs w:val="20"/>
              </w:rPr>
            </w:pPr>
            <w:r w:rsidRPr="00EA50D5">
              <w:rPr>
                <w:rFonts w:eastAsia="MS Mincho"/>
                <w:sz w:val="20"/>
                <w:szCs w:val="20"/>
              </w:rPr>
              <w:t>STD92</w:t>
            </w:r>
          </w:p>
        </w:tc>
        <w:tc>
          <w:tcPr>
            <w:tcW w:w="1828" w:type="dxa"/>
          </w:tcPr>
          <w:p w14:paraId="60597F45" w14:textId="2F66CDED" w:rsidR="004A5447" w:rsidRPr="00EA50D5" w:rsidRDefault="004A5447" w:rsidP="005C749B">
            <w:pPr>
              <w:rPr>
                <w:rFonts w:eastAsia="MS Mincho"/>
                <w:sz w:val="20"/>
                <w:szCs w:val="20"/>
              </w:rPr>
            </w:pPr>
            <w:r w:rsidRPr="00EA50D5">
              <w:rPr>
                <w:rFonts w:eastAsia="MS Mincho"/>
                <w:sz w:val="20"/>
                <w:szCs w:val="20"/>
              </w:rPr>
              <w:t>RECOMMENDED</w:t>
            </w:r>
          </w:p>
        </w:tc>
        <w:tc>
          <w:tcPr>
            <w:tcW w:w="1884" w:type="dxa"/>
          </w:tcPr>
          <w:p w14:paraId="64745494" w14:textId="70A0683B" w:rsidR="004A5447" w:rsidRPr="00EA50D5" w:rsidRDefault="00E32B8E" w:rsidP="005C749B">
            <w:pPr>
              <w:rPr>
                <w:rFonts w:eastAsia="MS Mincho"/>
                <w:sz w:val="20"/>
                <w:szCs w:val="20"/>
              </w:rPr>
            </w:pPr>
            <w:r w:rsidRPr="00EA50D5">
              <w:rPr>
                <w:rFonts w:eastAsia="MS Mincho"/>
                <w:sz w:val="20"/>
                <w:szCs w:val="20"/>
              </w:rPr>
              <w:t>RECOMMENDED</w:t>
            </w:r>
          </w:p>
        </w:tc>
        <w:tc>
          <w:tcPr>
            <w:tcW w:w="1354" w:type="dxa"/>
          </w:tcPr>
          <w:p w14:paraId="5DDD9BCA" w14:textId="48816BC7" w:rsidR="004A5447" w:rsidRPr="00EA50D5" w:rsidRDefault="009F441F" w:rsidP="005C749B">
            <w:pPr>
              <w:rPr>
                <w:rFonts w:eastAsia="MS Mincho"/>
                <w:sz w:val="20"/>
                <w:szCs w:val="20"/>
              </w:rPr>
            </w:pPr>
            <w:r w:rsidRPr="00EA50D5">
              <w:rPr>
                <w:rFonts w:eastAsia="MS Mincho"/>
                <w:sz w:val="20"/>
                <w:szCs w:val="20"/>
              </w:rPr>
              <w:t>REQUIRED</w:t>
            </w:r>
          </w:p>
        </w:tc>
      </w:tr>
    </w:tbl>
    <w:p w14:paraId="2EA14DD2" w14:textId="11A6DCDF" w:rsidR="0099735C" w:rsidRDefault="0099735C" w:rsidP="00157D29">
      <w:pPr>
        <w:pStyle w:val="IEEEStdsLevel2Header"/>
        <w:rPr>
          <w:rFonts w:eastAsia="MS Mincho"/>
        </w:rPr>
      </w:pPr>
      <w:bookmarkStart w:id="236" w:name="_Toc63922623"/>
      <w:bookmarkStart w:id="237" w:name="_Toc63922624"/>
      <w:bookmarkStart w:id="238" w:name="_Toc93936070"/>
      <w:bookmarkEnd w:id="236"/>
      <w:bookmarkEnd w:id="237"/>
      <w:r>
        <w:rPr>
          <w:rFonts w:eastAsia="MS Mincho"/>
        </w:rPr>
        <w:t>Job/Document Template Attributes</w:t>
      </w:r>
      <w:bookmarkEnd w:id="238"/>
    </w:p>
    <w:p w14:paraId="6DE46BFB" w14:textId="76E40558" w:rsidR="00157D29" w:rsidRDefault="002958ED" w:rsidP="00157D29">
      <w:pPr>
        <w:pStyle w:val="IEEEStdsParagraph"/>
      </w:pPr>
      <w:r>
        <w:fldChar w:fldCharType="begin"/>
      </w:r>
      <w:r>
        <w:instrText xml:space="preserve"> REF _Ref63866721 \h </w:instrText>
      </w:r>
      <w:r>
        <w:fldChar w:fldCharType="separate"/>
      </w:r>
      <w:r w:rsidR="00557D2C">
        <w:t xml:space="preserve">Table </w:t>
      </w:r>
      <w:r w:rsidR="00557D2C">
        <w:rPr>
          <w:noProof/>
        </w:rPr>
        <w:t>3</w:t>
      </w:r>
      <w:r>
        <w:fldChar w:fldCharType="end"/>
      </w:r>
      <w:r w:rsidR="00157D29">
        <w:t xml:space="preserve"> provides a summary of </w:t>
      </w:r>
      <w:r>
        <w:t xml:space="preserve">the conformance requirements for </w:t>
      </w:r>
      <w:r w:rsidR="00157D29">
        <w:t xml:space="preserve">Job and Document Template attributes </w:t>
      </w:r>
      <w:r>
        <w:t>in</w:t>
      </w:r>
      <w:r w:rsidR="00157D29">
        <w:t xml:space="preserve"> IPP/2.0, IPP/2.1, and/or IPP/2.2.</w:t>
      </w:r>
      <w:r w:rsidR="003C62A0">
        <w:t xml:space="preserve"> Additional requirements for specific attributes are provided in the subsections below.</w:t>
      </w:r>
    </w:p>
    <w:p w14:paraId="3B1E65F0" w14:textId="613FB480" w:rsidR="00157D29" w:rsidRDefault="00157D29" w:rsidP="00157D29">
      <w:pPr>
        <w:pStyle w:val="Caption"/>
      </w:pPr>
      <w:bookmarkStart w:id="239" w:name="_Ref63866721"/>
      <w:bookmarkStart w:id="240" w:name="_Toc93936099"/>
      <w:r>
        <w:t xml:space="preserve">Table </w:t>
      </w:r>
      <w:fldSimple w:instr=" SEQ Table \* ARABIC ">
        <w:r w:rsidR="00557D2C">
          <w:rPr>
            <w:noProof/>
          </w:rPr>
          <w:t>3</w:t>
        </w:r>
      </w:fldSimple>
      <w:bookmarkEnd w:id="239"/>
      <w:r>
        <w:t xml:space="preserve"> - </w:t>
      </w:r>
      <w:r w:rsidR="00A01D11">
        <w:t xml:space="preserve">Updated </w:t>
      </w:r>
      <w:r>
        <w:t>IPP Job/Document Template Attributes</w:t>
      </w:r>
      <w:bookmarkEnd w:id="240"/>
    </w:p>
    <w:tbl>
      <w:tblPr>
        <w:tblStyle w:val="MediumList1-Accent1"/>
        <w:tblW w:w="0" w:type="auto"/>
        <w:jc w:val="center"/>
        <w:tblLook w:val="0420" w:firstRow="1" w:lastRow="0" w:firstColumn="0" w:lastColumn="0" w:noHBand="0" w:noVBand="1"/>
      </w:tblPr>
      <w:tblGrid>
        <w:gridCol w:w="2178"/>
        <w:gridCol w:w="1307"/>
        <w:gridCol w:w="1828"/>
        <w:gridCol w:w="1612"/>
        <w:gridCol w:w="1538"/>
      </w:tblGrid>
      <w:tr w:rsidR="00EA50D5" w14:paraId="12967F15" w14:textId="77777777" w:rsidTr="00EA50D5">
        <w:trPr>
          <w:cnfStyle w:val="100000000000" w:firstRow="1" w:lastRow="0" w:firstColumn="0" w:lastColumn="0" w:oddVBand="0" w:evenVBand="0" w:oddHBand="0" w:evenHBand="0" w:firstRowFirstColumn="0" w:firstRowLastColumn="0" w:lastRowFirstColumn="0" w:lastRowLastColumn="0"/>
          <w:tblHeader/>
          <w:jc w:val="center"/>
        </w:trPr>
        <w:tc>
          <w:tcPr>
            <w:tcW w:w="2178" w:type="dxa"/>
          </w:tcPr>
          <w:p w14:paraId="5754B460" w14:textId="6142E4CF" w:rsidR="00157D29" w:rsidRPr="00EA50D5" w:rsidRDefault="00157D29" w:rsidP="00157D29">
            <w:pPr>
              <w:rPr>
                <w:rFonts w:eastAsia="MS Mincho"/>
                <w:b/>
                <w:bCs/>
                <w:sz w:val="20"/>
                <w:szCs w:val="20"/>
              </w:rPr>
            </w:pPr>
            <w:r w:rsidRPr="00EA50D5">
              <w:rPr>
                <w:rFonts w:eastAsia="MS Mincho"/>
                <w:b/>
                <w:bCs/>
                <w:sz w:val="20"/>
                <w:szCs w:val="20"/>
              </w:rPr>
              <w:t>Attribute</w:t>
            </w:r>
          </w:p>
        </w:tc>
        <w:tc>
          <w:tcPr>
            <w:tcW w:w="1307" w:type="dxa"/>
          </w:tcPr>
          <w:p w14:paraId="6798ABE0" w14:textId="7B69097F" w:rsidR="00157D29" w:rsidRPr="00EA50D5" w:rsidRDefault="00157D29" w:rsidP="00157D29">
            <w:pPr>
              <w:rPr>
                <w:rFonts w:eastAsia="MS Mincho"/>
                <w:b/>
                <w:bCs/>
                <w:sz w:val="20"/>
                <w:szCs w:val="20"/>
              </w:rPr>
            </w:pPr>
            <w:r w:rsidRPr="00EA50D5">
              <w:rPr>
                <w:rFonts w:eastAsia="MS Mincho"/>
                <w:b/>
                <w:bCs/>
                <w:sz w:val="20"/>
                <w:szCs w:val="20"/>
              </w:rPr>
              <w:t>Reference</w:t>
            </w:r>
          </w:p>
        </w:tc>
        <w:tc>
          <w:tcPr>
            <w:tcW w:w="1573" w:type="dxa"/>
          </w:tcPr>
          <w:p w14:paraId="6706AAE1" w14:textId="65EC12A1" w:rsidR="00157D29" w:rsidRPr="00EA50D5" w:rsidRDefault="00157D29" w:rsidP="00157D29">
            <w:pPr>
              <w:rPr>
                <w:rFonts w:eastAsia="MS Mincho"/>
                <w:b/>
                <w:bCs/>
                <w:sz w:val="20"/>
                <w:szCs w:val="20"/>
              </w:rPr>
            </w:pPr>
            <w:r w:rsidRPr="00EA50D5">
              <w:rPr>
                <w:rFonts w:eastAsia="MS Mincho"/>
                <w:b/>
                <w:bCs/>
                <w:sz w:val="20"/>
                <w:szCs w:val="20"/>
              </w:rPr>
              <w:t>IPP/2.0</w:t>
            </w:r>
          </w:p>
        </w:tc>
        <w:tc>
          <w:tcPr>
            <w:tcW w:w="1612" w:type="dxa"/>
          </w:tcPr>
          <w:p w14:paraId="05D67945" w14:textId="3E3B694E" w:rsidR="00157D29" w:rsidRPr="00EA50D5" w:rsidRDefault="00157D29" w:rsidP="00157D29">
            <w:pPr>
              <w:rPr>
                <w:rFonts w:eastAsia="MS Mincho"/>
                <w:b/>
                <w:bCs/>
                <w:sz w:val="20"/>
                <w:szCs w:val="20"/>
              </w:rPr>
            </w:pPr>
            <w:r w:rsidRPr="00EA50D5">
              <w:rPr>
                <w:rFonts w:eastAsia="MS Mincho"/>
                <w:b/>
                <w:bCs/>
                <w:sz w:val="20"/>
                <w:szCs w:val="20"/>
              </w:rPr>
              <w:t>IPP/2.1</w:t>
            </w:r>
          </w:p>
        </w:tc>
        <w:tc>
          <w:tcPr>
            <w:tcW w:w="1538" w:type="dxa"/>
          </w:tcPr>
          <w:p w14:paraId="0FF70564" w14:textId="6E44B94E" w:rsidR="00157D29" w:rsidRPr="00EA50D5" w:rsidRDefault="00157D29" w:rsidP="00157D29">
            <w:pPr>
              <w:rPr>
                <w:rFonts w:eastAsia="MS Mincho"/>
                <w:b/>
                <w:bCs/>
                <w:sz w:val="20"/>
                <w:szCs w:val="20"/>
              </w:rPr>
            </w:pPr>
            <w:r w:rsidRPr="00EA50D5">
              <w:rPr>
                <w:rFonts w:eastAsia="MS Mincho"/>
                <w:b/>
                <w:bCs/>
                <w:sz w:val="20"/>
                <w:szCs w:val="20"/>
              </w:rPr>
              <w:t>IPP/2.2</w:t>
            </w:r>
          </w:p>
        </w:tc>
      </w:tr>
      <w:tr w:rsidR="00EA50D5" w14:paraId="4955B8CF"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2178" w:type="dxa"/>
          </w:tcPr>
          <w:p w14:paraId="3296137C" w14:textId="12097746" w:rsidR="00157D29" w:rsidRPr="00EA50D5" w:rsidRDefault="002958ED" w:rsidP="00157D29">
            <w:pPr>
              <w:rPr>
                <w:rFonts w:eastAsia="MS Mincho"/>
                <w:sz w:val="20"/>
                <w:szCs w:val="20"/>
              </w:rPr>
            </w:pPr>
            <w:r w:rsidRPr="00EA50D5">
              <w:rPr>
                <w:rFonts w:eastAsia="MS Mincho"/>
                <w:sz w:val="20"/>
                <w:szCs w:val="20"/>
              </w:rPr>
              <w:t>copies</w:t>
            </w:r>
          </w:p>
        </w:tc>
        <w:tc>
          <w:tcPr>
            <w:tcW w:w="1307" w:type="dxa"/>
          </w:tcPr>
          <w:p w14:paraId="42764122" w14:textId="13C485DC" w:rsidR="00157D29" w:rsidRPr="00EA50D5" w:rsidRDefault="002958ED" w:rsidP="00157D29">
            <w:pPr>
              <w:rPr>
                <w:rFonts w:eastAsia="MS Mincho"/>
                <w:sz w:val="20"/>
                <w:szCs w:val="20"/>
              </w:rPr>
            </w:pPr>
            <w:r w:rsidRPr="00EA50D5">
              <w:rPr>
                <w:rFonts w:eastAsia="MS Mincho"/>
                <w:sz w:val="20"/>
                <w:szCs w:val="20"/>
              </w:rPr>
              <w:t>STD92</w:t>
            </w:r>
          </w:p>
        </w:tc>
        <w:tc>
          <w:tcPr>
            <w:tcW w:w="1573" w:type="dxa"/>
          </w:tcPr>
          <w:p w14:paraId="4DAD7AF6" w14:textId="51DD6682" w:rsidR="00157D29" w:rsidRPr="00EA50D5" w:rsidRDefault="002958ED" w:rsidP="00157D29">
            <w:pPr>
              <w:rPr>
                <w:rFonts w:eastAsia="MS Mincho"/>
                <w:sz w:val="20"/>
                <w:szCs w:val="20"/>
              </w:rPr>
            </w:pPr>
            <w:r w:rsidRPr="00EA50D5">
              <w:rPr>
                <w:rFonts w:eastAsia="MS Mincho"/>
                <w:sz w:val="20"/>
                <w:szCs w:val="20"/>
              </w:rPr>
              <w:t>REQUIRED</w:t>
            </w:r>
          </w:p>
        </w:tc>
        <w:tc>
          <w:tcPr>
            <w:tcW w:w="1612" w:type="dxa"/>
          </w:tcPr>
          <w:p w14:paraId="1352FF65" w14:textId="62C98D8B" w:rsidR="00157D29" w:rsidRPr="00EA50D5" w:rsidRDefault="002958ED" w:rsidP="00157D29">
            <w:pPr>
              <w:rPr>
                <w:rFonts w:eastAsia="MS Mincho"/>
                <w:sz w:val="20"/>
                <w:szCs w:val="20"/>
              </w:rPr>
            </w:pPr>
            <w:r w:rsidRPr="00EA50D5">
              <w:rPr>
                <w:rFonts w:eastAsia="MS Mincho"/>
                <w:sz w:val="20"/>
                <w:szCs w:val="20"/>
              </w:rPr>
              <w:t>REQUIRED</w:t>
            </w:r>
          </w:p>
        </w:tc>
        <w:tc>
          <w:tcPr>
            <w:tcW w:w="1538" w:type="dxa"/>
          </w:tcPr>
          <w:p w14:paraId="721C78DD" w14:textId="4728A2FA" w:rsidR="00157D29" w:rsidRPr="00EA50D5" w:rsidRDefault="002958ED" w:rsidP="00157D29">
            <w:pPr>
              <w:rPr>
                <w:rFonts w:eastAsia="MS Mincho"/>
                <w:sz w:val="20"/>
                <w:szCs w:val="20"/>
              </w:rPr>
            </w:pPr>
            <w:r w:rsidRPr="00EA50D5">
              <w:rPr>
                <w:rFonts w:eastAsia="MS Mincho"/>
                <w:sz w:val="20"/>
                <w:szCs w:val="20"/>
              </w:rPr>
              <w:t>REQUIRED</w:t>
            </w:r>
          </w:p>
        </w:tc>
      </w:tr>
      <w:tr w:rsidR="00EA50D5" w14:paraId="08034083" w14:textId="77777777" w:rsidTr="00EA50D5">
        <w:trPr>
          <w:jc w:val="center"/>
        </w:trPr>
        <w:tc>
          <w:tcPr>
            <w:tcW w:w="2178" w:type="dxa"/>
          </w:tcPr>
          <w:p w14:paraId="75294B28" w14:textId="216A8E0E" w:rsidR="00E32B8E" w:rsidRPr="00EA50D5" w:rsidRDefault="00E32B8E" w:rsidP="00E32B8E">
            <w:pPr>
              <w:rPr>
                <w:rFonts w:eastAsia="MS Mincho"/>
                <w:sz w:val="20"/>
                <w:szCs w:val="20"/>
              </w:rPr>
            </w:pPr>
            <w:r w:rsidRPr="00EA50D5">
              <w:rPr>
                <w:rFonts w:eastAsia="MS Mincho"/>
                <w:sz w:val="20"/>
                <w:szCs w:val="20"/>
              </w:rPr>
              <w:t>job-hold-until</w:t>
            </w:r>
          </w:p>
        </w:tc>
        <w:tc>
          <w:tcPr>
            <w:tcW w:w="1307" w:type="dxa"/>
          </w:tcPr>
          <w:p w14:paraId="4C35381D" w14:textId="13E9B639" w:rsidR="00E32B8E" w:rsidRPr="00EA50D5" w:rsidRDefault="00E32B8E" w:rsidP="00E32B8E">
            <w:pPr>
              <w:rPr>
                <w:rFonts w:eastAsia="MS Mincho"/>
                <w:sz w:val="20"/>
                <w:szCs w:val="20"/>
              </w:rPr>
            </w:pPr>
            <w:r w:rsidRPr="00EA50D5">
              <w:rPr>
                <w:rFonts w:eastAsia="MS Mincho"/>
                <w:sz w:val="20"/>
                <w:szCs w:val="20"/>
              </w:rPr>
              <w:t>STD92</w:t>
            </w:r>
          </w:p>
        </w:tc>
        <w:tc>
          <w:tcPr>
            <w:tcW w:w="1573" w:type="dxa"/>
          </w:tcPr>
          <w:p w14:paraId="30B690AB" w14:textId="012FF9D7" w:rsidR="00E32B8E" w:rsidRPr="00EA50D5" w:rsidRDefault="00BD3D38" w:rsidP="00E32B8E">
            <w:pPr>
              <w:rPr>
                <w:rFonts w:eastAsia="MS Mincho"/>
                <w:sz w:val="20"/>
                <w:szCs w:val="20"/>
              </w:rPr>
            </w:pPr>
            <w:r>
              <w:rPr>
                <w:rFonts w:eastAsia="MS Mincho"/>
                <w:sz w:val="20"/>
                <w:szCs w:val="20"/>
              </w:rPr>
              <w:t>RECOMMENDED</w:t>
            </w:r>
          </w:p>
        </w:tc>
        <w:tc>
          <w:tcPr>
            <w:tcW w:w="1612" w:type="dxa"/>
          </w:tcPr>
          <w:p w14:paraId="66D8CBAE" w14:textId="08006182" w:rsidR="00E32B8E" w:rsidRPr="00EA50D5" w:rsidRDefault="00E32B8E" w:rsidP="00E32B8E">
            <w:pPr>
              <w:rPr>
                <w:rFonts w:eastAsia="MS Mincho"/>
                <w:sz w:val="20"/>
                <w:szCs w:val="20"/>
              </w:rPr>
            </w:pPr>
            <w:r w:rsidRPr="00EA50D5">
              <w:rPr>
                <w:rFonts w:eastAsia="MS Mincho"/>
                <w:sz w:val="20"/>
                <w:szCs w:val="20"/>
              </w:rPr>
              <w:t>REQUIRED</w:t>
            </w:r>
          </w:p>
        </w:tc>
        <w:tc>
          <w:tcPr>
            <w:tcW w:w="1538" w:type="dxa"/>
          </w:tcPr>
          <w:p w14:paraId="260AD111" w14:textId="11A95F91" w:rsidR="00E32B8E" w:rsidRPr="00EA50D5" w:rsidRDefault="00E32B8E" w:rsidP="00E32B8E">
            <w:pPr>
              <w:rPr>
                <w:rFonts w:eastAsia="MS Mincho"/>
                <w:sz w:val="20"/>
                <w:szCs w:val="20"/>
              </w:rPr>
            </w:pPr>
            <w:r w:rsidRPr="00EA50D5">
              <w:rPr>
                <w:rFonts w:eastAsia="MS Mincho"/>
                <w:sz w:val="20"/>
                <w:szCs w:val="20"/>
              </w:rPr>
              <w:t>REQUIRED</w:t>
            </w:r>
          </w:p>
        </w:tc>
      </w:tr>
      <w:tr w:rsidR="00EA50D5" w14:paraId="327B978A"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2178" w:type="dxa"/>
          </w:tcPr>
          <w:p w14:paraId="688FA2D7" w14:textId="7537F99F" w:rsidR="00E32B8E" w:rsidRPr="00EA50D5" w:rsidRDefault="00E32B8E" w:rsidP="00E32B8E">
            <w:pPr>
              <w:rPr>
                <w:rFonts w:eastAsia="MS Mincho"/>
                <w:sz w:val="20"/>
                <w:szCs w:val="20"/>
              </w:rPr>
            </w:pPr>
            <w:r w:rsidRPr="00EA50D5">
              <w:rPr>
                <w:rFonts w:eastAsia="MS Mincho"/>
                <w:sz w:val="20"/>
                <w:szCs w:val="20"/>
              </w:rPr>
              <w:t>job-priority</w:t>
            </w:r>
          </w:p>
        </w:tc>
        <w:tc>
          <w:tcPr>
            <w:tcW w:w="1307" w:type="dxa"/>
          </w:tcPr>
          <w:p w14:paraId="69670186" w14:textId="54114F06" w:rsidR="00E32B8E" w:rsidRPr="00EA50D5" w:rsidRDefault="00E32B8E" w:rsidP="00E32B8E">
            <w:pPr>
              <w:rPr>
                <w:rFonts w:eastAsia="MS Mincho"/>
                <w:sz w:val="20"/>
                <w:szCs w:val="20"/>
              </w:rPr>
            </w:pPr>
            <w:r w:rsidRPr="00EA50D5">
              <w:rPr>
                <w:rFonts w:eastAsia="MS Mincho"/>
                <w:sz w:val="20"/>
                <w:szCs w:val="20"/>
              </w:rPr>
              <w:t>STD92</w:t>
            </w:r>
          </w:p>
        </w:tc>
        <w:tc>
          <w:tcPr>
            <w:tcW w:w="1573" w:type="dxa"/>
          </w:tcPr>
          <w:p w14:paraId="2FB24F57" w14:textId="218FFC1E" w:rsidR="00E32B8E" w:rsidRPr="00EA50D5" w:rsidRDefault="00BD3D38" w:rsidP="00E32B8E">
            <w:pPr>
              <w:rPr>
                <w:rFonts w:eastAsia="MS Mincho"/>
                <w:sz w:val="20"/>
                <w:szCs w:val="20"/>
              </w:rPr>
            </w:pPr>
            <w:r>
              <w:rPr>
                <w:rFonts w:eastAsia="MS Mincho"/>
                <w:sz w:val="20"/>
                <w:szCs w:val="20"/>
              </w:rPr>
              <w:t>RECOMMENDED</w:t>
            </w:r>
          </w:p>
        </w:tc>
        <w:tc>
          <w:tcPr>
            <w:tcW w:w="1612" w:type="dxa"/>
          </w:tcPr>
          <w:p w14:paraId="669A9864" w14:textId="371188E6" w:rsidR="00E32B8E" w:rsidRPr="00EA50D5" w:rsidRDefault="00E32B8E" w:rsidP="00E32B8E">
            <w:pPr>
              <w:rPr>
                <w:rFonts w:eastAsia="MS Mincho"/>
                <w:sz w:val="20"/>
                <w:szCs w:val="20"/>
              </w:rPr>
            </w:pPr>
            <w:r w:rsidRPr="00EA50D5">
              <w:rPr>
                <w:rFonts w:eastAsia="MS Mincho"/>
                <w:sz w:val="20"/>
                <w:szCs w:val="20"/>
              </w:rPr>
              <w:t>REQUIRED</w:t>
            </w:r>
          </w:p>
        </w:tc>
        <w:tc>
          <w:tcPr>
            <w:tcW w:w="1538" w:type="dxa"/>
          </w:tcPr>
          <w:p w14:paraId="53D521B9" w14:textId="36BDB2BA" w:rsidR="00E32B8E" w:rsidRPr="00EA50D5" w:rsidRDefault="00E32B8E" w:rsidP="00E32B8E">
            <w:pPr>
              <w:rPr>
                <w:rFonts w:eastAsia="MS Mincho"/>
                <w:sz w:val="20"/>
                <w:szCs w:val="20"/>
              </w:rPr>
            </w:pPr>
            <w:r w:rsidRPr="00EA50D5">
              <w:rPr>
                <w:rFonts w:eastAsia="MS Mincho"/>
                <w:sz w:val="20"/>
                <w:szCs w:val="20"/>
              </w:rPr>
              <w:t>REQUIRED</w:t>
            </w:r>
          </w:p>
        </w:tc>
      </w:tr>
      <w:tr w:rsidR="00EA50D5" w14:paraId="45A36347" w14:textId="77777777" w:rsidTr="00EA50D5">
        <w:trPr>
          <w:jc w:val="center"/>
        </w:trPr>
        <w:tc>
          <w:tcPr>
            <w:tcW w:w="2178" w:type="dxa"/>
          </w:tcPr>
          <w:p w14:paraId="23DC7E1F" w14:textId="317E019C" w:rsidR="00E32B8E" w:rsidRPr="00EA50D5" w:rsidRDefault="00E32B8E" w:rsidP="00E32B8E">
            <w:pPr>
              <w:rPr>
                <w:rFonts w:eastAsia="MS Mincho"/>
                <w:sz w:val="20"/>
                <w:szCs w:val="20"/>
              </w:rPr>
            </w:pPr>
            <w:r w:rsidRPr="00EA50D5">
              <w:rPr>
                <w:rFonts w:eastAsia="MS Mincho"/>
                <w:sz w:val="20"/>
                <w:szCs w:val="20"/>
              </w:rPr>
              <w:t>job-sheets</w:t>
            </w:r>
          </w:p>
        </w:tc>
        <w:tc>
          <w:tcPr>
            <w:tcW w:w="1307" w:type="dxa"/>
          </w:tcPr>
          <w:p w14:paraId="5CDF3C08" w14:textId="1922AF57" w:rsidR="00E32B8E" w:rsidRPr="00EA50D5" w:rsidRDefault="00E32B8E" w:rsidP="00E32B8E">
            <w:pPr>
              <w:rPr>
                <w:rFonts w:eastAsia="MS Mincho"/>
                <w:sz w:val="20"/>
                <w:szCs w:val="20"/>
              </w:rPr>
            </w:pPr>
            <w:r w:rsidRPr="00EA50D5">
              <w:rPr>
                <w:rFonts w:eastAsia="MS Mincho"/>
                <w:sz w:val="20"/>
                <w:szCs w:val="20"/>
              </w:rPr>
              <w:t>STD92</w:t>
            </w:r>
          </w:p>
        </w:tc>
        <w:tc>
          <w:tcPr>
            <w:tcW w:w="1573" w:type="dxa"/>
          </w:tcPr>
          <w:p w14:paraId="7B0EF7C3" w14:textId="7451DC74" w:rsidR="00E32B8E" w:rsidRPr="00EA50D5" w:rsidRDefault="00BD3D38" w:rsidP="00E32B8E">
            <w:pPr>
              <w:rPr>
                <w:rFonts w:eastAsia="MS Mincho"/>
                <w:sz w:val="20"/>
                <w:szCs w:val="20"/>
              </w:rPr>
            </w:pPr>
            <w:r>
              <w:rPr>
                <w:rFonts w:eastAsia="MS Mincho"/>
                <w:sz w:val="20"/>
                <w:szCs w:val="20"/>
              </w:rPr>
              <w:t>RECOMMENDED</w:t>
            </w:r>
          </w:p>
        </w:tc>
        <w:tc>
          <w:tcPr>
            <w:tcW w:w="1612" w:type="dxa"/>
          </w:tcPr>
          <w:p w14:paraId="0843F385" w14:textId="62AD5001" w:rsidR="00E32B8E" w:rsidRPr="00EA50D5" w:rsidRDefault="00E32B8E" w:rsidP="00E32B8E">
            <w:pPr>
              <w:rPr>
                <w:rFonts w:eastAsia="MS Mincho"/>
                <w:sz w:val="20"/>
                <w:szCs w:val="20"/>
              </w:rPr>
            </w:pPr>
            <w:r w:rsidRPr="00EA50D5">
              <w:rPr>
                <w:rFonts w:eastAsia="MS Mincho"/>
                <w:sz w:val="20"/>
                <w:szCs w:val="20"/>
              </w:rPr>
              <w:t>REQUIRED</w:t>
            </w:r>
          </w:p>
        </w:tc>
        <w:tc>
          <w:tcPr>
            <w:tcW w:w="1538" w:type="dxa"/>
          </w:tcPr>
          <w:p w14:paraId="31E1FC93" w14:textId="2DE3276E" w:rsidR="00E32B8E" w:rsidRPr="00EA50D5" w:rsidRDefault="00E32B8E" w:rsidP="00E32B8E">
            <w:pPr>
              <w:rPr>
                <w:rFonts w:eastAsia="MS Mincho"/>
                <w:sz w:val="20"/>
                <w:szCs w:val="20"/>
              </w:rPr>
            </w:pPr>
            <w:r w:rsidRPr="00EA50D5">
              <w:rPr>
                <w:rFonts w:eastAsia="MS Mincho"/>
                <w:sz w:val="20"/>
                <w:szCs w:val="20"/>
              </w:rPr>
              <w:t>REQUIRED</w:t>
            </w:r>
          </w:p>
        </w:tc>
      </w:tr>
      <w:tr w:rsidR="00EA50D5" w14:paraId="31539B47"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2178" w:type="dxa"/>
          </w:tcPr>
          <w:p w14:paraId="2F19D853" w14:textId="0E82F6C8" w:rsidR="00E32B8E" w:rsidRPr="00EA50D5" w:rsidRDefault="00E32B8E" w:rsidP="00E32B8E">
            <w:pPr>
              <w:rPr>
                <w:rFonts w:eastAsia="MS Mincho"/>
                <w:sz w:val="20"/>
                <w:szCs w:val="20"/>
              </w:rPr>
            </w:pPr>
            <w:r w:rsidRPr="00EA50D5">
              <w:rPr>
                <w:rFonts w:eastAsia="MS Mincho"/>
                <w:sz w:val="20"/>
                <w:szCs w:val="20"/>
              </w:rPr>
              <w:t>media</w:t>
            </w:r>
          </w:p>
        </w:tc>
        <w:tc>
          <w:tcPr>
            <w:tcW w:w="1307" w:type="dxa"/>
          </w:tcPr>
          <w:p w14:paraId="0D8CB46F" w14:textId="5AF248A4" w:rsidR="00E32B8E" w:rsidRPr="00EA50D5" w:rsidRDefault="00E32B8E" w:rsidP="00E32B8E">
            <w:pPr>
              <w:rPr>
                <w:rFonts w:eastAsia="MS Mincho"/>
                <w:sz w:val="20"/>
                <w:szCs w:val="20"/>
              </w:rPr>
            </w:pPr>
            <w:r w:rsidRPr="00EA50D5">
              <w:rPr>
                <w:rFonts w:eastAsia="MS Mincho"/>
                <w:sz w:val="20"/>
                <w:szCs w:val="20"/>
              </w:rPr>
              <w:t>STD92</w:t>
            </w:r>
          </w:p>
        </w:tc>
        <w:tc>
          <w:tcPr>
            <w:tcW w:w="1573" w:type="dxa"/>
          </w:tcPr>
          <w:p w14:paraId="69F2B65A" w14:textId="5901C096" w:rsidR="00E32B8E" w:rsidRPr="00EA50D5" w:rsidRDefault="00E32B8E" w:rsidP="00E32B8E">
            <w:pPr>
              <w:rPr>
                <w:rFonts w:eastAsia="MS Mincho"/>
                <w:sz w:val="20"/>
                <w:szCs w:val="20"/>
              </w:rPr>
            </w:pPr>
            <w:r w:rsidRPr="00EA50D5">
              <w:rPr>
                <w:rFonts w:eastAsia="MS Mincho"/>
                <w:sz w:val="20"/>
                <w:szCs w:val="20"/>
              </w:rPr>
              <w:t>REQUIRED</w:t>
            </w:r>
          </w:p>
        </w:tc>
        <w:tc>
          <w:tcPr>
            <w:tcW w:w="1612" w:type="dxa"/>
          </w:tcPr>
          <w:p w14:paraId="1F4A8519" w14:textId="7A04EB4E" w:rsidR="00E32B8E" w:rsidRPr="00EA50D5" w:rsidRDefault="00E32B8E" w:rsidP="00E32B8E">
            <w:pPr>
              <w:rPr>
                <w:rFonts w:eastAsia="MS Mincho"/>
                <w:sz w:val="20"/>
                <w:szCs w:val="20"/>
              </w:rPr>
            </w:pPr>
            <w:r w:rsidRPr="00EA50D5">
              <w:rPr>
                <w:rFonts w:eastAsia="MS Mincho"/>
                <w:sz w:val="20"/>
                <w:szCs w:val="20"/>
              </w:rPr>
              <w:t>REQUIRED</w:t>
            </w:r>
          </w:p>
        </w:tc>
        <w:tc>
          <w:tcPr>
            <w:tcW w:w="1538" w:type="dxa"/>
          </w:tcPr>
          <w:p w14:paraId="08E0C0DD" w14:textId="29C3FB02" w:rsidR="00E32B8E" w:rsidRPr="00EA50D5" w:rsidRDefault="00E32B8E" w:rsidP="00E32B8E">
            <w:pPr>
              <w:rPr>
                <w:rFonts w:eastAsia="MS Mincho"/>
                <w:sz w:val="20"/>
                <w:szCs w:val="20"/>
              </w:rPr>
            </w:pPr>
            <w:r w:rsidRPr="00EA50D5">
              <w:rPr>
                <w:rFonts w:eastAsia="MS Mincho"/>
                <w:sz w:val="20"/>
                <w:szCs w:val="20"/>
              </w:rPr>
              <w:t>REQUIRED</w:t>
            </w:r>
          </w:p>
        </w:tc>
      </w:tr>
      <w:tr w:rsidR="00EA50D5" w14:paraId="11051369" w14:textId="77777777" w:rsidTr="00EA50D5">
        <w:trPr>
          <w:jc w:val="center"/>
        </w:trPr>
        <w:tc>
          <w:tcPr>
            <w:tcW w:w="2178" w:type="dxa"/>
          </w:tcPr>
          <w:p w14:paraId="6F78C716" w14:textId="415DD29C" w:rsidR="00F7478C" w:rsidRPr="00EA50D5" w:rsidRDefault="00F7478C" w:rsidP="00F7478C">
            <w:pPr>
              <w:rPr>
                <w:rFonts w:eastAsia="MS Mincho"/>
                <w:sz w:val="20"/>
                <w:szCs w:val="20"/>
              </w:rPr>
            </w:pPr>
            <w:r w:rsidRPr="00EA50D5">
              <w:rPr>
                <w:rFonts w:eastAsia="MS Mincho"/>
                <w:sz w:val="20"/>
                <w:szCs w:val="20"/>
              </w:rPr>
              <w:t>orientation-requested</w:t>
            </w:r>
          </w:p>
        </w:tc>
        <w:tc>
          <w:tcPr>
            <w:tcW w:w="1307" w:type="dxa"/>
          </w:tcPr>
          <w:p w14:paraId="077A7E19" w14:textId="3505ACDF" w:rsidR="00F7478C" w:rsidRPr="00EA50D5" w:rsidRDefault="00F7478C" w:rsidP="00F7478C">
            <w:pPr>
              <w:rPr>
                <w:rFonts w:eastAsia="MS Mincho"/>
                <w:sz w:val="20"/>
                <w:szCs w:val="20"/>
              </w:rPr>
            </w:pPr>
            <w:r w:rsidRPr="00EA50D5">
              <w:rPr>
                <w:rFonts w:eastAsia="MS Mincho"/>
                <w:sz w:val="20"/>
                <w:szCs w:val="20"/>
              </w:rPr>
              <w:t>STD92</w:t>
            </w:r>
          </w:p>
        </w:tc>
        <w:tc>
          <w:tcPr>
            <w:tcW w:w="1573" w:type="dxa"/>
          </w:tcPr>
          <w:p w14:paraId="0144362A" w14:textId="7D84F6D3" w:rsidR="00F7478C" w:rsidRPr="00EA50D5" w:rsidRDefault="00F7478C" w:rsidP="00F7478C">
            <w:pPr>
              <w:rPr>
                <w:rFonts w:eastAsia="MS Mincho"/>
                <w:sz w:val="20"/>
                <w:szCs w:val="20"/>
              </w:rPr>
            </w:pPr>
            <w:r w:rsidRPr="00EA50D5">
              <w:rPr>
                <w:rFonts w:eastAsia="MS Mincho"/>
                <w:sz w:val="20"/>
                <w:szCs w:val="20"/>
              </w:rPr>
              <w:t>REQUIRED</w:t>
            </w:r>
          </w:p>
        </w:tc>
        <w:tc>
          <w:tcPr>
            <w:tcW w:w="1612" w:type="dxa"/>
          </w:tcPr>
          <w:p w14:paraId="30DE9BC3" w14:textId="70FDF117" w:rsidR="00F7478C" w:rsidRPr="00EA50D5" w:rsidRDefault="00F7478C" w:rsidP="00F7478C">
            <w:pPr>
              <w:rPr>
                <w:rFonts w:eastAsia="MS Mincho"/>
                <w:sz w:val="20"/>
                <w:szCs w:val="20"/>
              </w:rPr>
            </w:pPr>
            <w:r w:rsidRPr="00EA50D5">
              <w:rPr>
                <w:rFonts w:eastAsia="MS Mincho"/>
                <w:sz w:val="20"/>
                <w:szCs w:val="20"/>
              </w:rPr>
              <w:t>REQUIRED</w:t>
            </w:r>
          </w:p>
        </w:tc>
        <w:tc>
          <w:tcPr>
            <w:tcW w:w="1538" w:type="dxa"/>
          </w:tcPr>
          <w:p w14:paraId="670A4BA6" w14:textId="5916E3AF" w:rsidR="00F7478C" w:rsidRPr="00EA50D5" w:rsidRDefault="00F7478C" w:rsidP="00F7478C">
            <w:pPr>
              <w:rPr>
                <w:rFonts w:eastAsia="MS Mincho"/>
                <w:sz w:val="20"/>
                <w:szCs w:val="20"/>
              </w:rPr>
            </w:pPr>
            <w:r w:rsidRPr="00EA50D5">
              <w:rPr>
                <w:rFonts w:eastAsia="MS Mincho"/>
                <w:sz w:val="20"/>
                <w:szCs w:val="20"/>
              </w:rPr>
              <w:t>REQUIRED</w:t>
            </w:r>
          </w:p>
        </w:tc>
      </w:tr>
      <w:tr w:rsidR="00EA50D5" w14:paraId="2BAC618B"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2178" w:type="dxa"/>
          </w:tcPr>
          <w:p w14:paraId="0AC654C0" w14:textId="3D45A7F1" w:rsidR="00F7478C" w:rsidRPr="00EA50D5" w:rsidRDefault="00F7478C" w:rsidP="00F7478C">
            <w:pPr>
              <w:rPr>
                <w:rFonts w:eastAsia="MS Mincho"/>
                <w:sz w:val="20"/>
                <w:szCs w:val="20"/>
              </w:rPr>
            </w:pPr>
            <w:r w:rsidRPr="00EA50D5">
              <w:rPr>
                <w:rFonts w:eastAsia="MS Mincho"/>
                <w:sz w:val="20"/>
                <w:szCs w:val="20"/>
              </w:rPr>
              <w:t>output-bin</w:t>
            </w:r>
          </w:p>
        </w:tc>
        <w:tc>
          <w:tcPr>
            <w:tcW w:w="1307" w:type="dxa"/>
          </w:tcPr>
          <w:p w14:paraId="75AE06AA" w14:textId="54EB67E8" w:rsidR="00F7478C" w:rsidRPr="00EA50D5" w:rsidRDefault="00F7478C" w:rsidP="00F7478C">
            <w:pPr>
              <w:rPr>
                <w:rFonts w:eastAsia="MS Mincho"/>
                <w:sz w:val="20"/>
                <w:szCs w:val="20"/>
              </w:rPr>
            </w:pPr>
            <w:r w:rsidRPr="00EA50D5">
              <w:rPr>
                <w:rFonts w:eastAsia="MS Mincho"/>
                <w:sz w:val="20"/>
                <w:szCs w:val="20"/>
              </w:rPr>
              <w:t>PWG5100.2</w:t>
            </w:r>
          </w:p>
        </w:tc>
        <w:tc>
          <w:tcPr>
            <w:tcW w:w="1573" w:type="dxa"/>
          </w:tcPr>
          <w:p w14:paraId="30429B73" w14:textId="77401310" w:rsidR="00F7478C" w:rsidRPr="00EA50D5" w:rsidRDefault="00F7478C" w:rsidP="00F7478C">
            <w:pPr>
              <w:rPr>
                <w:rFonts w:eastAsia="MS Mincho"/>
                <w:sz w:val="20"/>
                <w:szCs w:val="20"/>
              </w:rPr>
            </w:pPr>
            <w:r w:rsidRPr="00EA50D5">
              <w:rPr>
                <w:rFonts w:eastAsia="MS Mincho"/>
                <w:sz w:val="20"/>
                <w:szCs w:val="20"/>
              </w:rPr>
              <w:t>REQUIRED</w:t>
            </w:r>
          </w:p>
        </w:tc>
        <w:tc>
          <w:tcPr>
            <w:tcW w:w="1612" w:type="dxa"/>
          </w:tcPr>
          <w:p w14:paraId="06524FA4" w14:textId="702840A6" w:rsidR="00F7478C" w:rsidRPr="00EA50D5" w:rsidRDefault="00F7478C" w:rsidP="00F7478C">
            <w:pPr>
              <w:rPr>
                <w:rFonts w:eastAsia="MS Mincho"/>
                <w:sz w:val="20"/>
                <w:szCs w:val="20"/>
              </w:rPr>
            </w:pPr>
            <w:r w:rsidRPr="00EA50D5">
              <w:rPr>
                <w:rFonts w:eastAsia="MS Mincho"/>
                <w:sz w:val="20"/>
                <w:szCs w:val="20"/>
              </w:rPr>
              <w:t>REQUIRED</w:t>
            </w:r>
          </w:p>
        </w:tc>
        <w:tc>
          <w:tcPr>
            <w:tcW w:w="1538" w:type="dxa"/>
          </w:tcPr>
          <w:p w14:paraId="1EC5F749" w14:textId="5345199D" w:rsidR="00F7478C" w:rsidRPr="00EA50D5" w:rsidRDefault="00F7478C" w:rsidP="00F7478C">
            <w:pPr>
              <w:rPr>
                <w:rFonts w:eastAsia="MS Mincho"/>
                <w:sz w:val="20"/>
                <w:szCs w:val="20"/>
              </w:rPr>
            </w:pPr>
            <w:r w:rsidRPr="00EA50D5">
              <w:rPr>
                <w:rFonts w:eastAsia="MS Mincho"/>
                <w:sz w:val="20"/>
                <w:szCs w:val="20"/>
              </w:rPr>
              <w:t>REQUIRED</w:t>
            </w:r>
          </w:p>
        </w:tc>
      </w:tr>
      <w:tr w:rsidR="00EA50D5" w14:paraId="64140466" w14:textId="77777777" w:rsidTr="00EA50D5">
        <w:trPr>
          <w:jc w:val="center"/>
        </w:trPr>
        <w:tc>
          <w:tcPr>
            <w:tcW w:w="2178" w:type="dxa"/>
          </w:tcPr>
          <w:p w14:paraId="0F26E9EA" w14:textId="78DD5ACB" w:rsidR="00F7478C" w:rsidRPr="00EA50D5" w:rsidRDefault="00F7478C" w:rsidP="00F7478C">
            <w:pPr>
              <w:rPr>
                <w:rFonts w:eastAsia="MS Mincho"/>
                <w:sz w:val="20"/>
                <w:szCs w:val="20"/>
              </w:rPr>
            </w:pPr>
            <w:r w:rsidRPr="00EA50D5">
              <w:rPr>
                <w:rFonts w:eastAsia="MS Mincho"/>
                <w:sz w:val="20"/>
                <w:szCs w:val="20"/>
              </w:rPr>
              <w:t>print-quality</w:t>
            </w:r>
          </w:p>
        </w:tc>
        <w:tc>
          <w:tcPr>
            <w:tcW w:w="1307" w:type="dxa"/>
          </w:tcPr>
          <w:p w14:paraId="62E8765F" w14:textId="088BE311" w:rsidR="00F7478C" w:rsidRPr="00EA50D5" w:rsidRDefault="00F7478C" w:rsidP="00F7478C">
            <w:pPr>
              <w:rPr>
                <w:rFonts w:eastAsia="MS Mincho"/>
                <w:sz w:val="20"/>
                <w:szCs w:val="20"/>
              </w:rPr>
            </w:pPr>
            <w:r w:rsidRPr="00EA50D5">
              <w:rPr>
                <w:rFonts w:eastAsia="MS Mincho"/>
                <w:sz w:val="20"/>
                <w:szCs w:val="20"/>
              </w:rPr>
              <w:t>STD92</w:t>
            </w:r>
          </w:p>
        </w:tc>
        <w:tc>
          <w:tcPr>
            <w:tcW w:w="1573" w:type="dxa"/>
          </w:tcPr>
          <w:p w14:paraId="0B11F57A" w14:textId="7992C0D7" w:rsidR="00F7478C" w:rsidRPr="00EA50D5" w:rsidRDefault="00F7478C" w:rsidP="00F7478C">
            <w:pPr>
              <w:rPr>
                <w:rFonts w:eastAsia="MS Mincho"/>
                <w:sz w:val="20"/>
                <w:szCs w:val="20"/>
              </w:rPr>
            </w:pPr>
            <w:r w:rsidRPr="00EA50D5">
              <w:rPr>
                <w:rFonts w:eastAsia="MS Mincho"/>
                <w:sz w:val="20"/>
                <w:szCs w:val="20"/>
              </w:rPr>
              <w:t>REQUIRED</w:t>
            </w:r>
          </w:p>
        </w:tc>
        <w:tc>
          <w:tcPr>
            <w:tcW w:w="1612" w:type="dxa"/>
          </w:tcPr>
          <w:p w14:paraId="4B03106D" w14:textId="0DFCE4C1" w:rsidR="00F7478C" w:rsidRPr="00EA50D5" w:rsidRDefault="00F7478C" w:rsidP="00F7478C">
            <w:pPr>
              <w:rPr>
                <w:rFonts w:eastAsia="MS Mincho"/>
                <w:sz w:val="20"/>
                <w:szCs w:val="20"/>
              </w:rPr>
            </w:pPr>
            <w:r w:rsidRPr="00EA50D5">
              <w:rPr>
                <w:rFonts w:eastAsia="MS Mincho"/>
                <w:sz w:val="20"/>
                <w:szCs w:val="20"/>
              </w:rPr>
              <w:t>REQUIRED</w:t>
            </w:r>
          </w:p>
        </w:tc>
        <w:tc>
          <w:tcPr>
            <w:tcW w:w="1538" w:type="dxa"/>
          </w:tcPr>
          <w:p w14:paraId="4F9A0DE6" w14:textId="39E08247" w:rsidR="00F7478C" w:rsidRPr="00EA50D5" w:rsidRDefault="00F7478C" w:rsidP="00F7478C">
            <w:pPr>
              <w:rPr>
                <w:rFonts w:eastAsia="MS Mincho"/>
                <w:sz w:val="20"/>
                <w:szCs w:val="20"/>
              </w:rPr>
            </w:pPr>
            <w:r w:rsidRPr="00EA50D5">
              <w:rPr>
                <w:rFonts w:eastAsia="MS Mincho"/>
                <w:sz w:val="20"/>
                <w:szCs w:val="20"/>
              </w:rPr>
              <w:t>REQUIRED</w:t>
            </w:r>
          </w:p>
        </w:tc>
      </w:tr>
      <w:tr w:rsidR="00EA50D5" w14:paraId="17C9C9D9"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2178" w:type="dxa"/>
          </w:tcPr>
          <w:p w14:paraId="6EF9A0B5" w14:textId="016B0736" w:rsidR="00F7478C" w:rsidRPr="00EA50D5" w:rsidRDefault="00F7478C" w:rsidP="00F7478C">
            <w:pPr>
              <w:rPr>
                <w:rFonts w:eastAsia="MS Mincho"/>
                <w:sz w:val="20"/>
                <w:szCs w:val="20"/>
              </w:rPr>
            </w:pPr>
            <w:r w:rsidRPr="00EA50D5">
              <w:rPr>
                <w:rFonts w:eastAsia="MS Mincho"/>
                <w:sz w:val="20"/>
                <w:szCs w:val="20"/>
              </w:rPr>
              <w:t>printer-resolution</w:t>
            </w:r>
          </w:p>
        </w:tc>
        <w:tc>
          <w:tcPr>
            <w:tcW w:w="1307" w:type="dxa"/>
          </w:tcPr>
          <w:p w14:paraId="79972FEB" w14:textId="395692F9" w:rsidR="00F7478C" w:rsidRPr="00EA50D5" w:rsidRDefault="00F7478C" w:rsidP="00F7478C">
            <w:pPr>
              <w:rPr>
                <w:rFonts w:eastAsia="MS Mincho"/>
                <w:sz w:val="20"/>
                <w:szCs w:val="20"/>
              </w:rPr>
            </w:pPr>
            <w:r w:rsidRPr="00EA50D5">
              <w:rPr>
                <w:rFonts w:eastAsia="MS Mincho"/>
                <w:sz w:val="20"/>
                <w:szCs w:val="20"/>
              </w:rPr>
              <w:t>STD92</w:t>
            </w:r>
          </w:p>
        </w:tc>
        <w:tc>
          <w:tcPr>
            <w:tcW w:w="1573" w:type="dxa"/>
          </w:tcPr>
          <w:p w14:paraId="3816476D" w14:textId="49512682" w:rsidR="00F7478C" w:rsidRPr="00EA50D5" w:rsidRDefault="00F7478C" w:rsidP="00F7478C">
            <w:pPr>
              <w:rPr>
                <w:rFonts w:eastAsia="MS Mincho"/>
                <w:sz w:val="20"/>
                <w:szCs w:val="20"/>
              </w:rPr>
            </w:pPr>
            <w:r w:rsidRPr="00EA50D5">
              <w:rPr>
                <w:rFonts w:eastAsia="MS Mincho"/>
                <w:sz w:val="20"/>
                <w:szCs w:val="20"/>
              </w:rPr>
              <w:t>REQUIRED</w:t>
            </w:r>
          </w:p>
        </w:tc>
        <w:tc>
          <w:tcPr>
            <w:tcW w:w="1612" w:type="dxa"/>
          </w:tcPr>
          <w:p w14:paraId="49BF0095" w14:textId="493F3114" w:rsidR="00F7478C" w:rsidRPr="00EA50D5" w:rsidRDefault="00F7478C" w:rsidP="00F7478C">
            <w:pPr>
              <w:rPr>
                <w:rFonts w:eastAsia="MS Mincho"/>
                <w:sz w:val="20"/>
                <w:szCs w:val="20"/>
              </w:rPr>
            </w:pPr>
            <w:r w:rsidRPr="00EA50D5">
              <w:rPr>
                <w:rFonts w:eastAsia="MS Mincho"/>
                <w:sz w:val="20"/>
                <w:szCs w:val="20"/>
              </w:rPr>
              <w:t>REQUIRED</w:t>
            </w:r>
          </w:p>
        </w:tc>
        <w:tc>
          <w:tcPr>
            <w:tcW w:w="1538" w:type="dxa"/>
          </w:tcPr>
          <w:p w14:paraId="3F8621C1" w14:textId="184A9CAB" w:rsidR="00F7478C" w:rsidRPr="00EA50D5" w:rsidRDefault="00F7478C" w:rsidP="00F7478C">
            <w:pPr>
              <w:rPr>
                <w:rFonts w:eastAsia="MS Mincho"/>
                <w:sz w:val="20"/>
                <w:szCs w:val="20"/>
              </w:rPr>
            </w:pPr>
            <w:r w:rsidRPr="00EA50D5">
              <w:rPr>
                <w:rFonts w:eastAsia="MS Mincho"/>
                <w:sz w:val="20"/>
                <w:szCs w:val="20"/>
              </w:rPr>
              <w:t>REQUIRED</w:t>
            </w:r>
          </w:p>
        </w:tc>
      </w:tr>
      <w:tr w:rsidR="00EA50D5" w14:paraId="61266048" w14:textId="77777777" w:rsidTr="00EA50D5">
        <w:trPr>
          <w:jc w:val="center"/>
        </w:trPr>
        <w:tc>
          <w:tcPr>
            <w:tcW w:w="2178" w:type="dxa"/>
          </w:tcPr>
          <w:p w14:paraId="3351506A" w14:textId="42AE87CC" w:rsidR="00F7478C" w:rsidRPr="00EA50D5" w:rsidRDefault="00F7478C" w:rsidP="00F7478C">
            <w:pPr>
              <w:rPr>
                <w:rFonts w:eastAsia="MS Mincho"/>
                <w:sz w:val="20"/>
                <w:szCs w:val="20"/>
              </w:rPr>
            </w:pPr>
            <w:r w:rsidRPr="00EA50D5">
              <w:rPr>
                <w:rFonts w:eastAsia="MS Mincho"/>
                <w:sz w:val="20"/>
                <w:szCs w:val="20"/>
              </w:rPr>
              <w:t>sides</w:t>
            </w:r>
          </w:p>
        </w:tc>
        <w:tc>
          <w:tcPr>
            <w:tcW w:w="1307" w:type="dxa"/>
          </w:tcPr>
          <w:p w14:paraId="5186D064" w14:textId="5A351C0B" w:rsidR="00F7478C" w:rsidRPr="00EA50D5" w:rsidRDefault="00F7478C" w:rsidP="00F7478C">
            <w:pPr>
              <w:rPr>
                <w:rFonts w:eastAsia="MS Mincho"/>
                <w:sz w:val="20"/>
                <w:szCs w:val="20"/>
              </w:rPr>
            </w:pPr>
            <w:r w:rsidRPr="00EA50D5">
              <w:rPr>
                <w:rFonts w:eastAsia="MS Mincho"/>
                <w:sz w:val="20"/>
                <w:szCs w:val="20"/>
              </w:rPr>
              <w:t>STD92</w:t>
            </w:r>
          </w:p>
        </w:tc>
        <w:tc>
          <w:tcPr>
            <w:tcW w:w="1573" w:type="dxa"/>
          </w:tcPr>
          <w:p w14:paraId="3BF57D05" w14:textId="660A1907" w:rsidR="00F7478C" w:rsidRPr="00EA50D5" w:rsidRDefault="00F7478C" w:rsidP="00F7478C">
            <w:pPr>
              <w:rPr>
                <w:rFonts w:eastAsia="MS Mincho"/>
                <w:sz w:val="20"/>
                <w:szCs w:val="20"/>
              </w:rPr>
            </w:pPr>
            <w:r w:rsidRPr="00EA50D5">
              <w:rPr>
                <w:rFonts w:eastAsia="MS Mincho"/>
                <w:sz w:val="20"/>
                <w:szCs w:val="20"/>
              </w:rPr>
              <w:t>C. REQUIRED</w:t>
            </w:r>
          </w:p>
        </w:tc>
        <w:tc>
          <w:tcPr>
            <w:tcW w:w="1612" w:type="dxa"/>
          </w:tcPr>
          <w:p w14:paraId="53CA09D9" w14:textId="1D90BB21" w:rsidR="00F7478C" w:rsidRPr="00EA50D5" w:rsidRDefault="00F7478C" w:rsidP="00F7478C">
            <w:pPr>
              <w:rPr>
                <w:rFonts w:eastAsia="MS Mincho"/>
                <w:sz w:val="20"/>
                <w:szCs w:val="20"/>
              </w:rPr>
            </w:pPr>
            <w:r w:rsidRPr="00EA50D5">
              <w:rPr>
                <w:rFonts w:eastAsia="MS Mincho"/>
                <w:sz w:val="20"/>
                <w:szCs w:val="20"/>
              </w:rPr>
              <w:t>C. REQUIRED</w:t>
            </w:r>
          </w:p>
        </w:tc>
        <w:tc>
          <w:tcPr>
            <w:tcW w:w="1538" w:type="dxa"/>
          </w:tcPr>
          <w:p w14:paraId="08E8AC4B" w14:textId="3C93DC63" w:rsidR="00F7478C" w:rsidRPr="00EA50D5" w:rsidRDefault="00F7478C" w:rsidP="00F7478C">
            <w:pPr>
              <w:rPr>
                <w:rFonts w:eastAsia="MS Mincho"/>
                <w:sz w:val="20"/>
                <w:szCs w:val="20"/>
              </w:rPr>
            </w:pPr>
            <w:r w:rsidRPr="00EA50D5">
              <w:rPr>
                <w:rFonts w:eastAsia="MS Mincho"/>
                <w:sz w:val="20"/>
                <w:szCs w:val="20"/>
              </w:rPr>
              <w:t>C. REQUIRED</w:t>
            </w:r>
          </w:p>
        </w:tc>
      </w:tr>
    </w:tbl>
    <w:p w14:paraId="467C4B4D" w14:textId="259EF079" w:rsidR="0099735C" w:rsidRDefault="00157D29" w:rsidP="00157D29">
      <w:pPr>
        <w:pStyle w:val="IEEEStdsLevel3Header"/>
        <w:rPr>
          <w:rFonts w:eastAsia="MS Mincho"/>
        </w:rPr>
      </w:pPr>
      <w:bookmarkStart w:id="241" w:name="_Toc93936071"/>
      <w:r>
        <w:rPr>
          <w:rFonts w:eastAsia="MS Mincho"/>
        </w:rPr>
        <w:t xml:space="preserve">media (type2 keyword | </w:t>
      </w:r>
      <w:proofErr w:type="gramStart"/>
      <w:r>
        <w:rPr>
          <w:rFonts w:eastAsia="MS Mincho"/>
        </w:rPr>
        <w:t>name(</w:t>
      </w:r>
      <w:proofErr w:type="gramEnd"/>
      <w:r>
        <w:rPr>
          <w:rFonts w:eastAsia="MS Mincho"/>
        </w:rPr>
        <w:t>MAX))</w:t>
      </w:r>
      <w:bookmarkStart w:id="242" w:name="_Toc63922627"/>
      <w:bookmarkStart w:id="243" w:name="_Toc63922628"/>
      <w:bookmarkEnd w:id="241"/>
      <w:bookmarkEnd w:id="242"/>
      <w:bookmarkEnd w:id="243"/>
    </w:p>
    <w:p w14:paraId="40544306" w14:textId="5D7C1F95" w:rsidR="00581152" w:rsidRDefault="002958ED" w:rsidP="0099735C">
      <w:pPr>
        <w:pStyle w:val="IEEEStdsParagraph"/>
      </w:pPr>
      <w:r>
        <w:t xml:space="preserve">Printers MUST support this attribute. </w:t>
      </w:r>
      <w:r w:rsidR="00581152" w:rsidRPr="00395E86">
        <w:t xml:space="preserve">Values of the </w:t>
      </w:r>
      <w:r w:rsidR="00972AC5" w:rsidRPr="00395E86">
        <w:t>“</w:t>
      </w:r>
      <w:r w:rsidR="00581152" w:rsidRPr="00395E86">
        <w:t>media</w:t>
      </w:r>
      <w:r w:rsidR="00972AC5" w:rsidRPr="00395E86">
        <w:t>”</w:t>
      </w:r>
      <w:r w:rsidR="00581152" w:rsidRPr="00395E86">
        <w:t xml:space="preserve"> attribute </w:t>
      </w:r>
      <w:r w:rsidR="00157D29">
        <w:t xml:space="preserve">[STD92] </w:t>
      </w:r>
      <w:r w:rsidR="00581152" w:rsidRPr="00395E86">
        <w:t>MUST conform to</w:t>
      </w:r>
      <w:r w:rsidR="007B5BE2" w:rsidRPr="00277762">
        <w:t xml:space="preserve"> the PWG Media Standardized Names 2.0 (MSN)</w:t>
      </w:r>
      <w:r w:rsidR="00581152" w:rsidRPr="00277762">
        <w:t xml:space="preserve"> [PWG5101.1].</w:t>
      </w:r>
    </w:p>
    <w:p w14:paraId="03C2E75D" w14:textId="712C06B0" w:rsidR="003C62A0" w:rsidRDefault="003C62A0" w:rsidP="00EA50D5">
      <w:pPr>
        <w:pStyle w:val="IEEEStdsLevel3Header"/>
        <w:rPr>
          <w:rFonts w:eastAsia="MS Mincho"/>
        </w:rPr>
      </w:pPr>
      <w:bookmarkStart w:id="244" w:name="_Toc93936072"/>
      <w:r>
        <w:rPr>
          <w:rFonts w:eastAsia="MS Mincho"/>
        </w:rPr>
        <w:t xml:space="preserve">print-quality (type2 </w:t>
      </w:r>
      <w:proofErr w:type="spellStart"/>
      <w:r>
        <w:rPr>
          <w:rFonts w:eastAsia="MS Mincho"/>
        </w:rPr>
        <w:t>enum</w:t>
      </w:r>
      <w:proofErr w:type="spellEnd"/>
      <w:r>
        <w:rPr>
          <w:rFonts w:eastAsia="MS Mincho"/>
        </w:rPr>
        <w:t>) and printer-resolution (resolution)</w:t>
      </w:r>
      <w:bookmarkEnd w:id="244"/>
    </w:p>
    <w:p w14:paraId="730D0644" w14:textId="24C8B8D6" w:rsidR="003C62A0" w:rsidRDefault="003C62A0" w:rsidP="0099735C">
      <w:pPr>
        <w:pStyle w:val="IEEEStdsParagraph"/>
      </w:pPr>
      <w:r>
        <w:t>The “print-quality” attribute has higher precedence than “printer-resolution”. If the Printer cannot support a requested combination, it returns the usual 'successful-ok-ignored-or-substituted-attributes' or 'client-error-conflicting-attributes' status code in the response to a Create-Job, Print-Job, Print-URI, or Validate-Job request.</w:t>
      </w:r>
    </w:p>
    <w:p w14:paraId="4367A89B" w14:textId="5CE7CADA" w:rsidR="00EA50D5" w:rsidRDefault="00EA50D5" w:rsidP="006C1DF7">
      <w:pPr>
        <w:pStyle w:val="IEEEStdsLevel3Header"/>
        <w:rPr>
          <w:rFonts w:eastAsia="MS Mincho"/>
        </w:rPr>
      </w:pPr>
      <w:bookmarkStart w:id="245" w:name="_Toc93936073"/>
      <w:r>
        <w:rPr>
          <w:rFonts w:eastAsia="MS Mincho"/>
        </w:rPr>
        <w:lastRenderedPageBreak/>
        <w:t>sides (type2 keyword)</w:t>
      </w:r>
      <w:bookmarkEnd w:id="245"/>
    </w:p>
    <w:p w14:paraId="435E00CF" w14:textId="289D7E06" w:rsidR="00EA50D5" w:rsidRDefault="00EA50D5" w:rsidP="0099735C">
      <w:pPr>
        <w:pStyle w:val="IEEEStdsParagraph"/>
      </w:pPr>
      <w:r>
        <w:t>Printers that support duplex output MUST support this attribute with the values 'one-sided', 'two-sided-long-edge', and 'two-sided-short-edge'.</w:t>
      </w:r>
    </w:p>
    <w:p w14:paraId="521ED47F" w14:textId="3589EBF0" w:rsidR="00157D29" w:rsidRDefault="00157D29" w:rsidP="00157D29">
      <w:pPr>
        <w:pStyle w:val="IEEEStdsLevel2Header"/>
        <w:rPr>
          <w:rFonts w:eastAsia="MS Mincho"/>
        </w:rPr>
      </w:pPr>
      <w:bookmarkStart w:id="246" w:name="_Toc93936074"/>
      <w:r>
        <w:rPr>
          <w:rFonts w:eastAsia="MS Mincho"/>
        </w:rPr>
        <w:t>Printer Description Attributes</w:t>
      </w:r>
      <w:bookmarkEnd w:id="246"/>
    </w:p>
    <w:p w14:paraId="072D1AE7" w14:textId="2C6958C2" w:rsidR="00157D29" w:rsidRDefault="002958ED" w:rsidP="00157D29">
      <w:pPr>
        <w:pStyle w:val="IEEEStdsParagraph"/>
      </w:pPr>
      <w:r>
        <w:fldChar w:fldCharType="begin"/>
      </w:r>
      <w:r>
        <w:instrText xml:space="preserve"> REF _Ref63866734 \h </w:instrText>
      </w:r>
      <w:r>
        <w:fldChar w:fldCharType="separate"/>
      </w:r>
      <w:r w:rsidR="00557D2C">
        <w:t xml:space="preserve">Table </w:t>
      </w:r>
      <w:r w:rsidR="00557D2C">
        <w:rPr>
          <w:noProof/>
        </w:rPr>
        <w:t>4</w:t>
      </w:r>
      <w:r>
        <w:fldChar w:fldCharType="end"/>
      </w:r>
      <w:r>
        <w:t xml:space="preserve"> </w:t>
      </w:r>
      <w:r w:rsidR="00157D29">
        <w:t xml:space="preserve">provides a summary of </w:t>
      </w:r>
      <w:r>
        <w:t xml:space="preserve">the conformance requirements for </w:t>
      </w:r>
      <w:r w:rsidR="00157D29">
        <w:t xml:space="preserve">Printer Description attributes </w:t>
      </w:r>
      <w:r>
        <w:t>in</w:t>
      </w:r>
      <w:r w:rsidR="00157D29">
        <w:t xml:space="preserve"> IPP/2.0, IPP/2.1, and/or IPP/2.2.</w:t>
      </w:r>
      <w:r w:rsidR="003C62A0">
        <w:t xml:space="preserve"> Additional requirements for specific attributes are provided in the subsections below.</w:t>
      </w:r>
    </w:p>
    <w:p w14:paraId="24744E7D" w14:textId="76DF5C4E" w:rsidR="00157D29" w:rsidRDefault="00157D29" w:rsidP="00157D29">
      <w:pPr>
        <w:pStyle w:val="Caption"/>
        <w:rPr>
          <w:rFonts w:eastAsia="MS Mincho"/>
        </w:rPr>
      </w:pPr>
      <w:bookmarkStart w:id="247" w:name="_Ref63866734"/>
      <w:bookmarkStart w:id="248" w:name="_Toc93936100"/>
      <w:r>
        <w:t xml:space="preserve">Table </w:t>
      </w:r>
      <w:fldSimple w:instr=" SEQ Table \* ARABIC ">
        <w:r w:rsidR="00557D2C">
          <w:rPr>
            <w:noProof/>
          </w:rPr>
          <w:t>4</w:t>
        </w:r>
      </w:fldSimple>
      <w:bookmarkEnd w:id="247"/>
      <w:r>
        <w:t xml:space="preserve"> - </w:t>
      </w:r>
      <w:r w:rsidR="00A01D11">
        <w:t xml:space="preserve">Updated </w:t>
      </w:r>
      <w:r>
        <w:t>IPP Printer Description Attributes</w:t>
      </w:r>
      <w:bookmarkEnd w:id="248"/>
    </w:p>
    <w:tbl>
      <w:tblPr>
        <w:tblStyle w:val="MediumList1-Accent1"/>
        <w:tblW w:w="9667" w:type="dxa"/>
        <w:jc w:val="center"/>
        <w:tblLook w:val="0420" w:firstRow="1" w:lastRow="0" w:firstColumn="0" w:lastColumn="0" w:noHBand="0" w:noVBand="1"/>
      </w:tblPr>
      <w:tblGrid>
        <w:gridCol w:w="3082"/>
        <w:gridCol w:w="1344"/>
        <w:gridCol w:w="1828"/>
        <w:gridCol w:w="1828"/>
        <w:gridCol w:w="1585"/>
      </w:tblGrid>
      <w:tr w:rsidR="00EA50D5" w:rsidRPr="00EA50D5" w14:paraId="78D99FDE" w14:textId="77777777" w:rsidTr="00EA50D5">
        <w:trPr>
          <w:cnfStyle w:val="100000000000" w:firstRow="1" w:lastRow="0" w:firstColumn="0" w:lastColumn="0" w:oddVBand="0" w:evenVBand="0" w:oddHBand="0" w:evenHBand="0" w:firstRowFirstColumn="0" w:firstRowLastColumn="0" w:lastRowFirstColumn="0" w:lastRowLastColumn="0"/>
          <w:tblHeader/>
          <w:jc w:val="center"/>
        </w:trPr>
        <w:tc>
          <w:tcPr>
            <w:tcW w:w="3082" w:type="dxa"/>
          </w:tcPr>
          <w:p w14:paraId="7464D2F7" w14:textId="77777777" w:rsidR="00157D29" w:rsidRPr="00EA50D5" w:rsidRDefault="00157D29" w:rsidP="00157D29">
            <w:pPr>
              <w:rPr>
                <w:b/>
                <w:bCs/>
                <w:sz w:val="20"/>
                <w:szCs w:val="20"/>
              </w:rPr>
            </w:pPr>
            <w:r w:rsidRPr="00EA50D5">
              <w:rPr>
                <w:b/>
                <w:bCs/>
                <w:sz w:val="20"/>
                <w:szCs w:val="20"/>
              </w:rPr>
              <w:t>Attribute</w:t>
            </w:r>
          </w:p>
        </w:tc>
        <w:tc>
          <w:tcPr>
            <w:tcW w:w="1344" w:type="dxa"/>
          </w:tcPr>
          <w:p w14:paraId="5AFE3A00" w14:textId="77777777" w:rsidR="00157D29" w:rsidRPr="00EA50D5" w:rsidRDefault="00157D29" w:rsidP="00157D29">
            <w:pPr>
              <w:rPr>
                <w:b/>
                <w:bCs/>
                <w:sz w:val="20"/>
                <w:szCs w:val="20"/>
              </w:rPr>
            </w:pPr>
            <w:r w:rsidRPr="00EA50D5">
              <w:rPr>
                <w:b/>
                <w:bCs/>
                <w:sz w:val="20"/>
                <w:szCs w:val="20"/>
              </w:rPr>
              <w:t>Reference</w:t>
            </w:r>
          </w:p>
        </w:tc>
        <w:tc>
          <w:tcPr>
            <w:tcW w:w="1828" w:type="dxa"/>
          </w:tcPr>
          <w:p w14:paraId="6603FDF8" w14:textId="77777777" w:rsidR="00157D29" w:rsidRPr="00EA50D5" w:rsidRDefault="00157D29" w:rsidP="00157D29">
            <w:pPr>
              <w:rPr>
                <w:b/>
                <w:bCs/>
                <w:sz w:val="20"/>
                <w:szCs w:val="20"/>
              </w:rPr>
            </w:pPr>
            <w:r w:rsidRPr="00EA50D5">
              <w:rPr>
                <w:b/>
                <w:bCs/>
                <w:sz w:val="20"/>
                <w:szCs w:val="20"/>
              </w:rPr>
              <w:t>IPP/2.0</w:t>
            </w:r>
          </w:p>
        </w:tc>
        <w:tc>
          <w:tcPr>
            <w:tcW w:w="1828" w:type="dxa"/>
          </w:tcPr>
          <w:p w14:paraId="4233097B" w14:textId="77777777" w:rsidR="00157D29" w:rsidRPr="00EA50D5" w:rsidRDefault="00157D29" w:rsidP="00157D29">
            <w:pPr>
              <w:rPr>
                <w:b/>
                <w:bCs/>
                <w:sz w:val="20"/>
                <w:szCs w:val="20"/>
              </w:rPr>
            </w:pPr>
            <w:r w:rsidRPr="00EA50D5">
              <w:rPr>
                <w:b/>
                <w:bCs/>
                <w:sz w:val="20"/>
                <w:szCs w:val="20"/>
              </w:rPr>
              <w:t>IPP/2.1</w:t>
            </w:r>
          </w:p>
        </w:tc>
        <w:tc>
          <w:tcPr>
            <w:tcW w:w="1585" w:type="dxa"/>
          </w:tcPr>
          <w:p w14:paraId="3AFF8D39" w14:textId="77777777" w:rsidR="00157D29" w:rsidRPr="00EA50D5" w:rsidRDefault="00157D29" w:rsidP="00157D29">
            <w:pPr>
              <w:rPr>
                <w:b/>
                <w:bCs/>
                <w:sz w:val="20"/>
                <w:szCs w:val="20"/>
              </w:rPr>
            </w:pPr>
            <w:r w:rsidRPr="00EA50D5">
              <w:rPr>
                <w:b/>
                <w:bCs/>
                <w:sz w:val="20"/>
                <w:szCs w:val="20"/>
              </w:rPr>
              <w:t>IPP/2.2</w:t>
            </w:r>
          </w:p>
        </w:tc>
      </w:tr>
      <w:tr w:rsidR="00EA50D5" w:rsidRPr="00EA50D5" w14:paraId="2B39F843"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1F1647C7" w14:textId="5349061F" w:rsidR="002958ED" w:rsidRPr="00EA50D5" w:rsidRDefault="002958ED" w:rsidP="00157D29">
            <w:pPr>
              <w:rPr>
                <w:rFonts w:eastAsia="MS Mincho"/>
                <w:sz w:val="20"/>
                <w:szCs w:val="20"/>
              </w:rPr>
            </w:pPr>
            <w:r w:rsidRPr="00EA50D5">
              <w:rPr>
                <w:rFonts w:eastAsia="MS Mincho"/>
                <w:sz w:val="20"/>
                <w:szCs w:val="20"/>
              </w:rPr>
              <w:t>color-supported</w:t>
            </w:r>
          </w:p>
        </w:tc>
        <w:tc>
          <w:tcPr>
            <w:tcW w:w="1344" w:type="dxa"/>
          </w:tcPr>
          <w:p w14:paraId="34CC4D40" w14:textId="1BDC6112" w:rsidR="002958ED" w:rsidRPr="00EA50D5" w:rsidRDefault="002958ED" w:rsidP="00157D29">
            <w:pPr>
              <w:rPr>
                <w:rFonts w:eastAsia="MS Mincho"/>
                <w:sz w:val="20"/>
                <w:szCs w:val="20"/>
              </w:rPr>
            </w:pPr>
            <w:r w:rsidRPr="00EA50D5">
              <w:rPr>
                <w:rFonts w:eastAsia="MS Mincho"/>
                <w:sz w:val="20"/>
                <w:szCs w:val="20"/>
              </w:rPr>
              <w:t>STD92</w:t>
            </w:r>
          </w:p>
        </w:tc>
        <w:tc>
          <w:tcPr>
            <w:tcW w:w="1828" w:type="dxa"/>
          </w:tcPr>
          <w:p w14:paraId="1CBC4D52" w14:textId="6B9EA6E9" w:rsidR="002958ED" w:rsidRPr="00EA50D5" w:rsidRDefault="002958ED" w:rsidP="00157D29">
            <w:pPr>
              <w:rPr>
                <w:rFonts w:eastAsia="MS Mincho"/>
                <w:sz w:val="20"/>
                <w:szCs w:val="20"/>
              </w:rPr>
            </w:pPr>
            <w:r w:rsidRPr="00EA50D5">
              <w:rPr>
                <w:rFonts w:eastAsia="MS Mincho"/>
                <w:sz w:val="20"/>
                <w:szCs w:val="20"/>
              </w:rPr>
              <w:t>REQUIRED</w:t>
            </w:r>
          </w:p>
        </w:tc>
        <w:tc>
          <w:tcPr>
            <w:tcW w:w="1828" w:type="dxa"/>
          </w:tcPr>
          <w:p w14:paraId="7EEEF7AF" w14:textId="26B531F1" w:rsidR="002958ED" w:rsidRPr="00EA50D5" w:rsidRDefault="002958ED" w:rsidP="00157D29">
            <w:pPr>
              <w:rPr>
                <w:rFonts w:eastAsia="MS Mincho"/>
                <w:sz w:val="20"/>
                <w:szCs w:val="20"/>
              </w:rPr>
            </w:pPr>
            <w:r w:rsidRPr="00EA50D5">
              <w:rPr>
                <w:rFonts w:eastAsia="MS Mincho"/>
                <w:sz w:val="20"/>
                <w:szCs w:val="20"/>
              </w:rPr>
              <w:t>REQUIRED</w:t>
            </w:r>
          </w:p>
        </w:tc>
        <w:tc>
          <w:tcPr>
            <w:tcW w:w="1585" w:type="dxa"/>
          </w:tcPr>
          <w:p w14:paraId="30A0FDEB" w14:textId="7DC3F8B5" w:rsidR="002958ED" w:rsidRPr="00EA50D5" w:rsidRDefault="002958ED" w:rsidP="00157D29">
            <w:pPr>
              <w:rPr>
                <w:rFonts w:eastAsia="MS Mincho"/>
                <w:sz w:val="20"/>
                <w:szCs w:val="20"/>
              </w:rPr>
            </w:pPr>
            <w:r w:rsidRPr="00EA50D5">
              <w:rPr>
                <w:rFonts w:eastAsia="MS Mincho"/>
                <w:sz w:val="20"/>
                <w:szCs w:val="20"/>
              </w:rPr>
              <w:t>REQUIRED</w:t>
            </w:r>
          </w:p>
        </w:tc>
      </w:tr>
      <w:tr w:rsidR="00EA50D5" w:rsidRPr="00EA50D5" w14:paraId="390A0F21" w14:textId="77777777" w:rsidTr="00EA50D5">
        <w:trPr>
          <w:jc w:val="center"/>
        </w:trPr>
        <w:tc>
          <w:tcPr>
            <w:tcW w:w="3082" w:type="dxa"/>
          </w:tcPr>
          <w:p w14:paraId="54257963" w14:textId="4D7A83E9" w:rsidR="002958ED" w:rsidRPr="00EA50D5" w:rsidRDefault="002958ED" w:rsidP="002958ED">
            <w:pPr>
              <w:rPr>
                <w:rFonts w:eastAsia="MS Mincho"/>
                <w:sz w:val="20"/>
                <w:szCs w:val="20"/>
              </w:rPr>
            </w:pPr>
            <w:r w:rsidRPr="00EA50D5">
              <w:rPr>
                <w:rFonts w:eastAsia="MS Mincho"/>
                <w:sz w:val="20"/>
                <w:szCs w:val="20"/>
              </w:rPr>
              <w:t>copies-default</w:t>
            </w:r>
          </w:p>
        </w:tc>
        <w:tc>
          <w:tcPr>
            <w:tcW w:w="1344" w:type="dxa"/>
          </w:tcPr>
          <w:p w14:paraId="3CAEB789" w14:textId="3A181997" w:rsidR="002958ED" w:rsidRPr="00EA50D5" w:rsidRDefault="002958ED" w:rsidP="002958ED">
            <w:pPr>
              <w:rPr>
                <w:rFonts w:eastAsia="MS Mincho"/>
                <w:sz w:val="20"/>
                <w:szCs w:val="20"/>
              </w:rPr>
            </w:pPr>
            <w:r w:rsidRPr="00EA50D5">
              <w:rPr>
                <w:rFonts w:eastAsia="MS Mincho"/>
                <w:sz w:val="20"/>
                <w:szCs w:val="20"/>
              </w:rPr>
              <w:t>STD92</w:t>
            </w:r>
          </w:p>
        </w:tc>
        <w:tc>
          <w:tcPr>
            <w:tcW w:w="1828" w:type="dxa"/>
          </w:tcPr>
          <w:p w14:paraId="15C3E42E" w14:textId="49BD36E3" w:rsidR="002958ED" w:rsidRPr="00EA50D5" w:rsidRDefault="002958ED" w:rsidP="002958ED">
            <w:pPr>
              <w:rPr>
                <w:rFonts w:eastAsia="MS Mincho"/>
                <w:sz w:val="20"/>
                <w:szCs w:val="20"/>
              </w:rPr>
            </w:pPr>
            <w:r w:rsidRPr="00EA50D5">
              <w:rPr>
                <w:rFonts w:eastAsia="MS Mincho"/>
                <w:sz w:val="20"/>
                <w:szCs w:val="20"/>
              </w:rPr>
              <w:t>REQUIRED</w:t>
            </w:r>
          </w:p>
        </w:tc>
        <w:tc>
          <w:tcPr>
            <w:tcW w:w="1828" w:type="dxa"/>
          </w:tcPr>
          <w:p w14:paraId="17157149" w14:textId="34AFBC4C" w:rsidR="002958ED" w:rsidRPr="00EA50D5" w:rsidRDefault="002958ED" w:rsidP="002958ED">
            <w:pPr>
              <w:rPr>
                <w:rFonts w:eastAsia="MS Mincho"/>
                <w:sz w:val="20"/>
                <w:szCs w:val="20"/>
              </w:rPr>
            </w:pPr>
            <w:r w:rsidRPr="00EA50D5">
              <w:rPr>
                <w:rFonts w:eastAsia="MS Mincho"/>
                <w:sz w:val="20"/>
                <w:szCs w:val="20"/>
              </w:rPr>
              <w:t>REQUIRED</w:t>
            </w:r>
          </w:p>
        </w:tc>
        <w:tc>
          <w:tcPr>
            <w:tcW w:w="1585" w:type="dxa"/>
          </w:tcPr>
          <w:p w14:paraId="2CA7B651" w14:textId="54D76EA0" w:rsidR="002958ED" w:rsidRPr="00EA50D5" w:rsidRDefault="002958ED" w:rsidP="002958ED">
            <w:pPr>
              <w:rPr>
                <w:rFonts w:eastAsia="MS Mincho"/>
                <w:sz w:val="20"/>
                <w:szCs w:val="20"/>
              </w:rPr>
            </w:pPr>
            <w:r w:rsidRPr="00EA50D5">
              <w:rPr>
                <w:rFonts w:eastAsia="MS Mincho"/>
                <w:sz w:val="20"/>
                <w:szCs w:val="20"/>
              </w:rPr>
              <w:t>REQUIRED</w:t>
            </w:r>
          </w:p>
        </w:tc>
      </w:tr>
      <w:tr w:rsidR="00EA50D5" w:rsidRPr="00EA50D5" w14:paraId="16B258A4"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2C575B31" w14:textId="7A766BD5" w:rsidR="002958ED" w:rsidRPr="00EA50D5" w:rsidRDefault="002958ED" w:rsidP="002958ED">
            <w:pPr>
              <w:rPr>
                <w:rFonts w:eastAsia="MS Mincho"/>
                <w:sz w:val="20"/>
                <w:szCs w:val="20"/>
              </w:rPr>
            </w:pPr>
            <w:r w:rsidRPr="00EA50D5">
              <w:rPr>
                <w:rFonts w:eastAsia="MS Mincho"/>
                <w:sz w:val="20"/>
                <w:szCs w:val="20"/>
              </w:rPr>
              <w:t>copies-supported</w:t>
            </w:r>
          </w:p>
        </w:tc>
        <w:tc>
          <w:tcPr>
            <w:tcW w:w="1344" w:type="dxa"/>
          </w:tcPr>
          <w:p w14:paraId="2E522BBC" w14:textId="4088342D" w:rsidR="002958ED" w:rsidRPr="00EA50D5" w:rsidRDefault="002958ED" w:rsidP="002958ED">
            <w:pPr>
              <w:rPr>
                <w:rFonts w:eastAsia="MS Mincho"/>
                <w:sz w:val="20"/>
                <w:szCs w:val="20"/>
              </w:rPr>
            </w:pPr>
            <w:r w:rsidRPr="00EA50D5">
              <w:rPr>
                <w:rFonts w:eastAsia="MS Mincho"/>
                <w:sz w:val="20"/>
                <w:szCs w:val="20"/>
              </w:rPr>
              <w:t>STD92</w:t>
            </w:r>
          </w:p>
        </w:tc>
        <w:tc>
          <w:tcPr>
            <w:tcW w:w="1828" w:type="dxa"/>
          </w:tcPr>
          <w:p w14:paraId="2164A956" w14:textId="31491FBE" w:rsidR="002958ED" w:rsidRPr="00EA50D5" w:rsidRDefault="002958ED" w:rsidP="002958ED">
            <w:pPr>
              <w:rPr>
                <w:rFonts w:eastAsia="MS Mincho"/>
                <w:sz w:val="20"/>
                <w:szCs w:val="20"/>
              </w:rPr>
            </w:pPr>
            <w:r w:rsidRPr="00EA50D5">
              <w:rPr>
                <w:rFonts w:eastAsia="MS Mincho"/>
                <w:sz w:val="20"/>
                <w:szCs w:val="20"/>
              </w:rPr>
              <w:t>REQUIRED</w:t>
            </w:r>
          </w:p>
        </w:tc>
        <w:tc>
          <w:tcPr>
            <w:tcW w:w="1828" w:type="dxa"/>
          </w:tcPr>
          <w:p w14:paraId="2DC0FA25" w14:textId="25921DE1" w:rsidR="002958ED" w:rsidRPr="00EA50D5" w:rsidRDefault="002958ED" w:rsidP="002958ED">
            <w:pPr>
              <w:rPr>
                <w:rFonts w:eastAsia="MS Mincho"/>
                <w:sz w:val="20"/>
                <w:szCs w:val="20"/>
              </w:rPr>
            </w:pPr>
            <w:r w:rsidRPr="00EA50D5">
              <w:rPr>
                <w:rFonts w:eastAsia="MS Mincho"/>
                <w:sz w:val="20"/>
                <w:szCs w:val="20"/>
              </w:rPr>
              <w:t>REQUIRED</w:t>
            </w:r>
          </w:p>
        </w:tc>
        <w:tc>
          <w:tcPr>
            <w:tcW w:w="1585" w:type="dxa"/>
          </w:tcPr>
          <w:p w14:paraId="5F49363B" w14:textId="7190F4A9" w:rsidR="002958ED" w:rsidRPr="00EA50D5" w:rsidRDefault="002958ED" w:rsidP="002958ED">
            <w:pPr>
              <w:rPr>
                <w:rFonts w:eastAsia="MS Mincho"/>
                <w:sz w:val="20"/>
                <w:szCs w:val="20"/>
              </w:rPr>
            </w:pPr>
            <w:r w:rsidRPr="00EA50D5">
              <w:rPr>
                <w:rFonts w:eastAsia="MS Mincho"/>
                <w:sz w:val="20"/>
                <w:szCs w:val="20"/>
              </w:rPr>
              <w:t>REQUIRED</w:t>
            </w:r>
          </w:p>
        </w:tc>
      </w:tr>
      <w:tr w:rsidR="00EA50D5" w:rsidRPr="00EA50D5" w14:paraId="20EECF41" w14:textId="77777777" w:rsidTr="00EA50D5">
        <w:trPr>
          <w:jc w:val="center"/>
        </w:trPr>
        <w:tc>
          <w:tcPr>
            <w:tcW w:w="3082" w:type="dxa"/>
          </w:tcPr>
          <w:p w14:paraId="4B1A6D8A" w14:textId="6C6958EA" w:rsidR="00E32B8E" w:rsidRPr="00EA50D5" w:rsidRDefault="00E32B8E" w:rsidP="002958ED">
            <w:pPr>
              <w:rPr>
                <w:rFonts w:eastAsia="MS Mincho"/>
                <w:sz w:val="20"/>
                <w:szCs w:val="20"/>
              </w:rPr>
            </w:pPr>
            <w:r w:rsidRPr="00EA50D5">
              <w:rPr>
                <w:rFonts w:eastAsia="MS Mincho"/>
                <w:sz w:val="20"/>
                <w:szCs w:val="20"/>
              </w:rPr>
              <w:t>job-hold-until-default</w:t>
            </w:r>
          </w:p>
        </w:tc>
        <w:tc>
          <w:tcPr>
            <w:tcW w:w="1344" w:type="dxa"/>
          </w:tcPr>
          <w:p w14:paraId="4FE92C96" w14:textId="41523CC4" w:rsidR="00E32B8E" w:rsidRPr="00EA50D5" w:rsidRDefault="00E32B8E" w:rsidP="002958ED">
            <w:pPr>
              <w:rPr>
                <w:rFonts w:eastAsia="MS Mincho"/>
                <w:sz w:val="20"/>
                <w:szCs w:val="20"/>
              </w:rPr>
            </w:pPr>
            <w:r w:rsidRPr="00EA50D5">
              <w:rPr>
                <w:rFonts w:eastAsia="MS Mincho"/>
                <w:sz w:val="20"/>
                <w:szCs w:val="20"/>
              </w:rPr>
              <w:t>STD92</w:t>
            </w:r>
          </w:p>
        </w:tc>
        <w:tc>
          <w:tcPr>
            <w:tcW w:w="1828" w:type="dxa"/>
          </w:tcPr>
          <w:p w14:paraId="3F604E15" w14:textId="6147E649" w:rsidR="00E32B8E" w:rsidRPr="00EA50D5" w:rsidRDefault="00BD3D38" w:rsidP="002958ED">
            <w:pPr>
              <w:rPr>
                <w:rFonts w:eastAsia="MS Mincho"/>
                <w:sz w:val="20"/>
                <w:szCs w:val="20"/>
              </w:rPr>
            </w:pPr>
            <w:r>
              <w:rPr>
                <w:rFonts w:eastAsia="MS Mincho"/>
                <w:sz w:val="20"/>
                <w:szCs w:val="20"/>
              </w:rPr>
              <w:t>RECOMMENDED</w:t>
            </w:r>
          </w:p>
        </w:tc>
        <w:tc>
          <w:tcPr>
            <w:tcW w:w="1828" w:type="dxa"/>
          </w:tcPr>
          <w:p w14:paraId="6CA0626E" w14:textId="1EB11FE6" w:rsidR="00E32B8E" w:rsidRPr="00EA50D5" w:rsidRDefault="00E32B8E" w:rsidP="002958ED">
            <w:pPr>
              <w:rPr>
                <w:rFonts w:eastAsia="MS Mincho"/>
                <w:sz w:val="20"/>
                <w:szCs w:val="20"/>
              </w:rPr>
            </w:pPr>
            <w:r w:rsidRPr="00EA50D5">
              <w:rPr>
                <w:rFonts w:eastAsia="MS Mincho"/>
                <w:sz w:val="20"/>
                <w:szCs w:val="20"/>
              </w:rPr>
              <w:t>REQUIRED</w:t>
            </w:r>
          </w:p>
        </w:tc>
        <w:tc>
          <w:tcPr>
            <w:tcW w:w="1585" w:type="dxa"/>
          </w:tcPr>
          <w:p w14:paraId="5FECF7E4" w14:textId="0B5E3C8A" w:rsidR="00E32B8E" w:rsidRPr="00EA50D5" w:rsidRDefault="00E32B8E" w:rsidP="002958ED">
            <w:pPr>
              <w:rPr>
                <w:rFonts w:eastAsia="MS Mincho"/>
                <w:sz w:val="20"/>
                <w:szCs w:val="20"/>
              </w:rPr>
            </w:pPr>
            <w:r w:rsidRPr="00EA50D5">
              <w:rPr>
                <w:rFonts w:eastAsia="MS Mincho"/>
                <w:sz w:val="20"/>
                <w:szCs w:val="20"/>
              </w:rPr>
              <w:t>REQUIRED</w:t>
            </w:r>
          </w:p>
        </w:tc>
      </w:tr>
      <w:tr w:rsidR="00EA50D5" w:rsidRPr="00EA50D5" w14:paraId="5757433F"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6C7F8304" w14:textId="480242CF" w:rsidR="00E32B8E" w:rsidRPr="00EA50D5" w:rsidRDefault="00E32B8E" w:rsidP="00E32B8E">
            <w:pPr>
              <w:rPr>
                <w:rFonts w:eastAsia="MS Mincho"/>
                <w:sz w:val="20"/>
                <w:szCs w:val="20"/>
              </w:rPr>
            </w:pPr>
            <w:r w:rsidRPr="00EA50D5">
              <w:rPr>
                <w:rFonts w:eastAsia="MS Mincho"/>
                <w:sz w:val="20"/>
                <w:szCs w:val="20"/>
              </w:rPr>
              <w:t>job-hold-until-supported</w:t>
            </w:r>
          </w:p>
        </w:tc>
        <w:tc>
          <w:tcPr>
            <w:tcW w:w="1344" w:type="dxa"/>
          </w:tcPr>
          <w:p w14:paraId="72D21035" w14:textId="6EB1B38C"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7FC4C6D9" w14:textId="30EE6C62" w:rsidR="00E32B8E" w:rsidRPr="00EA50D5" w:rsidRDefault="00BD3D38" w:rsidP="00E32B8E">
            <w:pPr>
              <w:rPr>
                <w:rFonts w:eastAsia="MS Mincho"/>
                <w:sz w:val="20"/>
                <w:szCs w:val="20"/>
              </w:rPr>
            </w:pPr>
            <w:r>
              <w:rPr>
                <w:rFonts w:eastAsia="MS Mincho"/>
                <w:sz w:val="20"/>
                <w:szCs w:val="20"/>
              </w:rPr>
              <w:t>RECOMMENDED</w:t>
            </w:r>
          </w:p>
        </w:tc>
        <w:tc>
          <w:tcPr>
            <w:tcW w:w="1828" w:type="dxa"/>
          </w:tcPr>
          <w:p w14:paraId="3B0D6DF1" w14:textId="3241F89F"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0D3F7AD0" w14:textId="27EBC1DB"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3181A1BD" w14:textId="77777777" w:rsidTr="00EA50D5">
        <w:trPr>
          <w:jc w:val="center"/>
        </w:trPr>
        <w:tc>
          <w:tcPr>
            <w:tcW w:w="3082" w:type="dxa"/>
          </w:tcPr>
          <w:p w14:paraId="225D3DE9" w14:textId="200FD795" w:rsidR="00E32B8E" w:rsidRPr="00EA50D5" w:rsidRDefault="00E32B8E" w:rsidP="00E32B8E">
            <w:pPr>
              <w:rPr>
                <w:rFonts w:eastAsia="MS Mincho"/>
                <w:sz w:val="20"/>
                <w:szCs w:val="20"/>
              </w:rPr>
            </w:pPr>
            <w:r w:rsidRPr="00EA50D5">
              <w:rPr>
                <w:rFonts w:eastAsia="MS Mincho"/>
                <w:sz w:val="20"/>
                <w:szCs w:val="20"/>
              </w:rPr>
              <w:t>job-priority-default</w:t>
            </w:r>
          </w:p>
        </w:tc>
        <w:tc>
          <w:tcPr>
            <w:tcW w:w="1344" w:type="dxa"/>
          </w:tcPr>
          <w:p w14:paraId="6E1CCDC9" w14:textId="545E47CB"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620F966C" w14:textId="0259ED08" w:rsidR="00E32B8E" w:rsidRPr="00EA50D5" w:rsidRDefault="00BD3D38" w:rsidP="00E32B8E">
            <w:pPr>
              <w:rPr>
                <w:rFonts w:eastAsia="MS Mincho"/>
                <w:sz w:val="20"/>
                <w:szCs w:val="20"/>
              </w:rPr>
            </w:pPr>
            <w:r>
              <w:rPr>
                <w:rFonts w:eastAsia="MS Mincho"/>
                <w:sz w:val="20"/>
                <w:szCs w:val="20"/>
              </w:rPr>
              <w:t>RECOMMENDED</w:t>
            </w:r>
          </w:p>
        </w:tc>
        <w:tc>
          <w:tcPr>
            <w:tcW w:w="1828" w:type="dxa"/>
          </w:tcPr>
          <w:p w14:paraId="0B0A9790" w14:textId="3FF51B73"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30651920" w14:textId="392AE96A"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7C69E326"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74123AE5" w14:textId="53A904AB" w:rsidR="00E32B8E" w:rsidRPr="00EA50D5" w:rsidRDefault="00E32B8E" w:rsidP="00E32B8E">
            <w:pPr>
              <w:rPr>
                <w:rFonts w:eastAsia="MS Mincho"/>
                <w:sz w:val="20"/>
                <w:szCs w:val="20"/>
              </w:rPr>
            </w:pPr>
            <w:r w:rsidRPr="00EA50D5">
              <w:rPr>
                <w:rFonts w:eastAsia="MS Mincho"/>
                <w:sz w:val="20"/>
                <w:szCs w:val="20"/>
              </w:rPr>
              <w:t>job-priority-supported</w:t>
            </w:r>
          </w:p>
        </w:tc>
        <w:tc>
          <w:tcPr>
            <w:tcW w:w="1344" w:type="dxa"/>
          </w:tcPr>
          <w:p w14:paraId="7A6A498A" w14:textId="71F67BE3"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5A943821" w14:textId="775497F5" w:rsidR="00E32B8E" w:rsidRPr="00EA50D5" w:rsidRDefault="00BD3D38" w:rsidP="00E32B8E">
            <w:pPr>
              <w:rPr>
                <w:rFonts w:eastAsia="MS Mincho"/>
                <w:sz w:val="20"/>
                <w:szCs w:val="20"/>
              </w:rPr>
            </w:pPr>
            <w:r>
              <w:rPr>
                <w:rFonts w:eastAsia="MS Mincho"/>
                <w:sz w:val="20"/>
                <w:szCs w:val="20"/>
              </w:rPr>
              <w:t>RECOMMENDED</w:t>
            </w:r>
          </w:p>
        </w:tc>
        <w:tc>
          <w:tcPr>
            <w:tcW w:w="1828" w:type="dxa"/>
          </w:tcPr>
          <w:p w14:paraId="033A33B7" w14:textId="17FBB4F2"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6ADEB245" w14:textId="2E595699"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18EC88CD" w14:textId="77777777" w:rsidTr="00EA50D5">
        <w:trPr>
          <w:jc w:val="center"/>
        </w:trPr>
        <w:tc>
          <w:tcPr>
            <w:tcW w:w="3082" w:type="dxa"/>
          </w:tcPr>
          <w:p w14:paraId="3A10B120" w14:textId="0E76CBDD" w:rsidR="00E32B8E" w:rsidRPr="00EA50D5" w:rsidRDefault="00E32B8E" w:rsidP="00E32B8E">
            <w:pPr>
              <w:rPr>
                <w:rFonts w:eastAsia="MS Mincho"/>
                <w:sz w:val="20"/>
                <w:szCs w:val="20"/>
              </w:rPr>
            </w:pPr>
            <w:r w:rsidRPr="00EA50D5">
              <w:rPr>
                <w:rFonts w:eastAsia="MS Mincho"/>
                <w:sz w:val="20"/>
                <w:szCs w:val="20"/>
              </w:rPr>
              <w:t>job-sheets-default</w:t>
            </w:r>
          </w:p>
        </w:tc>
        <w:tc>
          <w:tcPr>
            <w:tcW w:w="1344" w:type="dxa"/>
          </w:tcPr>
          <w:p w14:paraId="2D67F95C" w14:textId="2E0E1F39"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08D60502" w14:textId="138B865E" w:rsidR="00E32B8E" w:rsidRPr="00EA50D5" w:rsidRDefault="00BD3D38" w:rsidP="00E32B8E">
            <w:pPr>
              <w:rPr>
                <w:rFonts w:eastAsia="MS Mincho"/>
                <w:sz w:val="20"/>
                <w:szCs w:val="20"/>
              </w:rPr>
            </w:pPr>
            <w:r>
              <w:rPr>
                <w:rFonts w:eastAsia="MS Mincho"/>
                <w:sz w:val="20"/>
                <w:szCs w:val="20"/>
              </w:rPr>
              <w:t>RECOMMENDED</w:t>
            </w:r>
          </w:p>
        </w:tc>
        <w:tc>
          <w:tcPr>
            <w:tcW w:w="1828" w:type="dxa"/>
          </w:tcPr>
          <w:p w14:paraId="158AD540" w14:textId="6ED087D9"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0A23C295" w14:textId="50F88E3C"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97C150F"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1FAC9AB7" w14:textId="587DDDDE" w:rsidR="00E32B8E" w:rsidRPr="00EA50D5" w:rsidRDefault="00E32B8E" w:rsidP="00E32B8E">
            <w:pPr>
              <w:rPr>
                <w:rFonts w:eastAsia="MS Mincho"/>
                <w:sz w:val="20"/>
                <w:szCs w:val="20"/>
              </w:rPr>
            </w:pPr>
            <w:r w:rsidRPr="00EA50D5">
              <w:rPr>
                <w:rFonts w:eastAsia="MS Mincho"/>
                <w:sz w:val="20"/>
                <w:szCs w:val="20"/>
              </w:rPr>
              <w:t>job-sheets-supported</w:t>
            </w:r>
          </w:p>
        </w:tc>
        <w:tc>
          <w:tcPr>
            <w:tcW w:w="1344" w:type="dxa"/>
          </w:tcPr>
          <w:p w14:paraId="3BB8157A" w14:textId="0520F98D"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201CCF9A" w14:textId="2578DCEB" w:rsidR="00E32B8E" w:rsidRPr="00EA50D5" w:rsidRDefault="00BD3D38" w:rsidP="00E32B8E">
            <w:pPr>
              <w:rPr>
                <w:rFonts w:eastAsia="MS Mincho"/>
                <w:sz w:val="20"/>
                <w:szCs w:val="20"/>
              </w:rPr>
            </w:pPr>
            <w:r>
              <w:rPr>
                <w:rFonts w:eastAsia="MS Mincho"/>
                <w:sz w:val="20"/>
                <w:szCs w:val="20"/>
              </w:rPr>
              <w:t>RECOMMENDED</w:t>
            </w:r>
          </w:p>
        </w:tc>
        <w:tc>
          <w:tcPr>
            <w:tcW w:w="1828" w:type="dxa"/>
          </w:tcPr>
          <w:p w14:paraId="0C54F81A" w14:textId="5D123B63"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32BEB6EB" w14:textId="1F7D2267"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1DA70D1E" w14:textId="77777777" w:rsidTr="00EA50D5">
        <w:trPr>
          <w:jc w:val="center"/>
        </w:trPr>
        <w:tc>
          <w:tcPr>
            <w:tcW w:w="3082" w:type="dxa"/>
          </w:tcPr>
          <w:p w14:paraId="552EB172" w14:textId="434CAB8C" w:rsidR="00E32B8E" w:rsidRPr="00EA50D5" w:rsidRDefault="00E32B8E" w:rsidP="00E32B8E">
            <w:pPr>
              <w:rPr>
                <w:rFonts w:eastAsia="MS Mincho"/>
                <w:sz w:val="20"/>
                <w:szCs w:val="20"/>
              </w:rPr>
            </w:pPr>
            <w:r w:rsidRPr="00EA50D5">
              <w:rPr>
                <w:rFonts w:eastAsia="MS Mincho"/>
                <w:sz w:val="20"/>
                <w:szCs w:val="20"/>
              </w:rPr>
              <w:t>media-default</w:t>
            </w:r>
          </w:p>
        </w:tc>
        <w:tc>
          <w:tcPr>
            <w:tcW w:w="1344" w:type="dxa"/>
          </w:tcPr>
          <w:p w14:paraId="7B5A41A5" w14:textId="25DE4DED"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509551F9" w14:textId="5C60410E"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0B76A131" w14:textId="73ACAC9F"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61127F35" w14:textId="4267373D"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585CEE0"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2011FE29" w14:textId="5AD3839A" w:rsidR="00E32B8E" w:rsidRPr="00EA50D5" w:rsidRDefault="00E32B8E" w:rsidP="00E32B8E">
            <w:pPr>
              <w:rPr>
                <w:rFonts w:eastAsia="MS Mincho"/>
                <w:sz w:val="20"/>
                <w:szCs w:val="20"/>
              </w:rPr>
            </w:pPr>
            <w:r w:rsidRPr="00EA50D5">
              <w:rPr>
                <w:rFonts w:eastAsia="MS Mincho"/>
                <w:sz w:val="20"/>
                <w:szCs w:val="20"/>
              </w:rPr>
              <w:t>media-ready</w:t>
            </w:r>
          </w:p>
        </w:tc>
        <w:tc>
          <w:tcPr>
            <w:tcW w:w="1344" w:type="dxa"/>
          </w:tcPr>
          <w:p w14:paraId="6D503F30" w14:textId="657AD1CF"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3A94FB8A" w14:textId="5D46252F" w:rsidR="00E32B8E" w:rsidRPr="00EA50D5" w:rsidRDefault="00E32B8E" w:rsidP="00E32B8E">
            <w:pPr>
              <w:rPr>
                <w:rFonts w:eastAsia="MS Mincho"/>
                <w:sz w:val="20"/>
                <w:szCs w:val="20"/>
              </w:rPr>
            </w:pPr>
            <w:r w:rsidRPr="00EA50D5">
              <w:rPr>
                <w:rFonts w:eastAsia="MS Mincho"/>
                <w:sz w:val="20"/>
                <w:szCs w:val="20"/>
              </w:rPr>
              <w:t>RECOMMENDED</w:t>
            </w:r>
          </w:p>
        </w:tc>
        <w:tc>
          <w:tcPr>
            <w:tcW w:w="1828" w:type="dxa"/>
          </w:tcPr>
          <w:p w14:paraId="0082B494" w14:textId="7507F752" w:rsidR="00E32B8E" w:rsidRPr="00EA50D5" w:rsidRDefault="00E32B8E" w:rsidP="00E32B8E">
            <w:pPr>
              <w:rPr>
                <w:rFonts w:eastAsia="MS Mincho"/>
                <w:sz w:val="20"/>
                <w:szCs w:val="20"/>
              </w:rPr>
            </w:pPr>
            <w:r w:rsidRPr="00EA50D5">
              <w:rPr>
                <w:rFonts w:eastAsia="MS Mincho"/>
                <w:sz w:val="20"/>
                <w:szCs w:val="20"/>
              </w:rPr>
              <w:t>RECOMMENDED</w:t>
            </w:r>
          </w:p>
        </w:tc>
        <w:tc>
          <w:tcPr>
            <w:tcW w:w="1585" w:type="dxa"/>
          </w:tcPr>
          <w:p w14:paraId="31564445" w14:textId="03FB8523" w:rsidR="00E32B8E" w:rsidRPr="00EA50D5" w:rsidRDefault="00EA50D5" w:rsidP="00E32B8E">
            <w:pPr>
              <w:rPr>
                <w:rFonts w:eastAsia="MS Mincho"/>
                <w:sz w:val="20"/>
                <w:szCs w:val="20"/>
              </w:rPr>
            </w:pPr>
            <w:r w:rsidRPr="00EA50D5">
              <w:rPr>
                <w:rFonts w:eastAsia="MS Mincho"/>
                <w:sz w:val="20"/>
                <w:szCs w:val="20"/>
              </w:rPr>
              <w:t>REQUIRED</w:t>
            </w:r>
          </w:p>
        </w:tc>
      </w:tr>
      <w:tr w:rsidR="00EA50D5" w:rsidRPr="00EA50D5" w14:paraId="1CFC648D" w14:textId="77777777" w:rsidTr="00EA50D5">
        <w:trPr>
          <w:jc w:val="center"/>
        </w:trPr>
        <w:tc>
          <w:tcPr>
            <w:tcW w:w="3082" w:type="dxa"/>
          </w:tcPr>
          <w:p w14:paraId="2896E7F3" w14:textId="3F5009ED" w:rsidR="00E32B8E" w:rsidRPr="00EA50D5" w:rsidRDefault="00E32B8E" w:rsidP="00E32B8E">
            <w:pPr>
              <w:rPr>
                <w:rFonts w:eastAsia="MS Mincho"/>
                <w:sz w:val="20"/>
                <w:szCs w:val="20"/>
              </w:rPr>
            </w:pPr>
            <w:r w:rsidRPr="00EA50D5">
              <w:rPr>
                <w:rFonts w:eastAsia="MS Mincho"/>
                <w:sz w:val="20"/>
                <w:szCs w:val="20"/>
              </w:rPr>
              <w:t>media-supported</w:t>
            </w:r>
          </w:p>
        </w:tc>
        <w:tc>
          <w:tcPr>
            <w:tcW w:w="1344" w:type="dxa"/>
          </w:tcPr>
          <w:p w14:paraId="404D0B73" w14:textId="1AE51C6C"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66BD2121" w14:textId="62801D78"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00ACCD7A" w14:textId="67F7744F"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005376AC" w14:textId="1B35F43C"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42554115"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59A553A5" w14:textId="353BCB79" w:rsidR="00E32B8E" w:rsidRPr="00EA50D5" w:rsidRDefault="00E32B8E" w:rsidP="00E32B8E">
            <w:pPr>
              <w:rPr>
                <w:rFonts w:eastAsia="MS Mincho"/>
                <w:sz w:val="20"/>
                <w:szCs w:val="20"/>
              </w:rPr>
            </w:pPr>
            <w:r w:rsidRPr="00EA50D5">
              <w:rPr>
                <w:rFonts w:eastAsia="MS Mincho"/>
                <w:sz w:val="20"/>
                <w:szCs w:val="20"/>
              </w:rPr>
              <w:t>orientation-requested-default</w:t>
            </w:r>
          </w:p>
        </w:tc>
        <w:tc>
          <w:tcPr>
            <w:tcW w:w="1344" w:type="dxa"/>
          </w:tcPr>
          <w:p w14:paraId="3686C9EB" w14:textId="70CD9C41"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6BFD0234" w14:textId="1AF0554A"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644A69D1" w14:textId="1104AC1C"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15CA6A8B" w14:textId="7B4B78CC"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214AD32" w14:textId="77777777" w:rsidTr="00EA50D5">
        <w:trPr>
          <w:jc w:val="center"/>
        </w:trPr>
        <w:tc>
          <w:tcPr>
            <w:tcW w:w="3082" w:type="dxa"/>
          </w:tcPr>
          <w:p w14:paraId="38F81F54" w14:textId="1DD20D14" w:rsidR="00E32B8E" w:rsidRPr="00EA50D5" w:rsidRDefault="00E32B8E" w:rsidP="00E32B8E">
            <w:pPr>
              <w:rPr>
                <w:rFonts w:eastAsia="MS Mincho"/>
                <w:sz w:val="20"/>
                <w:szCs w:val="20"/>
              </w:rPr>
            </w:pPr>
            <w:r w:rsidRPr="00EA50D5">
              <w:rPr>
                <w:rFonts w:eastAsia="MS Mincho"/>
                <w:sz w:val="20"/>
                <w:szCs w:val="20"/>
              </w:rPr>
              <w:t>orientation-requested-supported</w:t>
            </w:r>
          </w:p>
        </w:tc>
        <w:tc>
          <w:tcPr>
            <w:tcW w:w="1344" w:type="dxa"/>
          </w:tcPr>
          <w:p w14:paraId="21D6B694" w14:textId="2ECE8FC0"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4527162B" w14:textId="456D7D76"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078A57A0" w14:textId="1472E100"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61504D18" w14:textId="162E7B45"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398561F"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2A9A2F6D" w14:textId="049277DD" w:rsidR="00E32B8E" w:rsidRPr="00EA50D5" w:rsidRDefault="00E32B8E" w:rsidP="00E32B8E">
            <w:pPr>
              <w:rPr>
                <w:rFonts w:eastAsia="MS Mincho"/>
                <w:sz w:val="20"/>
                <w:szCs w:val="20"/>
              </w:rPr>
            </w:pPr>
            <w:r w:rsidRPr="00EA50D5">
              <w:rPr>
                <w:rFonts w:eastAsia="MS Mincho"/>
                <w:sz w:val="20"/>
                <w:szCs w:val="20"/>
              </w:rPr>
              <w:t>output-bin-default</w:t>
            </w:r>
          </w:p>
        </w:tc>
        <w:tc>
          <w:tcPr>
            <w:tcW w:w="1344" w:type="dxa"/>
          </w:tcPr>
          <w:p w14:paraId="781A3924" w14:textId="5B8E4FB8" w:rsidR="00E32B8E" w:rsidRPr="00EA50D5" w:rsidRDefault="00E32B8E" w:rsidP="00E32B8E">
            <w:pPr>
              <w:rPr>
                <w:rFonts w:eastAsia="MS Mincho"/>
                <w:sz w:val="20"/>
                <w:szCs w:val="20"/>
              </w:rPr>
            </w:pPr>
            <w:r w:rsidRPr="00EA50D5">
              <w:rPr>
                <w:rFonts w:eastAsia="MS Mincho"/>
                <w:sz w:val="20"/>
                <w:szCs w:val="20"/>
              </w:rPr>
              <w:t>PWG5100.2</w:t>
            </w:r>
          </w:p>
        </w:tc>
        <w:tc>
          <w:tcPr>
            <w:tcW w:w="1828" w:type="dxa"/>
          </w:tcPr>
          <w:p w14:paraId="210F2466" w14:textId="7D953F26"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5CF41C84" w14:textId="61A497ED"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1BF6EE63" w14:textId="02655A82"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2E59DF5" w14:textId="77777777" w:rsidTr="00EA50D5">
        <w:trPr>
          <w:jc w:val="center"/>
        </w:trPr>
        <w:tc>
          <w:tcPr>
            <w:tcW w:w="3082" w:type="dxa"/>
          </w:tcPr>
          <w:p w14:paraId="1F605D8B" w14:textId="1CDA7A33" w:rsidR="00E32B8E" w:rsidRPr="00EA50D5" w:rsidRDefault="00E32B8E" w:rsidP="00E32B8E">
            <w:pPr>
              <w:rPr>
                <w:rFonts w:eastAsia="MS Mincho"/>
                <w:sz w:val="20"/>
                <w:szCs w:val="20"/>
              </w:rPr>
            </w:pPr>
            <w:r w:rsidRPr="00EA50D5">
              <w:rPr>
                <w:rFonts w:eastAsia="MS Mincho"/>
                <w:sz w:val="20"/>
                <w:szCs w:val="20"/>
              </w:rPr>
              <w:t>output-bin-supported</w:t>
            </w:r>
          </w:p>
        </w:tc>
        <w:tc>
          <w:tcPr>
            <w:tcW w:w="1344" w:type="dxa"/>
          </w:tcPr>
          <w:p w14:paraId="4EF1534B" w14:textId="4413DE04" w:rsidR="00E32B8E" w:rsidRPr="00EA50D5" w:rsidRDefault="00E32B8E" w:rsidP="00E32B8E">
            <w:pPr>
              <w:rPr>
                <w:rFonts w:eastAsia="MS Mincho"/>
                <w:sz w:val="20"/>
                <w:szCs w:val="20"/>
              </w:rPr>
            </w:pPr>
            <w:r w:rsidRPr="00EA50D5">
              <w:rPr>
                <w:rFonts w:eastAsia="MS Mincho"/>
                <w:sz w:val="20"/>
                <w:szCs w:val="20"/>
              </w:rPr>
              <w:t>PWG5100.2</w:t>
            </w:r>
          </w:p>
        </w:tc>
        <w:tc>
          <w:tcPr>
            <w:tcW w:w="1828" w:type="dxa"/>
          </w:tcPr>
          <w:p w14:paraId="1B154E1F" w14:textId="49392595"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1B62C7FE" w14:textId="30638EB6"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379F0EC0" w14:textId="76669DD4"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191EF5E3"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4FD6F185" w14:textId="60E73E8A" w:rsidR="00E32B8E" w:rsidRPr="00EA50D5" w:rsidRDefault="00E32B8E" w:rsidP="00E32B8E">
            <w:pPr>
              <w:rPr>
                <w:rFonts w:eastAsia="MS Mincho"/>
                <w:sz w:val="20"/>
                <w:szCs w:val="20"/>
              </w:rPr>
            </w:pPr>
            <w:r w:rsidRPr="00EA50D5">
              <w:rPr>
                <w:rFonts w:eastAsia="MS Mincho"/>
                <w:sz w:val="20"/>
                <w:szCs w:val="20"/>
              </w:rPr>
              <w:t>pages-per-minute</w:t>
            </w:r>
          </w:p>
        </w:tc>
        <w:tc>
          <w:tcPr>
            <w:tcW w:w="1344" w:type="dxa"/>
          </w:tcPr>
          <w:p w14:paraId="03FC6E7C" w14:textId="32A463AF"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0627457F" w14:textId="29964259"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2BA1C053" w14:textId="235E6956"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775C09EA" w14:textId="054861DB"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784EB94" w14:textId="77777777" w:rsidTr="00EA50D5">
        <w:trPr>
          <w:jc w:val="center"/>
        </w:trPr>
        <w:tc>
          <w:tcPr>
            <w:tcW w:w="3082" w:type="dxa"/>
          </w:tcPr>
          <w:p w14:paraId="7CB4817C" w14:textId="22FE93F4" w:rsidR="00E32B8E" w:rsidRPr="00EA50D5" w:rsidRDefault="00E32B8E" w:rsidP="00E32B8E">
            <w:pPr>
              <w:rPr>
                <w:rFonts w:eastAsia="MS Mincho"/>
                <w:sz w:val="20"/>
                <w:szCs w:val="20"/>
              </w:rPr>
            </w:pPr>
            <w:r w:rsidRPr="00EA50D5">
              <w:rPr>
                <w:rFonts w:eastAsia="MS Mincho"/>
                <w:sz w:val="20"/>
                <w:szCs w:val="20"/>
              </w:rPr>
              <w:t>pages-per-minutes-color</w:t>
            </w:r>
          </w:p>
        </w:tc>
        <w:tc>
          <w:tcPr>
            <w:tcW w:w="1344" w:type="dxa"/>
          </w:tcPr>
          <w:p w14:paraId="33D86D3B" w14:textId="3B04CD9D"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10E33B97" w14:textId="0BB4F060" w:rsidR="00E32B8E" w:rsidRPr="00EA50D5" w:rsidRDefault="00E32B8E" w:rsidP="00E32B8E">
            <w:pPr>
              <w:rPr>
                <w:rFonts w:eastAsia="MS Mincho"/>
                <w:sz w:val="20"/>
                <w:szCs w:val="20"/>
              </w:rPr>
            </w:pPr>
            <w:r w:rsidRPr="00EA50D5">
              <w:rPr>
                <w:rFonts w:eastAsia="MS Mincho"/>
                <w:sz w:val="20"/>
                <w:szCs w:val="20"/>
              </w:rPr>
              <w:t>C. REQUIRED</w:t>
            </w:r>
          </w:p>
        </w:tc>
        <w:tc>
          <w:tcPr>
            <w:tcW w:w="1828" w:type="dxa"/>
          </w:tcPr>
          <w:p w14:paraId="7871CA72" w14:textId="4FB82FBF" w:rsidR="00E32B8E" w:rsidRPr="00EA50D5" w:rsidRDefault="00E32B8E" w:rsidP="00E32B8E">
            <w:pPr>
              <w:rPr>
                <w:rFonts w:eastAsia="MS Mincho"/>
                <w:sz w:val="20"/>
                <w:szCs w:val="20"/>
              </w:rPr>
            </w:pPr>
            <w:r w:rsidRPr="00EA50D5">
              <w:rPr>
                <w:rFonts w:eastAsia="MS Mincho"/>
                <w:sz w:val="20"/>
                <w:szCs w:val="20"/>
              </w:rPr>
              <w:t>C. REQUIRED</w:t>
            </w:r>
          </w:p>
        </w:tc>
        <w:tc>
          <w:tcPr>
            <w:tcW w:w="1585" w:type="dxa"/>
          </w:tcPr>
          <w:p w14:paraId="40707944" w14:textId="4D95CC3C" w:rsidR="00E32B8E" w:rsidRPr="00EA50D5" w:rsidRDefault="00E32B8E" w:rsidP="00E32B8E">
            <w:pPr>
              <w:rPr>
                <w:rFonts w:eastAsia="MS Mincho"/>
                <w:sz w:val="20"/>
                <w:szCs w:val="20"/>
              </w:rPr>
            </w:pPr>
            <w:r w:rsidRPr="00EA50D5">
              <w:rPr>
                <w:rFonts w:eastAsia="MS Mincho"/>
                <w:sz w:val="20"/>
                <w:szCs w:val="20"/>
              </w:rPr>
              <w:t>C. REQUIRED</w:t>
            </w:r>
          </w:p>
        </w:tc>
      </w:tr>
      <w:tr w:rsidR="00EA50D5" w:rsidRPr="00EA50D5" w14:paraId="16D9760E"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45641765" w14:textId="445A80CE" w:rsidR="00E32B8E" w:rsidRPr="00EA50D5" w:rsidRDefault="00E32B8E" w:rsidP="00E32B8E">
            <w:pPr>
              <w:rPr>
                <w:rFonts w:eastAsia="MS Mincho"/>
                <w:sz w:val="20"/>
                <w:szCs w:val="20"/>
              </w:rPr>
            </w:pPr>
            <w:r w:rsidRPr="00EA50D5">
              <w:rPr>
                <w:rFonts w:eastAsia="MS Mincho"/>
                <w:sz w:val="20"/>
                <w:szCs w:val="20"/>
              </w:rPr>
              <w:t>print-quality-default</w:t>
            </w:r>
          </w:p>
        </w:tc>
        <w:tc>
          <w:tcPr>
            <w:tcW w:w="1344" w:type="dxa"/>
          </w:tcPr>
          <w:p w14:paraId="2BE2500A" w14:textId="5393B00C"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24255B03" w14:textId="7B4B59C4"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48215197" w14:textId="14BFA3D9"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4143DCFB" w14:textId="16FD8830"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2BE5C431" w14:textId="77777777" w:rsidTr="00EA50D5">
        <w:trPr>
          <w:jc w:val="center"/>
        </w:trPr>
        <w:tc>
          <w:tcPr>
            <w:tcW w:w="3082" w:type="dxa"/>
          </w:tcPr>
          <w:p w14:paraId="74ACBB44" w14:textId="17779806" w:rsidR="00E32B8E" w:rsidRPr="00EA50D5" w:rsidRDefault="00E32B8E" w:rsidP="00E32B8E">
            <w:pPr>
              <w:rPr>
                <w:rFonts w:eastAsia="MS Mincho"/>
                <w:sz w:val="20"/>
                <w:szCs w:val="20"/>
              </w:rPr>
            </w:pPr>
            <w:r w:rsidRPr="00EA50D5">
              <w:rPr>
                <w:rFonts w:eastAsia="MS Mincho"/>
                <w:sz w:val="20"/>
                <w:szCs w:val="20"/>
              </w:rPr>
              <w:t>print-quality-supported</w:t>
            </w:r>
          </w:p>
        </w:tc>
        <w:tc>
          <w:tcPr>
            <w:tcW w:w="1344" w:type="dxa"/>
          </w:tcPr>
          <w:p w14:paraId="21990515" w14:textId="6545DFF1"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0664C755" w14:textId="44AD1597"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633FAD0B" w14:textId="3F22110E"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1CDE5C6F" w14:textId="18F51FB4"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E7DF252"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4ADC25A6" w14:textId="538133C2" w:rsidR="00E32B8E" w:rsidRPr="00EA50D5" w:rsidRDefault="00E32B8E" w:rsidP="00E32B8E">
            <w:pPr>
              <w:rPr>
                <w:rFonts w:eastAsia="MS Mincho"/>
                <w:sz w:val="20"/>
                <w:szCs w:val="20"/>
              </w:rPr>
            </w:pPr>
            <w:r w:rsidRPr="00EA50D5">
              <w:rPr>
                <w:rFonts w:eastAsia="MS Mincho"/>
                <w:sz w:val="20"/>
                <w:szCs w:val="20"/>
              </w:rPr>
              <w:t>printer-alert</w:t>
            </w:r>
          </w:p>
        </w:tc>
        <w:tc>
          <w:tcPr>
            <w:tcW w:w="1344" w:type="dxa"/>
          </w:tcPr>
          <w:p w14:paraId="7A9D3182" w14:textId="455DC211" w:rsidR="00E32B8E" w:rsidRPr="00EA50D5" w:rsidRDefault="00E32B8E" w:rsidP="00E32B8E">
            <w:pPr>
              <w:rPr>
                <w:rFonts w:eastAsia="MS Mincho"/>
                <w:sz w:val="20"/>
                <w:szCs w:val="20"/>
              </w:rPr>
            </w:pPr>
            <w:r w:rsidRPr="00EA50D5">
              <w:rPr>
                <w:rFonts w:eastAsia="MS Mincho"/>
                <w:sz w:val="20"/>
                <w:szCs w:val="20"/>
              </w:rPr>
              <w:t>PWG5100.9</w:t>
            </w:r>
          </w:p>
        </w:tc>
        <w:tc>
          <w:tcPr>
            <w:tcW w:w="1828" w:type="dxa"/>
          </w:tcPr>
          <w:p w14:paraId="7B81511E" w14:textId="49D8B216" w:rsidR="00E32B8E" w:rsidRPr="00EA50D5" w:rsidRDefault="00E32B8E" w:rsidP="00E32B8E">
            <w:pPr>
              <w:rPr>
                <w:rFonts w:eastAsia="MS Mincho"/>
                <w:sz w:val="20"/>
                <w:szCs w:val="20"/>
              </w:rPr>
            </w:pPr>
            <w:r w:rsidRPr="00EA50D5">
              <w:rPr>
                <w:rFonts w:eastAsia="MS Mincho"/>
                <w:sz w:val="20"/>
                <w:szCs w:val="20"/>
              </w:rPr>
              <w:t>RECOMMENDED</w:t>
            </w:r>
          </w:p>
        </w:tc>
        <w:tc>
          <w:tcPr>
            <w:tcW w:w="1828" w:type="dxa"/>
          </w:tcPr>
          <w:p w14:paraId="2B11E6B5" w14:textId="35ADEE27"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68CC7C80" w14:textId="1FE78D19"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5319AB7" w14:textId="77777777" w:rsidTr="00EA50D5">
        <w:trPr>
          <w:jc w:val="center"/>
        </w:trPr>
        <w:tc>
          <w:tcPr>
            <w:tcW w:w="3082" w:type="dxa"/>
          </w:tcPr>
          <w:p w14:paraId="00390367" w14:textId="6F24EF60" w:rsidR="00E32B8E" w:rsidRPr="00EA50D5" w:rsidRDefault="00E32B8E" w:rsidP="00E32B8E">
            <w:pPr>
              <w:rPr>
                <w:rFonts w:eastAsia="MS Mincho"/>
                <w:sz w:val="20"/>
                <w:szCs w:val="20"/>
              </w:rPr>
            </w:pPr>
            <w:r w:rsidRPr="00EA50D5">
              <w:rPr>
                <w:rFonts w:eastAsia="MS Mincho"/>
                <w:sz w:val="20"/>
                <w:szCs w:val="20"/>
              </w:rPr>
              <w:t>printer-alert-description</w:t>
            </w:r>
          </w:p>
        </w:tc>
        <w:tc>
          <w:tcPr>
            <w:tcW w:w="1344" w:type="dxa"/>
          </w:tcPr>
          <w:p w14:paraId="26444390" w14:textId="777957AE" w:rsidR="00E32B8E" w:rsidRPr="00EA50D5" w:rsidRDefault="00E32B8E" w:rsidP="00E32B8E">
            <w:pPr>
              <w:rPr>
                <w:rFonts w:eastAsia="MS Mincho"/>
                <w:sz w:val="20"/>
                <w:szCs w:val="20"/>
              </w:rPr>
            </w:pPr>
            <w:r w:rsidRPr="00EA50D5">
              <w:rPr>
                <w:rFonts w:eastAsia="MS Mincho"/>
                <w:sz w:val="20"/>
                <w:szCs w:val="20"/>
              </w:rPr>
              <w:t>PWG5100.9</w:t>
            </w:r>
          </w:p>
        </w:tc>
        <w:tc>
          <w:tcPr>
            <w:tcW w:w="1828" w:type="dxa"/>
          </w:tcPr>
          <w:p w14:paraId="23E0A72F" w14:textId="05259504" w:rsidR="00E32B8E" w:rsidRPr="00EA50D5" w:rsidRDefault="00E32B8E" w:rsidP="00E32B8E">
            <w:pPr>
              <w:rPr>
                <w:rFonts w:eastAsia="MS Mincho"/>
                <w:sz w:val="20"/>
                <w:szCs w:val="20"/>
              </w:rPr>
            </w:pPr>
            <w:r w:rsidRPr="00EA50D5">
              <w:rPr>
                <w:rFonts w:eastAsia="MS Mincho"/>
                <w:sz w:val="20"/>
                <w:szCs w:val="20"/>
              </w:rPr>
              <w:t>RECOMMENDED</w:t>
            </w:r>
          </w:p>
        </w:tc>
        <w:tc>
          <w:tcPr>
            <w:tcW w:w="1828" w:type="dxa"/>
          </w:tcPr>
          <w:p w14:paraId="7C7A7CF4" w14:textId="5DB698A8"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02189667" w14:textId="530A240F"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2A933358"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55E745BA" w14:textId="5FCB8CBE" w:rsidR="00E32B8E" w:rsidRPr="00EA50D5" w:rsidRDefault="00E32B8E" w:rsidP="00E32B8E">
            <w:pPr>
              <w:rPr>
                <w:rFonts w:eastAsia="MS Mincho"/>
                <w:sz w:val="20"/>
                <w:szCs w:val="20"/>
              </w:rPr>
            </w:pPr>
            <w:r w:rsidRPr="00EA50D5">
              <w:rPr>
                <w:rFonts w:eastAsia="MS Mincho"/>
                <w:sz w:val="20"/>
                <w:szCs w:val="20"/>
              </w:rPr>
              <w:t>printer-info</w:t>
            </w:r>
          </w:p>
        </w:tc>
        <w:tc>
          <w:tcPr>
            <w:tcW w:w="1344" w:type="dxa"/>
          </w:tcPr>
          <w:p w14:paraId="246ADD5E" w14:textId="57B1201B"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32BB2F19" w14:textId="2D11030D"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520AA4A7" w14:textId="00AEE43D"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7D5B7AF3" w14:textId="5076BBD2"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293E8B3" w14:textId="77777777" w:rsidTr="00EA50D5">
        <w:trPr>
          <w:jc w:val="center"/>
        </w:trPr>
        <w:tc>
          <w:tcPr>
            <w:tcW w:w="3082" w:type="dxa"/>
          </w:tcPr>
          <w:p w14:paraId="6A37B06A" w14:textId="460C1ADE" w:rsidR="00E32B8E" w:rsidRPr="00EA50D5" w:rsidRDefault="00E32B8E" w:rsidP="00E32B8E">
            <w:pPr>
              <w:rPr>
                <w:rFonts w:eastAsia="MS Mincho"/>
                <w:sz w:val="20"/>
                <w:szCs w:val="20"/>
              </w:rPr>
            </w:pPr>
            <w:r w:rsidRPr="00EA50D5">
              <w:rPr>
                <w:rFonts w:eastAsia="MS Mincho"/>
                <w:sz w:val="20"/>
                <w:szCs w:val="20"/>
              </w:rPr>
              <w:t>printer-location</w:t>
            </w:r>
          </w:p>
        </w:tc>
        <w:tc>
          <w:tcPr>
            <w:tcW w:w="1344" w:type="dxa"/>
          </w:tcPr>
          <w:p w14:paraId="7577B722" w14:textId="2DF622C1"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0CB99162" w14:textId="560E2304"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460B2428" w14:textId="7762268B"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3476FE47" w14:textId="0B6D9763"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475E7B9"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2B6871D5" w14:textId="51F53A05" w:rsidR="00E32B8E" w:rsidRPr="00EA50D5" w:rsidRDefault="00E32B8E" w:rsidP="00E32B8E">
            <w:pPr>
              <w:rPr>
                <w:rFonts w:eastAsia="MS Mincho"/>
                <w:sz w:val="20"/>
                <w:szCs w:val="20"/>
              </w:rPr>
            </w:pPr>
            <w:r w:rsidRPr="00EA50D5">
              <w:rPr>
                <w:rFonts w:eastAsia="MS Mincho"/>
                <w:sz w:val="20"/>
                <w:szCs w:val="20"/>
              </w:rPr>
              <w:t>printer-make-and-model</w:t>
            </w:r>
          </w:p>
        </w:tc>
        <w:tc>
          <w:tcPr>
            <w:tcW w:w="1344" w:type="dxa"/>
          </w:tcPr>
          <w:p w14:paraId="60E3CBEC" w14:textId="25F638A8"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1E130AE2" w14:textId="65F5A0A5"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5B953407" w14:textId="1B20D547"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05F9C5AA" w14:textId="55A2B785"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59B52577" w14:textId="77777777" w:rsidTr="00EA50D5">
        <w:trPr>
          <w:jc w:val="center"/>
        </w:trPr>
        <w:tc>
          <w:tcPr>
            <w:tcW w:w="3082" w:type="dxa"/>
          </w:tcPr>
          <w:p w14:paraId="11352C54" w14:textId="5C4077C8" w:rsidR="00E32B8E" w:rsidRPr="00EA50D5" w:rsidRDefault="00E32B8E" w:rsidP="00E32B8E">
            <w:pPr>
              <w:rPr>
                <w:rFonts w:eastAsia="MS Mincho"/>
                <w:sz w:val="20"/>
                <w:szCs w:val="20"/>
              </w:rPr>
            </w:pPr>
            <w:r w:rsidRPr="00EA50D5">
              <w:rPr>
                <w:rFonts w:eastAsia="MS Mincho"/>
                <w:sz w:val="20"/>
                <w:szCs w:val="20"/>
              </w:rPr>
              <w:t>printer-more-info</w:t>
            </w:r>
          </w:p>
        </w:tc>
        <w:tc>
          <w:tcPr>
            <w:tcW w:w="1344" w:type="dxa"/>
          </w:tcPr>
          <w:p w14:paraId="3FF247B7" w14:textId="64DD0C53"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4CB60FF8" w14:textId="270C06C3"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7F8F8AC9" w14:textId="136C2A34"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40CC3E3A" w14:textId="379BCBAE"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19FDD48"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3E35880D" w14:textId="24C5F387" w:rsidR="00E32B8E" w:rsidRPr="00EA50D5" w:rsidRDefault="00E32B8E" w:rsidP="00E32B8E">
            <w:pPr>
              <w:rPr>
                <w:rFonts w:eastAsia="MS Mincho"/>
                <w:sz w:val="20"/>
                <w:szCs w:val="20"/>
              </w:rPr>
            </w:pPr>
            <w:r w:rsidRPr="00EA50D5">
              <w:rPr>
                <w:rFonts w:eastAsia="MS Mincho"/>
                <w:sz w:val="20"/>
                <w:szCs w:val="20"/>
              </w:rPr>
              <w:t>printer-resolution-default</w:t>
            </w:r>
          </w:p>
        </w:tc>
        <w:tc>
          <w:tcPr>
            <w:tcW w:w="1344" w:type="dxa"/>
          </w:tcPr>
          <w:p w14:paraId="26B12C19" w14:textId="65B6155E"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75F57898" w14:textId="35ED62D4"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6520644A" w14:textId="6EF5412B"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26B45B80" w14:textId="51D20CE0"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6BD67103" w14:textId="77777777" w:rsidTr="00EA50D5">
        <w:trPr>
          <w:jc w:val="center"/>
        </w:trPr>
        <w:tc>
          <w:tcPr>
            <w:tcW w:w="3082" w:type="dxa"/>
          </w:tcPr>
          <w:p w14:paraId="60089BE3" w14:textId="6E9B6E9E" w:rsidR="00E32B8E" w:rsidRPr="00EA50D5" w:rsidRDefault="00E32B8E" w:rsidP="00E32B8E">
            <w:pPr>
              <w:rPr>
                <w:rFonts w:eastAsia="MS Mincho"/>
                <w:sz w:val="20"/>
                <w:szCs w:val="20"/>
              </w:rPr>
            </w:pPr>
            <w:r w:rsidRPr="00EA50D5">
              <w:rPr>
                <w:rFonts w:eastAsia="MS Mincho"/>
                <w:sz w:val="20"/>
                <w:szCs w:val="20"/>
              </w:rPr>
              <w:t>printer-resolution-supported</w:t>
            </w:r>
          </w:p>
        </w:tc>
        <w:tc>
          <w:tcPr>
            <w:tcW w:w="1344" w:type="dxa"/>
          </w:tcPr>
          <w:p w14:paraId="45514BE0" w14:textId="4941609B"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5AD8A63E" w14:textId="6C23ED7A" w:rsidR="00E32B8E" w:rsidRPr="00EA50D5" w:rsidRDefault="00E32B8E" w:rsidP="00E32B8E">
            <w:pPr>
              <w:rPr>
                <w:rFonts w:eastAsia="MS Mincho"/>
                <w:sz w:val="20"/>
                <w:szCs w:val="20"/>
              </w:rPr>
            </w:pPr>
            <w:r w:rsidRPr="00EA50D5">
              <w:rPr>
                <w:rFonts w:eastAsia="MS Mincho"/>
                <w:sz w:val="20"/>
                <w:szCs w:val="20"/>
              </w:rPr>
              <w:t>REQUIRED</w:t>
            </w:r>
          </w:p>
        </w:tc>
        <w:tc>
          <w:tcPr>
            <w:tcW w:w="1828" w:type="dxa"/>
          </w:tcPr>
          <w:p w14:paraId="446E7882" w14:textId="395A52FD" w:rsidR="00E32B8E" w:rsidRPr="00EA50D5" w:rsidRDefault="00E32B8E" w:rsidP="00E32B8E">
            <w:pPr>
              <w:rPr>
                <w:rFonts w:eastAsia="MS Mincho"/>
                <w:sz w:val="20"/>
                <w:szCs w:val="20"/>
              </w:rPr>
            </w:pPr>
            <w:r w:rsidRPr="00EA50D5">
              <w:rPr>
                <w:rFonts w:eastAsia="MS Mincho"/>
                <w:sz w:val="20"/>
                <w:szCs w:val="20"/>
              </w:rPr>
              <w:t>REQUIRED</w:t>
            </w:r>
          </w:p>
        </w:tc>
        <w:tc>
          <w:tcPr>
            <w:tcW w:w="1585" w:type="dxa"/>
          </w:tcPr>
          <w:p w14:paraId="5D11E0DA" w14:textId="592E7C84" w:rsidR="00E32B8E" w:rsidRPr="00EA50D5" w:rsidRDefault="00E32B8E" w:rsidP="00E32B8E">
            <w:pPr>
              <w:rPr>
                <w:rFonts w:eastAsia="MS Mincho"/>
                <w:sz w:val="20"/>
                <w:szCs w:val="20"/>
              </w:rPr>
            </w:pPr>
            <w:r w:rsidRPr="00EA50D5">
              <w:rPr>
                <w:rFonts w:eastAsia="MS Mincho"/>
                <w:sz w:val="20"/>
                <w:szCs w:val="20"/>
              </w:rPr>
              <w:t>REQUIRED</w:t>
            </w:r>
          </w:p>
        </w:tc>
      </w:tr>
      <w:tr w:rsidR="00EA50D5" w:rsidRPr="00EA50D5" w14:paraId="0F356099" w14:textId="77777777" w:rsidTr="00EA50D5">
        <w:trPr>
          <w:cnfStyle w:val="000000100000" w:firstRow="0" w:lastRow="0" w:firstColumn="0" w:lastColumn="0" w:oddVBand="0" w:evenVBand="0" w:oddHBand="1" w:evenHBand="0" w:firstRowFirstColumn="0" w:firstRowLastColumn="0" w:lastRowFirstColumn="0" w:lastRowLastColumn="0"/>
          <w:jc w:val="center"/>
        </w:trPr>
        <w:tc>
          <w:tcPr>
            <w:tcW w:w="3082" w:type="dxa"/>
          </w:tcPr>
          <w:p w14:paraId="7B15C455" w14:textId="3FE41493" w:rsidR="00E32B8E" w:rsidRPr="00EA50D5" w:rsidRDefault="00E32B8E" w:rsidP="00E32B8E">
            <w:pPr>
              <w:rPr>
                <w:rFonts w:eastAsia="MS Mincho"/>
                <w:sz w:val="20"/>
                <w:szCs w:val="20"/>
              </w:rPr>
            </w:pPr>
            <w:r w:rsidRPr="00EA50D5">
              <w:rPr>
                <w:rFonts w:eastAsia="MS Mincho"/>
                <w:sz w:val="20"/>
                <w:szCs w:val="20"/>
              </w:rPr>
              <w:t>sides-default</w:t>
            </w:r>
          </w:p>
        </w:tc>
        <w:tc>
          <w:tcPr>
            <w:tcW w:w="1344" w:type="dxa"/>
          </w:tcPr>
          <w:p w14:paraId="0D19E313" w14:textId="0C629BBE"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3528FC7C" w14:textId="3DFD8132" w:rsidR="00E32B8E" w:rsidRPr="00EA50D5" w:rsidRDefault="00E32B8E" w:rsidP="00E32B8E">
            <w:pPr>
              <w:rPr>
                <w:rFonts w:eastAsia="MS Mincho"/>
                <w:sz w:val="20"/>
                <w:szCs w:val="20"/>
              </w:rPr>
            </w:pPr>
            <w:r w:rsidRPr="00EA50D5">
              <w:rPr>
                <w:rFonts w:eastAsia="MS Mincho"/>
                <w:sz w:val="20"/>
                <w:szCs w:val="20"/>
              </w:rPr>
              <w:t>C. REQUIRED</w:t>
            </w:r>
          </w:p>
        </w:tc>
        <w:tc>
          <w:tcPr>
            <w:tcW w:w="1828" w:type="dxa"/>
          </w:tcPr>
          <w:p w14:paraId="006AFDD0" w14:textId="41522558" w:rsidR="00E32B8E" w:rsidRPr="00EA50D5" w:rsidRDefault="00E32B8E" w:rsidP="00E32B8E">
            <w:pPr>
              <w:rPr>
                <w:rFonts w:eastAsia="MS Mincho"/>
                <w:sz w:val="20"/>
                <w:szCs w:val="20"/>
              </w:rPr>
            </w:pPr>
            <w:r w:rsidRPr="00EA50D5">
              <w:rPr>
                <w:rFonts w:eastAsia="MS Mincho"/>
                <w:sz w:val="20"/>
                <w:szCs w:val="20"/>
              </w:rPr>
              <w:t>C. REQUIRED</w:t>
            </w:r>
          </w:p>
        </w:tc>
        <w:tc>
          <w:tcPr>
            <w:tcW w:w="1585" w:type="dxa"/>
          </w:tcPr>
          <w:p w14:paraId="2397C318" w14:textId="076F7411" w:rsidR="00E32B8E" w:rsidRPr="00EA50D5" w:rsidRDefault="00E32B8E" w:rsidP="00E32B8E">
            <w:pPr>
              <w:rPr>
                <w:rFonts w:eastAsia="MS Mincho"/>
                <w:sz w:val="20"/>
                <w:szCs w:val="20"/>
              </w:rPr>
            </w:pPr>
            <w:r w:rsidRPr="00EA50D5">
              <w:rPr>
                <w:rFonts w:eastAsia="MS Mincho"/>
                <w:sz w:val="20"/>
                <w:szCs w:val="20"/>
              </w:rPr>
              <w:t>C. REQUIRED</w:t>
            </w:r>
          </w:p>
        </w:tc>
      </w:tr>
      <w:tr w:rsidR="00EA50D5" w:rsidRPr="00EA50D5" w14:paraId="18F6D0AB" w14:textId="77777777" w:rsidTr="00EA50D5">
        <w:trPr>
          <w:jc w:val="center"/>
        </w:trPr>
        <w:tc>
          <w:tcPr>
            <w:tcW w:w="3082" w:type="dxa"/>
          </w:tcPr>
          <w:p w14:paraId="685AA85E" w14:textId="7361FF27" w:rsidR="00E32B8E" w:rsidRPr="00EA50D5" w:rsidRDefault="00E32B8E" w:rsidP="00E32B8E">
            <w:pPr>
              <w:rPr>
                <w:rFonts w:eastAsia="MS Mincho"/>
                <w:sz w:val="20"/>
                <w:szCs w:val="20"/>
              </w:rPr>
            </w:pPr>
            <w:r w:rsidRPr="00EA50D5">
              <w:rPr>
                <w:rFonts w:eastAsia="MS Mincho"/>
                <w:sz w:val="20"/>
                <w:szCs w:val="20"/>
              </w:rPr>
              <w:t>sides-supported</w:t>
            </w:r>
          </w:p>
        </w:tc>
        <w:tc>
          <w:tcPr>
            <w:tcW w:w="1344" w:type="dxa"/>
          </w:tcPr>
          <w:p w14:paraId="78FA15E1" w14:textId="61C2F066" w:rsidR="00E32B8E" w:rsidRPr="00EA50D5" w:rsidRDefault="00E32B8E" w:rsidP="00E32B8E">
            <w:pPr>
              <w:rPr>
                <w:rFonts w:eastAsia="MS Mincho"/>
                <w:sz w:val="20"/>
                <w:szCs w:val="20"/>
              </w:rPr>
            </w:pPr>
            <w:r w:rsidRPr="00EA50D5">
              <w:rPr>
                <w:rFonts w:eastAsia="MS Mincho"/>
                <w:sz w:val="20"/>
                <w:szCs w:val="20"/>
              </w:rPr>
              <w:t>STD92</w:t>
            </w:r>
          </w:p>
        </w:tc>
        <w:tc>
          <w:tcPr>
            <w:tcW w:w="1828" w:type="dxa"/>
          </w:tcPr>
          <w:p w14:paraId="2D2662FC" w14:textId="0E8D6D59" w:rsidR="00E32B8E" w:rsidRPr="00EA50D5" w:rsidRDefault="00E32B8E" w:rsidP="00E32B8E">
            <w:pPr>
              <w:rPr>
                <w:rFonts w:eastAsia="MS Mincho"/>
                <w:sz w:val="20"/>
                <w:szCs w:val="20"/>
              </w:rPr>
            </w:pPr>
            <w:r w:rsidRPr="00EA50D5">
              <w:rPr>
                <w:rFonts w:eastAsia="MS Mincho"/>
                <w:sz w:val="20"/>
                <w:szCs w:val="20"/>
              </w:rPr>
              <w:t>C. REQUIRED</w:t>
            </w:r>
          </w:p>
        </w:tc>
        <w:tc>
          <w:tcPr>
            <w:tcW w:w="1828" w:type="dxa"/>
          </w:tcPr>
          <w:p w14:paraId="34B015F8" w14:textId="62A89F36" w:rsidR="00E32B8E" w:rsidRPr="00EA50D5" w:rsidRDefault="00E32B8E" w:rsidP="00E32B8E">
            <w:pPr>
              <w:rPr>
                <w:rFonts w:eastAsia="MS Mincho"/>
                <w:sz w:val="20"/>
                <w:szCs w:val="20"/>
              </w:rPr>
            </w:pPr>
            <w:r w:rsidRPr="00EA50D5">
              <w:rPr>
                <w:rFonts w:eastAsia="MS Mincho"/>
                <w:sz w:val="20"/>
                <w:szCs w:val="20"/>
              </w:rPr>
              <w:t>C. REQUIRED</w:t>
            </w:r>
          </w:p>
        </w:tc>
        <w:tc>
          <w:tcPr>
            <w:tcW w:w="1585" w:type="dxa"/>
          </w:tcPr>
          <w:p w14:paraId="62479C50" w14:textId="79F0B713" w:rsidR="00E32B8E" w:rsidRPr="00EA50D5" w:rsidRDefault="00E32B8E" w:rsidP="00E32B8E">
            <w:pPr>
              <w:rPr>
                <w:rFonts w:eastAsia="MS Mincho"/>
                <w:sz w:val="20"/>
                <w:szCs w:val="20"/>
              </w:rPr>
            </w:pPr>
            <w:r w:rsidRPr="00EA50D5">
              <w:rPr>
                <w:rFonts w:eastAsia="MS Mincho"/>
                <w:sz w:val="20"/>
                <w:szCs w:val="20"/>
              </w:rPr>
              <w:t>C. REQUIRED</w:t>
            </w:r>
          </w:p>
        </w:tc>
      </w:tr>
    </w:tbl>
    <w:p w14:paraId="2079A14F" w14:textId="0B00C614" w:rsidR="002958ED" w:rsidRPr="00277762" w:rsidRDefault="002958ED" w:rsidP="002958ED">
      <w:pPr>
        <w:pStyle w:val="IEEEStdsLevel3Header"/>
        <w:rPr>
          <w:rFonts w:eastAsia="MS Mincho"/>
        </w:rPr>
      </w:pPr>
      <w:bookmarkStart w:id="249" w:name="_Toc93936075"/>
      <w:r>
        <w:rPr>
          <w:rFonts w:eastAsia="MS Mincho"/>
        </w:rPr>
        <w:t>pages-per-minutes-color (integer(0:MAX))</w:t>
      </w:r>
      <w:bookmarkEnd w:id="249"/>
    </w:p>
    <w:p w14:paraId="7B9C0A47" w14:textId="21DCCBEB" w:rsidR="00581152" w:rsidRDefault="005C749B" w:rsidP="00157D29">
      <w:pPr>
        <w:pStyle w:val="IEEEStdsParagraph"/>
      </w:pPr>
      <w:r>
        <w:t>Printers that support more than one color, i.e. the value of "color-supported" is 'true', MUST support this attribute</w:t>
      </w:r>
      <w:r w:rsidR="00581152">
        <w:t>.</w:t>
      </w:r>
    </w:p>
    <w:p w14:paraId="5029A1A3" w14:textId="2C2F5DF0" w:rsidR="006C1DF7" w:rsidRDefault="006C1DF7" w:rsidP="006C1DF7">
      <w:pPr>
        <w:pStyle w:val="IEEEStdsLevel3Header"/>
        <w:rPr>
          <w:rFonts w:eastAsia="MS Mincho"/>
        </w:rPr>
      </w:pPr>
      <w:bookmarkStart w:id="250" w:name="_Toc93936076"/>
      <w:r>
        <w:rPr>
          <w:rFonts w:eastAsia="MS Mincho"/>
        </w:rPr>
        <w:lastRenderedPageBreak/>
        <w:t>sides-default (type2 keyword)</w:t>
      </w:r>
      <w:bookmarkEnd w:id="250"/>
    </w:p>
    <w:p w14:paraId="682AC34D" w14:textId="5CCC99C0" w:rsidR="006C1DF7" w:rsidRDefault="006C1DF7" w:rsidP="006C1DF7">
      <w:pPr>
        <w:pStyle w:val="IEEEStdsParagraph"/>
      </w:pPr>
      <w:r>
        <w:t>Printers that support duplex output MUST support this attribute with the values 'one-sided', 'two-sided-long-edge', or 'two-sided-short-edge'.</w:t>
      </w:r>
    </w:p>
    <w:p w14:paraId="6B48032B" w14:textId="5EFF626F" w:rsidR="006C1DF7" w:rsidRDefault="006C1DF7" w:rsidP="006C1DF7">
      <w:pPr>
        <w:pStyle w:val="IEEEStdsLevel3Header"/>
        <w:rPr>
          <w:rFonts w:eastAsia="MS Mincho"/>
        </w:rPr>
      </w:pPr>
      <w:bookmarkStart w:id="251" w:name="_Toc93936077"/>
      <w:r>
        <w:rPr>
          <w:rFonts w:eastAsia="MS Mincho"/>
        </w:rPr>
        <w:t>sides-supported (1setOf type2 keyword)</w:t>
      </w:r>
      <w:bookmarkEnd w:id="251"/>
    </w:p>
    <w:p w14:paraId="44AE714C" w14:textId="77777777" w:rsidR="006C1DF7" w:rsidRDefault="006C1DF7" w:rsidP="006C1DF7">
      <w:pPr>
        <w:pStyle w:val="IEEEStdsParagraph"/>
      </w:pPr>
      <w:r>
        <w:t>Printers that support duplex output MUST support this attribute with the values 'one-sided', 'two-sided-long-edge', and 'two-sided-short-edge'.</w:t>
      </w:r>
    </w:p>
    <w:p w14:paraId="4696BD7A" w14:textId="30B95B1B" w:rsidR="00B15C44" w:rsidRPr="00A64DE5" w:rsidRDefault="00B15C44" w:rsidP="00157D29">
      <w:pPr>
        <w:pStyle w:val="IEEEStdsParagraph"/>
      </w:pPr>
    </w:p>
    <w:p w14:paraId="3F3ACF46" w14:textId="77777777" w:rsidR="00CB6618" w:rsidRDefault="00CB6618" w:rsidP="00F52FAB">
      <w:pPr>
        <w:pStyle w:val="Heading1"/>
        <w:framePr w:w="7905" w:wrap="auto" w:hAnchor="text"/>
        <w:rPr>
          <w:rFonts w:eastAsia="MS Mincho"/>
        </w:rPr>
        <w:sectPr w:rsidR="00CB6618" w:rsidSect="00442197">
          <w:pgSz w:w="12240" w:h="15840" w:code="1"/>
          <w:pgMar w:top="1440" w:right="1325" w:bottom="1440" w:left="1325" w:header="720" w:footer="720" w:gutter="0"/>
          <w:lnNumType w:countBy="1" w:restart="continuous"/>
          <w:cols w:space="720"/>
          <w:docGrid w:linePitch="360"/>
        </w:sectPr>
      </w:pPr>
      <w:bookmarkStart w:id="252" w:name="_Toc63922636"/>
      <w:bookmarkStart w:id="253" w:name="_Toc63922789"/>
      <w:bookmarkStart w:id="254" w:name="_Toc63922790"/>
      <w:bookmarkStart w:id="255" w:name="_Toc63922791"/>
      <w:bookmarkStart w:id="256" w:name="_Toc63922792"/>
      <w:bookmarkStart w:id="257" w:name="_Toc63922793"/>
      <w:bookmarkStart w:id="258" w:name="_Toc63922794"/>
      <w:bookmarkStart w:id="259" w:name="_Toc63922795"/>
      <w:bookmarkStart w:id="260" w:name="_Toc63922796"/>
      <w:bookmarkStart w:id="261" w:name="_Toc63922797"/>
      <w:bookmarkStart w:id="262" w:name="_Toc63922798"/>
      <w:bookmarkStart w:id="263" w:name="_Toc63922799"/>
      <w:bookmarkStart w:id="264" w:name="_Toc63922800"/>
      <w:bookmarkStart w:id="265" w:name="_Toc63922801"/>
      <w:bookmarkStart w:id="266" w:name="_Toc63922802"/>
      <w:bookmarkStart w:id="267" w:name="_Toc63923083"/>
      <w:bookmarkStart w:id="268" w:name="_Toc63923084"/>
      <w:bookmarkStart w:id="269" w:name="_Toc63923085"/>
      <w:bookmarkStart w:id="270" w:name="_Toc63923086"/>
      <w:bookmarkStart w:id="271" w:name="_Toc63923087"/>
      <w:bookmarkStart w:id="272" w:name="_Toc63923088"/>
      <w:bookmarkStart w:id="273" w:name="_Toc63923089"/>
      <w:bookmarkStart w:id="274" w:name="_Toc63923090"/>
      <w:bookmarkStart w:id="275" w:name="_Toc63923091"/>
      <w:bookmarkStart w:id="276" w:name="_Toc63923092"/>
      <w:bookmarkStart w:id="277" w:name="_Toc63923093"/>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4E2E8180" w14:textId="70E56486" w:rsidR="00F445B8" w:rsidRDefault="0074318E" w:rsidP="0074318E">
      <w:pPr>
        <w:pStyle w:val="IEEEStdsLevel1Header"/>
        <w:rPr>
          <w:rFonts w:eastAsia="MS Mincho"/>
        </w:rPr>
      </w:pPr>
      <w:bookmarkStart w:id="278" w:name="_Toc93936078"/>
      <w:r>
        <w:rPr>
          <w:rFonts w:eastAsia="MS Mincho"/>
        </w:rPr>
        <w:lastRenderedPageBreak/>
        <w:t>C</w:t>
      </w:r>
      <w:r w:rsidR="00F445B8">
        <w:rPr>
          <w:rFonts w:eastAsia="MS Mincho"/>
        </w:rPr>
        <w:t>onformance Requirements</w:t>
      </w:r>
      <w:bookmarkEnd w:id="278"/>
      <w:r w:rsidR="00622FD6">
        <w:rPr>
          <w:rFonts w:eastAsia="MS Mincho"/>
        </w:rPr>
        <w:t xml:space="preserve"> </w:t>
      </w:r>
    </w:p>
    <w:p w14:paraId="692AF9DE" w14:textId="77777777" w:rsidR="000243EF" w:rsidRDefault="000243EF" w:rsidP="00573DEC">
      <w:pPr>
        <w:pStyle w:val="Heading2"/>
        <w:rPr>
          <w:rFonts w:eastAsia="MS Mincho"/>
        </w:rPr>
        <w:sectPr w:rsidR="000243EF" w:rsidSect="00442197">
          <w:pgSz w:w="12240" w:h="15840" w:code="1"/>
          <w:pgMar w:top="1440" w:right="1325" w:bottom="1440" w:left="1325" w:header="720" w:footer="720" w:gutter="0"/>
          <w:lnNumType w:countBy="1" w:restart="continuous"/>
          <w:cols w:space="720"/>
          <w:docGrid w:linePitch="360"/>
        </w:sectPr>
      </w:pPr>
    </w:p>
    <w:p w14:paraId="30C0A8D8" w14:textId="41D12C5B" w:rsidR="00F445B8" w:rsidRPr="00A61452" w:rsidRDefault="00F445B8" w:rsidP="0074318E">
      <w:pPr>
        <w:pStyle w:val="IEEEStdsLevel2Header"/>
        <w:rPr>
          <w:rFonts w:eastAsia="MS Mincho"/>
        </w:rPr>
      </w:pPr>
      <w:bookmarkStart w:id="279" w:name="_Toc93936079"/>
      <w:r w:rsidRPr="00A61452">
        <w:rPr>
          <w:rFonts w:eastAsia="MS Mincho"/>
        </w:rPr>
        <w:t>Printer Conformance Requirements</w:t>
      </w:r>
      <w:bookmarkEnd w:id="279"/>
    </w:p>
    <w:p w14:paraId="6A1A2F39" w14:textId="4C602C9C" w:rsidR="00CD3FD4" w:rsidRPr="00A61452" w:rsidRDefault="006C1DF7" w:rsidP="00845FE9">
      <w:pPr>
        <w:pStyle w:val="IEEEStdsParagraph"/>
      </w:pPr>
      <w:r>
        <w:t>In order for a Printer t</w:t>
      </w:r>
      <w:r w:rsidRPr="00A61452">
        <w:t xml:space="preserve">o </w:t>
      </w:r>
      <w:r w:rsidR="00F445B8" w:rsidRPr="00A61452">
        <w:t xml:space="preserve">claim conformance to </w:t>
      </w:r>
      <w:r>
        <w:t xml:space="preserve">IPP/2.0 as defined in </w:t>
      </w:r>
      <w:r w:rsidR="00F445B8" w:rsidRPr="00A61452">
        <w:t xml:space="preserve">this specification, </w:t>
      </w:r>
      <w:r w:rsidR="00D745C8" w:rsidRPr="00A61452">
        <w:t>a P</w:t>
      </w:r>
      <w:r w:rsidR="00F445B8" w:rsidRPr="00A61452">
        <w:t>rinter MUST</w:t>
      </w:r>
      <w:r w:rsidR="00CD3FD4" w:rsidRPr="00A61452">
        <w:t>:</w:t>
      </w:r>
    </w:p>
    <w:p w14:paraId="099285DC" w14:textId="7CAB4462" w:rsidR="00CD3FD4" w:rsidRPr="00277762" w:rsidRDefault="006C1DF7" w:rsidP="001E1E6A">
      <w:pPr>
        <w:pStyle w:val="NumberedList"/>
        <w:numPr>
          <w:ilvl w:val="0"/>
          <w:numId w:val="11"/>
        </w:numPr>
        <w:rPr>
          <w:rFonts w:eastAsia="MS Mincho"/>
        </w:rPr>
      </w:pPr>
      <w:r>
        <w:rPr>
          <w:rFonts w:eastAsia="MS Mincho"/>
        </w:rPr>
        <w:t>Conform to all</w:t>
      </w:r>
      <w:r w:rsidRPr="00395E86">
        <w:rPr>
          <w:rFonts w:eastAsia="MS Mincho"/>
        </w:rPr>
        <w:t xml:space="preserve"> </w:t>
      </w:r>
      <w:r w:rsidR="00DC68E3" w:rsidRPr="00395E86">
        <w:rPr>
          <w:rFonts w:eastAsia="MS Mincho"/>
        </w:rPr>
        <w:t xml:space="preserve">REQUIRED </w:t>
      </w:r>
      <w:r w:rsidR="00F445B8" w:rsidRPr="00395E86">
        <w:rPr>
          <w:rFonts w:eastAsia="MS Mincho"/>
        </w:rPr>
        <w:t xml:space="preserve">IPP </w:t>
      </w:r>
      <w:r>
        <w:rPr>
          <w:rFonts w:eastAsia="MS Mincho"/>
        </w:rPr>
        <w:t>Standard</w:t>
      </w:r>
      <w:r w:rsidRPr="00395E86">
        <w:rPr>
          <w:rFonts w:eastAsia="MS Mincho"/>
        </w:rPr>
        <w:t xml:space="preserve">s </w:t>
      </w:r>
      <w:r w:rsidR="00CD3FD4" w:rsidRPr="00395E86">
        <w:rPr>
          <w:rFonts w:eastAsia="MS Mincho"/>
        </w:rPr>
        <w:t>defined in</w:t>
      </w:r>
      <w:r w:rsidR="00D745C8" w:rsidRPr="00395E86">
        <w:rPr>
          <w:rFonts w:eastAsia="MS Mincho"/>
        </w:rPr>
        <w:t xml:space="preserve"> section </w:t>
      </w:r>
      <w:r>
        <w:rPr>
          <w:rFonts w:eastAsia="MS Mincho"/>
        </w:rPr>
        <w:fldChar w:fldCharType="begin"/>
      </w:r>
      <w:r>
        <w:rPr>
          <w:rFonts w:eastAsia="MS Mincho"/>
        </w:rPr>
        <w:instrText xml:space="preserve"> REF _Ref290879809 \r \h </w:instrText>
      </w:r>
      <w:r>
        <w:rPr>
          <w:rFonts w:eastAsia="MS Mincho"/>
        </w:rPr>
      </w:r>
      <w:r>
        <w:rPr>
          <w:rFonts w:eastAsia="MS Mincho"/>
        </w:rPr>
        <w:fldChar w:fldCharType="separate"/>
      </w:r>
      <w:r w:rsidR="00557D2C">
        <w:rPr>
          <w:rFonts w:eastAsia="MS Mincho"/>
        </w:rPr>
        <w:t>5.1</w:t>
      </w:r>
      <w:r>
        <w:rPr>
          <w:rFonts w:eastAsia="MS Mincho"/>
        </w:rPr>
        <w:fldChar w:fldCharType="end"/>
      </w:r>
      <w:r w:rsidR="00CD3FD4" w:rsidRPr="00277762">
        <w:rPr>
          <w:rFonts w:eastAsia="MS Mincho"/>
        </w:rPr>
        <w:t>;</w:t>
      </w:r>
    </w:p>
    <w:p w14:paraId="01C2C811" w14:textId="1DE3DE8D" w:rsidR="00CD3FD4" w:rsidRPr="00277762" w:rsidRDefault="00FE47F7" w:rsidP="001E1E6A">
      <w:pPr>
        <w:pStyle w:val="NumberedList"/>
        <w:numPr>
          <w:ilvl w:val="0"/>
          <w:numId w:val="11"/>
        </w:numPr>
        <w:rPr>
          <w:rFonts w:eastAsia="MS Mincho"/>
        </w:rPr>
      </w:pPr>
      <w:r w:rsidRPr="00277762">
        <w:rPr>
          <w:rFonts w:eastAsia="MS Mincho"/>
        </w:rPr>
        <w:t xml:space="preserve">Support </w:t>
      </w:r>
      <w:r w:rsidR="00CD3FD4" w:rsidRPr="00277762">
        <w:rPr>
          <w:rFonts w:eastAsia="MS Mincho"/>
        </w:rPr>
        <w:t xml:space="preserve">all </w:t>
      </w:r>
      <w:r w:rsidR="00DC68E3" w:rsidRPr="00277762">
        <w:rPr>
          <w:rFonts w:eastAsia="MS Mincho"/>
        </w:rPr>
        <w:t xml:space="preserve">REQUIRED </w:t>
      </w:r>
      <w:r w:rsidR="00D745C8" w:rsidRPr="00277762">
        <w:rPr>
          <w:rFonts w:eastAsia="MS Mincho"/>
        </w:rPr>
        <w:t>IPP</w:t>
      </w:r>
      <w:r w:rsidR="006C1DF7">
        <w:rPr>
          <w:rFonts w:eastAsia="MS Mincho"/>
        </w:rPr>
        <w:t>/2.0</w:t>
      </w:r>
      <w:r w:rsidR="00D745C8" w:rsidRPr="00277762">
        <w:rPr>
          <w:rFonts w:eastAsia="MS Mincho"/>
        </w:rPr>
        <w:t xml:space="preserve"> </w:t>
      </w:r>
      <w:r w:rsidR="00F445B8" w:rsidRPr="00277762">
        <w:rPr>
          <w:rFonts w:eastAsia="MS Mincho"/>
        </w:rPr>
        <w:t xml:space="preserve">Attributes </w:t>
      </w:r>
      <w:r w:rsidR="00CD3FD4" w:rsidRPr="00277762">
        <w:rPr>
          <w:rFonts w:eastAsia="MS Mincho"/>
        </w:rPr>
        <w:t>defined in s</w:t>
      </w:r>
      <w:r w:rsidR="00B15C44" w:rsidRPr="00277762">
        <w:rPr>
          <w:rFonts w:eastAsia="MS Mincho"/>
        </w:rPr>
        <w:t xml:space="preserve">ection </w:t>
      </w:r>
      <w:r w:rsidR="005D4ED9" w:rsidRPr="00277762">
        <w:rPr>
          <w:rFonts w:eastAsia="MS Mincho"/>
        </w:rPr>
        <w:fldChar w:fldCharType="begin"/>
      </w:r>
      <w:r w:rsidR="005D4ED9" w:rsidRPr="00277762">
        <w:rPr>
          <w:rFonts w:eastAsia="MS Mincho"/>
        </w:rPr>
        <w:instrText xml:space="preserve"> REF _Ref417049096 \r \h </w:instrText>
      </w:r>
      <w:r w:rsidR="005D4ED9" w:rsidRPr="00277762">
        <w:rPr>
          <w:rFonts w:eastAsia="MS Mincho"/>
        </w:rPr>
      </w:r>
      <w:r w:rsidR="005D4ED9" w:rsidRPr="00277762">
        <w:rPr>
          <w:rFonts w:eastAsia="MS Mincho"/>
        </w:rPr>
        <w:fldChar w:fldCharType="separate"/>
      </w:r>
      <w:r w:rsidR="00557D2C">
        <w:rPr>
          <w:rFonts w:eastAsia="MS Mincho"/>
        </w:rPr>
        <w:t>6</w:t>
      </w:r>
      <w:r w:rsidR="005D4ED9" w:rsidRPr="00277762">
        <w:rPr>
          <w:rFonts w:eastAsia="MS Mincho"/>
        </w:rPr>
        <w:fldChar w:fldCharType="end"/>
      </w:r>
      <w:r w:rsidR="00CD3FD4" w:rsidRPr="00277762">
        <w:rPr>
          <w:rFonts w:eastAsia="MS Mincho"/>
        </w:rPr>
        <w:t xml:space="preserve"> of this specification;</w:t>
      </w:r>
    </w:p>
    <w:p w14:paraId="2881EB7A" w14:textId="52D27E84" w:rsidR="00CD3FD4" w:rsidRPr="00277762" w:rsidRDefault="00FE47F7" w:rsidP="001E1E6A">
      <w:pPr>
        <w:pStyle w:val="NumberedList"/>
        <w:numPr>
          <w:ilvl w:val="0"/>
          <w:numId w:val="11"/>
        </w:numPr>
        <w:rPr>
          <w:rFonts w:eastAsia="MS Mincho"/>
        </w:rPr>
      </w:pPr>
      <w:r w:rsidRPr="00277762">
        <w:rPr>
          <w:rFonts w:eastAsia="MS Mincho"/>
        </w:rPr>
        <w:t xml:space="preserve">Conform </w:t>
      </w:r>
      <w:r w:rsidR="00794865" w:rsidRPr="00277762">
        <w:rPr>
          <w:rFonts w:eastAsia="MS Mincho"/>
        </w:rPr>
        <w:t>to the Internationalizati</w:t>
      </w:r>
      <w:r w:rsidR="00B15C44" w:rsidRPr="00277762">
        <w:rPr>
          <w:rFonts w:eastAsia="MS Mincho"/>
        </w:rPr>
        <w:t xml:space="preserve">on Considerations </w:t>
      </w:r>
      <w:r w:rsidR="00CD3FD4" w:rsidRPr="00277762">
        <w:rPr>
          <w:rFonts w:eastAsia="MS Mincho"/>
        </w:rPr>
        <w:t xml:space="preserve">defined in </w:t>
      </w:r>
      <w:r w:rsidR="00B15C44" w:rsidRPr="00277762">
        <w:rPr>
          <w:rFonts w:eastAsia="MS Mincho"/>
        </w:rPr>
        <w:t xml:space="preserve">section </w:t>
      </w:r>
      <w:r w:rsidR="00A01D11">
        <w:rPr>
          <w:rFonts w:eastAsia="MS Mincho"/>
        </w:rPr>
        <w:fldChar w:fldCharType="begin"/>
      </w:r>
      <w:r w:rsidR="00A01D11">
        <w:rPr>
          <w:rFonts w:eastAsia="MS Mincho"/>
        </w:rPr>
        <w:instrText xml:space="preserve"> REF _Ref417049121 \r \h </w:instrText>
      </w:r>
      <w:r w:rsidR="00A01D11">
        <w:rPr>
          <w:rFonts w:eastAsia="MS Mincho"/>
        </w:rPr>
      </w:r>
      <w:r w:rsidR="00A01D11">
        <w:rPr>
          <w:rFonts w:eastAsia="MS Mincho"/>
        </w:rPr>
        <w:fldChar w:fldCharType="separate"/>
      </w:r>
      <w:r w:rsidR="00557D2C">
        <w:rPr>
          <w:rFonts w:eastAsia="MS Mincho"/>
        </w:rPr>
        <w:t>8</w:t>
      </w:r>
      <w:r w:rsidR="00A01D11">
        <w:rPr>
          <w:rFonts w:eastAsia="MS Mincho"/>
        </w:rPr>
        <w:fldChar w:fldCharType="end"/>
      </w:r>
      <w:r w:rsidR="00CD3FD4" w:rsidRPr="00277762">
        <w:rPr>
          <w:rFonts w:eastAsia="MS Mincho"/>
        </w:rPr>
        <w:t xml:space="preserve"> of this specification; and</w:t>
      </w:r>
    </w:p>
    <w:p w14:paraId="5FDAAB3A" w14:textId="3DA40F04" w:rsidR="00F935B5" w:rsidRDefault="00FE47F7" w:rsidP="001E1E6A">
      <w:pPr>
        <w:pStyle w:val="NumberedList"/>
        <w:numPr>
          <w:ilvl w:val="0"/>
          <w:numId w:val="11"/>
        </w:numPr>
        <w:rPr>
          <w:rFonts w:eastAsia="MS Mincho"/>
        </w:rPr>
      </w:pPr>
      <w:r w:rsidRPr="00277762">
        <w:rPr>
          <w:rFonts w:eastAsia="MS Mincho"/>
        </w:rPr>
        <w:t xml:space="preserve">Conform </w:t>
      </w:r>
      <w:r w:rsidR="00DB2D7D" w:rsidRPr="00277762">
        <w:rPr>
          <w:rFonts w:eastAsia="MS Mincho"/>
        </w:rPr>
        <w:t xml:space="preserve">to the Security Considerations defined in section </w:t>
      </w:r>
      <w:r w:rsidR="00A01D11">
        <w:rPr>
          <w:rFonts w:eastAsia="MS Mincho"/>
        </w:rPr>
        <w:fldChar w:fldCharType="begin"/>
      </w:r>
      <w:r w:rsidR="00A01D11">
        <w:rPr>
          <w:rFonts w:eastAsia="MS Mincho"/>
        </w:rPr>
        <w:instrText xml:space="preserve"> REF _Ref63924037 \r \h </w:instrText>
      </w:r>
      <w:r w:rsidR="00A01D11">
        <w:rPr>
          <w:rFonts w:eastAsia="MS Mincho"/>
        </w:rPr>
      </w:r>
      <w:r w:rsidR="00A01D11">
        <w:rPr>
          <w:rFonts w:eastAsia="MS Mincho"/>
        </w:rPr>
        <w:fldChar w:fldCharType="separate"/>
      </w:r>
      <w:r w:rsidR="00557D2C">
        <w:rPr>
          <w:rFonts w:eastAsia="MS Mincho"/>
        </w:rPr>
        <w:t>9</w:t>
      </w:r>
      <w:r w:rsidR="00A01D11">
        <w:rPr>
          <w:rFonts w:eastAsia="MS Mincho"/>
        </w:rPr>
        <w:fldChar w:fldCharType="end"/>
      </w:r>
      <w:r w:rsidR="00DB2D7D" w:rsidRPr="00277762">
        <w:rPr>
          <w:rFonts w:eastAsia="MS Mincho"/>
        </w:rPr>
        <w:t xml:space="preserve"> of this specification.</w:t>
      </w:r>
    </w:p>
    <w:p w14:paraId="1A12C43F" w14:textId="0D040706" w:rsidR="006C1DF7" w:rsidRPr="00A61452" w:rsidRDefault="006C1DF7" w:rsidP="006C1DF7">
      <w:pPr>
        <w:pStyle w:val="IEEEStdsParagraph"/>
      </w:pPr>
      <w:r>
        <w:t>In order for a Printer t</w:t>
      </w:r>
      <w:r w:rsidRPr="00A61452">
        <w:t xml:space="preserve">o claim conformance to </w:t>
      </w:r>
      <w:r>
        <w:t xml:space="preserve">IPP/2.1 as defined in </w:t>
      </w:r>
      <w:r w:rsidRPr="00A61452">
        <w:t>this specification, a Printer MUST:</w:t>
      </w:r>
    </w:p>
    <w:p w14:paraId="5CFF731C" w14:textId="1E381BEA" w:rsidR="006C1DF7" w:rsidRPr="000E0F89" w:rsidRDefault="006C1DF7" w:rsidP="001E1E6A">
      <w:pPr>
        <w:pStyle w:val="NumberedList"/>
        <w:numPr>
          <w:ilvl w:val="0"/>
          <w:numId w:val="18"/>
        </w:numPr>
        <w:rPr>
          <w:rFonts w:eastAsia="MS Mincho"/>
        </w:rPr>
      </w:pPr>
      <w:r w:rsidRPr="000E0F89">
        <w:rPr>
          <w:rFonts w:eastAsia="MS Mincho"/>
        </w:rPr>
        <w:t xml:space="preserve">Conform to all REQUIRED IPP Standards defined in sections </w:t>
      </w:r>
      <w:r w:rsidRPr="000E0F89">
        <w:rPr>
          <w:rFonts w:eastAsia="MS Mincho"/>
        </w:rPr>
        <w:fldChar w:fldCharType="begin"/>
      </w:r>
      <w:r w:rsidRPr="000E0F89">
        <w:rPr>
          <w:rFonts w:eastAsia="MS Mincho"/>
        </w:rPr>
        <w:instrText xml:space="preserve"> REF _Ref290879809 \r \h </w:instrText>
      </w:r>
      <w:r w:rsidRPr="000E0F89">
        <w:rPr>
          <w:rFonts w:eastAsia="MS Mincho"/>
        </w:rPr>
      </w:r>
      <w:r w:rsidRPr="000E0F89">
        <w:rPr>
          <w:rFonts w:eastAsia="MS Mincho"/>
        </w:rPr>
        <w:fldChar w:fldCharType="separate"/>
      </w:r>
      <w:r w:rsidR="00557D2C">
        <w:rPr>
          <w:rFonts w:eastAsia="MS Mincho"/>
        </w:rPr>
        <w:t>5.1</w:t>
      </w:r>
      <w:r w:rsidRPr="000E0F89">
        <w:rPr>
          <w:rFonts w:eastAsia="MS Mincho"/>
        </w:rPr>
        <w:fldChar w:fldCharType="end"/>
      </w:r>
      <w:r w:rsidRPr="000E0F89">
        <w:rPr>
          <w:rFonts w:eastAsia="MS Mincho"/>
        </w:rPr>
        <w:t xml:space="preserve"> and </w:t>
      </w:r>
      <w:r w:rsidR="00A01D11">
        <w:rPr>
          <w:rFonts w:eastAsia="MS Mincho"/>
        </w:rPr>
        <w:fldChar w:fldCharType="begin"/>
      </w:r>
      <w:r w:rsidR="00A01D11">
        <w:rPr>
          <w:rFonts w:eastAsia="MS Mincho"/>
        </w:rPr>
        <w:instrText xml:space="preserve"> REF _Ref63923470 \r \h </w:instrText>
      </w:r>
      <w:r w:rsidR="00A01D11">
        <w:rPr>
          <w:rFonts w:eastAsia="MS Mincho"/>
        </w:rPr>
      </w:r>
      <w:r w:rsidR="00A01D11">
        <w:rPr>
          <w:rFonts w:eastAsia="MS Mincho"/>
        </w:rPr>
        <w:fldChar w:fldCharType="separate"/>
      </w:r>
      <w:r w:rsidR="00557D2C">
        <w:rPr>
          <w:rFonts w:eastAsia="MS Mincho"/>
        </w:rPr>
        <w:t>5.2</w:t>
      </w:r>
      <w:r w:rsidR="00A01D11">
        <w:rPr>
          <w:rFonts w:eastAsia="MS Mincho"/>
        </w:rPr>
        <w:fldChar w:fldCharType="end"/>
      </w:r>
      <w:r w:rsidRPr="000E0F89">
        <w:rPr>
          <w:rFonts w:eastAsia="MS Mincho"/>
        </w:rPr>
        <w:t>;</w:t>
      </w:r>
    </w:p>
    <w:p w14:paraId="4EEFEB49" w14:textId="610325E2" w:rsidR="006C1DF7" w:rsidRPr="00277762" w:rsidRDefault="006C1DF7" w:rsidP="001E1E6A">
      <w:pPr>
        <w:pStyle w:val="NumberedList"/>
        <w:numPr>
          <w:ilvl w:val="0"/>
          <w:numId w:val="11"/>
        </w:numPr>
        <w:rPr>
          <w:rFonts w:eastAsia="MS Mincho"/>
        </w:rPr>
      </w:pPr>
      <w:r w:rsidRPr="00277762">
        <w:rPr>
          <w:rFonts w:eastAsia="MS Mincho"/>
        </w:rPr>
        <w:t>Support all REQUIRED IPP</w:t>
      </w:r>
      <w:r>
        <w:rPr>
          <w:rFonts w:eastAsia="MS Mincho"/>
        </w:rPr>
        <w:t>/2.1</w:t>
      </w:r>
      <w:r w:rsidRPr="00277762">
        <w:rPr>
          <w:rFonts w:eastAsia="MS Mincho"/>
        </w:rPr>
        <w:t xml:space="preserve"> Attributes defined in section </w:t>
      </w:r>
      <w:r w:rsidRPr="00277762">
        <w:rPr>
          <w:rFonts w:eastAsia="MS Mincho"/>
        </w:rPr>
        <w:fldChar w:fldCharType="begin"/>
      </w:r>
      <w:r w:rsidRPr="00277762">
        <w:rPr>
          <w:rFonts w:eastAsia="MS Mincho"/>
        </w:rPr>
        <w:instrText xml:space="preserve"> REF _Ref417049096 \r \h </w:instrText>
      </w:r>
      <w:r w:rsidRPr="00277762">
        <w:rPr>
          <w:rFonts w:eastAsia="MS Mincho"/>
        </w:rPr>
      </w:r>
      <w:r w:rsidRPr="00277762">
        <w:rPr>
          <w:rFonts w:eastAsia="MS Mincho"/>
        </w:rPr>
        <w:fldChar w:fldCharType="separate"/>
      </w:r>
      <w:r w:rsidR="00557D2C">
        <w:rPr>
          <w:rFonts w:eastAsia="MS Mincho"/>
        </w:rPr>
        <w:t>6</w:t>
      </w:r>
      <w:r w:rsidRPr="00277762">
        <w:rPr>
          <w:rFonts w:eastAsia="MS Mincho"/>
        </w:rPr>
        <w:fldChar w:fldCharType="end"/>
      </w:r>
      <w:r w:rsidRPr="00277762">
        <w:rPr>
          <w:rFonts w:eastAsia="MS Mincho"/>
        </w:rPr>
        <w:t xml:space="preserve"> of this specification;</w:t>
      </w:r>
    </w:p>
    <w:p w14:paraId="652241DC" w14:textId="084C7B7A" w:rsidR="006C1DF7" w:rsidRPr="00277762" w:rsidRDefault="006C1DF7" w:rsidP="001E1E6A">
      <w:pPr>
        <w:pStyle w:val="NumberedList"/>
        <w:numPr>
          <w:ilvl w:val="0"/>
          <w:numId w:val="11"/>
        </w:numPr>
        <w:rPr>
          <w:rFonts w:eastAsia="MS Mincho"/>
        </w:rPr>
      </w:pPr>
      <w:r w:rsidRPr="00277762">
        <w:rPr>
          <w:rFonts w:eastAsia="MS Mincho"/>
        </w:rPr>
        <w:t xml:space="preserve">Conform to the Internationalization Considerations defined in section </w:t>
      </w:r>
      <w:r w:rsidR="00A01D11">
        <w:rPr>
          <w:rFonts w:eastAsia="MS Mincho"/>
        </w:rPr>
        <w:fldChar w:fldCharType="begin"/>
      </w:r>
      <w:r w:rsidR="00A01D11">
        <w:rPr>
          <w:rFonts w:eastAsia="MS Mincho"/>
        </w:rPr>
        <w:instrText xml:space="preserve"> REF _Ref417049121 \r \h </w:instrText>
      </w:r>
      <w:r w:rsidR="00A01D11">
        <w:rPr>
          <w:rFonts w:eastAsia="MS Mincho"/>
        </w:rPr>
      </w:r>
      <w:r w:rsidR="00A01D11">
        <w:rPr>
          <w:rFonts w:eastAsia="MS Mincho"/>
        </w:rPr>
        <w:fldChar w:fldCharType="separate"/>
      </w:r>
      <w:r w:rsidR="00557D2C">
        <w:rPr>
          <w:rFonts w:eastAsia="MS Mincho"/>
        </w:rPr>
        <w:t>8</w:t>
      </w:r>
      <w:r w:rsidR="00A01D11">
        <w:rPr>
          <w:rFonts w:eastAsia="MS Mincho"/>
        </w:rPr>
        <w:fldChar w:fldCharType="end"/>
      </w:r>
      <w:r w:rsidRPr="00277762">
        <w:rPr>
          <w:rFonts w:eastAsia="MS Mincho"/>
        </w:rPr>
        <w:t xml:space="preserve"> of this specification; and</w:t>
      </w:r>
    </w:p>
    <w:p w14:paraId="6E4575CD" w14:textId="509B0DFC" w:rsidR="006C1DF7" w:rsidRDefault="006C1DF7" w:rsidP="001E1E6A">
      <w:pPr>
        <w:pStyle w:val="NumberedList"/>
        <w:numPr>
          <w:ilvl w:val="0"/>
          <w:numId w:val="11"/>
        </w:numPr>
        <w:rPr>
          <w:rFonts w:eastAsia="MS Mincho"/>
        </w:rPr>
      </w:pPr>
      <w:r w:rsidRPr="00277762">
        <w:rPr>
          <w:rFonts w:eastAsia="MS Mincho"/>
        </w:rPr>
        <w:t xml:space="preserve">Conform to the Security Considerations defined in section </w:t>
      </w:r>
      <w:r w:rsidR="00A01D11">
        <w:rPr>
          <w:rFonts w:eastAsia="MS Mincho"/>
        </w:rPr>
        <w:fldChar w:fldCharType="begin"/>
      </w:r>
      <w:r w:rsidR="00A01D11">
        <w:rPr>
          <w:rFonts w:eastAsia="MS Mincho"/>
        </w:rPr>
        <w:instrText xml:space="preserve"> REF _Ref63924037 \r \h </w:instrText>
      </w:r>
      <w:r w:rsidR="00A01D11">
        <w:rPr>
          <w:rFonts w:eastAsia="MS Mincho"/>
        </w:rPr>
      </w:r>
      <w:r w:rsidR="00A01D11">
        <w:rPr>
          <w:rFonts w:eastAsia="MS Mincho"/>
        </w:rPr>
        <w:fldChar w:fldCharType="separate"/>
      </w:r>
      <w:r w:rsidR="00557D2C">
        <w:rPr>
          <w:rFonts w:eastAsia="MS Mincho"/>
        </w:rPr>
        <w:t>9</w:t>
      </w:r>
      <w:r w:rsidR="00A01D11">
        <w:rPr>
          <w:rFonts w:eastAsia="MS Mincho"/>
        </w:rPr>
        <w:fldChar w:fldCharType="end"/>
      </w:r>
      <w:r w:rsidRPr="00277762">
        <w:rPr>
          <w:rFonts w:eastAsia="MS Mincho"/>
        </w:rPr>
        <w:t xml:space="preserve"> of this specification.</w:t>
      </w:r>
    </w:p>
    <w:p w14:paraId="248C04DF" w14:textId="4A52EA30" w:rsidR="006C1DF7" w:rsidRPr="00A61452" w:rsidRDefault="006C1DF7" w:rsidP="006C1DF7">
      <w:pPr>
        <w:pStyle w:val="IEEEStdsParagraph"/>
      </w:pPr>
      <w:r>
        <w:t>In order for a Printer t</w:t>
      </w:r>
      <w:r w:rsidRPr="00A61452">
        <w:t xml:space="preserve">o claim conformance to </w:t>
      </w:r>
      <w:r>
        <w:t xml:space="preserve">IPP/2.2 as defined in </w:t>
      </w:r>
      <w:r w:rsidRPr="00A61452">
        <w:t>this specification, a Printer MUST:</w:t>
      </w:r>
    </w:p>
    <w:p w14:paraId="2AA3B0FC" w14:textId="2A675DB2" w:rsidR="006C1DF7" w:rsidRPr="000E0F89" w:rsidRDefault="006C1DF7" w:rsidP="001E1E6A">
      <w:pPr>
        <w:pStyle w:val="NumberedList"/>
        <w:numPr>
          <w:ilvl w:val="0"/>
          <w:numId w:val="19"/>
        </w:numPr>
        <w:rPr>
          <w:rFonts w:eastAsia="MS Mincho"/>
        </w:rPr>
      </w:pPr>
      <w:r w:rsidRPr="000E0F89">
        <w:rPr>
          <w:rFonts w:eastAsia="MS Mincho"/>
        </w:rPr>
        <w:t xml:space="preserve">Conform to all REQUIRED IPP Standards defined in sections </w:t>
      </w:r>
      <w:r w:rsidRPr="000E0F89">
        <w:rPr>
          <w:rFonts w:eastAsia="MS Mincho"/>
        </w:rPr>
        <w:fldChar w:fldCharType="begin"/>
      </w:r>
      <w:r w:rsidRPr="000E0F89">
        <w:rPr>
          <w:rFonts w:eastAsia="MS Mincho"/>
        </w:rPr>
        <w:instrText xml:space="preserve"> REF _Ref290879809 \r \h </w:instrText>
      </w:r>
      <w:r w:rsidRPr="000E0F89">
        <w:rPr>
          <w:rFonts w:eastAsia="MS Mincho"/>
        </w:rPr>
      </w:r>
      <w:r w:rsidRPr="000E0F89">
        <w:rPr>
          <w:rFonts w:eastAsia="MS Mincho"/>
        </w:rPr>
        <w:fldChar w:fldCharType="separate"/>
      </w:r>
      <w:r w:rsidR="00557D2C">
        <w:rPr>
          <w:rFonts w:eastAsia="MS Mincho"/>
        </w:rPr>
        <w:t>5.1</w:t>
      </w:r>
      <w:r w:rsidRPr="000E0F89">
        <w:rPr>
          <w:rFonts w:eastAsia="MS Mincho"/>
        </w:rPr>
        <w:fldChar w:fldCharType="end"/>
      </w:r>
      <w:r w:rsidRPr="000E0F89">
        <w:rPr>
          <w:rFonts w:eastAsia="MS Mincho"/>
        </w:rPr>
        <w:t xml:space="preserve">, </w:t>
      </w:r>
      <w:r w:rsidR="00A01D11">
        <w:rPr>
          <w:rFonts w:eastAsia="MS Mincho"/>
        </w:rPr>
        <w:fldChar w:fldCharType="begin"/>
      </w:r>
      <w:r w:rsidR="00A01D11">
        <w:rPr>
          <w:rFonts w:eastAsia="MS Mincho"/>
        </w:rPr>
        <w:instrText xml:space="preserve"> REF _Ref63923470 \r \h </w:instrText>
      </w:r>
      <w:r w:rsidR="00A01D11">
        <w:rPr>
          <w:rFonts w:eastAsia="MS Mincho"/>
        </w:rPr>
      </w:r>
      <w:r w:rsidR="00A01D11">
        <w:rPr>
          <w:rFonts w:eastAsia="MS Mincho"/>
        </w:rPr>
        <w:fldChar w:fldCharType="separate"/>
      </w:r>
      <w:r w:rsidR="00557D2C">
        <w:rPr>
          <w:rFonts w:eastAsia="MS Mincho"/>
        </w:rPr>
        <w:t>5.2</w:t>
      </w:r>
      <w:r w:rsidR="00A01D11">
        <w:rPr>
          <w:rFonts w:eastAsia="MS Mincho"/>
        </w:rPr>
        <w:fldChar w:fldCharType="end"/>
      </w:r>
      <w:r w:rsidRPr="000E0F89">
        <w:rPr>
          <w:rFonts w:eastAsia="MS Mincho"/>
        </w:rPr>
        <w:t xml:space="preserve">, and </w:t>
      </w:r>
      <w:r w:rsidRPr="000E0F89">
        <w:rPr>
          <w:rFonts w:eastAsia="MS Mincho"/>
        </w:rPr>
        <w:fldChar w:fldCharType="begin"/>
      </w:r>
      <w:r w:rsidRPr="000E0F89">
        <w:rPr>
          <w:rFonts w:eastAsia="MS Mincho"/>
        </w:rPr>
        <w:instrText xml:space="preserve"> REF _Ref63885594 \r \h </w:instrText>
      </w:r>
      <w:r w:rsidRPr="000E0F89">
        <w:rPr>
          <w:rFonts w:eastAsia="MS Mincho"/>
        </w:rPr>
      </w:r>
      <w:r w:rsidRPr="000E0F89">
        <w:rPr>
          <w:rFonts w:eastAsia="MS Mincho"/>
        </w:rPr>
        <w:fldChar w:fldCharType="separate"/>
      </w:r>
      <w:r w:rsidR="00557D2C">
        <w:rPr>
          <w:rFonts w:eastAsia="MS Mincho"/>
        </w:rPr>
        <w:t>5.3</w:t>
      </w:r>
      <w:r w:rsidRPr="000E0F89">
        <w:rPr>
          <w:rFonts w:eastAsia="MS Mincho"/>
        </w:rPr>
        <w:fldChar w:fldCharType="end"/>
      </w:r>
      <w:r w:rsidRPr="000E0F89">
        <w:rPr>
          <w:rFonts w:eastAsia="MS Mincho"/>
        </w:rPr>
        <w:t>;</w:t>
      </w:r>
    </w:p>
    <w:p w14:paraId="64C98272" w14:textId="535F02FA" w:rsidR="006C1DF7" w:rsidRPr="00277762" w:rsidRDefault="006C1DF7" w:rsidP="001E1E6A">
      <w:pPr>
        <w:pStyle w:val="NumberedList"/>
        <w:numPr>
          <w:ilvl w:val="0"/>
          <w:numId w:val="11"/>
        </w:numPr>
        <w:rPr>
          <w:rFonts w:eastAsia="MS Mincho"/>
        </w:rPr>
      </w:pPr>
      <w:r w:rsidRPr="00277762">
        <w:rPr>
          <w:rFonts w:eastAsia="MS Mincho"/>
        </w:rPr>
        <w:t>Support all REQUIRED IPP</w:t>
      </w:r>
      <w:r>
        <w:rPr>
          <w:rFonts w:eastAsia="MS Mincho"/>
        </w:rPr>
        <w:t>/2.2</w:t>
      </w:r>
      <w:r w:rsidRPr="00277762">
        <w:rPr>
          <w:rFonts w:eastAsia="MS Mincho"/>
        </w:rPr>
        <w:t xml:space="preserve"> Attributes defined in section </w:t>
      </w:r>
      <w:r w:rsidRPr="00277762">
        <w:rPr>
          <w:rFonts w:eastAsia="MS Mincho"/>
        </w:rPr>
        <w:fldChar w:fldCharType="begin"/>
      </w:r>
      <w:r w:rsidRPr="00277762">
        <w:rPr>
          <w:rFonts w:eastAsia="MS Mincho"/>
        </w:rPr>
        <w:instrText xml:space="preserve"> REF _Ref417049096 \r \h </w:instrText>
      </w:r>
      <w:r w:rsidRPr="00277762">
        <w:rPr>
          <w:rFonts w:eastAsia="MS Mincho"/>
        </w:rPr>
      </w:r>
      <w:r w:rsidRPr="00277762">
        <w:rPr>
          <w:rFonts w:eastAsia="MS Mincho"/>
        </w:rPr>
        <w:fldChar w:fldCharType="separate"/>
      </w:r>
      <w:r w:rsidR="00557D2C">
        <w:rPr>
          <w:rFonts w:eastAsia="MS Mincho"/>
        </w:rPr>
        <w:t>6</w:t>
      </w:r>
      <w:r w:rsidRPr="00277762">
        <w:rPr>
          <w:rFonts w:eastAsia="MS Mincho"/>
        </w:rPr>
        <w:fldChar w:fldCharType="end"/>
      </w:r>
      <w:r w:rsidRPr="00277762">
        <w:rPr>
          <w:rFonts w:eastAsia="MS Mincho"/>
        </w:rPr>
        <w:t xml:space="preserve"> of this specification;</w:t>
      </w:r>
    </w:p>
    <w:p w14:paraId="219E3385" w14:textId="0B65B252" w:rsidR="006C1DF7" w:rsidRPr="00277762" w:rsidRDefault="006C1DF7" w:rsidP="001E1E6A">
      <w:pPr>
        <w:pStyle w:val="NumberedList"/>
        <w:numPr>
          <w:ilvl w:val="0"/>
          <w:numId w:val="11"/>
        </w:numPr>
        <w:rPr>
          <w:rFonts w:eastAsia="MS Mincho"/>
        </w:rPr>
      </w:pPr>
      <w:r w:rsidRPr="00277762">
        <w:rPr>
          <w:rFonts w:eastAsia="MS Mincho"/>
        </w:rPr>
        <w:t xml:space="preserve">Conform to the Internationalization Considerations defined in section </w:t>
      </w:r>
      <w:r w:rsidR="00A01D11">
        <w:rPr>
          <w:rFonts w:eastAsia="MS Mincho"/>
        </w:rPr>
        <w:fldChar w:fldCharType="begin"/>
      </w:r>
      <w:r w:rsidR="00A01D11">
        <w:rPr>
          <w:rFonts w:eastAsia="MS Mincho"/>
        </w:rPr>
        <w:instrText xml:space="preserve"> REF _Ref417049121 \r \h </w:instrText>
      </w:r>
      <w:r w:rsidR="00A01D11">
        <w:rPr>
          <w:rFonts w:eastAsia="MS Mincho"/>
        </w:rPr>
      </w:r>
      <w:r w:rsidR="00A01D11">
        <w:rPr>
          <w:rFonts w:eastAsia="MS Mincho"/>
        </w:rPr>
        <w:fldChar w:fldCharType="separate"/>
      </w:r>
      <w:r w:rsidR="00557D2C">
        <w:rPr>
          <w:rFonts w:eastAsia="MS Mincho"/>
        </w:rPr>
        <w:t>8</w:t>
      </w:r>
      <w:r w:rsidR="00A01D11">
        <w:rPr>
          <w:rFonts w:eastAsia="MS Mincho"/>
        </w:rPr>
        <w:fldChar w:fldCharType="end"/>
      </w:r>
      <w:r w:rsidRPr="00277762">
        <w:rPr>
          <w:rFonts w:eastAsia="MS Mincho"/>
        </w:rPr>
        <w:t xml:space="preserve"> of this specification; and</w:t>
      </w:r>
    </w:p>
    <w:p w14:paraId="0BFCAC81" w14:textId="7FEA1721" w:rsidR="006C1DF7" w:rsidRPr="006C1DF7" w:rsidRDefault="006C1DF7" w:rsidP="001E1E6A">
      <w:pPr>
        <w:pStyle w:val="NumberedList"/>
        <w:numPr>
          <w:ilvl w:val="0"/>
          <w:numId w:val="11"/>
        </w:numPr>
        <w:rPr>
          <w:rFonts w:eastAsia="MS Mincho"/>
        </w:rPr>
        <w:sectPr w:rsidR="006C1DF7" w:rsidRPr="006C1DF7" w:rsidSect="00442197">
          <w:type w:val="continuous"/>
          <w:pgSz w:w="12240" w:h="15840" w:code="1"/>
          <w:pgMar w:top="1440" w:right="1325" w:bottom="1440" w:left="1325" w:header="720" w:footer="720" w:gutter="0"/>
          <w:lnNumType w:countBy="1" w:restart="continuous"/>
          <w:cols w:space="720"/>
          <w:docGrid w:linePitch="360"/>
        </w:sectPr>
      </w:pPr>
      <w:r w:rsidRPr="00277762">
        <w:rPr>
          <w:rFonts w:eastAsia="MS Mincho"/>
        </w:rPr>
        <w:t xml:space="preserve">Conform to the Security Considerations defined in section </w:t>
      </w:r>
      <w:r w:rsidR="00A01D11">
        <w:rPr>
          <w:rFonts w:eastAsia="MS Mincho"/>
        </w:rPr>
        <w:fldChar w:fldCharType="begin"/>
      </w:r>
      <w:r w:rsidR="00A01D11">
        <w:rPr>
          <w:rFonts w:eastAsia="MS Mincho"/>
        </w:rPr>
        <w:instrText xml:space="preserve"> REF _Ref63924037 \r \h </w:instrText>
      </w:r>
      <w:r w:rsidR="00A01D11">
        <w:rPr>
          <w:rFonts w:eastAsia="MS Mincho"/>
        </w:rPr>
      </w:r>
      <w:r w:rsidR="00A01D11">
        <w:rPr>
          <w:rFonts w:eastAsia="MS Mincho"/>
        </w:rPr>
        <w:fldChar w:fldCharType="separate"/>
      </w:r>
      <w:r w:rsidR="00557D2C">
        <w:rPr>
          <w:rFonts w:eastAsia="MS Mincho"/>
        </w:rPr>
        <w:t>9</w:t>
      </w:r>
      <w:r w:rsidR="00A01D11">
        <w:rPr>
          <w:rFonts w:eastAsia="MS Mincho"/>
        </w:rPr>
        <w:fldChar w:fldCharType="end"/>
      </w:r>
      <w:r w:rsidRPr="00277762">
        <w:rPr>
          <w:rFonts w:eastAsia="MS Mincho"/>
        </w:rPr>
        <w:t xml:space="preserve"> of this specification.</w:t>
      </w:r>
    </w:p>
    <w:p w14:paraId="77728349" w14:textId="65EDD48A" w:rsidR="00F445B8" w:rsidRPr="00A61452" w:rsidRDefault="00F445B8" w:rsidP="0074318E">
      <w:pPr>
        <w:pStyle w:val="IEEEStdsLevel2Header"/>
        <w:rPr>
          <w:rFonts w:eastAsia="MS Mincho"/>
        </w:rPr>
      </w:pPr>
      <w:bookmarkStart w:id="280" w:name="_Toc93936080"/>
      <w:r w:rsidRPr="00A61452">
        <w:rPr>
          <w:rFonts w:eastAsia="MS Mincho"/>
        </w:rPr>
        <w:t>Client Conformance Requirements</w:t>
      </w:r>
      <w:bookmarkEnd w:id="280"/>
    </w:p>
    <w:p w14:paraId="7F239116" w14:textId="1A0D6E52" w:rsidR="00CD3FD4" w:rsidRPr="00A61452" w:rsidRDefault="00EE0D3D" w:rsidP="00845FE9">
      <w:pPr>
        <w:pStyle w:val="IEEEStdsParagraph"/>
      </w:pPr>
      <w:r>
        <w:t>In order for a Client t</w:t>
      </w:r>
      <w:r w:rsidRPr="00A61452">
        <w:t xml:space="preserve">o </w:t>
      </w:r>
      <w:r w:rsidR="00F445B8" w:rsidRPr="00A61452">
        <w:t xml:space="preserve">claim conformance to this specification, </w:t>
      </w:r>
      <w:r w:rsidR="00D745C8" w:rsidRPr="00A61452">
        <w:t>a C</w:t>
      </w:r>
      <w:r w:rsidR="00F445B8" w:rsidRPr="00A61452">
        <w:t>lient MUST</w:t>
      </w:r>
      <w:r w:rsidR="00CD3FD4" w:rsidRPr="00A61452">
        <w:t>:</w:t>
      </w:r>
    </w:p>
    <w:p w14:paraId="5DFEBD7F" w14:textId="027D82E2" w:rsidR="00EE0D3D" w:rsidRPr="000E0F89" w:rsidRDefault="00EE0D3D" w:rsidP="001E1E6A">
      <w:pPr>
        <w:pStyle w:val="NumberedList"/>
        <w:numPr>
          <w:ilvl w:val="0"/>
          <w:numId w:val="20"/>
        </w:numPr>
        <w:rPr>
          <w:rFonts w:eastAsia="MS Mincho"/>
        </w:rPr>
      </w:pPr>
      <w:r w:rsidRPr="000E0F89">
        <w:rPr>
          <w:rFonts w:eastAsia="MS Mincho"/>
        </w:rPr>
        <w:t xml:space="preserve">Conform to all REQUIRED IPP Standards defined in section </w:t>
      </w:r>
      <w:r w:rsidRPr="000E0F89">
        <w:rPr>
          <w:rFonts w:eastAsia="MS Mincho"/>
        </w:rPr>
        <w:fldChar w:fldCharType="begin"/>
      </w:r>
      <w:r w:rsidRPr="000E0F89">
        <w:rPr>
          <w:rFonts w:eastAsia="MS Mincho"/>
        </w:rPr>
        <w:instrText xml:space="preserve"> REF _Ref290879809 \r \h </w:instrText>
      </w:r>
      <w:r w:rsidRPr="000E0F89">
        <w:rPr>
          <w:rFonts w:eastAsia="MS Mincho"/>
        </w:rPr>
      </w:r>
      <w:r w:rsidRPr="000E0F89">
        <w:rPr>
          <w:rFonts w:eastAsia="MS Mincho"/>
        </w:rPr>
        <w:fldChar w:fldCharType="separate"/>
      </w:r>
      <w:r w:rsidR="00557D2C">
        <w:rPr>
          <w:rFonts w:eastAsia="MS Mincho"/>
        </w:rPr>
        <w:t>5.1</w:t>
      </w:r>
      <w:r w:rsidRPr="000E0F89">
        <w:rPr>
          <w:rFonts w:eastAsia="MS Mincho"/>
        </w:rPr>
        <w:fldChar w:fldCharType="end"/>
      </w:r>
      <w:r w:rsidRPr="000E0F89">
        <w:rPr>
          <w:rFonts w:eastAsia="MS Mincho"/>
        </w:rPr>
        <w:t>;</w:t>
      </w:r>
    </w:p>
    <w:p w14:paraId="6718FAE0" w14:textId="003E1CC3" w:rsidR="000E0F89" w:rsidRDefault="005D4ED9" w:rsidP="000E0F89">
      <w:pPr>
        <w:pStyle w:val="NumberedList"/>
        <w:rPr>
          <w:rFonts w:eastAsia="MS Mincho"/>
        </w:rPr>
      </w:pPr>
      <w:r w:rsidRPr="00277762">
        <w:rPr>
          <w:rFonts w:eastAsia="MS Mincho"/>
        </w:rPr>
        <w:t xml:space="preserve">Conform </w:t>
      </w:r>
      <w:r w:rsidR="00DC68E3" w:rsidRPr="00277762">
        <w:rPr>
          <w:rFonts w:eastAsia="MS Mincho"/>
        </w:rPr>
        <w:t>to the</w:t>
      </w:r>
      <w:r w:rsidR="00794865" w:rsidRPr="00277762">
        <w:rPr>
          <w:rFonts w:eastAsia="MS Mincho"/>
        </w:rPr>
        <w:t xml:space="preserve"> Internationalizati</w:t>
      </w:r>
      <w:r w:rsidR="00B15C44" w:rsidRPr="00277762">
        <w:rPr>
          <w:rFonts w:eastAsia="MS Mincho"/>
        </w:rPr>
        <w:t xml:space="preserve">on Considerations </w:t>
      </w:r>
      <w:r w:rsidR="002A06C9" w:rsidRPr="00277762">
        <w:rPr>
          <w:rFonts w:eastAsia="MS Mincho"/>
        </w:rPr>
        <w:t>defined in</w:t>
      </w:r>
      <w:r w:rsidR="00B15C44" w:rsidRPr="00277762">
        <w:rPr>
          <w:rFonts w:eastAsia="MS Mincho"/>
        </w:rPr>
        <w:t xml:space="preserve"> section </w:t>
      </w:r>
      <w:r w:rsidR="00A01D11">
        <w:rPr>
          <w:rFonts w:eastAsia="MS Mincho"/>
        </w:rPr>
        <w:fldChar w:fldCharType="begin"/>
      </w:r>
      <w:r w:rsidR="00A01D11">
        <w:rPr>
          <w:rFonts w:eastAsia="MS Mincho"/>
        </w:rPr>
        <w:instrText xml:space="preserve"> REF _Ref417049121 \r \h </w:instrText>
      </w:r>
      <w:r w:rsidR="00A01D11">
        <w:rPr>
          <w:rFonts w:eastAsia="MS Mincho"/>
        </w:rPr>
      </w:r>
      <w:r w:rsidR="00A01D11">
        <w:rPr>
          <w:rFonts w:eastAsia="MS Mincho"/>
        </w:rPr>
        <w:fldChar w:fldCharType="separate"/>
      </w:r>
      <w:r w:rsidR="00557D2C">
        <w:rPr>
          <w:rFonts w:eastAsia="MS Mincho"/>
        </w:rPr>
        <w:t>8</w:t>
      </w:r>
      <w:r w:rsidR="00A01D11">
        <w:rPr>
          <w:rFonts w:eastAsia="MS Mincho"/>
        </w:rPr>
        <w:fldChar w:fldCharType="end"/>
      </w:r>
      <w:r w:rsidR="002A06C9" w:rsidRPr="00277762">
        <w:rPr>
          <w:rFonts w:eastAsia="MS Mincho"/>
        </w:rPr>
        <w:t xml:space="preserve"> of this specification; and</w:t>
      </w:r>
    </w:p>
    <w:p w14:paraId="726D6D17" w14:textId="22E5606D" w:rsidR="00A01D11" w:rsidRPr="00A01D11" w:rsidRDefault="005D4ED9" w:rsidP="00A01D11">
      <w:pPr>
        <w:pStyle w:val="NumberedList"/>
        <w:rPr>
          <w:rFonts w:eastAsia="MS Mincho"/>
        </w:rPr>
        <w:sectPr w:rsidR="00A01D11" w:rsidRPr="00A01D11" w:rsidSect="00442197">
          <w:type w:val="continuous"/>
          <w:pgSz w:w="12240" w:h="15840" w:code="1"/>
          <w:pgMar w:top="1440" w:right="1325" w:bottom="1440" w:left="1325" w:header="720" w:footer="720" w:gutter="0"/>
          <w:lnNumType w:countBy="1" w:restart="continuous"/>
          <w:cols w:space="720"/>
          <w:docGrid w:linePitch="360"/>
        </w:sectPr>
      </w:pPr>
      <w:r w:rsidRPr="00A01D11">
        <w:rPr>
          <w:rFonts w:eastAsia="MS Mincho"/>
        </w:rPr>
        <w:t xml:space="preserve">Conform </w:t>
      </w:r>
      <w:r w:rsidR="002A06C9" w:rsidRPr="00A01D11">
        <w:rPr>
          <w:rFonts w:eastAsia="MS Mincho"/>
        </w:rPr>
        <w:t xml:space="preserve">to the </w:t>
      </w:r>
      <w:r w:rsidR="00794865" w:rsidRPr="00A01D11">
        <w:rPr>
          <w:rFonts w:eastAsia="MS Mincho"/>
        </w:rPr>
        <w:t>Securi</w:t>
      </w:r>
      <w:r w:rsidR="00B15C44" w:rsidRPr="00A01D11">
        <w:rPr>
          <w:rFonts w:eastAsia="MS Mincho"/>
        </w:rPr>
        <w:t xml:space="preserve">ty Considerations </w:t>
      </w:r>
      <w:r w:rsidR="002A06C9" w:rsidRPr="00A01D11">
        <w:rPr>
          <w:rFonts w:eastAsia="MS Mincho"/>
        </w:rPr>
        <w:t>defined in</w:t>
      </w:r>
      <w:r w:rsidR="00B15C44" w:rsidRPr="00A01D11">
        <w:rPr>
          <w:rFonts w:eastAsia="MS Mincho"/>
        </w:rPr>
        <w:t xml:space="preserve"> section </w:t>
      </w:r>
      <w:r w:rsidR="00A01D11" w:rsidRPr="00A01D11">
        <w:rPr>
          <w:rFonts w:eastAsia="MS Mincho"/>
        </w:rPr>
        <w:fldChar w:fldCharType="begin"/>
      </w:r>
      <w:r w:rsidR="00A01D11" w:rsidRPr="00A01D11">
        <w:rPr>
          <w:rFonts w:eastAsia="MS Mincho"/>
        </w:rPr>
        <w:instrText xml:space="preserve"> REF _Ref63924037 \r \h </w:instrText>
      </w:r>
      <w:r w:rsidR="00A01D11" w:rsidRPr="00A01D11">
        <w:rPr>
          <w:rFonts w:eastAsia="MS Mincho"/>
        </w:rPr>
      </w:r>
      <w:r w:rsidR="00A01D11" w:rsidRPr="00A01D11">
        <w:rPr>
          <w:rFonts w:eastAsia="MS Mincho"/>
        </w:rPr>
        <w:fldChar w:fldCharType="separate"/>
      </w:r>
      <w:r w:rsidR="00557D2C">
        <w:rPr>
          <w:rFonts w:eastAsia="MS Mincho"/>
        </w:rPr>
        <w:t>9</w:t>
      </w:r>
      <w:r w:rsidR="00A01D11" w:rsidRPr="00A01D11">
        <w:rPr>
          <w:rFonts w:eastAsia="MS Mincho"/>
        </w:rPr>
        <w:fldChar w:fldCharType="end"/>
      </w:r>
      <w:r w:rsidR="00DC68E3" w:rsidRPr="00A01D11">
        <w:rPr>
          <w:rFonts w:eastAsia="MS Mincho"/>
        </w:rPr>
        <w:t xml:space="preserve"> </w:t>
      </w:r>
      <w:r w:rsidR="002A06C9" w:rsidRPr="00A01D11">
        <w:rPr>
          <w:rFonts w:eastAsia="MS Mincho"/>
        </w:rPr>
        <w:t xml:space="preserve">of </w:t>
      </w:r>
      <w:r w:rsidR="00DC68E3" w:rsidRPr="00A01D11">
        <w:rPr>
          <w:rFonts w:eastAsia="MS Mincho"/>
        </w:rPr>
        <w:t>this specification</w:t>
      </w:r>
      <w:r w:rsidR="006B6007" w:rsidRPr="00A01D11">
        <w:rPr>
          <w:rFonts w:eastAsia="MS Mincho"/>
        </w:rPr>
        <w:t xml:space="preserve">, including the </w:t>
      </w:r>
      <w:r w:rsidR="006D4CC6" w:rsidRPr="00A01D11">
        <w:rPr>
          <w:rFonts w:eastAsia="MS Mincho"/>
        </w:rPr>
        <w:t xml:space="preserve">RECOMMENDED or </w:t>
      </w:r>
      <w:r w:rsidR="006B6007" w:rsidRPr="00A01D11">
        <w:rPr>
          <w:rFonts w:eastAsia="MS Mincho"/>
        </w:rPr>
        <w:t>REQUIRED TLS</w:t>
      </w:r>
      <w:r w:rsidR="006D4CC6" w:rsidRPr="00A01D11">
        <w:rPr>
          <w:rFonts w:eastAsia="MS Mincho"/>
        </w:rPr>
        <w:t xml:space="preserve"> versions</w:t>
      </w:r>
      <w:r w:rsidR="00CE4115" w:rsidRPr="00A01D11">
        <w:rPr>
          <w:rFonts w:eastAsia="MS Mincho"/>
        </w:rPr>
        <w:t xml:space="preserve"> </w:t>
      </w:r>
      <w:r w:rsidR="006B6007" w:rsidRPr="00A01D11">
        <w:rPr>
          <w:rFonts w:eastAsia="MS Mincho"/>
        </w:rPr>
        <w:t xml:space="preserve">for </w:t>
      </w:r>
      <w:r w:rsidR="006D4CC6" w:rsidRPr="00A01D11">
        <w:rPr>
          <w:rFonts w:eastAsia="MS Mincho"/>
        </w:rPr>
        <w:t xml:space="preserve">IPP/2.0, IPP/2.1, and </w:t>
      </w:r>
      <w:r w:rsidR="006B6007" w:rsidRPr="00A01D11">
        <w:rPr>
          <w:rFonts w:eastAsia="MS Mincho"/>
        </w:rPr>
        <w:t>IPP/2.2 implementations</w:t>
      </w:r>
      <w:bookmarkStart w:id="281" w:name="_Toc150248817"/>
      <w:r w:rsidR="00A01D11">
        <w:rPr>
          <w:rFonts w:eastAsia="MS Mincho"/>
        </w:rPr>
        <w:t>.</w:t>
      </w:r>
    </w:p>
    <w:p w14:paraId="4F1660B6" w14:textId="7E346BE8" w:rsidR="00F445B8" w:rsidRPr="00A61452" w:rsidRDefault="00F445B8" w:rsidP="00A01D11">
      <w:pPr>
        <w:pStyle w:val="IEEEStdsLevel1Header"/>
        <w:rPr>
          <w:rFonts w:eastAsia="MS Mincho"/>
        </w:rPr>
      </w:pPr>
      <w:bookmarkStart w:id="282" w:name="_Toc63923299"/>
      <w:bookmarkStart w:id="283" w:name="_Toc63923300"/>
      <w:bookmarkStart w:id="284" w:name="_Toc63923301"/>
      <w:bookmarkStart w:id="285" w:name="_Toc63923302"/>
      <w:bookmarkStart w:id="286" w:name="_Toc63923303"/>
      <w:bookmarkStart w:id="287" w:name="_Toc63923304"/>
      <w:bookmarkStart w:id="288" w:name="_Toc63923305"/>
      <w:bookmarkStart w:id="289" w:name="_Ref417049121"/>
      <w:bookmarkStart w:id="290" w:name="_Ref417049232"/>
      <w:bookmarkStart w:id="291" w:name="_Toc93936081"/>
      <w:bookmarkEnd w:id="281"/>
      <w:bookmarkEnd w:id="282"/>
      <w:bookmarkEnd w:id="283"/>
      <w:bookmarkEnd w:id="284"/>
      <w:bookmarkEnd w:id="285"/>
      <w:bookmarkEnd w:id="286"/>
      <w:bookmarkEnd w:id="287"/>
      <w:bookmarkEnd w:id="288"/>
      <w:r w:rsidRPr="00A61452">
        <w:rPr>
          <w:rFonts w:eastAsia="MS Mincho"/>
        </w:rPr>
        <w:lastRenderedPageBreak/>
        <w:t>Internationalization Considerations</w:t>
      </w:r>
      <w:bookmarkEnd w:id="289"/>
      <w:bookmarkEnd w:id="290"/>
      <w:bookmarkEnd w:id="291"/>
      <w:r w:rsidR="00622FD6" w:rsidRPr="00A61452">
        <w:rPr>
          <w:rFonts w:eastAsia="MS Mincho"/>
        </w:rPr>
        <w:t xml:space="preserve"> </w:t>
      </w:r>
    </w:p>
    <w:p w14:paraId="3C1844A8" w14:textId="77777777" w:rsidR="00260DE6" w:rsidRDefault="00260DE6" w:rsidP="00845FE9">
      <w:pPr>
        <w:pStyle w:val="IEEEStdsParagraph"/>
      </w:pPr>
      <w:r w:rsidRPr="00021826">
        <w:t>For interoperability and basic support for multiple languages, conforming implementations MUST support</w:t>
      </w:r>
      <w:r>
        <w:t>:</w:t>
      </w:r>
    </w:p>
    <w:p w14:paraId="0A0EAFEF" w14:textId="77777777" w:rsidR="00260DE6" w:rsidRPr="00277762" w:rsidRDefault="00260DE6" w:rsidP="001E1E6A">
      <w:pPr>
        <w:pStyle w:val="NumberedList"/>
        <w:numPr>
          <w:ilvl w:val="0"/>
          <w:numId w:val="14"/>
        </w:numPr>
        <w:rPr>
          <w:rFonts w:eastAsia="MS Mincho"/>
        </w:rPr>
      </w:pPr>
      <w:r w:rsidRPr="00395E86">
        <w:rPr>
          <w:rFonts w:eastAsia="MS Mincho"/>
        </w:rPr>
        <w:t>The Universal Character Set (UCS) Transformation Format -- 8 bit (UTF-8) [STD63] encoding of Unicode [UNICODE] [ISO10646]; and</w:t>
      </w:r>
    </w:p>
    <w:p w14:paraId="70802190" w14:textId="77777777" w:rsidR="00260DE6" w:rsidRPr="00B332C0" w:rsidRDefault="00260DE6" w:rsidP="00277762">
      <w:pPr>
        <w:pStyle w:val="NumberedList"/>
        <w:rPr>
          <w:rFonts w:eastAsia="MS Mincho"/>
        </w:rPr>
      </w:pPr>
      <w:r>
        <w:rPr>
          <w:rFonts w:eastAsia="MS Mincho"/>
        </w:rPr>
        <w:t xml:space="preserve">The </w:t>
      </w:r>
      <w:r>
        <w:t>Unicode Format for Network Interchange [RFC5198]</w:t>
      </w:r>
      <w:r w:rsidRPr="00B332C0">
        <w:rPr>
          <w:rFonts w:eastAsia="MS Mincho"/>
        </w:rPr>
        <w:t xml:space="preserve"> which</w:t>
      </w:r>
      <w:r>
        <w:rPr>
          <w:rFonts w:eastAsia="MS Mincho"/>
        </w:rPr>
        <w:t xml:space="preserve"> requires transmission of well-</w:t>
      </w:r>
      <w:r w:rsidRPr="00B332C0">
        <w:rPr>
          <w:rFonts w:eastAsia="MS Mincho"/>
        </w:rPr>
        <w:t>formed UTF-8 strings and recommends transmission of normalized UTF-8 strings in Normalization Form C (NFC) [UAX15].</w:t>
      </w:r>
    </w:p>
    <w:p w14:paraId="7E9484EC" w14:textId="77777777" w:rsidR="00260DE6" w:rsidRPr="00B332C0" w:rsidRDefault="00260DE6" w:rsidP="00845FE9">
      <w:pPr>
        <w:pStyle w:val="IEEEStdsParagraph"/>
      </w:pPr>
      <w:r w:rsidRPr="00B332C0">
        <w:t>Unicode NFC is defined as the result of performing Canonical Decomposition (into base characters and combining marks) followed by Canonical Composition (into canonical composed characters wherever Unicode has assigned them).</w:t>
      </w:r>
    </w:p>
    <w:p w14:paraId="22BC5C6E" w14:textId="77777777" w:rsidR="00260DE6" w:rsidRDefault="00260DE6" w:rsidP="00845FE9">
      <w:pPr>
        <w:pStyle w:val="IEEEStdsParagraph"/>
      </w:pPr>
      <w:r w:rsidRPr="00B332C0">
        <w:t>WARNING – Performing normalization on UTF-8 strings received from IPP Clients and subsequently storing the results (e.g., in IPP Job objects) could cause false negatives in IPP Client searches and failed access (e.g., to IPP Printers with percent-encoded UTF-8 URIs now 'hidden').</w:t>
      </w:r>
    </w:p>
    <w:p w14:paraId="2F32A3D4" w14:textId="732B1CF8" w:rsidR="00260DE6" w:rsidRPr="00711E9B" w:rsidRDefault="00260DE6" w:rsidP="00845FE9">
      <w:pPr>
        <w:pStyle w:val="IEEEStdsParagraph"/>
      </w:pPr>
      <w:r w:rsidRPr="00711E9B">
        <w:t>Implementations of this specification SHOULD conform to the following standards on processing of human-readable Unicode text strings:</w:t>
      </w:r>
    </w:p>
    <w:p w14:paraId="44C3DAE0" w14:textId="77777777" w:rsidR="00260DE6" w:rsidRPr="00711E9B" w:rsidRDefault="00260DE6" w:rsidP="000E0F89">
      <w:pPr>
        <w:pStyle w:val="ListParagraph"/>
        <w:rPr>
          <w:rFonts w:eastAsia="MS Mincho"/>
        </w:rPr>
      </w:pPr>
      <w:r w:rsidRPr="00711E9B">
        <w:rPr>
          <w:rFonts w:eastAsia="MS Mincho"/>
        </w:rPr>
        <w:t>Unicode Bidirectional Algorithm [UAX9] – left-to-right, right-to-left, and vertical</w:t>
      </w:r>
    </w:p>
    <w:p w14:paraId="28B09B91" w14:textId="77777777" w:rsidR="00260DE6" w:rsidRPr="00711E9B" w:rsidRDefault="00260DE6" w:rsidP="000E0F89">
      <w:pPr>
        <w:pStyle w:val="ListParagraph"/>
        <w:rPr>
          <w:rFonts w:eastAsia="MS Mincho"/>
        </w:rPr>
      </w:pPr>
      <w:r w:rsidRPr="00711E9B">
        <w:rPr>
          <w:rFonts w:eastAsia="MS Mincho"/>
        </w:rPr>
        <w:t>Unicode Line Breaking Algorithm [UAX14] – character classes and wrapping</w:t>
      </w:r>
    </w:p>
    <w:p w14:paraId="1A4CDB80" w14:textId="77777777" w:rsidR="00260DE6" w:rsidRPr="00711E9B" w:rsidRDefault="00260DE6" w:rsidP="000E0F89">
      <w:pPr>
        <w:pStyle w:val="ListParagraph"/>
        <w:rPr>
          <w:rFonts w:eastAsia="MS Mincho"/>
        </w:rPr>
      </w:pPr>
      <w:r w:rsidRPr="00711E9B">
        <w:rPr>
          <w:rFonts w:eastAsia="MS Mincho"/>
        </w:rPr>
        <w:t>Unicode Normalization Forms [U</w:t>
      </w:r>
      <w:r>
        <w:rPr>
          <w:rFonts w:eastAsia="MS Mincho"/>
        </w:rPr>
        <w:t>AX15] – especially NFC for [RFC</w:t>
      </w:r>
      <w:r w:rsidRPr="00711E9B">
        <w:rPr>
          <w:rFonts w:eastAsia="MS Mincho"/>
        </w:rPr>
        <w:t>5198]</w:t>
      </w:r>
    </w:p>
    <w:p w14:paraId="118D7E77" w14:textId="77777777" w:rsidR="00260DE6" w:rsidRPr="00711E9B" w:rsidRDefault="00260DE6" w:rsidP="000E0F89">
      <w:pPr>
        <w:pStyle w:val="ListParagraph"/>
        <w:rPr>
          <w:rFonts w:eastAsia="MS Mincho"/>
        </w:rPr>
      </w:pPr>
      <w:r w:rsidRPr="00711E9B">
        <w:rPr>
          <w:rFonts w:eastAsia="MS Mincho"/>
        </w:rPr>
        <w:t>Unicode Text Segmentation [UAX29] – grapheme clusters, words, sentences</w:t>
      </w:r>
    </w:p>
    <w:p w14:paraId="7C396136" w14:textId="77777777" w:rsidR="00260DE6" w:rsidRPr="00711E9B" w:rsidRDefault="00260DE6" w:rsidP="000E0F89">
      <w:pPr>
        <w:pStyle w:val="ListParagraph"/>
        <w:rPr>
          <w:rFonts w:eastAsia="MS Mincho"/>
        </w:rPr>
      </w:pPr>
      <w:r w:rsidRPr="00711E9B">
        <w:rPr>
          <w:rFonts w:eastAsia="MS Mincho"/>
        </w:rPr>
        <w:t>Unicode Identifier and Pattern Syntax [UAX31] – identifier use and normalization</w:t>
      </w:r>
    </w:p>
    <w:p w14:paraId="4053477C" w14:textId="77777777" w:rsidR="00260DE6" w:rsidRPr="00711E9B" w:rsidRDefault="00260DE6" w:rsidP="000E0F89">
      <w:pPr>
        <w:pStyle w:val="ListParagraph"/>
        <w:rPr>
          <w:rFonts w:eastAsia="MS Mincho"/>
        </w:rPr>
      </w:pPr>
      <w:r w:rsidRPr="00711E9B">
        <w:rPr>
          <w:rFonts w:eastAsia="MS Mincho"/>
        </w:rPr>
        <w:t>Unicode Collation Algorithm [UTS10] – sorting</w:t>
      </w:r>
    </w:p>
    <w:p w14:paraId="129C6F18" w14:textId="039F47F6" w:rsidR="00260DE6" w:rsidRPr="00260DE6" w:rsidRDefault="00260DE6" w:rsidP="000E0F89">
      <w:pPr>
        <w:pStyle w:val="ListParagraph"/>
        <w:rPr>
          <w:rFonts w:eastAsia="MS Mincho"/>
        </w:rPr>
      </w:pPr>
      <w:r w:rsidRPr="00711E9B">
        <w:rPr>
          <w:rFonts w:eastAsia="MS Mincho"/>
        </w:rPr>
        <w:t>Unicode Locale Data Markup Language [UTS35] – locale databases</w:t>
      </w:r>
    </w:p>
    <w:p w14:paraId="165E9981" w14:textId="77777777" w:rsidR="00260DE6" w:rsidRPr="00D87E27" w:rsidRDefault="00260DE6" w:rsidP="00845FE9">
      <w:pPr>
        <w:pStyle w:val="IEEEStdsParagraph"/>
      </w:pPr>
      <w:r w:rsidRPr="00D87E27">
        <w:t>Implementations of this specification are advised to also review the following informational documents on processing of human-readable Unicode text strings:</w:t>
      </w:r>
    </w:p>
    <w:p w14:paraId="46339CAA" w14:textId="77777777" w:rsidR="00260DE6" w:rsidRPr="00711E9B" w:rsidRDefault="00260DE6" w:rsidP="000E0F89">
      <w:pPr>
        <w:pStyle w:val="ListParagraph"/>
        <w:rPr>
          <w:rFonts w:eastAsia="MS Mincho"/>
        </w:rPr>
      </w:pPr>
      <w:r w:rsidRPr="00711E9B">
        <w:rPr>
          <w:rFonts w:eastAsia="MS Mincho"/>
        </w:rPr>
        <w:t>Unicode Character Encoding Model [UTR17] – multi-layer character model</w:t>
      </w:r>
    </w:p>
    <w:p w14:paraId="450E0571" w14:textId="77777777" w:rsidR="00260DE6" w:rsidRPr="00711E9B" w:rsidRDefault="00260DE6" w:rsidP="000E0F89">
      <w:pPr>
        <w:pStyle w:val="ListParagraph"/>
        <w:rPr>
          <w:rFonts w:eastAsia="MS Mincho"/>
        </w:rPr>
      </w:pPr>
      <w:r w:rsidRPr="00711E9B">
        <w:rPr>
          <w:rFonts w:eastAsia="MS Mincho"/>
        </w:rPr>
        <w:t>Unicode in XML and other Markup Languages [UTR20] – XML usage</w:t>
      </w:r>
    </w:p>
    <w:p w14:paraId="45F3982B" w14:textId="77777777" w:rsidR="00260DE6" w:rsidRPr="00711E9B" w:rsidRDefault="00260DE6" w:rsidP="000E0F89">
      <w:pPr>
        <w:pStyle w:val="ListParagraph"/>
        <w:rPr>
          <w:rFonts w:eastAsia="MS Mincho"/>
        </w:rPr>
      </w:pPr>
      <w:r w:rsidRPr="00711E9B">
        <w:rPr>
          <w:rFonts w:eastAsia="MS Mincho"/>
        </w:rPr>
        <w:t>Unicode Character Property Model [UTR23] – character properties</w:t>
      </w:r>
    </w:p>
    <w:p w14:paraId="1D895D11" w14:textId="77777777" w:rsidR="000E0F89" w:rsidRDefault="00260DE6" w:rsidP="000E0F89">
      <w:pPr>
        <w:pStyle w:val="ListParagraph"/>
        <w:rPr>
          <w:rFonts w:eastAsia="MS Mincho"/>
        </w:rPr>
      </w:pPr>
      <w:r w:rsidRPr="00711E9B">
        <w:rPr>
          <w:rFonts w:eastAsia="MS Mincho"/>
        </w:rPr>
        <w:t>Unicode Conformance Model [UTR33] – Unicode conformance basi</w:t>
      </w:r>
      <w:r w:rsidR="000E0F89">
        <w:rPr>
          <w:rFonts w:eastAsia="MS Mincho"/>
        </w:rPr>
        <w:t>s</w:t>
      </w:r>
    </w:p>
    <w:p w14:paraId="3775C1F8" w14:textId="131CC4E1" w:rsidR="00F445B8" w:rsidRPr="00A61452" w:rsidRDefault="000E0F89" w:rsidP="000E0F89">
      <w:pPr>
        <w:pStyle w:val="IEEEStdsLevel1Header"/>
        <w:rPr>
          <w:rFonts w:eastAsia="MS Mincho"/>
        </w:rPr>
      </w:pPr>
      <w:bookmarkStart w:id="292" w:name="_Ref63924037"/>
      <w:bookmarkStart w:id="293" w:name="_Toc93936082"/>
      <w:r>
        <w:rPr>
          <w:rFonts w:eastAsia="MS Mincho"/>
        </w:rPr>
        <w:lastRenderedPageBreak/>
        <w:t>Security Considerations</w:t>
      </w:r>
      <w:bookmarkEnd w:id="292"/>
      <w:bookmarkEnd w:id="293"/>
    </w:p>
    <w:p w14:paraId="08E7A860" w14:textId="60EA6062" w:rsidR="00D509F9" w:rsidRDefault="00D509F9" w:rsidP="00D509F9">
      <w:pPr>
        <w:pStyle w:val="IEEEStdsParagraph"/>
      </w:pPr>
      <w:r w:rsidRPr="00C72D07">
        <w:t>The IPP extensions defined in this document require the same security considerations as defined in</w:t>
      </w:r>
      <w:r>
        <w:t xml:space="preserve"> the Internet Printing Protocol/1.1</w:t>
      </w:r>
      <w:r w:rsidRPr="00C72D07">
        <w:t xml:space="preserve"> [</w:t>
      </w:r>
      <w:r>
        <w:t>STD92</w:t>
      </w:r>
      <w:r w:rsidRPr="00C72D07">
        <w:t>].</w:t>
      </w:r>
    </w:p>
    <w:p w14:paraId="1A807355" w14:textId="26F19604" w:rsidR="007F0A10" w:rsidRDefault="007F0A10" w:rsidP="00D509F9">
      <w:pPr>
        <w:pStyle w:val="IEEEStdsParagraph"/>
      </w:pPr>
      <w:r>
        <w:t>Clients conforming to any version of IPP MUST support HTTP Basic [RFC7617] and HTTP Digest [RFC7616] authentication.</w:t>
      </w:r>
      <w:ins w:id="294" w:author="Michael R Sweet" w:date="2022-01-24T16:38:00Z">
        <w:r w:rsidR="00062510">
          <w:t xml:space="preserve"> Clients SHOULD </w:t>
        </w:r>
      </w:ins>
      <w:ins w:id="295" w:author="Michael R Sweet" w:date="2022-01-24T16:42:00Z">
        <w:r w:rsidR="00062510">
          <w:t>conform to</w:t>
        </w:r>
      </w:ins>
      <w:ins w:id="296" w:author="Michael R Sweet" w:date="2022-01-24T16:38:00Z">
        <w:r w:rsidR="00062510">
          <w:t xml:space="preserve"> the IPP Authentication Methods v1.0 [PWG5199.10].</w:t>
        </w:r>
      </w:ins>
    </w:p>
    <w:p w14:paraId="61917013" w14:textId="74F25670" w:rsidR="00F445B8" w:rsidRDefault="00D509F9" w:rsidP="00845FE9">
      <w:pPr>
        <w:pStyle w:val="IEEEStdsParagraph"/>
      </w:pPr>
      <w:r>
        <w:t>Printers conforming to</w:t>
      </w:r>
      <w:r w:rsidR="00490BDE">
        <w:t xml:space="preserve"> IPP/2.2 MUST support TLS/1.</w:t>
      </w:r>
      <w:r w:rsidR="000A1E6F">
        <w:t xml:space="preserve">3 </w:t>
      </w:r>
      <w:r w:rsidR="00490BDE">
        <w:t>[</w:t>
      </w:r>
      <w:r>
        <w:t>RFC8446</w:t>
      </w:r>
      <w:r w:rsidR="00490BDE">
        <w:t>]</w:t>
      </w:r>
      <w:r w:rsidR="008F6F7D">
        <w:t xml:space="preserve"> </w:t>
      </w:r>
      <w:r w:rsidR="000A1E6F">
        <w:t xml:space="preserve">[RFC7525] </w:t>
      </w:r>
      <w:r w:rsidR="008F6F7D">
        <w:t xml:space="preserve">or </w:t>
      </w:r>
      <w:r w:rsidR="000B77B1">
        <w:t>a later version</w:t>
      </w:r>
      <w:r w:rsidR="00490BDE">
        <w:t>.</w:t>
      </w:r>
    </w:p>
    <w:p w14:paraId="647098A1" w14:textId="77777777" w:rsidR="00AA5A61" w:rsidRPr="00D87E27" w:rsidRDefault="00AA5A61" w:rsidP="00AA5A61">
      <w:pPr>
        <w:pStyle w:val="IEEEStdsParagraph"/>
      </w:pPr>
      <w:r>
        <w:t>I</w:t>
      </w:r>
      <w:r w:rsidRPr="00D87E27">
        <w:t>mplementations of this specification SHOULD conform to the following standard on processing of human-readable Unicode text strings, see:</w:t>
      </w:r>
    </w:p>
    <w:p w14:paraId="4E9C39D2" w14:textId="77777777" w:rsidR="00AA5A61" w:rsidRDefault="00AA5A61" w:rsidP="000E0F89">
      <w:pPr>
        <w:pStyle w:val="ListParagraph"/>
      </w:pPr>
      <w:r w:rsidDel="00D87E27">
        <w:t>Unicode Security Mechanisms [UTS39] – detecting and avoiding security attacks</w:t>
      </w:r>
    </w:p>
    <w:p w14:paraId="5A630541" w14:textId="77777777" w:rsidR="00AA5A61" w:rsidDel="00D87E27" w:rsidRDefault="00AA5A61" w:rsidP="00AA5A61">
      <w:pPr>
        <w:pStyle w:val="IEEEStdsParagraph"/>
      </w:pPr>
      <w:r w:rsidRPr="00D87E27">
        <w:t>Implementations of this specification are advised to also review the f</w:t>
      </w:r>
      <w:r>
        <w:t>ollowing informational document</w:t>
      </w:r>
      <w:r w:rsidRPr="00D87E27">
        <w:t xml:space="preserve"> on processing of human-readable Unicode text strings:</w:t>
      </w:r>
    </w:p>
    <w:p w14:paraId="3842B9D8" w14:textId="6C053C25" w:rsidR="00AA5A61" w:rsidRDefault="00AA5A61" w:rsidP="000E0F89">
      <w:pPr>
        <w:pStyle w:val="ListParagraph"/>
      </w:pPr>
      <w:r>
        <w:t>Unicode Security FAQ [</w:t>
      </w:r>
      <w:r w:rsidRPr="000E0F89">
        <w:rPr>
          <w:rStyle w:val="Emphasis"/>
          <w:i w:val="0"/>
          <w:iCs w:val="0"/>
        </w:rPr>
        <w:t>UNISECFAQ</w:t>
      </w:r>
      <w:r>
        <w:t>] – common Unicode security issues</w:t>
      </w:r>
    </w:p>
    <w:p w14:paraId="44BB9EFE" w14:textId="77777777" w:rsidR="00EE0D3D" w:rsidRPr="00A61452" w:rsidRDefault="00EE0D3D" w:rsidP="00EE0D3D">
      <w:pPr>
        <w:pStyle w:val="IEEEStdsLevel1Header"/>
        <w:rPr>
          <w:rFonts w:eastAsia="MS Mincho"/>
        </w:rPr>
      </w:pPr>
      <w:bookmarkStart w:id="297" w:name="_Toc93936083"/>
      <w:r w:rsidRPr="00A61452">
        <w:rPr>
          <w:rFonts w:eastAsia="MS Mincho"/>
        </w:rPr>
        <w:t>IANA and PWG Considerations</w:t>
      </w:r>
      <w:bookmarkEnd w:id="297"/>
      <w:r w:rsidRPr="00A61452">
        <w:rPr>
          <w:rFonts w:eastAsia="MS Mincho"/>
        </w:rPr>
        <w:t xml:space="preserve"> </w:t>
      </w:r>
    </w:p>
    <w:p w14:paraId="6CCF3D14" w14:textId="77777777" w:rsidR="00EE0D3D" w:rsidRDefault="00EE0D3D" w:rsidP="00EE0D3D">
      <w:pPr>
        <w:pStyle w:val="IEEEStdsLevel2Header"/>
        <w:rPr>
          <w:rFonts w:eastAsia="MS Mincho"/>
        </w:rPr>
      </w:pPr>
      <w:bookmarkStart w:id="298" w:name="_Toc93936084"/>
      <w:r>
        <w:rPr>
          <w:rFonts w:eastAsia="MS Mincho"/>
        </w:rPr>
        <w:t>Attribute Value Registrations</w:t>
      </w:r>
      <w:bookmarkEnd w:id="298"/>
    </w:p>
    <w:p w14:paraId="65671B0E" w14:textId="4BE09C98" w:rsidR="00EE0D3D" w:rsidRPr="00402F86" w:rsidRDefault="00EE0D3D" w:rsidP="00EE0D3D">
      <w:pPr>
        <w:pStyle w:val="IEEEStdsParagraph"/>
      </w:pPr>
      <w:r w:rsidRPr="00402F86">
        <w:t>The attribute</w:t>
      </w:r>
      <w:ins w:id="299" w:author="Michael R Sweet" w:date="2022-01-24T16:43:00Z">
        <w:r w:rsidR="00062510">
          <w:t xml:space="preserve"> value</w:t>
        </w:r>
      </w:ins>
      <w:r w:rsidRPr="00402F86">
        <w:t xml:space="preserve">s defined in this document will be published by IANA according to the procedures in </w:t>
      </w:r>
      <w:r>
        <w:t>the Internet Printing Protocol/1.1 [STD92]</w:t>
      </w:r>
      <w:r w:rsidRPr="00402F86">
        <w:t xml:space="preserve"> in the following </w:t>
      </w:r>
      <w:ins w:id="300" w:author="Michael R Sweet" w:date="2022-01-24T16:42:00Z">
        <w:r w:rsidR="00062510">
          <w:t>location</w:t>
        </w:r>
      </w:ins>
      <w:del w:id="301" w:author="Michael R Sweet" w:date="2022-01-24T16:42:00Z">
        <w:r w:rsidRPr="00402F86" w:rsidDel="00062510">
          <w:delText>file</w:delText>
        </w:r>
      </w:del>
      <w:r w:rsidRPr="00402F86">
        <w:t>:</w:t>
      </w:r>
    </w:p>
    <w:p w14:paraId="3F85CC6A" w14:textId="54B10924" w:rsidR="00EE0D3D" w:rsidRPr="00402F86" w:rsidRDefault="00BC0E09" w:rsidP="00EE0D3D">
      <w:pPr>
        <w:pStyle w:val="Address"/>
      </w:pPr>
      <w:hyperlink r:id="rId27" w:history="1">
        <w:r w:rsidR="00EE0D3D" w:rsidRPr="00EE0D3D">
          <w:rPr>
            <w:rStyle w:val="Hyperlink"/>
          </w:rPr>
          <w:t>https://www.iana.org/assignments/ipp-registrations</w:t>
        </w:r>
      </w:hyperlink>
    </w:p>
    <w:p w14:paraId="0AFFE0AB" w14:textId="77777777" w:rsidR="00EE0D3D" w:rsidRPr="00402F86" w:rsidRDefault="00EE0D3D" w:rsidP="00EE0D3D">
      <w:pPr>
        <w:pStyle w:val="IEEEStdsParagraph"/>
      </w:pPr>
      <w:r w:rsidRPr="00402F86">
        <w:t>The registry entries will contain the following information:</w:t>
      </w:r>
    </w:p>
    <w:p w14:paraId="155AB1A7" w14:textId="77777777" w:rsidR="00EE0D3D" w:rsidRPr="00402F86" w:rsidRDefault="00EE0D3D" w:rsidP="00EE0D3D">
      <w:pPr>
        <w:pStyle w:val="Example"/>
      </w:pPr>
      <w:r w:rsidRPr="00402F86">
        <w:t>Attributes (attribute syntax)</w:t>
      </w:r>
    </w:p>
    <w:p w14:paraId="535E099E" w14:textId="77777777" w:rsidR="00EE0D3D" w:rsidRPr="00402F86" w:rsidRDefault="00EE0D3D" w:rsidP="00EE0D3D">
      <w:pPr>
        <w:pStyle w:val="Example"/>
      </w:pPr>
      <w:r w:rsidRPr="00402F86">
        <w:t xml:space="preserve">  Keyword Attribute Value</w:t>
      </w:r>
      <w:r w:rsidRPr="00402F86">
        <w:tab/>
        <w:t>Reference</w:t>
      </w:r>
    </w:p>
    <w:p w14:paraId="59A3C3D8" w14:textId="77777777" w:rsidR="00EE0D3D" w:rsidRPr="00402F86" w:rsidRDefault="00EE0D3D" w:rsidP="00EE0D3D">
      <w:pPr>
        <w:pStyle w:val="Example"/>
      </w:pPr>
      <w:r w:rsidRPr="00402F86">
        <w:t xml:space="preserve">  -----------------------</w:t>
      </w:r>
      <w:r w:rsidRPr="00402F86">
        <w:tab/>
        <w:t>---------</w:t>
      </w:r>
    </w:p>
    <w:p w14:paraId="7A9D2050" w14:textId="374A59FC" w:rsidR="00EE0D3D" w:rsidRPr="00402F86" w:rsidRDefault="00EE0D3D" w:rsidP="00EE0D3D">
      <w:pPr>
        <w:pStyle w:val="Example"/>
      </w:pPr>
      <w:proofErr w:type="spellStart"/>
      <w:r>
        <w:t>ipp</w:t>
      </w:r>
      <w:proofErr w:type="spellEnd"/>
      <w:r>
        <w:t>-versions-supported</w:t>
      </w:r>
      <w:r w:rsidRPr="00402F86">
        <w:t xml:space="preserve"> (</w:t>
      </w:r>
      <w:r>
        <w:t xml:space="preserve">1setOf </w:t>
      </w:r>
      <w:r w:rsidRPr="00402F86">
        <w:t>type2 keyword)</w:t>
      </w:r>
      <w:r w:rsidRPr="00402F86">
        <w:tab/>
        <w:t>[</w:t>
      </w:r>
      <w:r>
        <w:t>STD92</w:t>
      </w:r>
      <w:r w:rsidRPr="00402F86">
        <w:t>]</w:t>
      </w:r>
    </w:p>
    <w:p w14:paraId="78ED9E03" w14:textId="77777777" w:rsidR="00EE0D3D" w:rsidRPr="00E977E1" w:rsidRDefault="00EE0D3D" w:rsidP="000E0F89">
      <w:pPr>
        <w:pStyle w:val="Example"/>
      </w:pPr>
      <w:r>
        <w:t xml:space="preserve">  </w:t>
      </w:r>
      <w:r w:rsidRPr="00E977E1">
        <w:t>2.0</w:t>
      </w:r>
      <w:r>
        <w:tab/>
        <w:t>[PWG5100.12</w:t>
      </w:r>
      <w:r w:rsidRPr="00E977E1">
        <w:t>]</w:t>
      </w:r>
    </w:p>
    <w:p w14:paraId="4ED3CA28" w14:textId="77777777" w:rsidR="00EE0D3D" w:rsidRDefault="00EE0D3D" w:rsidP="000E0F89">
      <w:pPr>
        <w:pStyle w:val="Example"/>
      </w:pPr>
      <w:r w:rsidRPr="00E977E1">
        <w:t xml:space="preserve">  2.1</w:t>
      </w:r>
      <w:r>
        <w:tab/>
        <w:t>[PWG5100.12</w:t>
      </w:r>
      <w:r w:rsidRPr="00E977E1">
        <w:t>]</w:t>
      </w:r>
    </w:p>
    <w:p w14:paraId="1FE13DF2" w14:textId="19972DD5" w:rsidR="00EE0D3D" w:rsidRPr="00AA5A61" w:rsidRDefault="00EE0D3D" w:rsidP="000E0F89">
      <w:pPr>
        <w:pStyle w:val="Example"/>
      </w:pPr>
      <w:r>
        <w:t xml:space="preserve">  2.2</w:t>
      </w:r>
      <w:r>
        <w:tab/>
      </w:r>
      <w:r w:rsidRPr="00E977E1">
        <w:t>[PWG</w:t>
      </w:r>
      <w:r>
        <w:t>5100.12</w:t>
      </w:r>
      <w:r w:rsidRPr="00E977E1">
        <w:t>]</w:t>
      </w:r>
    </w:p>
    <w:p w14:paraId="18C49AFC" w14:textId="6DF9B260" w:rsidR="00F445B8" w:rsidRDefault="00F445B8" w:rsidP="0074318E">
      <w:pPr>
        <w:pStyle w:val="IEEEStdsLevel1Header"/>
        <w:rPr>
          <w:rFonts w:eastAsia="MS Mincho"/>
        </w:rPr>
      </w:pPr>
      <w:bookmarkStart w:id="302" w:name="_Toc93936085"/>
      <w:r>
        <w:rPr>
          <w:rFonts w:eastAsia="MS Mincho"/>
        </w:rPr>
        <w:t>References</w:t>
      </w:r>
      <w:bookmarkEnd w:id="302"/>
    </w:p>
    <w:p w14:paraId="497A8725" w14:textId="77777777" w:rsidR="000243EF" w:rsidRDefault="000243EF" w:rsidP="00573DEC">
      <w:pPr>
        <w:pStyle w:val="Heading2"/>
        <w:spacing w:after="240"/>
        <w:rPr>
          <w:rFonts w:eastAsia="MS Mincho"/>
        </w:rPr>
        <w:sectPr w:rsidR="000243EF" w:rsidSect="00442197">
          <w:pgSz w:w="12240" w:h="15840" w:code="1"/>
          <w:pgMar w:top="1440" w:right="1325" w:bottom="1440" w:left="1325" w:header="720" w:footer="720" w:gutter="0"/>
          <w:lnNumType w:countBy="1" w:restart="continuous"/>
          <w:cols w:space="720"/>
          <w:docGrid w:linePitch="360"/>
        </w:sectPr>
      </w:pPr>
    </w:p>
    <w:p w14:paraId="7C9F68DC" w14:textId="1DDDC128" w:rsidR="00F445B8" w:rsidRDefault="00F445B8" w:rsidP="0074318E">
      <w:pPr>
        <w:pStyle w:val="IEEEStdsLevel2Header"/>
        <w:rPr>
          <w:rFonts w:eastAsia="MS Mincho"/>
        </w:rPr>
      </w:pPr>
      <w:bookmarkStart w:id="303" w:name="_Toc93936086"/>
      <w:r>
        <w:rPr>
          <w:rFonts w:eastAsia="MS Mincho"/>
        </w:rPr>
        <w:lastRenderedPageBreak/>
        <w:t>Normative References</w:t>
      </w:r>
      <w:bookmarkEnd w:id="303"/>
      <w:r>
        <w:rPr>
          <w:rFonts w:eastAsia="MS Mincho"/>
        </w:rPr>
        <w:t xml:space="preserve"> </w:t>
      </w:r>
    </w:p>
    <w:p w14:paraId="1B109087" w14:textId="364198DC" w:rsidR="00A7292B" w:rsidRDefault="00A7292B" w:rsidP="00A7292B">
      <w:pPr>
        <w:pStyle w:val="PWGReference"/>
      </w:pPr>
      <w:r>
        <w:t>[BCP14]</w:t>
      </w:r>
      <w:r>
        <w:tab/>
        <w:t xml:space="preserve">S. </w:t>
      </w:r>
      <w:proofErr w:type="spellStart"/>
      <w:r>
        <w:t>Bradner</w:t>
      </w:r>
      <w:proofErr w:type="spellEnd"/>
      <w:r>
        <w:t>, "K</w:t>
      </w:r>
      <w:r w:rsidRPr="00123BE9">
        <w:t>ey words for use in RFCs to Indicate Requirement Levels</w:t>
      </w:r>
      <w:r>
        <w:t xml:space="preserve">", RFC 2119/BCP 14, March 1997, </w:t>
      </w:r>
      <w:r w:rsidR="009E341E">
        <w:fldChar w:fldCharType="begin"/>
      </w:r>
      <w:ins w:id="304" w:author="Michael R Sweet" w:date="2022-01-24T15:24:00Z">
        <w:r w:rsidR="00B00A6F">
          <w:instrText>HYPERLINK "https://datatracker.ietf.org/doc/html/rfc2119"</w:instrText>
        </w:r>
      </w:ins>
      <w:del w:id="305" w:author="Michael R Sweet" w:date="2022-01-24T15:24:00Z">
        <w:r w:rsidR="007F0A10" w:rsidDel="00B00A6F">
          <w:delInstrText>HYPERLINK "https://datatracker.ietf.org/doc/html/bcp14"</w:delInstrText>
        </w:r>
      </w:del>
      <w:ins w:id="306" w:author="Michael R Sweet" w:date="2022-01-24T15:24:00Z"/>
      <w:r w:rsidR="009E341E">
        <w:fldChar w:fldCharType="separate"/>
      </w:r>
      <w:del w:id="307" w:author="Michael R Sweet" w:date="2022-01-24T15:24:00Z">
        <w:r w:rsidR="007F0A10" w:rsidDel="00B00A6F">
          <w:rPr>
            <w:rStyle w:val="Hyperlink"/>
          </w:rPr>
          <w:delText>https://datatracker.ietf.org/doc/html/bcp14</w:delText>
        </w:r>
      </w:del>
      <w:ins w:id="308" w:author="Michael R Sweet" w:date="2022-01-24T15:24:00Z">
        <w:r w:rsidR="00B00A6F">
          <w:rPr>
            <w:rStyle w:val="Hyperlink"/>
          </w:rPr>
          <w:t>https://datatracker.ietf.org/doc/html/rfc2119</w:t>
        </w:r>
      </w:ins>
      <w:r w:rsidR="009E341E">
        <w:rPr>
          <w:rStyle w:val="Hyperlink"/>
        </w:rPr>
        <w:fldChar w:fldCharType="end"/>
      </w:r>
    </w:p>
    <w:p w14:paraId="6D65EA4D" w14:textId="36070C00" w:rsidR="00F445B8" w:rsidRPr="0074318E" w:rsidRDefault="00F445B8" w:rsidP="00845FE9">
      <w:pPr>
        <w:pStyle w:val="PWGReference"/>
        <w:rPr>
          <w:rFonts w:cs="Courier New"/>
        </w:rPr>
      </w:pPr>
      <w:r>
        <w:t>[ISO10646]</w:t>
      </w:r>
      <w:r w:rsidR="0074318E">
        <w:tab/>
      </w:r>
      <w:r>
        <w:t>"Information Technology - Universal Multiple-octet Coded Character Set (UCS)", ISO/IEC Standard 10646, 2006.</w:t>
      </w:r>
    </w:p>
    <w:p w14:paraId="6231BB01" w14:textId="26B89839" w:rsidR="00F445B8" w:rsidRPr="0074318E" w:rsidRDefault="00F445B8" w:rsidP="00845FE9">
      <w:pPr>
        <w:pStyle w:val="PWGReference"/>
      </w:pPr>
      <w:r>
        <w:t>[PWG5100.1]</w:t>
      </w:r>
      <w:r w:rsidR="0074318E">
        <w:tab/>
      </w:r>
      <w:r w:rsidR="00D509F9">
        <w:t>S. Kennedy</w:t>
      </w:r>
      <w:r w:rsidR="00B35791">
        <w:t>, "</w:t>
      </w:r>
      <w:r>
        <w:t xml:space="preserve">IPP </w:t>
      </w:r>
      <w:r w:rsidR="00B35791">
        <w:t>F</w:t>
      </w:r>
      <w:r>
        <w:t>inishings</w:t>
      </w:r>
      <w:r w:rsidR="00B35791">
        <w:t xml:space="preserve"> </w:t>
      </w:r>
      <w:r w:rsidR="00D509F9">
        <w:t>v</w:t>
      </w:r>
      <w:r w:rsidR="00BD3D38">
        <w:t>3.0</w:t>
      </w:r>
      <w:r w:rsidR="00B35791">
        <w:t>"</w:t>
      </w:r>
      <w:r>
        <w:t xml:space="preserve">, </w:t>
      </w:r>
      <w:r w:rsidR="00B932F8">
        <w:t>PWG 5100.1</w:t>
      </w:r>
      <w:r w:rsidR="00D509F9">
        <w:t>-</w:t>
      </w:r>
      <w:r w:rsidR="00BD3D38">
        <w:t>YYYY</w:t>
      </w:r>
      <w:r w:rsidR="00B932F8">
        <w:t xml:space="preserve">, </w:t>
      </w:r>
      <w:r w:rsidR="00BD3D38">
        <w:t>Month Year</w:t>
      </w:r>
      <w:r w:rsidR="00B35791">
        <w:t>,</w:t>
      </w:r>
      <w:r w:rsidR="0074318E">
        <w:t xml:space="preserve"> </w:t>
      </w:r>
      <w:hyperlink r:id="rId28" w:history="1">
        <w:r w:rsidR="001E1A3A">
          <w:rPr>
            <w:rStyle w:val="Hyperlink"/>
            <w:snapToGrid w:val="0"/>
          </w:rPr>
          <w:t>https://ftp.pwg.org/pub/pwg/ipp/wd/wd-ippfinishings30-20211007.pdf</w:t>
        </w:r>
      </w:hyperlink>
    </w:p>
    <w:p w14:paraId="29068E2E" w14:textId="12B49D00" w:rsidR="00F445B8" w:rsidRPr="0074318E" w:rsidRDefault="00F445B8" w:rsidP="00845FE9">
      <w:pPr>
        <w:pStyle w:val="PWGReference"/>
      </w:pPr>
      <w:r>
        <w:t>[PWG5100.2]</w:t>
      </w:r>
      <w:r>
        <w:tab/>
      </w:r>
      <w:r w:rsidR="003221AB">
        <w:t xml:space="preserve">T. Hastings, R. Bergman, </w:t>
      </w:r>
      <w:r w:rsidR="00B35791">
        <w:t>"</w:t>
      </w:r>
      <w:r>
        <w:t>IPP “output-bin” attribute extension</w:t>
      </w:r>
      <w:r w:rsidR="00B35791">
        <w:t>"</w:t>
      </w:r>
      <w:r>
        <w:t xml:space="preserve">, </w:t>
      </w:r>
      <w:r w:rsidR="00D255C2">
        <w:t>PWG 5100.2</w:t>
      </w:r>
      <w:r w:rsidR="00D509F9">
        <w:t>-2001</w:t>
      </w:r>
      <w:r w:rsidR="00D255C2">
        <w:t xml:space="preserve">, </w:t>
      </w:r>
      <w:r>
        <w:t>February 2001</w:t>
      </w:r>
      <w:r w:rsidR="003221AB">
        <w:t xml:space="preserve">, </w:t>
      </w:r>
      <w:hyperlink r:id="rId29" w:history="1">
        <w:r w:rsidR="00B35791" w:rsidRPr="00D509F9">
          <w:rPr>
            <w:rStyle w:val="Hyperlink"/>
            <w:snapToGrid w:val="0"/>
          </w:rPr>
          <w:t>http</w:t>
        </w:r>
        <w:r w:rsidR="00D509F9" w:rsidRPr="00D509F9">
          <w:rPr>
            <w:rStyle w:val="Hyperlink"/>
            <w:snapToGrid w:val="0"/>
          </w:rPr>
          <w:t>s</w:t>
        </w:r>
        <w:r w:rsidRPr="00D509F9">
          <w:rPr>
            <w:rStyle w:val="Hyperlink"/>
            <w:snapToGrid w:val="0"/>
          </w:rPr>
          <w:t>://ftp.pwg.org/pub/pwg/candidates/cs-ippoutputbin10-20010207-5100.2.pdf</w:t>
        </w:r>
      </w:hyperlink>
    </w:p>
    <w:p w14:paraId="4674A9A7" w14:textId="35F7B7C2" w:rsidR="00637893" w:rsidRDefault="00F445B8" w:rsidP="00845FE9">
      <w:pPr>
        <w:pStyle w:val="PWGReference"/>
        <w:rPr>
          <w:snapToGrid w:val="0"/>
        </w:rPr>
      </w:pPr>
      <w:r>
        <w:t>[PWG5100.3]</w:t>
      </w:r>
      <w:r w:rsidR="0074318E">
        <w:tab/>
      </w:r>
      <w:r w:rsidR="00D509F9">
        <w:t>M. Sweet</w:t>
      </w:r>
      <w:r w:rsidR="003221AB">
        <w:t>, "</w:t>
      </w:r>
      <w:r>
        <w:t xml:space="preserve">IPP Production Printing </w:t>
      </w:r>
      <w:r w:rsidR="00D509F9">
        <w:t>Extensions v2.0</w:t>
      </w:r>
      <w:r w:rsidR="003221AB">
        <w:t>"</w:t>
      </w:r>
      <w:r>
        <w:t xml:space="preserve">, </w:t>
      </w:r>
      <w:r w:rsidR="00D63455">
        <w:t>PWG 5100.3</w:t>
      </w:r>
      <w:r w:rsidR="00D509F9">
        <w:t>-YYYY</w:t>
      </w:r>
      <w:r w:rsidR="00D63455">
        <w:t xml:space="preserve">, </w:t>
      </w:r>
      <w:r w:rsidR="00D509F9">
        <w:t>Month Year</w:t>
      </w:r>
      <w:r w:rsidR="003221AB">
        <w:t xml:space="preserve">, </w:t>
      </w:r>
      <w:hyperlink r:id="rId30" w:history="1">
        <w:r w:rsidR="001E1A3A">
          <w:rPr>
            <w:rStyle w:val="Hyperlink"/>
            <w:snapToGrid w:val="0"/>
          </w:rPr>
          <w:t>https://ftp.pwg.org/pub/pwg/ipp/wd/wd-ippppx20-20210817.pdf</w:t>
        </w:r>
      </w:hyperlink>
    </w:p>
    <w:p w14:paraId="5FCC1216" w14:textId="7B514E23" w:rsidR="00F445B8" w:rsidRPr="00CA046F" w:rsidRDefault="00637893" w:rsidP="00845FE9">
      <w:pPr>
        <w:pStyle w:val="PWGReference"/>
      </w:pPr>
      <w:r>
        <w:t>[PWG5100.5]</w:t>
      </w:r>
      <w:r w:rsidR="00CA046F">
        <w:tab/>
      </w:r>
      <w:r w:rsidR="00D509F9">
        <w:t>M. Sweet</w:t>
      </w:r>
      <w:r w:rsidR="003221AB">
        <w:t>, "</w:t>
      </w:r>
      <w:r w:rsidR="00D509F9">
        <w:t>IPP</w:t>
      </w:r>
      <w:r>
        <w:t xml:space="preserve"> Document Object</w:t>
      </w:r>
      <w:r w:rsidR="00D509F9">
        <w:t xml:space="preserve"> v1.1</w:t>
      </w:r>
      <w:r w:rsidR="003221AB">
        <w:t>"</w:t>
      </w:r>
      <w:r>
        <w:t>, PWG 5100.5</w:t>
      </w:r>
      <w:r w:rsidR="00D509F9">
        <w:t>-2019</w:t>
      </w:r>
      <w:r>
        <w:t xml:space="preserve">, </w:t>
      </w:r>
      <w:r w:rsidR="00D509F9">
        <w:t>May 2019</w:t>
      </w:r>
      <w:r w:rsidR="003221AB">
        <w:t xml:space="preserve">, </w:t>
      </w:r>
      <w:hyperlink r:id="rId31" w:history="1">
        <w:r w:rsidR="003221AB" w:rsidRPr="00D509F9">
          <w:rPr>
            <w:rStyle w:val="Hyperlink"/>
            <w:snapToGrid w:val="0"/>
          </w:rPr>
          <w:t>http</w:t>
        </w:r>
        <w:r w:rsidR="00D509F9" w:rsidRPr="00D509F9">
          <w:rPr>
            <w:rStyle w:val="Hyperlink"/>
            <w:snapToGrid w:val="0"/>
          </w:rPr>
          <w:t>s</w:t>
        </w:r>
        <w:r w:rsidRPr="00D509F9">
          <w:rPr>
            <w:rStyle w:val="Hyperlink"/>
            <w:snapToGrid w:val="0"/>
          </w:rPr>
          <w:t>://ftp.pwg.org/pub/pwg/candidates/cs-</w:t>
        </w:r>
        <w:r w:rsidR="00D509F9" w:rsidRPr="00D509F9">
          <w:rPr>
            <w:rStyle w:val="Hyperlink"/>
            <w:snapToGrid w:val="0"/>
          </w:rPr>
          <w:t>ippdocobject11</w:t>
        </w:r>
        <w:r w:rsidRPr="00D509F9">
          <w:rPr>
            <w:rStyle w:val="Hyperlink"/>
            <w:snapToGrid w:val="0"/>
          </w:rPr>
          <w:t>-</w:t>
        </w:r>
        <w:r w:rsidR="00D509F9" w:rsidRPr="00D509F9">
          <w:rPr>
            <w:rStyle w:val="Hyperlink"/>
            <w:snapToGrid w:val="0"/>
          </w:rPr>
          <w:t>20190521</w:t>
        </w:r>
        <w:r w:rsidRPr="00D509F9">
          <w:rPr>
            <w:rStyle w:val="Hyperlink"/>
            <w:snapToGrid w:val="0"/>
          </w:rPr>
          <w:t>-5100.5.pdf</w:t>
        </w:r>
      </w:hyperlink>
    </w:p>
    <w:p w14:paraId="2B9878EB" w14:textId="792F8B8C" w:rsidR="00637893" w:rsidRPr="00CA046F" w:rsidRDefault="00637893" w:rsidP="00845FE9">
      <w:pPr>
        <w:pStyle w:val="PWGReference"/>
        <w:rPr>
          <w:snapToGrid w:val="0"/>
        </w:rPr>
      </w:pPr>
      <w:r>
        <w:t>[PWG5100.6]</w:t>
      </w:r>
      <w:r w:rsidR="00CA046F">
        <w:tab/>
      </w:r>
      <w:r w:rsidR="003221AB">
        <w:t xml:space="preserve">P. </w:t>
      </w:r>
      <w:proofErr w:type="spellStart"/>
      <w:r w:rsidR="003221AB">
        <w:t>Zehler</w:t>
      </w:r>
      <w:proofErr w:type="spellEnd"/>
      <w:r w:rsidR="003221AB">
        <w:t xml:space="preserve">, R. Herriot, K. </w:t>
      </w:r>
      <w:proofErr w:type="spellStart"/>
      <w:r w:rsidR="003221AB">
        <w:t>Ocke</w:t>
      </w:r>
      <w:proofErr w:type="spellEnd"/>
      <w:r w:rsidR="003221AB">
        <w:t>, "</w:t>
      </w:r>
      <w:r>
        <w:t>Internet Printing Protocol: Page Overrides</w:t>
      </w:r>
      <w:r w:rsidR="003221AB">
        <w:t>"</w:t>
      </w:r>
      <w:r>
        <w:t>, PWG 5100.6</w:t>
      </w:r>
      <w:r w:rsidR="00D509F9">
        <w:t>-2003</w:t>
      </w:r>
      <w:r>
        <w:t>, October 2003</w:t>
      </w:r>
      <w:r w:rsidR="003221AB">
        <w:t>,</w:t>
      </w:r>
      <w:r w:rsidR="003221AB">
        <w:rPr>
          <w:snapToGrid w:val="0"/>
        </w:rPr>
        <w:t xml:space="preserve"> </w:t>
      </w:r>
      <w:hyperlink r:id="rId32" w:history="1">
        <w:r w:rsidR="003221AB" w:rsidRPr="00D509F9">
          <w:rPr>
            <w:rStyle w:val="Hyperlink"/>
            <w:snapToGrid w:val="0"/>
          </w:rPr>
          <w:t>http</w:t>
        </w:r>
        <w:r w:rsidR="00D509F9" w:rsidRPr="00D509F9">
          <w:rPr>
            <w:rStyle w:val="Hyperlink"/>
            <w:snapToGrid w:val="0"/>
          </w:rPr>
          <w:t>s</w:t>
        </w:r>
        <w:r w:rsidRPr="00D509F9">
          <w:rPr>
            <w:rStyle w:val="Hyperlink"/>
            <w:snapToGrid w:val="0"/>
          </w:rPr>
          <w:t>://ftp.pwg.org/pub/pwg/candidates/cs-ipppageoverride10-20031031-5100.6.pdf</w:t>
        </w:r>
      </w:hyperlink>
    </w:p>
    <w:p w14:paraId="0223F97E" w14:textId="30097D5C" w:rsidR="00637893" w:rsidRDefault="00F445B8" w:rsidP="00845FE9">
      <w:pPr>
        <w:pStyle w:val="PWGReference"/>
        <w:rPr>
          <w:snapToGrid w:val="0"/>
        </w:rPr>
      </w:pPr>
      <w:r>
        <w:t>[PWG5100.7]</w:t>
      </w:r>
      <w:r w:rsidR="00CA046F">
        <w:tab/>
      </w:r>
      <w:r w:rsidR="00D509F9">
        <w:t>M. Sweet</w:t>
      </w:r>
      <w:r w:rsidR="003221AB">
        <w:t>, "</w:t>
      </w:r>
      <w:r>
        <w:t>IPP Job Extensions</w:t>
      </w:r>
      <w:r w:rsidR="00D509F9">
        <w:t xml:space="preserve"> v2.0</w:t>
      </w:r>
      <w:r w:rsidR="003221AB">
        <w:t>"</w:t>
      </w:r>
      <w:r>
        <w:t xml:space="preserve">, </w:t>
      </w:r>
      <w:r w:rsidR="00217CB1">
        <w:t>PWG 5100.7</w:t>
      </w:r>
      <w:r w:rsidR="00D509F9">
        <w:t>-2019</w:t>
      </w:r>
      <w:r w:rsidR="00B932F8">
        <w:t xml:space="preserve">, </w:t>
      </w:r>
      <w:r w:rsidR="00D509F9">
        <w:t>August 2019</w:t>
      </w:r>
      <w:r w:rsidR="003221AB">
        <w:rPr>
          <w:snapToGrid w:val="0"/>
        </w:rPr>
        <w:t xml:space="preserve">, </w:t>
      </w:r>
      <w:hyperlink r:id="rId33" w:history="1">
        <w:r w:rsidR="003221AB" w:rsidRPr="00A7292B">
          <w:rPr>
            <w:rStyle w:val="Hyperlink"/>
          </w:rPr>
          <w:t>ht</w:t>
        </w:r>
        <w:r w:rsidRPr="00A7292B">
          <w:rPr>
            <w:rStyle w:val="Hyperlink"/>
            <w:snapToGrid w:val="0"/>
          </w:rPr>
          <w:t>tp</w:t>
        </w:r>
        <w:r w:rsidR="00D509F9" w:rsidRPr="00A7292B">
          <w:rPr>
            <w:rStyle w:val="Hyperlink"/>
            <w:snapToGrid w:val="0"/>
          </w:rPr>
          <w:t>s</w:t>
        </w:r>
        <w:r w:rsidRPr="00A7292B">
          <w:rPr>
            <w:rStyle w:val="Hyperlink"/>
            <w:snapToGrid w:val="0"/>
          </w:rPr>
          <w:t>://ftp.pwg.org/pub/pwg/candidates/cs-ippjobext</w:t>
        </w:r>
        <w:r w:rsidR="00A7292B" w:rsidRPr="00A7292B">
          <w:rPr>
            <w:rStyle w:val="Hyperlink"/>
            <w:snapToGrid w:val="0"/>
          </w:rPr>
          <w:t>2</w:t>
        </w:r>
        <w:r w:rsidRPr="00A7292B">
          <w:rPr>
            <w:rStyle w:val="Hyperlink"/>
            <w:snapToGrid w:val="0"/>
          </w:rPr>
          <w:t>0-</w:t>
        </w:r>
        <w:r w:rsidR="00D509F9" w:rsidRPr="00A7292B">
          <w:rPr>
            <w:rStyle w:val="Hyperlink"/>
            <w:snapToGrid w:val="0"/>
          </w:rPr>
          <w:t>2019</w:t>
        </w:r>
        <w:r w:rsidR="00A7292B" w:rsidRPr="00A7292B">
          <w:rPr>
            <w:rStyle w:val="Hyperlink"/>
            <w:snapToGrid w:val="0"/>
          </w:rPr>
          <w:t>08</w:t>
        </w:r>
        <w:r w:rsidR="00D509F9" w:rsidRPr="00A7292B">
          <w:rPr>
            <w:rStyle w:val="Hyperlink"/>
            <w:snapToGrid w:val="0"/>
          </w:rPr>
          <w:t>16</w:t>
        </w:r>
        <w:r w:rsidRPr="00A7292B">
          <w:rPr>
            <w:rStyle w:val="Hyperlink"/>
            <w:snapToGrid w:val="0"/>
          </w:rPr>
          <w:t>-5100.7.pdf</w:t>
        </w:r>
      </w:hyperlink>
    </w:p>
    <w:p w14:paraId="2A11874E" w14:textId="771B03DE" w:rsidR="007A022A" w:rsidRPr="007A022A" w:rsidRDefault="00637893" w:rsidP="00845FE9">
      <w:pPr>
        <w:pStyle w:val="PWGReference"/>
      </w:pPr>
      <w:r>
        <w:t>[PWG5100.8]</w:t>
      </w:r>
      <w:r w:rsidR="00CA046F">
        <w:tab/>
      </w:r>
      <w:r w:rsidR="00C37E7E">
        <w:t xml:space="preserve">D. Carney, H. Lewis, </w:t>
      </w:r>
      <w:r w:rsidR="00AA74D2">
        <w:t>"</w:t>
      </w:r>
      <w:r>
        <w:t>Internet Printing Protocol: “-actual” Attributes</w:t>
      </w:r>
      <w:r w:rsidR="00AA74D2">
        <w:t>"</w:t>
      </w:r>
      <w:r>
        <w:t>, PWG 5100.8</w:t>
      </w:r>
      <w:r w:rsidR="00A7292B">
        <w:t>-2003</w:t>
      </w:r>
      <w:r>
        <w:t>, March 2003</w:t>
      </w:r>
      <w:r w:rsidR="00AA74D2">
        <w:t xml:space="preserve">, </w:t>
      </w:r>
      <w:hyperlink r:id="rId34" w:history="1">
        <w:r w:rsidR="00AA74D2" w:rsidRPr="00A7292B">
          <w:rPr>
            <w:rStyle w:val="Hyperlink"/>
            <w:rFonts w:cs="Arial"/>
            <w:snapToGrid w:val="0"/>
          </w:rPr>
          <w:t>ht</w:t>
        </w:r>
        <w:r w:rsidRPr="00A7292B">
          <w:rPr>
            <w:rStyle w:val="Hyperlink"/>
            <w:rFonts w:cs="Arial"/>
            <w:snapToGrid w:val="0"/>
          </w:rPr>
          <w:t>tp</w:t>
        </w:r>
        <w:r w:rsidR="00A7292B" w:rsidRPr="00A7292B">
          <w:rPr>
            <w:rStyle w:val="Hyperlink"/>
            <w:rFonts w:cs="Arial"/>
            <w:snapToGrid w:val="0"/>
          </w:rPr>
          <w:t>s</w:t>
        </w:r>
        <w:r w:rsidRPr="00A7292B">
          <w:rPr>
            <w:rStyle w:val="Hyperlink"/>
            <w:rFonts w:cs="Arial"/>
            <w:snapToGrid w:val="0"/>
          </w:rPr>
          <w:t>://ftp.pwg.org/pub/pwg/candidates/cs-ippactuals10-20030313-5100.8.pdf</w:t>
        </w:r>
      </w:hyperlink>
    </w:p>
    <w:p w14:paraId="5E5BF7C9" w14:textId="6270467F" w:rsidR="0025370E" w:rsidRPr="0074318E" w:rsidRDefault="00B932F8" w:rsidP="00845FE9">
      <w:pPr>
        <w:pStyle w:val="PWGReference"/>
        <w:rPr>
          <w:rFonts w:eastAsia="Times New Roman"/>
          <w:snapToGrid w:val="0"/>
        </w:rPr>
      </w:pPr>
      <w:r>
        <w:t>[PWG</w:t>
      </w:r>
      <w:r w:rsidR="00E4040F">
        <w:t>5100.9</w:t>
      </w:r>
      <w:r>
        <w:t>]</w:t>
      </w:r>
      <w:r w:rsidR="00CA046F">
        <w:tab/>
      </w:r>
      <w:r w:rsidR="00C37E7E">
        <w:t>I. McDonald, C. Whittle, "</w:t>
      </w:r>
      <w:r>
        <w:t>IPP Printer State Extensions</w:t>
      </w:r>
      <w:r w:rsidR="00C37E7E">
        <w:t>"</w:t>
      </w:r>
      <w:r>
        <w:t xml:space="preserve">, PWG </w:t>
      </w:r>
      <w:r w:rsidR="00E4040F">
        <w:t>5100.9</w:t>
      </w:r>
      <w:r w:rsidR="00A7292B">
        <w:t>-2009</w:t>
      </w:r>
      <w:r w:rsidR="00C37E7E">
        <w:t>,</w:t>
      </w:r>
      <w:r w:rsidR="001B1A0C">
        <w:t xml:space="preserve"> July</w:t>
      </w:r>
      <w:r>
        <w:t xml:space="preserve"> 2009</w:t>
      </w:r>
      <w:r w:rsidR="00C37E7E">
        <w:rPr>
          <w:snapToGrid w:val="0"/>
        </w:rPr>
        <w:t xml:space="preserve">, </w:t>
      </w:r>
      <w:hyperlink r:id="rId35" w:history="1">
        <w:r w:rsidR="00C37E7E" w:rsidRPr="00A7292B">
          <w:rPr>
            <w:rStyle w:val="Hyperlink"/>
          </w:rPr>
          <w:t>ht</w:t>
        </w:r>
        <w:r w:rsidRPr="00A7292B">
          <w:rPr>
            <w:rStyle w:val="Hyperlink"/>
            <w:snapToGrid w:val="0"/>
          </w:rPr>
          <w:t>tp</w:t>
        </w:r>
        <w:r w:rsidR="00A7292B" w:rsidRPr="00A7292B">
          <w:rPr>
            <w:rStyle w:val="Hyperlink"/>
            <w:snapToGrid w:val="0"/>
          </w:rPr>
          <w:t>s</w:t>
        </w:r>
        <w:r w:rsidRPr="00A7292B">
          <w:rPr>
            <w:rStyle w:val="Hyperlink"/>
            <w:snapToGrid w:val="0"/>
          </w:rPr>
          <w:t>://ftp.pwg.org/pub/pwg/candidates/</w:t>
        </w:r>
        <w:r w:rsidR="001B1A0C" w:rsidRPr="00A7292B">
          <w:rPr>
            <w:rStyle w:val="Hyperlink"/>
            <w:snapToGrid w:val="0"/>
          </w:rPr>
          <w:t>cs-ippstate10-20090731-5100.9</w:t>
        </w:r>
        <w:r w:rsidRPr="00A7292B">
          <w:rPr>
            <w:rStyle w:val="Hyperlink"/>
            <w:snapToGrid w:val="0"/>
          </w:rPr>
          <w:t>.pdf</w:t>
        </w:r>
      </w:hyperlink>
    </w:p>
    <w:p w14:paraId="6B2A9FCC" w14:textId="084D50E1" w:rsidR="00ED4968" w:rsidRPr="00CA046F" w:rsidRDefault="0025370E" w:rsidP="00845FE9">
      <w:pPr>
        <w:pStyle w:val="PWGReference"/>
        <w:rPr>
          <w:snapToGrid w:val="0"/>
        </w:rPr>
      </w:pPr>
      <w:r>
        <w:t>[PWG5100.11]</w:t>
      </w:r>
      <w:r>
        <w:tab/>
      </w:r>
      <w:r w:rsidR="00A7292B">
        <w:t>S. Kennedy</w:t>
      </w:r>
      <w:r w:rsidR="00715993">
        <w:t xml:space="preserve">, </w:t>
      </w:r>
      <w:r w:rsidR="00C37E7E">
        <w:t>"</w:t>
      </w:r>
      <w:r>
        <w:t xml:space="preserve">IPP </w:t>
      </w:r>
      <w:r w:rsidR="00A7292B">
        <w:t>Enterprise Printing Extensions v2.0</w:t>
      </w:r>
      <w:r w:rsidR="00C37E7E">
        <w:t>"</w:t>
      </w:r>
      <w:r w:rsidR="001B1A0C">
        <w:t>, PWG 5100.11</w:t>
      </w:r>
      <w:r w:rsidR="00A7292B">
        <w:t>-YYYY</w:t>
      </w:r>
      <w:r w:rsidR="001B1A0C">
        <w:t xml:space="preserve">, </w:t>
      </w:r>
      <w:r w:rsidR="00A7292B">
        <w:t>Month Year</w:t>
      </w:r>
      <w:r w:rsidR="00C37E7E">
        <w:t xml:space="preserve">, </w:t>
      </w:r>
      <w:hyperlink r:id="rId36" w:history="1">
        <w:r w:rsidR="001E1A3A">
          <w:rPr>
            <w:rStyle w:val="Hyperlink"/>
            <w:snapToGrid w:val="0"/>
          </w:rPr>
          <w:t>https://ftp.pwg.org/pub/pwg/ipp/wd/wd-ippepx20-20210922.pdf</w:t>
        </w:r>
      </w:hyperlink>
    </w:p>
    <w:p w14:paraId="5974E927" w14:textId="192479F1" w:rsidR="00062510" w:rsidRDefault="00062510" w:rsidP="00062510">
      <w:pPr>
        <w:pStyle w:val="PWGReference"/>
        <w:rPr>
          <w:ins w:id="309" w:author="Michael R Sweet" w:date="2022-01-24T16:44:00Z"/>
        </w:rPr>
      </w:pPr>
      <w:ins w:id="310" w:author="Michael R Sweet" w:date="2022-01-24T16:44:00Z">
        <w:r>
          <w:lastRenderedPageBreak/>
          <w:t>[PWG5100.19]</w:t>
        </w:r>
        <w:r>
          <w:tab/>
          <w:t xml:space="preserve">S. Kennedy, "IPP Implementor's Guide v2.0", PWG 5100.19-2015, August 2015, </w:t>
        </w:r>
        <w:r>
          <w:fldChar w:fldCharType="begin"/>
        </w:r>
        <w:r>
          <w:instrText xml:space="preserve"> HYPERLINK "https://ftp.pwg.org/pub/pwg/candidates/cs-ippig20-20150821-5100.19.pdf" </w:instrText>
        </w:r>
      </w:ins>
      <w:ins w:id="311" w:author="Michael R Sweet" w:date="2022-01-24T16:44:00Z">
        <w:r>
          <w:fldChar w:fldCharType="separate"/>
        </w:r>
        <w:r w:rsidRPr="00A7292B">
          <w:rPr>
            <w:rStyle w:val="Hyperlink"/>
          </w:rPr>
          <w:t>https://ftp.pwg.org/pub/pwg/candidates/cs-ippig20-20150821-5100.19.pdf</w:t>
        </w:r>
        <w:r>
          <w:rPr>
            <w:rStyle w:val="Hyperlink"/>
          </w:rPr>
          <w:fldChar w:fldCharType="end"/>
        </w:r>
      </w:ins>
    </w:p>
    <w:p w14:paraId="4F152E86" w14:textId="2766E0DA" w:rsidR="004F21D1" w:rsidRDefault="00F445B8" w:rsidP="00845FE9">
      <w:pPr>
        <w:pStyle w:val="PWGReference"/>
        <w:rPr>
          <w:snapToGrid w:val="0"/>
        </w:rPr>
      </w:pPr>
      <w:r>
        <w:t>[PWG5101.1]</w:t>
      </w:r>
      <w:r w:rsidR="00CA046F">
        <w:tab/>
      </w:r>
      <w:r w:rsidR="00C37E7E">
        <w:t>M. Sweet, R. Bergman, T. Hastings, "PWG</w:t>
      </w:r>
      <w:r>
        <w:t xml:space="preserve"> Media Standardized Names</w:t>
      </w:r>
      <w:r w:rsidR="00C37E7E">
        <w:t xml:space="preserve"> 2.0 (MSN2)"</w:t>
      </w:r>
      <w:r>
        <w:t xml:space="preserve">, </w:t>
      </w:r>
      <w:r w:rsidR="00B932F8">
        <w:t>PWG 5101.1</w:t>
      </w:r>
      <w:r w:rsidR="00A7292B">
        <w:t>-2013</w:t>
      </w:r>
      <w:r w:rsidR="00B932F8">
        <w:t xml:space="preserve">, </w:t>
      </w:r>
      <w:r w:rsidR="00C37E7E">
        <w:t>March 2013,</w:t>
      </w:r>
      <w:r>
        <w:rPr>
          <w:snapToGrid w:val="0"/>
        </w:rPr>
        <w:t xml:space="preserve"> </w:t>
      </w:r>
      <w:hyperlink r:id="rId37" w:history="1">
        <w:r w:rsidR="00C37E7E" w:rsidRPr="00A7292B">
          <w:rPr>
            <w:rStyle w:val="Hyperlink"/>
            <w:snapToGrid w:val="0"/>
          </w:rPr>
          <w:t>http</w:t>
        </w:r>
        <w:r w:rsidR="00A7292B" w:rsidRPr="00A7292B">
          <w:rPr>
            <w:rStyle w:val="Hyperlink"/>
            <w:snapToGrid w:val="0"/>
          </w:rPr>
          <w:t>s</w:t>
        </w:r>
        <w:r w:rsidRPr="00A7292B">
          <w:rPr>
            <w:rStyle w:val="Hyperlink"/>
            <w:snapToGrid w:val="0"/>
          </w:rPr>
          <w:t>://ftp.pwg.org/pub/pwg/candidates/cs-</w:t>
        </w:r>
        <w:r w:rsidR="00C37E7E" w:rsidRPr="00A7292B">
          <w:rPr>
            <w:rStyle w:val="Hyperlink"/>
            <w:snapToGrid w:val="0"/>
          </w:rPr>
          <w:t>pwgmsn20</w:t>
        </w:r>
        <w:r w:rsidRPr="00A7292B">
          <w:rPr>
            <w:rStyle w:val="Hyperlink"/>
            <w:snapToGrid w:val="0"/>
          </w:rPr>
          <w:t>-</w:t>
        </w:r>
        <w:r w:rsidR="00C37E7E" w:rsidRPr="00A7292B">
          <w:rPr>
            <w:rStyle w:val="Hyperlink"/>
            <w:snapToGrid w:val="0"/>
          </w:rPr>
          <w:t>20130328</w:t>
        </w:r>
        <w:r w:rsidRPr="00A7292B">
          <w:rPr>
            <w:rStyle w:val="Hyperlink"/>
            <w:snapToGrid w:val="0"/>
          </w:rPr>
          <w:t>-5101.1.pdf</w:t>
        </w:r>
      </w:hyperlink>
    </w:p>
    <w:p w14:paraId="27E20439" w14:textId="77777777" w:rsidR="00062510" w:rsidRDefault="00062510" w:rsidP="00062510">
      <w:pPr>
        <w:pStyle w:val="PWGReference"/>
        <w:rPr>
          <w:ins w:id="312" w:author="Michael R Sweet" w:date="2022-01-24T16:44:00Z"/>
        </w:rPr>
      </w:pPr>
      <w:ins w:id="313" w:author="Michael R Sweet" w:date="2022-01-24T16:44:00Z">
        <w:r>
          <w:t>[PWG5199.10]</w:t>
        </w:r>
        <w:r>
          <w:tab/>
          <w:t xml:space="preserve">S. Kennedy, "IPP Authentication Methods v1.0", PWG 5199.10-2019, August 2019, </w:t>
        </w:r>
        <w:r>
          <w:fldChar w:fldCharType="begin"/>
        </w:r>
        <w:r>
          <w:instrText xml:space="preserve"> HYPERLINK "https://ftp.pwg.org/pub/pwg/informational/bp-ippauth10-20190816-5199.10.pdf" </w:instrText>
        </w:r>
        <w:r>
          <w:fldChar w:fldCharType="separate"/>
        </w:r>
        <w:r w:rsidRPr="00062510">
          <w:rPr>
            <w:rStyle w:val="Hyperlink"/>
          </w:rPr>
          <w:t>https://ftp.pwg.org/pub/pwg/informational/bp-ippauth10-20190816-5199.10.pdf</w:t>
        </w:r>
        <w:r>
          <w:fldChar w:fldCharType="end"/>
        </w:r>
      </w:ins>
    </w:p>
    <w:p w14:paraId="4C949696" w14:textId="3A6286BA" w:rsidR="004F21D1" w:rsidDel="00BC0E09" w:rsidRDefault="004F21D1" w:rsidP="00845FE9">
      <w:pPr>
        <w:pStyle w:val="PWGReference"/>
        <w:rPr>
          <w:del w:id="314" w:author="Michael R Sweet" w:date="2022-01-24T15:21:00Z"/>
          <w:snapToGrid w:val="0"/>
        </w:rPr>
      </w:pPr>
      <w:del w:id="315" w:author="Michael R Sweet" w:date="2022-01-24T15:21:00Z">
        <w:r w:rsidDel="00BC0E09">
          <w:delText>[PWG5107.2]</w:delText>
        </w:r>
        <w:r w:rsidR="00CA046F" w:rsidDel="00BC0E09">
          <w:tab/>
        </w:r>
        <w:r w:rsidR="00715993" w:rsidDel="00BC0E09">
          <w:delText xml:space="preserve">I. McDonald, </w:delText>
        </w:r>
        <w:r w:rsidR="00C37E7E" w:rsidDel="00BC0E09">
          <w:delText>"</w:delText>
        </w:r>
        <w:r w:rsidR="00715993" w:rsidDel="00BC0E09">
          <w:delText xml:space="preserve">PWG </w:delText>
        </w:r>
        <w:r w:rsidDel="00BC0E09">
          <w:delText>Command Set Format for IEEE 1284 Device ID</w:delText>
        </w:r>
        <w:r w:rsidR="00C37E7E" w:rsidDel="00BC0E09">
          <w:delText>"</w:delText>
        </w:r>
        <w:r w:rsidDel="00BC0E09">
          <w:delText>, PWG 5107.2</w:delText>
        </w:r>
        <w:r w:rsidR="00A7292B" w:rsidDel="00BC0E09">
          <w:delText>-2010</w:delText>
        </w:r>
        <w:r w:rsidDel="00BC0E09">
          <w:delText xml:space="preserve">, </w:delText>
        </w:r>
        <w:r w:rsidR="00C604D2" w:rsidDel="00BC0E09">
          <w:delText>May</w:delText>
        </w:r>
        <w:r w:rsidDel="00BC0E09">
          <w:delText xml:space="preserve"> 2010</w:delText>
        </w:r>
        <w:r w:rsidR="00C37E7E" w:rsidDel="00BC0E09">
          <w:delText>,</w:delText>
        </w:r>
        <w:r w:rsidR="00C37E7E" w:rsidDel="00BC0E09">
          <w:rPr>
            <w:snapToGrid w:val="0"/>
          </w:rPr>
          <w:delText xml:space="preserve"> </w:delText>
        </w:r>
        <w:r w:rsidR="00BC0E09" w:rsidDel="00BC0E09">
          <w:fldChar w:fldCharType="begin"/>
        </w:r>
        <w:r w:rsidR="00BC0E09" w:rsidDel="00BC0E09">
          <w:delInstrText xml:space="preserve"> HYPERLINK "https://ftp.pwg.org/pub/pwg/candidates/cs-pmp1284cmdset10-20100531-5107.2.pdf" </w:delInstrText>
        </w:r>
        <w:r w:rsidR="00BC0E09" w:rsidDel="00BC0E09">
          <w:fldChar w:fldCharType="separate"/>
        </w:r>
        <w:r w:rsidR="00C37E7E" w:rsidRPr="00A7292B" w:rsidDel="00BC0E09">
          <w:rPr>
            <w:rStyle w:val="Hyperlink"/>
            <w:snapToGrid w:val="0"/>
          </w:rPr>
          <w:delText>http</w:delText>
        </w:r>
        <w:r w:rsidR="00A7292B" w:rsidRPr="00A7292B" w:rsidDel="00BC0E09">
          <w:rPr>
            <w:rStyle w:val="Hyperlink"/>
            <w:snapToGrid w:val="0"/>
          </w:rPr>
          <w:delText>s</w:delText>
        </w:r>
        <w:r w:rsidRPr="00A7292B" w:rsidDel="00BC0E09">
          <w:rPr>
            <w:rStyle w:val="Hyperlink"/>
            <w:snapToGrid w:val="0"/>
          </w:rPr>
          <w:delText>://ftp.pwg.org/pub/pwg/candidates/</w:delText>
        </w:r>
        <w:r w:rsidR="0025370E" w:rsidRPr="00A7292B" w:rsidDel="00BC0E09">
          <w:rPr>
            <w:rStyle w:val="Hyperlink"/>
            <w:snapToGrid w:val="0"/>
          </w:rPr>
          <w:delText>cs-pmp1284cmdset10</w:delText>
        </w:r>
        <w:r w:rsidRPr="00A7292B" w:rsidDel="00BC0E09">
          <w:rPr>
            <w:rStyle w:val="Hyperlink"/>
            <w:snapToGrid w:val="0"/>
          </w:rPr>
          <w:delText>-2010</w:delText>
        </w:r>
        <w:r w:rsidR="00C604D2" w:rsidRPr="00A7292B" w:rsidDel="00BC0E09">
          <w:rPr>
            <w:rStyle w:val="Hyperlink"/>
            <w:snapToGrid w:val="0"/>
          </w:rPr>
          <w:delText>0531</w:delText>
        </w:r>
        <w:r w:rsidRPr="00A7292B" w:rsidDel="00BC0E09">
          <w:rPr>
            <w:rStyle w:val="Hyperlink"/>
            <w:snapToGrid w:val="0"/>
          </w:rPr>
          <w:delText>-5107.2.pdf</w:delText>
        </w:r>
        <w:r w:rsidR="00BC0E09" w:rsidDel="00BC0E09">
          <w:rPr>
            <w:rStyle w:val="Hyperlink"/>
            <w:snapToGrid w:val="0"/>
          </w:rPr>
          <w:fldChar w:fldCharType="end"/>
        </w:r>
      </w:del>
    </w:p>
    <w:p w14:paraId="215FD0F7" w14:textId="30CCDDEB" w:rsidR="00FE26DF" w:rsidRPr="00CA046F" w:rsidRDefault="00FE26DF" w:rsidP="00FE26DF">
      <w:pPr>
        <w:pStyle w:val="PWGReference"/>
      </w:pPr>
      <w:r>
        <w:t>[RFC2817]</w:t>
      </w:r>
      <w:r>
        <w:tab/>
        <w:t xml:space="preserve">R. </w:t>
      </w:r>
      <w:proofErr w:type="spellStart"/>
      <w:r>
        <w:t>Khare</w:t>
      </w:r>
      <w:proofErr w:type="spellEnd"/>
      <w:r>
        <w:t xml:space="preserve">, S. Lawrence, "Upgrading to TLS Within HTTP/1.1". RFC 2817, May 2000, </w:t>
      </w:r>
      <w:hyperlink r:id="rId38" w:history="1">
        <w:r w:rsidR="007F0A10">
          <w:rPr>
            <w:rStyle w:val="Hyperlink"/>
          </w:rPr>
          <w:t>https://datatracker.ietf.org/doc/html/rfc2817</w:t>
        </w:r>
      </w:hyperlink>
    </w:p>
    <w:p w14:paraId="0CA75A72" w14:textId="3E6A483A" w:rsidR="00062510" w:rsidRDefault="00062510" w:rsidP="00062510">
      <w:pPr>
        <w:pStyle w:val="PWGReference"/>
        <w:rPr>
          <w:ins w:id="316" w:author="Michael R Sweet" w:date="2022-01-24T16:44:00Z"/>
        </w:rPr>
      </w:pPr>
      <w:ins w:id="317" w:author="Michael R Sweet" w:date="2022-01-24T16:44:00Z">
        <w:r>
          <w:t>[RFC3196]</w:t>
        </w:r>
        <w:r>
          <w:tab/>
          <w:t xml:space="preserve">T. Hastings, C. </w:t>
        </w:r>
        <w:proofErr w:type="spellStart"/>
        <w:r>
          <w:t>Manros</w:t>
        </w:r>
        <w:proofErr w:type="spellEnd"/>
        <w:r>
          <w:t xml:space="preserve">, K. Kugler, H. Holst, P. </w:t>
        </w:r>
        <w:proofErr w:type="spellStart"/>
        <w:r>
          <w:t>Zehler</w:t>
        </w:r>
        <w:proofErr w:type="spellEnd"/>
        <w:r>
          <w:t>,  "Internet Printing Protocol/1.1: Implementor's Guide", RFC 3196, November 2001,</w:t>
        </w:r>
        <w:r w:rsidRPr="00AA0D88">
          <w:t xml:space="preserve"> </w:t>
        </w:r>
        <w:r>
          <w:fldChar w:fldCharType="begin"/>
        </w:r>
        <w:r>
          <w:instrText>HYPERLINK "https://datatracker.ietf.org/doc/html/rfc3196"</w:instrText>
        </w:r>
      </w:ins>
      <w:ins w:id="318" w:author="Michael R Sweet" w:date="2022-01-24T16:44:00Z">
        <w:r>
          <w:fldChar w:fldCharType="separate"/>
        </w:r>
        <w:r>
          <w:rPr>
            <w:rStyle w:val="Hyperlink"/>
          </w:rPr>
          <w:t>https://datatracker.ietf.org/doc/html/rfc3196</w:t>
        </w:r>
        <w:r>
          <w:rPr>
            <w:rStyle w:val="Hyperlink"/>
          </w:rPr>
          <w:fldChar w:fldCharType="end"/>
        </w:r>
      </w:ins>
    </w:p>
    <w:p w14:paraId="7527B6F7" w14:textId="0E61BA55" w:rsidR="00FE26DF" w:rsidRDefault="00FE26DF" w:rsidP="00FE26DF">
      <w:pPr>
        <w:pStyle w:val="PWGReference"/>
      </w:pPr>
      <w:r>
        <w:t>[RFC3380]</w:t>
      </w:r>
      <w:r>
        <w:tab/>
        <w:t xml:space="preserve">T. Hastings, R. Herriot, C. Kugler, H. Lewis, "Internet Printing Protocol (IPP): Job and Printer Set Operations", RFC 3380, September 2002, </w:t>
      </w:r>
      <w:hyperlink r:id="rId39" w:history="1">
        <w:r w:rsidR="007F0A10">
          <w:rPr>
            <w:rStyle w:val="Hyperlink"/>
          </w:rPr>
          <w:t>https://datatracker.ietf.org/doc/html/rfc3380</w:t>
        </w:r>
      </w:hyperlink>
    </w:p>
    <w:p w14:paraId="38396459" w14:textId="5635F983" w:rsidR="00813CEA" w:rsidRPr="00E12270" w:rsidRDefault="00813CEA" w:rsidP="00813CEA">
      <w:pPr>
        <w:pStyle w:val="PWGReference"/>
      </w:pPr>
      <w:r>
        <w:t>[RFC3510]</w:t>
      </w:r>
      <w:r>
        <w:tab/>
        <w:t xml:space="preserve">R. Herriot, I. McDonald, "Internet Printing Protocol/1.1: IPP URL Scheme", RFC 3510, April 2003, </w:t>
      </w:r>
      <w:hyperlink r:id="rId40" w:history="1">
        <w:r w:rsidR="007F0A10">
          <w:rPr>
            <w:rStyle w:val="Hyperlink"/>
          </w:rPr>
          <w:t>https://datatracker.ietf.org/doc/html/rfc3510</w:t>
        </w:r>
      </w:hyperlink>
    </w:p>
    <w:p w14:paraId="0CCB8479" w14:textId="6FB1FDFD" w:rsidR="00813CEA" w:rsidRPr="00CA046F" w:rsidRDefault="00813CEA" w:rsidP="00813CEA">
      <w:pPr>
        <w:pStyle w:val="PWGReference"/>
      </w:pPr>
      <w:r>
        <w:t>[RFC3995]</w:t>
      </w:r>
      <w:r>
        <w:tab/>
        <w:t xml:space="preserve">R. Herriot, T. Hastings,  "Internet Printing Protocol/1.1: IPP Event Notifications and Subscriptions",  RFC 3995,  March 2005, </w:t>
      </w:r>
      <w:hyperlink r:id="rId41" w:history="1">
        <w:r w:rsidR="007F0A10">
          <w:rPr>
            <w:rStyle w:val="Hyperlink"/>
          </w:rPr>
          <w:t>https://datatracker.ietf.org/doc/html/rfc3995</w:t>
        </w:r>
      </w:hyperlink>
    </w:p>
    <w:p w14:paraId="76A5DD23" w14:textId="1A69C63A" w:rsidR="00813CEA" w:rsidRDefault="00813CEA" w:rsidP="00813CEA">
      <w:pPr>
        <w:pStyle w:val="PWGReference"/>
      </w:pPr>
      <w:r>
        <w:t>[RFC3996]</w:t>
      </w:r>
      <w:r>
        <w:tab/>
        <w:t>R. Herriot, T. Hastings, H. Lewis, "Internet Printing Protocol (IPP): The ‘</w:t>
      </w:r>
      <w:proofErr w:type="spellStart"/>
      <w:r>
        <w:t>ippget</w:t>
      </w:r>
      <w:proofErr w:type="spellEnd"/>
      <w:r>
        <w:t xml:space="preserve">’ Delivery Method for Event Notifications", RFC 3996,  </w:t>
      </w:r>
      <w:r>
        <w:rPr>
          <w:rFonts w:cs="Arial"/>
        </w:rPr>
        <w:t>March 2005</w:t>
      </w:r>
      <w:r>
        <w:t>,</w:t>
      </w:r>
      <w:r w:rsidRPr="00E12270">
        <w:t xml:space="preserve"> </w:t>
      </w:r>
      <w:hyperlink r:id="rId42" w:history="1">
        <w:r w:rsidR="007F0A10">
          <w:rPr>
            <w:rStyle w:val="Hyperlink"/>
          </w:rPr>
          <w:t>https://datatracker.ietf.org/doc/html/rfc3996</w:t>
        </w:r>
      </w:hyperlink>
    </w:p>
    <w:p w14:paraId="542176FC" w14:textId="66E66786" w:rsidR="00813CEA" w:rsidRPr="00CA046F" w:rsidRDefault="00813CEA" w:rsidP="00813CEA">
      <w:pPr>
        <w:pStyle w:val="PWGReference"/>
      </w:pPr>
      <w:r>
        <w:t>[RFC3998]</w:t>
      </w:r>
      <w:r>
        <w:tab/>
        <w:t>Kugler, Lewis, Hastings. "Internet Printing Protocol (IPP):Job and Printer Administrative Operations", RFC 3998, March 2005,</w:t>
      </w:r>
      <w:r w:rsidRPr="00AA0D88">
        <w:t xml:space="preserve"> </w:t>
      </w:r>
      <w:r>
        <w:t xml:space="preserve"> </w:t>
      </w:r>
      <w:hyperlink r:id="rId43" w:history="1">
        <w:r w:rsidR="007F0A10">
          <w:rPr>
            <w:rStyle w:val="Hyperlink"/>
          </w:rPr>
          <w:t>https://datatraker.ietf.org/doc/html/rfc3998</w:t>
        </w:r>
      </w:hyperlink>
    </w:p>
    <w:p w14:paraId="10918FCC" w14:textId="301E7252" w:rsidR="00FE26DF" w:rsidRPr="003A6A5B" w:rsidRDefault="00FE26DF" w:rsidP="00FE26DF">
      <w:pPr>
        <w:pStyle w:val="PWGReference"/>
      </w:pPr>
      <w:r w:rsidRPr="003A6A5B">
        <w:t>[RFC4122]</w:t>
      </w:r>
      <w:r w:rsidRPr="003A6A5B">
        <w:tab/>
        <w:t xml:space="preserve">P. Leach, M. </w:t>
      </w:r>
      <w:proofErr w:type="spellStart"/>
      <w:r w:rsidRPr="003A6A5B">
        <w:t>Mealling</w:t>
      </w:r>
      <w:proofErr w:type="spellEnd"/>
      <w:r w:rsidRPr="003A6A5B">
        <w:t xml:space="preserve">, R. </w:t>
      </w:r>
      <w:proofErr w:type="spellStart"/>
      <w:r w:rsidRPr="003A6A5B">
        <w:t>Salz</w:t>
      </w:r>
      <w:proofErr w:type="spellEnd"/>
      <w:r w:rsidRPr="003A6A5B">
        <w:t xml:space="preserve">, "A Universally Unique </w:t>
      </w:r>
      <w:proofErr w:type="spellStart"/>
      <w:r w:rsidRPr="003A6A5B">
        <w:t>IDentifier</w:t>
      </w:r>
      <w:proofErr w:type="spellEnd"/>
      <w:r w:rsidRPr="003A6A5B">
        <w:t xml:space="preserve"> (UUID) URN Namespace", RFC 4122, July 2005, </w:t>
      </w:r>
      <w:hyperlink r:id="rId44" w:history="1">
        <w:r w:rsidR="007F0A10">
          <w:rPr>
            <w:rStyle w:val="Hyperlink"/>
          </w:rPr>
          <w:t>https://datatracker.ietf.org/doc/html/rfc4122</w:t>
        </w:r>
      </w:hyperlink>
    </w:p>
    <w:p w14:paraId="3B464F4A" w14:textId="1B148A2F" w:rsidR="00FE26DF" w:rsidRDefault="00FE26DF" w:rsidP="00FE26DF">
      <w:pPr>
        <w:pStyle w:val="PWGReference"/>
      </w:pPr>
      <w:r>
        <w:t>[RFC5198]</w:t>
      </w:r>
      <w:r>
        <w:tab/>
        <w:t xml:space="preserve">J. </w:t>
      </w:r>
      <w:proofErr w:type="spellStart"/>
      <w:r>
        <w:t>Klensin</w:t>
      </w:r>
      <w:proofErr w:type="spellEnd"/>
      <w:r>
        <w:t xml:space="preserve">, M. </w:t>
      </w:r>
      <w:proofErr w:type="spellStart"/>
      <w:r>
        <w:t>Padlipsky</w:t>
      </w:r>
      <w:proofErr w:type="spellEnd"/>
      <w:r>
        <w:t xml:space="preserve">, "Unicode Format for Network Interchange", RFC 5198, March 2008, </w:t>
      </w:r>
      <w:hyperlink r:id="rId45" w:history="1">
        <w:r w:rsidR="007F0A10">
          <w:rPr>
            <w:rStyle w:val="Hyperlink"/>
          </w:rPr>
          <w:t>https://datatracker.ietf.org/doc/html/rfc5198</w:t>
        </w:r>
      </w:hyperlink>
    </w:p>
    <w:p w14:paraId="6DB673F7" w14:textId="7E05F11B" w:rsidR="00FE26DF" w:rsidRDefault="00FE26DF" w:rsidP="00FE26DF">
      <w:pPr>
        <w:pStyle w:val="PWGReference"/>
      </w:pPr>
      <w:r>
        <w:lastRenderedPageBreak/>
        <w:t>[RFC7230]</w:t>
      </w:r>
      <w:r>
        <w:tab/>
        <w:t xml:space="preserve">R. Fielding, </w:t>
      </w:r>
      <w:r w:rsidRPr="00481234">
        <w:t>J. Reschke</w:t>
      </w:r>
      <w:r>
        <w:t>, "</w:t>
      </w:r>
      <w:r w:rsidRPr="00481234">
        <w:rPr>
          <w:bCs/>
        </w:rPr>
        <w:t>Hypertext Transfer Protocol (HTTP/1.1): Message Syntax and Routing</w:t>
      </w:r>
      <w:r>
        <w:t xml:space="preserve">", RFC 7230, June 2014, </w:t>
      </w:r>
      <w:hyperlink r:id="rId46" w:history="1">
        <w:r w:rsidR="007F0A10">
          <w:rPr>
            <w:rStyle w:val="Hyperlink"/>
          </w:rPr>
          <w:t>https://datatracker.ietf.org/doc/html/rfc7230</w:t>
        </w:r>
      </w:hyperlink>
    </w:p>
    <w:p w14:paraId="0B8BC3F8" w14:textId="44FF9650" w:rsidR="00FE26DF" w:rsidRDefault="00FE26DF" w:rsidP="00FE26DF">
      <w:pPr>
        <w:pStyle w:val="PWGReference"/>
      </w:pPr>
      <w:r>
        <w:t>[RFC7232]</w:t>
      </w:r>
      <w:r>
        <w:tab/>
        <w:t xml:space="preserve">R. Fielding, J. Reschke, "Hypertext Transfer Protocol (HTTP/1.1): Conditional Requests", RFC 7232, June 2014, </w:t>
      </w:r>
      <w:hyperlink r:id="rId47" w:history="1">
        <w:r w:rsidR="007F0A10">
          <w:rPr>
            <w:rStyle w:val="Hyperlink"/>
          </w:rPr>
          <w:t>https://datatracker.ietf.org/doc/html/rfc7232</w:t>
        </w:r>
      </w:hyperlink>
    </w:p>
    <w:p w14:paraId="0BE9B0AD" w14:textId="1C365E7F" w:rsidR="00FE26DF" w:rsidRDefault="00FE26DF" w:rsidP="00FE26DF">
      <w:pPr>
        <w:pStyle w:val="PWGReference"/>
        <w:rPr>
          <w:rStyle w:val="Hyperlink"/>
        </w:rPr>
      </w:pPr>
      <w:r>
        <w:t>[RFC7472]</w:t>
      </w:r>
      <w:r>
        <w:tab/>
        <w:t>I. McDonald, M. Sweet, "IPP over HTTPS Transport Binding and '</w:t>
      </w:r>
      <w:proofErr w:type="spellStart"/>
      <w:r>
        <w:t>ipps</w:t>
      </w:r>
      <w:proofErr w:type="spellEnd"/>
      <w:r>
        <w:t xml:space="preserve">' URI Scheme", RFC 7472, March 2015, </w:t>
      </w:r>
      <w:hyperlink r:id="rId48" w:history="1">
        <w:r w:rsidR="007F0A10">
          <w:rPr>
            <w:rStyle w:val="Hyperlink"/>
          </w:rPr>
          <w:t>https://datatracker.ietf.org/doc/html/rfc7472</w:t>
        </w:r>
      </w:hyperlink>
    </w:p>
    <w:p w14:paraId="59E002D5" w14:textId="6CD3E309" w:rsidR="00347F01" w:rsidRPr="00BC0E09" w:rsidRDefault="00347F01" w:rsidP="00347F01">
      <w:pPr>
        <w:pStyle w:val="PWGReference"/>
        <w:rPr>
          <w:moveTo w:id="319" w:author="Michael R Sweet" w:date="2022-01-24T16:44:00Z"/>
          <w:lang w:val="en-CA"/>
        </w:rPr>
      </w:pPr>
      <w:moveToRangeStart w:id="320" w:author="Michael R Sweet" w:date="2022-01-24T16:44:00Z" w:name="move93935114"/>
      <w:moveTo w:id="321" w:author="Michael R Sweet" w:date="2022-01-24T16:44:00Z">
        <w:r w:rsidRPr="000A1E6F">
          <w:rPr>
            <w:lang w:val="en-CA"/>
          </w:rPr>
          <w:t>[RFC7525]</w:t>
        </w:r>
        <w:r>
          <w:rPr>
            <w:lang w:val="en-CA"/>
          </w:rPr>
          <w:tab/>
        </w:r>
        <w:r w:rsidRPr="000A1E6F">
          <w:rPr>
            <w:lang w:val="en-CA"/>
          </w:rPr>
          <w:t xml:space="preserve">Sheffer, Y., </w:t>
        </w:r>
        <w:proofErr w:type="spellStart"/>
        <w:r w:rsidRPr="000A1E6F">
          <w:rPr>
            <w:lang w:val="en-CA"/>
          </w:rPr>
          <w:t>Holz</w:t>
        </w:r>
        <w:proofErr w:type="spellEnd"/>
        <w:r w:rsidRPr="000A1E6F">
          <w:rPr>
            <w:lang w:val="en-CA"/>
          </w:rPr>
          <w:t>, R., and P. Saint-Andre,</w:t>
        </w:r>
        <w:r>
          <w:rPr>
            <w:lang w:val="en-CA"/>
          </w:rPr>
          <w:t xml:space="preserve"> </w:t>
        </w:r>
        <w:r w:rsidRPr="000A1E6F">
          <w:rPr>
            <w:lang w:val="en-CA"/>
          </w:rPr>
          <w:t>"Recommendations for Secure Use of Transport Layer</w:t>
        </w:r>
        <w:r>
          <w:rPr>
            <w:lang w:val="en-CA"/>
          </w:rPr>
          <w:t xml:space="preserve"> </w:t>
        </w:r>
        <w:r w:rsidRPr="000A1E6F">
          <w:rPr>
            <w:lang w:val="en-CA"/>
          </w:rPr>
          <w:t>Security (TLS) and Datagram Transport Layer Security</w:t>
        </w:r>
        <w:r>
          <w:rPr>
            <w:lang w:val="en-CA"/>
          </w:rPr>
          <w:t xml:space="preserve"> </w:t>
        </w:r>
        <w:r w:rsidRPr="000A1E6F">
          <w:rPr>
            <w:lang w:val="en-CA"/>
          </w:rPr>
          <w:t xml:space="preserve">(DTLS)", </w:t>
        </w:r>
        <w:r w:rsidRPr="00BC0E09">
          <w:t>BCP 195</w:t>
        </w:r>
        <w:r w:rsidRPr="000A1E6F">
          <w:rPr>
            <w:lang w:val="en-CA"/>
          </w:rPr>
          <w:t xml:space="preserve">, </w:t>
        </w:r>
        <w:r w:rsidRPr="00BC0E09">
          <w:t>RFC 7525</w:t>
        </w:r>
        <w:r w:rsidRPr="000A1E6F">
          <w:rPr>
            <w:lang w:val="en-CA"/>
          </w:rPr>
          <w:t>, May</w:t>
        </w:r>
        <w:r>
          <w:rPr>
            <w:lang w:val="en-CA"/>
          </w:rPr>
          <w:t xml:space="preserve"> </w:t>
        </w:r>
        <w:r w:rsidRPr="000A1E6F">
          <w:rPr>
            <w:lang w:val="en-CA"/>
          </w:rPr>
          <w:t xml:space="preserve">2015, </w:t>
        </w:r>
        <w:r>
          <w:rPr>
            <w:lang w:val="en-CA"/>
          </w:rPr>
          <w:fldChar w:fldCharType="begin"/>
        </w:r>
        <w:r>
          <w:rPr>
            <w:lang w:val="en-CA"/>
          </w:rPr>
          <w:instrText>HYPERLINK "https://datatracker.ietf.org/doc/html/rfc7525"</w:instrText>
        </w:r>
        <w:r w:rsidR="00557D2C">
          <w:rPr>
            <w:lang w:val="en-CA"/>
          </w:rPr>
        </w:r>
        <w:r>
          <w:rPr>
            <w:lang w:val="en-CA"/>
          </w:rPr>
          <w:fldChar w:fldCharType="separate"/>
        </w:r>
        <w:r>
          <w:rPr>
            <w:rStyle w:val="Hyperlink"/>
            <w:lang w:val="en-CA"/>
          </w:rPr>
          <w:t>https://datatracker.ietf.org/doc/html/rfc7525</w:t>
        </w:r>
        <w:r>
          <w:rPr>
            <w:lang w:val="en-CA"/>
          </w:rPr>
          <w:fldChar w:fldCharType="end"/>
        </w:r>
      </w:moveTo>
    </w:p>
    <w:moveToRangeEnd w:id="320"/>
    <w:p w14:paraId="41B0C0EA" w14:textId="17B9B341" w:rsidR="00C523B3" w:rsidRPr="00C523B3" w:rsidRDefault="00C523B3" w:rsidP="00C523B3">
      <w:pPr>
        <w:pStyle w:val="PWGReference"/>
        <w:rPr>
          <w:color w:val="0000FF"/>
          <w:u w:val="single"/>
        </w:rPr>
      </w:pPr>
      <w:r w:rsidRPr="005E16E8">
        <w:t>[RFC</w:t>
      </w:r>
      <w:r>
        <w:t>7616</w:t>
      </w:r>
      <w:r w:rsidRPr="005E16E8">
        <w:t>]</w:t>
      </w:r>
      <w:r w:rsidRPr="005E16E8">
        <w:tab/>
      </w:r>
      <w:r w:rsidRPr="00C523B3">
        <w:t xml:space="preserve">R. </w:t>
      </w:r>
      <w:proofErr w:type="spellStart"/>
      <w:r w:rsidRPr="00C523B3">
        <w:t>Shekh</w:t>
      </w:r>
      <w:proofErr w:type="spellEnd"/>
      <w:r w:rsidRPr="00C523B3">
        <w:t>-Yusef</w:t>
      </w:r>
      <w:r>
        <w:t xml:space="preserve">, </w:t>
      </w:r>
      <w:r w:rsidRPr="00C523B3">
        <w:t>D. Ahrens</w:t>
      </w:r>
      <w:r>
        <w:t xml:space="preserve">, </w:t>
      </w:r>
      <w:r w:rsidRPr="00C523B3">
        <w:t>S. Bremer</w:t>
      </w:r>
      <w:r>
        <w:t xml:space="preserve">, </w:t>
      </w:r>
      <w:r w:rsidRPr="005E16E8">
        <w:t>"</w:t>
      </w:r>
      <w:r w:rsidRPr="001E2058">
        <w:t xml:space="preserve">HTTP </w:t>
      </w:r>
      <w:r>
        <w:t xml:space="preserve">Digest Access </w:t>
      </w:r>
      <w:r w:rsidRPr="001E2058">
        <w:t>Authentication</w:t>
      </w:r>
      <w:r w:rsidRPr="005E16E8">
        <w:t xml:space="preserve">", RFC </w:t>
      </w:r>
      <w:r>
        <w:t>7616</w:t>
      </w:r>
      <w:r w:rsidRPr="005E16E8">
        <w:t xml:space="preserve">, </w:t>
      </w:r>
      <w:r>
        <w:t>September 2015</w:t>
      </w:r>
      <w:r w:rsidRPr="005E16E8">
        <w:t xml:space="preserve">, </w:t>
      </w:r>
      <w:hyperlink r:id="rId49" w:history="1">
        <w:r w:rsidR="007F0A10">
          <w:rPr>
            <w:rStyle w:val="Hyperlink"/>
          </w:rPr>
          <w:t>https://datatracker.ietf.org/doc/html/rfc7616</w:t>
        </w:r>
      </w:hyperlink>
    </w:p>
    <w:p w14:paraId="768AE7EE" w14:textId="4A1E7624" w:rsidR="00C523B3" w:rsidRDefault="00C523B3" w:rsidP="00C523B3">
      <w:pPr>
        <w:pStyle w:val="PWGReference"/>
        <w:rPr>
          <w:rStyle w:val="Hyperlink"/>
        </w:rPr>
      </w:pPr>
      <w:r>
        <w:t>[RFC7617</w:t>
      </w:r>
      <w:r w:rsidRPr="005E16E8">
        <w:t>]</w:t>
      </w:r>
      <w:r w:rsidRPr="005E16E8">
        <w:tab/>
      </w:r>
      <w:r>
        <w:t xml:space="preserve">J. Reschke, </w:t>
      </w:r>
      <w:r w:rsidRPr="005E16E8">
        <w:t>"</w:t>
      </w:r>
      <w:r>
        <w:t xml:space="preserve">The 'Basic' </w:t>
      </w:r>
      <w:r w:rsidRPr="001E2058">
        <w:t>HTTP Authentication</w:t>
      </w:r>
      <w:r>
        <w:t xml:space="preserve"> Scheme</w:t>
      </w:r>
      <w:r w:rsidRPr="005E16E8">
        <w:t xml:space="preserve">", RFC </w:t>
      </w:r>
      <w:r>
        <w:t>7617</w:t>
      </w:r>
      <w:r w:rsidRPr="005E16E8">
        <w:t xml:space="preserve">, </w:t>
      </w:r>
      <w:r>
        <w:t>September 2015</w:t>
      </w:r>
      <w:r w:rsidRPr="005E16E8">
        <w:t xml:space="preserve">, </w:t>
      </w:r>
      <w:hyperlink r:id="rId50" w:history="1">
        <w:r w:rsidR="001E1A3A">
          <w:rPr>
            <w:rStyle w:val="Hyperlink"/>
          </w:rPr>
          <w:t>https://datatracker.ietf.org/doc/html/rfc7617</w:t>
        </w:r>
      </w:hyperlink>
    </w:p>
    <w:p w14:paraId="4CF088AB" w14:textId="0DA71F65" w:rsidR="00A7292B" w:rsidRDefault="00A7292B" w:rsidP="00C523B3">
      <w:pPr>
        <w:pStyle w:val="PWGReference"/>
        <w:rPr>
          <w:rStyle w:val="Hyperlink"/>
        </w:rPr>
      </w:pPr>
      <w:r w:rsidRPr="00A01D11">
        <w:rPr>
          <w:rStyle w:val="Hyperlink"/>
          <w:color w:val="auto"/>
          <w:u w:val="none"/>
        </w:rPr>
        <w:t>[RFC8446]</w:t>
      </w:r>
      <w:r w:rsidRPr="00A01D11">
        <w:rPr>
          <w:rStyle w:val="Hyperlink"/>
          <w:color w:val="auto"/>
          <w:u w:val="none"/>
        </w:rPr>
        <w:tab/>
        <w:t xml:space="preserve">E. Rescorla, "The Transport Security Layer (TLS) Protocol Version 1.3", RFC 8446, August 2018, </w:t>
      </w:r>
      <w:hyperlink r:id="rId51" w:history="1">
        <w:r w:rsidR="001E1A3A">
          <w:rPr>
            <w:rStyle w:val="Hyperlink"/>
          </w:rPr>
          <w:t>https://datatracker.ietf.org/doc/html/rfc8446</w:t>
        </w:r>
      </w:hyperlink>
    </w:p>
    <w:p w14:paraId="1F2B9D70" w14:textId="235F3588" w:rsidR="00FE26DF" w:rsidRDefault="00FE26DF" w:rsidP="00FE26DF">
      <w:pPr>
        <w:pStyle w:val="PWGReference"/>
      </w:pPr>
      <w:r>
        <w:t>[STD63]</w:t>
      </w:r>
      <w:r>
        <w:tab/>
        <w:t xml:space="preserve">F. </w:t>
      </w:r>
      <w:proofErr w:type="spellStart"/>
      <w:r>
        <w:t>Yergeau</w:t>
      </w:r>
      <w:proofErr w:type="spellEnd"/>
      <w:r>
        <w:t xml:space="preserve">, "UTF-8, a transformation format of ISO 10646", RFC 3629/STD 63, November 2003, </w:t>
      </w:r>
      <w:r w:rsidR="009E341E">
        <w:fldChar w:fldCharType="begin"/>
      </w:r>
      <w:ins w:id="322" w:author="Michael R Sweet" w:date="2022-01-24T15:25:00Z">
        <w:r w:rsidR="00B00A6F">
          <w:instrText>HYPERLINK "https://datatracker.ietf.org/doc/html/rfc3629"</w:instrText>
        </w:r>
      </w:ins>
      <w:del w:id="323" w:author="Michael R Sweet" w:date="2022-01-24T15:25:00Z">
        <w:r w:rsidR="001E1A3A" w:rsidDel="00B00A6F">
          <w:delInstrText>HYPERLINK "https://datatracker.ietf.org/doc/html/std63"</w:delInstrText>
        </w:r>
      </w:del>
      <w:ins w:id="324" w:author="Michael R Sweet" w:date="2022-01-24T15:25:00Z"/>
      <w:r w:rsidR="009E341E">
        <w:fldChar w:fldCharType="separate"/>
      </w:r>
      <w:del w:id="325" w:author="Michael R Sweet" w:date="2022-01-24T15:25:00Z">
        <w:r w:rsidR="001E1A3A" w:rsidDel="00B00A6F">
          <w:rPr>
            <w:rStyle w:val="Hyperlink"/>
          </w:rPr>
          <w:delText>https://datatracker.ietf.org/doc/html/std63</w:delText>
        </w:r>
      </w:del>
      <w:ins w:id="326" w:author="Michael R Sweet" w:date="2022-01-24T15:25:00Z">
        <w:r w:rsidR="00B00A6F">
          <w:rPr>
            <w:rStyle w:val="Hyperlink"/>
          </w:rPr>
          <w:t>https://datatracker.ietf.org/doc/html/rfc3629</w:t>
        </w:r>
      </w:ins>
      <w:r w:rsidR="009E341E">
        <w:rPr>
          <w:rStyle w:val="Hyperlink"/>
        </w:rPr>
        <w:fldChar w:fldCharType="end"/>
      </w:r>
    </w:p>
    <w:p w14:paraId="67439B31" w14:textId="50128AB0" w:rsidR="00FE26DF" w:rsidRDefault="00FE26DF" w:rsidP="00FE26DF">
      <w:pPr>
        <w:pStyle w:val="PWGReference"/>
      </w:pPr>
      <w:r>
        <w:t>[STD66]</w:t>
      </w:r>
      <w:r>
        <w:tab/>
        <w:t xml:space="preserve">T. Berners-Lee, R. Fielding, L. </w:t>
      </w:r>
      <w:proofErr w:type="spellStart"/>
      <w:r>
        <w:t>Masinter</w:t>
      </w:r>
      <w:proofErr w:type="spellEnd"/>
      <w:r>
        <w:t xml:space="preserve">, "Uniform Resource Identifier (URI): Generic Syntax", RFC 3986/STD 66, January 2005, </w:t>
      </w:r>
      <w:r w:rsidR="009E341E">
        <w:fldChar w:fldCharType="begin"/>
      </w:r>
      <w:ins w:id="327" w:author="Michael R Sweet" w:date="2022-01-24T15:25:00Z">
        <w:r w:rsidR="00B00A6F">
          <w:instrText>HYPERLINK "https://datatracker.ietf.org/doc/html/rfc3986"</w:instrText>
        </w:r>
      </w:ins>
      <w:del w:id="328" w:author="Michael R Sweet" w:date="2022-01-24T15:25:00Z">
        <w:r w:rsidR="001E1A3A" w:rsidDel="00B00A6F">
          <w:delInstrText>HYPERLINK "https://datatracker.ietf.org/doc/html/std66"</w:delInstrText>
        </w:r>
      </w:del>
      <w:ins w:id="329" w:author="Michael R Sweet" w:date="2022-01-24T15:25:00Z"/>
      <w:r w:rsidR="009E341E">
        <w:fldChar w:fldCharType="separate"/>
      </w:r>
      <w:del w:id="330" w:author="Michael R Sweet" w:date="2022-01-24T15:25:00Z">
        <w:r w:rsidR="001E1A3A" w:rsidDel="00B00A6F">
          <w:rPr>
            <w:rStyle w:val="Hyperlink"/>
          </w:rPr>
          <w:delText>https://datatracker.ietf.org/doc/html/std66</w:delText>
        </w:r>
      </w:del>
      <w:ins w:id="331" w:author="Michael R Sweet" w:date="2022-01-24T15:25:00Z">
        <w:r w:rsidR="00B00A6F">
          <w:rPr>
            <w:rStyle w:val="Hyperlink"/>
          </w:rPr>
          <w:t>https://datatracker.ietf.org/doc/html/rfc3986</w:t>
        </w:r>
      </w:ins>
      <w:r w:rsidR="009E341E">
        <w:rPr>
          <w:rStyle w:val="Hyperlink"/>
        </w:rPr>
        <w:fldChar w:fldCharType="end"/>
      </w:r>
    </w:p>
    <w:p w14:paraId="27A587E9" w14:textId="0E88D30F" w:rsidR="00FE26DF" w:rsidRDefault="00FE26DF" w:rsidP="00FE26DF">
      <w:pPr>
        <w:pStyle w:val="PWGReference"/>
        <w:rPr>
          <w:rStyle w:val="Hyperlink"/>
        </w:rPr>
      </w:pPr>
      <w:r>
        <w:t>[STD68]</w:t>
      </w:r>
      <w:r>
        <w:tab/>
        <w:t xml:space="preserve">D. Crocker, P. </w:t>
      </w:r>
      <w:proofErr w:type="spellStart"/>
      <w:r>
        <w:t>Overell</w:t>
      </w:r>
      <w:proofErr w:type="spellEnd"/>
      <w:r>
        <w:t xml:space="preserve">, "Augmented BNF for Syntax Specifications: ABNF", RFC 5234/STD 68, January 2008, </w:t>
      </w:r>
      <w:r w:rsidR="009E341E">
        <w:fldChar w:fldCharType="begin"/>
      </w:r>
      <w:ins w:id="332" w:author="Michael R Sweet" w:date="2022-01-24T15:25:00Z">
        <w:r w:rsidR="00B00A6F">
          <w:instrText>HYPERLINK "https://datatracker.ietf.org/doc/html/rfc5234"</w:instrText>
        </w:r>
      </w:ins>
      <w:del w:id="333" w:author="Michael R Sweet" w:date="2022-01-24T15:25:00Z">
        <w:r w:rsidR="001E1A3A" w:rsidDel="00B00A6F">
          <w:delInstrText>HYPERLINK "https://datatracker.ietf.org/doc/html/std68"</w:delInstrText>
        </w:r>
      </w:del>
      <w:ins w:id="334" w:author="Michael R Sweet" w:date="2022-01-24T15:25:00Z"/>
      <w:r w:rsidR="009E341E">
        <w:fldChar w:fldCharType="separate"/>
      </w:r>
      <w:del w:id="335" w:author="Michael R Sweet" w:date="2022-01-24T15:25:00Z">
        <w:r w:rsidR="001E1A3A" w:rsidDel="00B00A6F">
          <w:rPr>
            <w:rStyle w:val="Hyperlink"/>
          </w:rPr>
          <w:delText>https://datatracker.ietf.org/doc/html/std68</w:delText>
        </w:r>
      </w:del>
      <w:ins w:id="336" w:author="Michael R Sweet" w:date="2022-01-24T15:25:00Z">
        <w:r w:rsidR="00B00A6F">
          <w:rPr>
            <w:rStyle w:val="Hyperlink"/>
          </w:rPr>
          <w:t>https://datatracker.ietf.org/doc/html/rfc5234</w:t>
        </w:r>
      </w:ins>
      <w:r w:rsidR="009E341E">
        <w:rPr>
          <w:rStyle w:val="Hyperlink"/>
        </w:rPr>
        <w:fldChar w:fldCharType="end"/>
      </w:r>
    </w:p>
    <w:p w14:paraId="5F93EC5D" w14:textId="47074BE8" w:rsidR="00A7292B" w:rsidRDefault="00A7292B" w:rsidP="00FE26DF">
      <w:pPr>
        <w:pStyle w:val="PWGReference"/>
      </w:pPr>
      <w:r w:rsidRPr="00A01D11">
        <w:rPr>
          <w:rStyle w:val="Hyperlink"/>
          <w:color w:val="auto"/>
          <w:u w:val="none"/>
        </w:rPr>
        <w:t>[STD92]</w:t>
      </w:r>
      <w:r w:rsidRPr="00A01D11">
        <w:rPr>
          <w:rStyle w:val="Hyperlink"/>
          <w:color w:val="auto"/>
          <w:u w:val="none"/>
        </w:rPr>
        <w:tab/>
        <w:t xml:space="preserve">M. Sweet, I. McDonald, "Internet Printing Protocol/1.1", STD 92/RFC 8010 + RFC 8011, June 2018, </w:t>
      </w:r>
      <w:r w:rsidR="009E341E">
        <w:fldChar w:fldCharType="begin"/>
      </w:r>
      <w:ins w:id="337" w:author="Michael R Sweet" w:date="2022-01-24T15:26:00Z">
        <w:r w:rsidR="00B00A6F">
          <w:instrText>HYPERLINK "https://datatracker.ietf.org/doc/html/rfc8010"</w:instrText>
        </w:r>
      </w:ins>
      <w:del w:id="338" w:author="Michael R Sweet" w:date="2022-01-24T15:26:00Z">
        <w:r w:rsidR="001E1A3A" w:rsidDel="00B00A6F">
          <w:delInstrText>HYPERLINK "https://datatracker.ietf.org/doc/html/std92"</w:delInstrText>
        </w:r>
      </w:del>
      <w:ins w:id="339" w:author="Michael R Sweet" w:date="2022-01-24T15:26:00Z"/>
      <w:r w:rsidR="009E341E">
        <w:fldChar w:fldCharType="separate"/>
      </w:r>
      <w:del w:id="340" w:author="Michael R Sweet" w:date="2022-01-24T15:26:00Z">
        <w:r w:rsidR="001E1A3A" w:rsidDel="00B00A6F">
          <w:rPr>
            <w:rStyle w:val="Hyperlink"/>
          </w:rPr>
          <w:delText>https://datatracker.ietf.org/doc/html/std92</w:delText>
        </w:r>
      </w:del>
      <w:ins w:id="341" w:author="Michael R Sweet" w:date="2022-01-24T15:26:00Z">
        <w:r w:rsidR="00B00A6F">
          <w:rPr>
            <w:rStyle w:val="Hyperlink"/>
          </w:rPr>
          <w:t>https://datatracker.ietf.org/doc/html/rfc8010</w:t>
        </w:r>
      </w:ins>
      <w:r w:rsidR="009E341E">
        <w:rPr>
          <w:rStyle w:val="Hyperlink"/>
        </w:rPr>
        <w:fldChar w:fldCharType="end"/>
      </w:r>
      <w:ins w:id="342" w:author="Michael R Sweet" w:date="2022-01-24T15:26:00Z">
        <w:r w:rsidR="00B00A6F">
          <w:rPr>
            <w:rStyle w:val="Hyperlink"/>
          </w:rPr>
          <w:t xml:space="preserve">, </w:t>
        </w:r>
        <w:r w:rsidR="00B00A6F">
          <w:rPr>
            <w:rStyle w:val="Hyperlink"/>
          </w:rPr>
          <w:fldChar w:fldCharType="begin"/>
        </w:r>
        <w:r w:rsidR="00B00A6F">
          <w:rPr>
            <w:rStyle w:val="Hyperlink"/>
          </w:rPr>
          <w:instrText xml:space="preserve"> HYPERLINK "https://datatracker.ietf.org/doc/html/rfc8011" </w:instrText>
        </w:r>
        <w:r w:rsidR="00B00A6F">
          <w:rPr>
            <w:rStyle w:val="Hyperlink"/>
          </w:rPr>
        </w:r>
        <w:r w:rsidR="00B00A6F">
          <w:rPr>
            <w:rStyle w:val="Hyperlink"/>
          </w:rPr>
          <w:fldChar w:fldCharType="separate"/>
        </w:r>
        <w:r w:rsidR="00B00A6F" w:rsidRPr="00B00A6F">
          <w:rPr>
            <w:rStyle w:val="Hyperlink"/>
          </w:rPr>
          <w:t>https://datatracker.ietf.org/doc/html/rfc8011</w:t>
        </w:r>
        <w:r w:rsidR="00B00A6F">
          <w:rPr>
            <w:rStyle w:val="Hyperlink"/>
          </w:rPr>
          <w:fldChar w:fldCharType="end"/>
        </w:r>
      </w:ins>
    </w:p>
    <w:p w14:paraId="5027CF48" w14:textId="5F6C10C6" w:rsidR="003F513C" w:rsidRDefault="003F513C" w:rsidP="003F513C">
      <w:pPr>
        <w:pStyle w:val="PWGReference"/>
        <w:rPr>
          <w:ins w:id="343" w:author="Michael R Sweet" w:date="2022-01-24T16:33:00Z"/>
          <w:color w:val="0070C0"/>
        </w:rPr>
      </w:pPr>
      <w:ins w:id="344" w:author="Michael R Sweet" w:date="2022-01-24T16:33:00Z">
        <w:r w:rsidRPr="005D4443">
          <w:t>[UAX9]</w:t>
        </w:r>
        <w:r w:rsidRPr="005D4443">
          <w:tab/>
          <w:t xml:space="preserve">Unicode Consortium, “Unicode Bidirectional Algorithm”, UAX#9, </w:t>
        </w:r>
        <w:r>
          <w:t>August 2021</w:t>
        </w:r>
        <w:r w:rsidRPr="005D4443">
          <w:t>,</w:t>
        </w:r>
        <w:r>
          <w:t xml:space="preserve"> </w:t>
        </w:r>
        <w:r>
          <w:fldChar w:fldCharType="begin"/>
        </w:r>
        <w:r>
          <w:instrText xml:space="preserve"> HYPERLINK "https://www.unicode.org/reports/tr9" </w:instrText>
        </w:r>
      </w:ins>
      <w:ins w:id="345" w:author="Michael R Sweet" w:date="2022-01-24T16:33:00Z">
        <w:r>
          <w:fldChar w:fldCharType="separate"/>
        </w:r>
        <w:r>
          <w:rPr>
            <w:rStyle w:val="Hyperlink"/>
          </w:rPr>
          <w:t>https://www.unicode.org/reports/tr9</w:t>
        </w:r>
        <w:r>
          <w:rPr>
            <w:rStyle w:val="Hyperlink"/>
          </w:rPr>
          <w:fldChar w:fldCharType="end"/>
        </w:r>
      </w:ins>
    </w:p>
    <w:p w14:paraId="2247D1C1" w14:textId="4FCC66C7" w:rsidR="003F513C" w:rsidRDefault="003F513C" w:rsidP="003F513C">
      <w:pPr>
        <w:pStyle w:val="PWGReference"/>
        <w:rPr>
          <w:ins w:id="346" w:author="Michael R Sweet" w:date="2022-01-24T16:33:00Z"/>
          <w:color w:val="0070C0"/>
        </w:rPr>
      </w:pPr>
      <w:ins w:id="347" w:author="Michael R Sweet" w:date="2022-01-24T16:33:00Z">
        <w:r w:rsidRPr="005D4443">
          <w:lastRenderedPageBreak/>
          <w:t>[UAX14]</w:t>
        </w:r>
        <w:r w:rsidRPr="005D4443">
          <w:tab/>
          <w:t>Unicode Consortium, “</w:t>
        </w:r>
        <w:r>
          <w:t>Unicode Line Breaking</w:t>
        </w:r>
        <w:r w:rsidRPr="005D4443">
          <w:t xml:space="preserve"> Algorithm”, UAX#14, </w:t>
        </w:r>
        <w:r>
          <w:t>August 2021</w:t>
        </w:r>
        <w:r w:rsidRPr="005D4443">
          <w:t>,</w:t>
        </w:r>
        <w:r>
          <w:t xml:space="preserve"> </w:t>
        </w:r>
        <w:r>
          <w:fldChar w:fldCharType="begin"/>
        </w:r>
        <w:r>
          <w:instrText xml:space="preserve"> HYPERLINK "https://www.unicode.org/reports/tr14" </w:instrText>
        </w:r>
      </w:ins>
      <w:ins w:id="348" w:author="Michael R Sweet" w:date="2022-01-24T16:33:00Z">
        <w:r>
          <w:fldChar w:fldCharType="separate"/>
        </w:r>
        <w:r>
          <w:rPr>
            <w:rStyle w:val="Hyperlink"/>
          </w:rPr>
          <w:t>https://www.unicode.org/reports/tr14</w:t>
        </w:r>
        <w:r>
          <w:rPr>
            <w:rStyle w:val="Hyperlink"/>
          </w:rPr>
          <w:fldChar w:fldCharType="end"/>
        </w:r>
      </w:ins>
    </w:p>
    <w:p w14:paraId="38468F5D" w14:textId="6F8FBAE1" w:rsidR="003F513C" w:rsidRPr="00AE38AA" w:rsidRDefault="003F513C" w:rsidP="003F513C">
      <w:pPr>
        <w:pStyle w:val="PWGReference"/>
        <w:rPr>
          <w:ins w:id="349" w:author="Michael R Sweet" w:date="2022-01-24T16:33:00Z"/>
        </w:rPr>
      </w:pPr>
      <w:ins w:id="350" w:author="Michael R Sweet" w:date="2022-01-24T16:33:00Z">
        <w:r w:rsidRPr="00AE38AA">
          <w:t>[UAX15]</w:t>
        </w:r>
        <w:r>
          <w:tab/>
        </w:r>
        <w:r w:rsidRPr="00AE38AA">
          <w:t xml:space="preserve">M. Davis, M. </w:t>
        </w:r>
        <w:proofErr w:type="spellStart"/>
        <w:r w:rsidRPr="00AE38AA">
          <w:t>Duerst</w:t>
        </w:r>
        <w:proofErr w:type="spellEnd"/>
        <w:r w:rsidRPr="00AE38AA">
          <w:t xml:space="preserve">, "Unicode Normalization Forms", Unicode Standard Annex 15, </w:t>
        </w:r>
        <w:r>
          <w:t>August 2021</w:t>
        </w:r>
        <w:r w:rsidRPr="00AE38AA">
          <w:t xml:space="preserve">, </w:t>
        </w:r>
        <w:r>
          <w:fldChar w:fldCharType="begin"/>
        </w:r>
        <w:r>
          <w:instrText xml:space="preserve"> HYPERLINK "https://www.unicode.org/reports/tr15" </w:instrText>
        </w:r>
      </w:ins>
      <w:ins w:id="351" w:author="Michael R Sweet" w:date="2022-01-24T16:33:00Z">
        <w:r>
          <w:fldChar w:fldCharType="separate"/>
        </w:r>
        <w:r>
          <w:rPr>
            <w:rStyle w:val="Hyperlink"/>
          </w:rPr>
          <w:t>https://www.unicode.org/reports/tr15</w:t>
        </w:r>
        <w:r>
          <w:rPr>
            <w:rStyle w:val="Hyperlink"/>
          </w:rPr>
          <w:fldChar w:fldCharType="end"/>
        </w:r>
      </w:ins>
    </w:p>
    <w:p w14:paraId="05F6A9BF" w14:textId="78013ABA" w:rsidR="003F513C" w:rsidRDefault="003F513C" w:rsidP="003F513C">
      <w:pPr>
        <w:pStyle w:val="PWGReference"/>
        <w:rPr>
          <w:ins w:id="352" w:author="Michael R Sweet" w:date="2022-01-24T16:33:00Z"/>
        </w:rPr>
      </w:pPr>
      <w:ins w:id="353" w:author="Michael R Sweet" w:date="2022-01-24T16:33:00Z">
        <w:r>
          <w:t>[UAX29]</w:t>
        </w:r>
        <w:r>
          <w:tab/>
        </w:r>
        <w:r w:rsidRPr="00BA0C44">
          <w:t>Unicode Consortium, “</w:t>
        </w:r>
        <w:r>
          <w:t>Unicode Text Segmentation</w:t>
        </w:r>
        <w:r w:rsidRPr="00BA0C44">
          <w:t>”, UAX#</w:t>
        </w:r>
        <w:r>
          <w:t>29</w:t>
        </w:r>
        <w:r w:rsidRPr="00BA0C44">
          <w:t xml:space="preserve">, </w:t>
        </w:r>
        <w:r>
          <w:t>August 2021</w:t>
        </w:r>
        <w:r w:rsidRPr="00BA0C44">
          <w:t>,</w:t>
        </w:r>
        <w:r>
          <w:t xml:space="preserve"> </w:t>
        </w:r>
        <w:r>
          <w:fldChar w:fldCharType="begin"/>
        </w:r>
        <w:r>
          <w:instrText xml:space="preserve"> HYPERLINK "https://www.unicode.org/reports/tr29" </w:instrText>
        </w:r>
      </w:ins>
      <w:ins w:id="354" w:author="Michael R Sweet" w:date="2022-01-24T16:33:00Z">
        <w:r>
          <w:fldChar w:fldCharType="separate"/>
        </w:r>
        <w:r>
          <w:rPr>
            <w:rStyle w:val="Hyperlink"/>
          </w:rPr>
          <w:t>https://www.unicode.org/reports/tr29</w:t>
        </w:r>
        <w:r>
          <w:rPr>
            <w:rStyle w:val="Hyperlink"/>
          </w:rPr>
          <w:fldChar w:fldCharType="end"/>
        </w:r>
      </w:ins>
    </w:p>
    <w:p w14:paraId="62DAB863" w14:textId="6236EE79" w:rsidR="003F513C" w:rsidRDefault="003F513C" w:rsidP="003F513C">
      <w:pPr>
        <w:pStyle w:val="PWGReference"/>
        <w:rPr>
          <w:ins w:id="355" w:author="Michael R Sweet" w:date="2022-01-24T16:33:00Z"/>
        </w:rPr>
      </w:pPr>
      <w:ins w:id="356" w:author="Michael R Sweet" w:date="2022-01-24T16:33:00Z">
        <w:r>
          <w:t>[UAX31]</w:t>
        </w:r>
        <w:r>
          <w:tab/>
        </w:r>
        <w:r w:rsidRPr="00BA0C44">
          <w:t>Unicode Consortium, “</w:t>
        </w:r>
        <w:r>
          <w:t>Unicode Identifier and Pattern Syntax</w:t>
        </w:r>
        <w:r w:rsidRPr="00BA0C44">
          <w:t>”, UAX#</w:t>
        </w:r>
        <w:r>
          <w:t>31</w:t>
        </w:r>
        <w:r w:rsidRPr="00BA0C44">
          <w:t xml:space="preserve">, </w:t>
        </w:r>
        <w:r>
          <w:t>August 2021</w:t>
        </w:r>
        <w:r w:rsidRPr="00BA0C44">
          <w:t>,</w:t>
        </w:r>
        <w:r>
          <w:t xml:space="preserve"> </w:t>
        </w:r>
        <w:r>
          <w:fldChar w:fldCharType="begin"/>
        </w:r>
        <w:r>
          <w:instrText xml:space="preserve"> HYPERLINK "https://www.unicode.org/reports/tr31" </w:instrText>
        </w:r>
      </w:ins>
      <w:ins w:id="357" w:author="Michael R Sweet" w:date="2022-01-24T16:33:00Z">
        <w:r>
          <w:fldChar w:fldCharType="separate"/>
        </w:r>
        <w:r>
          <w:rPr>
            <w:rStyle w:val="Hyperlink"/>
          </w:rPr>
          <w:t>https://www.unicode.org/reports/tr31</w:t>
        </w:r>
        <w:r>
          <w:rPr>
            <w:rStyle w:val="Hyperlink"/>
          </w:rPr>
          <w:fldChar w:fldCharType="end"/>
        </w:r>
      </w:ins>
    </w:p>
    <w:p w14:paraId="7BE08A0C" w14:textId="7067905D" w:rsidR="003F513C" w:rsidRDefault="003F513C" w:rsidP="003F513C">
      <w:pPr>
        <w:pStyle w:val="PWGReference"/>
        <w:rPr>
          <w:ins w:id="358" w:author="Michael R Sweet" w:date="2022-01-24T16:33:00Z"/>
        </w:rPr>
      </w:pPr>
      <w:ins w:id="359" w:author="Michael R Sweet" w:date="2022-01-24T16:33:00Z">
        <w:r>
          <w:t>[UNICODE]</w:t>
        </w:r>
        <w:r>
          <w:tab/>
          <w:t xml:space="preserve">Unicode Consortium, "Unicode Standard", Version 14.0.0, September 2021, </w:t>
        </w:r>
        <w:r>
          <w:fldChar w:fldCharType="begin"/>
        </w:r>
        <w:r>
          <w:instrText xml:space="preserve"> HYPERLINK "https://www.unicode.org/versions/Unicode14.0.0/" </w:instrText>
        </w:r>
      </w:ins>
      <w:ins w:id="360" w:author="Michael R Sweet" w:date="2022-01-24T16:33:00Z">
        <w:r>
          <w:fldChar w:fldCharType="separate"/>
        </w:r>
        <w:r>
          <w:rPr>
            <w:rStyle w:val="Hyperlink"/>
          </w:rPr>
          <w:t>https://www.unicode.org/versions/Unicode14.0.0/</w:t>
        </w:r>
        <w:r>
          <w:rPr>
            <w:rStyle w:val="Hyperlink"/>
          </w:rPr>
          <w:fldChar w:fldCharType="end"/>
        </w:r>
      </w:ins>
    </w:p>
    <w:p w14:paraId="701CF7A0" w14:textId="501A3C04" w:rsidR="003F513C" w:rsidRDefault="003F513C" w:rsidP="003F513C">
      <w:pPr>
        <w:pStyle w:val="PWGReference"/>
        <w:rPr>
          <w:ins w:id="361" w:author="Michael R Sweet" w:date="2022-01-24T16:33:00Z"/>
        </w:rPr>
      </w:pPr>
      <w:ins w:id="362" w:author="Michael R Sweet" w:date="2022-01-24T16:33:00Z">
        <w:r>
          <w:t>[UTS10]</w:t>
        </w:r>
        <w:r>
          <w:tab/>
        </w:r>
        <w:r w:rsidRPr="00BA0C44">
          <w:t>Unicode Consortium, “</w:t>
        </w:r>
        <w:r>
          <w:t>Unicode Collation Algorithm</w:t>
        </w:r>
        <w:r w:rsidRPr="00BA0C44">
          <w:t xml:space="preserve">”, </w:t>
        </w:r>
        <w:r>
          <w:t>UTS</w:t>
        </w:r>
        <w:r w:rsidRPr="00BA0C44">
          <w:t>#</w:t>
        </w:r>
        <w:r>
          <w:t>10</w:t>
        </w:r>
        <w:r w:rsidRPr="00BA0C44">
          <w:t xml:space="preserve">, </w:t>
        </w:r>
        <w:r>
          <w:t xml:space="preserve">August 2021, </w:t>
        </w:r>
        <w:r>
          <w:fldChar w:fldCharType="begin"/>
        </w:r>
        <w:r>
          <w:instrText xml:space="preserve"> HYPERLINK "https://www.unicode.org/reports/tr10" </w:instrText>
        </w:r>
      </w:ins>
      <w:ins w:id="363" w:author="Michael R Sweet" w:date="2022-01-24T16:33:00Z">
        <w:r>
          <w:fldChar w:fldCharType="separate"/>
        </w:r>
        <w:r>
          <w:rPr>
            <w:rStyle w:val="Hyperlink"/>
          </w:rPr>
          <w:t>https://www.unicode.org/reports/tr10</w:t>
        </w:r>
        <w:r>
          <w:rPr>
            <w:rStyle w:val="Hyperlink"/>
          </w:rPr>
          <w:fldChar w:fldCharType="end"/>
        </w:r>
      </w:ins>
    </w:p>
    <w:p w14:paraId="2254AC57" w14:textId="197D4597" w:rsidR="003F513C" w:rsidRDefault="003F513C" w:rsidP="003F513C">
      <w:pPr>
        <w:pStyle w:val="PWGReference"/>
        <w:rPr>
          <w:ins w:id="364" w:author="Michael R Sweet" w:date="2022-01-24T16:33:00Z"/>
        </w:rPr>
      </w:pPr>
      <w:ins w:id="365" w:author="Michael R Sweet" w:date="2022-01-24T16:33:00Z">
        <w:r>
          <w:t>[UTS35]</w:t>
        </w:r>
        <w:r>
          <w:tab/>
        </w:r>
        <w:r w:rsidRPr="00BA0C44">
          <w:t>Unicode Consortium, “</w:t>
        </w:r>
        <w:r>
          <w:t>Unicode Locale Data Markup Language</w:t>
        </w:r>
        <w:r w:rsidRPr="00BA0C44">
          <w:t xml:space="preserve">”, </w:t>
        </w:r>
        <w:r>
          <w:t>UTS</w:t>
        </w:r>
        <w:r w:rsidRPr="00BA0C44">
          <w:t>#</w:t>
        </w:r>
        <w:r>
          <w:t>35</w:t>
        </w:r>
        <w:r w:rsidRPr="00BA0C44">
          <w:t xml:space="preserve">, </w:t>
        </w:r>
        <w:r>
          <w:t xml:space="preserve">October 2021, </w:t>
        </w:r>
        <w:r>
          <w:fldChar w:fldCharType="begin"/>
        </w:r>
        <w:r>
          <w:instrText xml:space="preserve"> HYPERLINK "https://www.unicode.org/reports/tr35" </w:instrText>
        </w:r>
      </w:ins>
      <w:ins w:id="366" w:author="Michael R Sweet" w:date="2022-01-24T16:33:00Z">
        <w:r>
          <w:fldChar w:fldCharType="separate"/>
        </w:r>
        <w:r>
          <w:rPr>
            <w:rStyle w:val="Hyperlink"/>
          </w:rPr>
          <w:t>https://www.unicode.org/reports/tr35</w:t>
        </w:r>
        <w:r>
          <w:rPr>
            <w:rStyle w:val="Hyperlink"/>
          </w:rPr>
          <w:fldChar w:fldCharType="end"/>
        </w:r>
      </w:ins>
    </w:p>
    <w:p w14:paraId="3C0402EE" w14:textId="75E3670D" w:rsidR="00A7292B" w:rsidRPr="003F513C" w:rsidDel="003F513C" w:rsidRDefault="003F513C" w:rsidP="00A7292B">
      <w:pPr>
        <w:pStyle w:val="PWGReference"/>
        <w:rPr>
          <w:del w:id="367" w:author="Michael R Sweet" w:date="2022-01-24T16:33:00Z"/>
          <w:rPrChange w:id="368" w:author="Michael R Sweet" w:date="2022-01-24T16:33:00Z">
            <w:rPr>
              <w:del w:id="369" w:author="Michael R Sweet" w:date="2022-01-24T16:33:00Z"/>
              <w:color w:val="0070C0"/>
            </w:rPr>
          </w:rPrChange>
        </w:rPr>
      </w:pPr>
      <w:ins w:id="370" w:author="Michael R Sweet" w:date="2022-01-24T16:33:00Z">
        <w:r>
          <w:t>[UTS39]</w:t>
        </w:r>
        <w:r>
          <w:tab/>
        </w:r>
        <w:r w:rsidRPr="00BA0C44">
          <w:t>Unicode Consortium, “</w:t>
        </w:r>
        <w:r>
          <w:t>Unicode Security Mechanisms</w:t>
        </w:r>
        <w:r w:rsidRPr="00BA0C44">
          <w:t xml:space="preserve">”, </w:t>
        </w:r>
        <w:r>
          <w:t>UTS</w:t>
        </w:r>
        <w:r w:rsidRPr="00BA0C44">
          <w:t>#</w:t>
        </w:r>
        <w:r>
          <w:t>39</w:t>
        </w:r>
        <w:r w:rsidRPr="00BA0C44">
          <w:t>,</w:t>
        </w:r>
        <w:r>
          <w:t xml:space="preserve"> August 2021, </w:t>
        </w:r>
        <w:r>
          <w:fldChar w:fldCharType="begin"/>
        </w:r>
        <w:r>
          <w:instrText xml:space="preserve"> HYPERLINK "https://www.unicode.org/reports/tr39" </w:instrText>
        </w:r>
      </w:ins>
      <w:ins w:id="371" w:author="Michael R Sweet" w:date="2022-01-24T16:33:00Z">
        <w:r>
          <w:fldChar w:fldCharType="separate"/>
        </w:r>
        <w:r>
          <w:rPr>
            <w:rStyle w:val="Hyperlink"/>
          </w:rPr>
          <w:t>https://www.unicode.org/reports/tr39</w:t>
        </w:r>
        <w:r>
          <w:rPr>
            <w:rStyle w:val="Hyperlink"/>
          </w:rPr>
          <w:fldChar w:fldCharType="end"/>
        </w:r>
      </w:ins>
      <w:del w:id="372" w:author="Michael R Sweet" w:date="2022-01-24T16:33:00Z">
        <w:r w:rsidR="00A7292B" w:rsidRPr="005D4443" w:rsidDel="003F513C">
          <w:delText>[UAX9]</w:delText>
        </w:r>
        <w:r w:rsidR="00A7292B" w:rsidRPr="005D4443" w:rsidDel="003F513C">
          <w:tab/>
          <w:delText xml:space="preserve">Unicode Consortium, “Unicode Bidirectional Algorithm”, UAX#9, </w:delText>
        </w:r>
        <w:r w:rsidR="00A7292B" w:rsidDel="003F513C">
          <w:delText>February</w:delText>
        </w:r>
        <w:r w:rsidR="00A7292B" w:rsidRPr="005D4443" w:rsidDel="003F513C">
          <w:delText xml:space="preserve"> 201</w:delText>
        </w:r>
        <w:r w:rsidR="00A7292B" w:rsidDel="003F513C">
          <w:delText>9</w:delText>
        </w:r>
        <w:r w:rsidR="00A7292B" w:rsidRPr="005D4443" w:rsidDel="003F513C">
          <w:delText>,</w:delText>
        </w:r>
        <w:r w:rsidR="00A7292B" w:rsidDel="003F513C">
          <w:delText xml:space="preserve"> </w:delText>
        </w:r>
        <w:r w:rsidR="00BC0E09" w:rsidDel="003F513C">
          <w:fldChar w:fldCharType="begin"/>
        </w:r>
        <w:r w:rsidR="00BC0E09" w:rsidDel="003F513C">
          <w:delInstrText xml:space="preserve"> HYPERLINK "https://www.unicode.org/reports/tr9" </w:delInstrText>
        </w:r>
        <w:r w:rsidR="00BC0E09" w:rsidDel="003F513C">
          <w:fldChar w:fldCharType="separate"/>
        </w:r>
        <w:r w:rsidR="00A7292B" w:rsidDel="003F513C">
          <w:rPr>
            <w:rStyle w:val="Hyperlink"/>
          </w:rPr>
          <w:delText>https://www.unicode.org/reports/tr9</w:delText>
        </w:r>
        <w:r w:rsidR="00BC0E09" w:rsidDel="003F513C">
          <w:rPr>
            <w:rStyle w:val="Hyperlink"/>
          </w:rPr>
          <w:fldChar w:fldCharType="end"/>
        </w:r>
      </w:del>
    </w:p>
    <w:p w14:paraId="00F13D54" w14:textId="6D60872F" w:rsidR="00A7292B" w:rsidDel="003F513C" w:rsidRDefault="00A7292B" w:rsidP="00A7292B">
      <w:pPr>
        <w:pStyle w:val="PWGReference"/>
        <w:rPr>
          <w:del w:id="373" w:author="Michael R Sweet" w:date="2022-01-24T16:33:00Z"/>
          <w:color w:val="0070C0"/>
        </w:rPr>
      </w:pPr>
      <w:del w:id="374" w:author="Michael R Sweet" w:date="2022-01-24T16:33:00Z">
        <w:r w:rsidRPr="005D4443" w:rsidDel="003F513C">
          <w:delText>[UAX14]</w:delText>
        </w:r>
        <w:r w:rsidRPr="005D4443" w:rsidDel="003F513C">
          <w:tab/>
          <w:delText>Unicode Consortium, “</w:delText>
        </w:r>
        <w:r w:rsidDel="003F513C">
          <w:delText>Unicode Line Breaking</w:delText>
        </w:r>
        <w:r w:rsidRPr="005D4443" w:rsidDel="003F513C">
          <w:delText xml:space="preserve"> Algorithm”, UAX#14, </w:delText>
        </w:r>
        <w:r w:rsidDel="003F513C">
          <w:delText>February 2019</w:delText>
        </w:r>
        <w:r w:rsidRPr="005D4443" w:rsidDel="003F513C">
          <w:delText>,</w:delText>
        </w:r>
        <w:r w:rsidDel="003F513C">
          <w:delText xml:space="preserve"> </w:delText>
        </w:r>
        <w:r w:rsidR="00BC0E09" w:rsidDel="003F513C">
          <w:fldChar w:fldCharType="begin"/>
        </w:r>
        <w:r w:rsidR="00BC0E09" w:rsidDel="003F513C">
          <w:delInstrText xml:space="preserve"> HYPERLINK "https://www.unicode.org/reports/tr14" </w:delInstrText>
        </w:r>
        <w:r w:rsidR="00BC0E09" w:rsidDel="003F513C">
          <w:fldChar w:fldCharType="separate"/>
        </w:r>
        <w:r w:rsidDel="003F513C">
          <w:rPr>
            <w:rStyle w:val="Hyperlink"/>
          </w:rPr>
          <w:delText>https://www.unicode.org/reports/tr14</w:delText>
        </w:r>
        <w:r w:rsidR="00BC0E09" w:rsidDel="003F513C">
          <w:rPr>
            <w:rStyle w:val="Hyperlink"/>
          </w:rPr>
          <w:fldChar w:fldCharType="end"/>
        </w:r>
      </w:del>
    </w:p>
    <w:p w14:paraId="41CA8353" w14:textId="47D3AB1B" w:rsidR="00A7292B" w:rsidRPr="00AE38AA" w:rsidDel="003F513C" w:rsidRDefault="00A7292B" w:rsidP="00A7292B">
      <w:pPr>
        <w:pStyle w:val="PWGReference"/>
        <w:rPr>
          <w:del w:id="375" w:author="Michael R Sweet" w:date="2022-01-24T16:33:00Z"/>
        </w:rPr>
      </w:pPr>
      <w:del w:id="376" w:author="Michael R Sweet" w:date="2022-01-24T16:33:00Z">
        <w:r w:rsidRPr="00AE38AA" w:rsidDel="003F513C">
          <w:delText>[UAX15]</w:delText>
        </w:r>
        <w:r w:rsidDel="003F513C">
          <w:tab/>
        </w:r>
        <w:r w:rsidRPr="00AE38AA" w:rsidDel="003F513C">
          <w:delText xml:space="preserve">M. Davis, M. Duerst, "Unicode Normalization Forms", Unicode Standard Annex 15, </w:delText>
        </w:r>
        <w:r w:rsidDel="003F513C">
          <w:delText>February 2019</w:delText>
        </w:r>
        <w:r w:rsidRPr="00AE38AA" w:rsidDel="003F513C">
          <w:delText xml:space="preserve">, </w:delText>
        </w:r>
        <w:r w:rsidR="00BC0E09" w:rsidDel="003F513C">
          <w:fldChar w:fldCharType="begin"/>
        </w:r>
        <w:r w:rsidR="00BC0E09" w:rsidDel="003F513C">
          <w:delInstrText xml:space="preserve"> HYPERLINK "https://www.unicode.org/reports/tr15" </w:delInstrText>
        </w:r>
        <w:r w:rsidR="00BC0E09" w:rsidDel="003F513C">
          <w:fldChar w:fldCharType="separate"/>
        </w:r>
        <w:r w:rsidDel="003F513C">
          <w:rPr>
            <w:rStyle w:val="Hyperlink"/>
          </w:rPr>
          <w:delText>https://www.unicode.org/reports/tr15</w:delText>
        </w:r>
        <w:r w:rsidR="00BC0E09" w:rsidDel="003F513C">
          <w:rPr>
            <w:rStyle w:val="Hyperlink"/>
          </w:rPr>
          <w:fldChar w:fldCharType="end"/>
        </w:r>
      </w:del>
    </w:p>
    <w:p w14:paraId="111CEFC2" w14:textId="34DC8E1D" w:rsidR="00A7292B" w:rsidDel="003F513C" w:rsidRDefault="00A7292B" w:rsidP="00A7292B">
      <w:pPr>
        <w:pStyle w:val="PWGReference"/>
        <w:rPr>
          <w:del w:id="377" w:author="Michael R Sweet" w:date="2022-01-24T16:33:00Z"/>
        </w:rPr>
      </w:pPr>
      <w:del w:id="378" w:author="Michael R Sweet" w:date="2022-01-24T16:33:00Z">
        <w:r w:rsidDel="003F513C">
          <w:delText>[UAX29]</w:delText>
        </w:r>
        <w:r w:rsidDel="003F513C">
          <w:tab/>
        </w:r>
        <w:r w:rsidRPr="00BA0C44" w:rsidDel="003F513C">
          <w:delText>Unicode Consortium, “</w:delText>
        </w:r>
        <w:r w:rsidDel="003F513C">
          <w:delText>Unicode Text Segmentation</w:delText>
        </w:r>
        <w:r w:rsidRPr="00BA0C44" w:rsidDel="003F513C">
          <w:delText>”, UAX#</w:delText>
        </w:r>
        <w:r w:rsidDel="003F513C">
          <w:delText>29</w:delText>
        </w:r>
        <w:r w:rsidRPr="00BA0C44" w:rsidDel="003F513C">
          <w:delText xml:space="preserve">, </w:delText>
        </w:r>
        <w:r w:rsidDel="003F513C">
          <w:delText>February 2019</w:delText>
        </w:r>
        <w:r w:rsidRPr="00BA0C44" w:rsidDel="003F513C">
          <w:delText>,</w:delText>
        </w:r>
        <w:r w:rsidDel="003F513C">
          <w:delText xml:space="preserve"> </w:delText>
        </w:r>
        <w:r w:rsidR="00BC0E09" w:rsidDel="003F513C">
          <w:fldChar w:fldCharType="begin"/>
        </w:r>
        <w:r w:rsidR="00BC0E09" w:rsidDel="003F513C">
          <w:delInstrText xml:space="preserve"> HYPERLINK "https://www.unicode.org/reports/tr29" </w:delInstrText>
        </w:r>
        <w:r w:rsidR="00BC0E09" w:rsidDel="003F513C">
          <w:fldChar w:fldCharType="separate"/>
        </w:r>
        <w:r w:rsidDel="003F513C">
          <w:rPr>
            <w:rStyle w:val="Hyperlink"/>
          </w:rPr>
          <w:delText>https://www.unicode.org/reports/tr29</w:delText>
        </w:r>
        <w:r w:rsidR="00BC0E09" w:rsidDel="003F513C">
          <w:rPr>
            <w:rStyle w:val="Hyperlink"/>
          </w:rPr>
          <w:fldChar w:fldCharType="end"/>
        </w:r>
      </w:del>
    </w:p>
    <w:p w14:paraId="1E2693EF" w14:textId="61C22D1A" w:rsidR="00A7292B" w:rsidDel="003F513C" w:rsidRDefault="00A7292B" w:rsidP="00A7292B">
      <w:pPr>
        <w:pStyle w:val="PWGReference"/>
        <w:rPr>
          <w:del w:id="379" w:author="Michael R Sweet" w:date="2022-01-24T16:33:00Z"/>
        </w:rPr>
      </w:pPr>
      <w:del w:id="380" w:author="Michael R Sweet" w:date="2022-01-24T16:33:00Z">
        <w:r w:rsidDel="003F513C">
          <w:delText>[UAX31]</w:delText>
        </w:r>
        <w:r w:rsidDel="003F513C">
          <w:tab/>
        </w:r>
        <w:r w:rsidRPr="00BA0C44" w:rsidDel="003F513C">
          <w:delText>Unicode Consortium, “</w:delText>
        </w:r>
        <w:r w:rsidDel="003F513C">
          <w:delText>Unicode Identifier and Pattern Syntax</w:delText>
        </w:r>
        <w:r w:rsidRPr="00BA0C44" w:rsidDel="003F513C">
          <w:delText>”, UAX#</w:delText>
        </w:r>
        <w:r w:rsidDel="003F513C">
          <w:delText>31</w:delText>
        </w:r>
        <w:r w:rsidRPr="00BA0C44" w:rsidDel="003F513C">
          <w:delText xml:space="preserve">, </w:delText>
        </w:r>
        <w:r w:rsidDel="003F513C">
          <w:delText>February 2019</w:delText>
        </w:r>
        <w:r w:rsidRPr="00BA0C44" w:rsidDel="003F513C">
          <w:delText>,</w:delText>
        </w:r>
        <w:r w:rsidDel="003F513C">
          <w:delText xml:space="preserve"> </w:delText>
        </w:r>
        <w:r w:rsidR="00BC0E09" w:rsidDel="003F513C">
          <w:fldChar w:fldCharType="begin"/>
        </w:r>
        <w:r w:rsidR="00BC0E09" w:rsidDel="003F513C">
          <w:delInstrText xml:space="preserve"> HYPERLINK "https://www.unicode.org/reports/tr31" </w:delInstrText>
        </w:r>
        <w:r w:rsidR="00BC0E09" w:rsidDel="003F513C">
          <w:fldChar w:fldCharType="separate"/>
        </w:r>
        <w:r w:rsidDel="003F513C">
          <w:rPr>
            <w:rStyle w:val="Hyperlink"/>
          </w:rPr>
          <w:delText>https://www.unicode.org/reports/tr31</w:delText>
        </w:r>
        <w:r w:rsidR="00BC0E09" w:rsidDel="003F513C">
          <w:rPr>
            <w:rStyle w:val="Hyperlink"/>
          </w:rPr>
          <w:fldChar w:fldCharType="end"/>
        </w:r>
      </w:del>
    </w:p>
    <w:p w14:paraId="490602FA" w14:textId="0097BFFC" w:rsidR="00A7292B" w:rsidDel="003F513C" w:rsidRDefault="00A7292B" w:rsidP="00A7292B">
      <w:pPr>
        <w:pStyle w:val="PWGReference"/>
        <w:rPr>
          <w:del w:id="381" w:author="Michael R Sweet" w:date="2022-01-24T16:33:00Z"/>
        </w:rPr>
      </w:pPr>
      <w:del w:id="382" w:author="Michael R Sweet" w:date="2022-01-24T16:33:00Z">
        <w:r w:rsidDel="003F513C">
          <w:delText>[UNICODE]</w:delText>
        </w:r>
        <w:r w:rsidDel="003F513C">
          <w:tab/>
          <w:delText xml:space="preserve">Unicode Consortium, "Unicode Standard", Version 12.0.0, March 2019, </w:delText>
        </w:r>
        <w:r w:rsidR="00BC0E09" w:rsidDel="003F513C">
          <w:fldChar w:fldCharType="begin"/>
        </w:r>
        <w:r w:rsidR="00BC0E09" w:rsidDel="003F513C">
          <w:delInstrText xml:space="preserve"> HYPERLINK "https://www.unicode.org/versions/Unicode12.0.0/" </w:delInstrText>
        </w:r>
        <w:r w:rsidR="00BC0E09" w:rsidDel="003F513C">
          <w:fldChar w:fldCharType="separate"/>
        </w:r>
        <w:r w:rsidDel="003F513C">
          <w:rPr>
            <w:rStyle w:val="Hyperlink"/>
          </w:rPr>
          <w:delText>https://www.unicode.org/versions/Unicode12.0.0/</w:delText>
        </w:r>
        <w:r w:rsidR="00BC0E09" w:rsidDel="003F513C">
          <w:rPr>
            <w:rStyle w:val="Hyperlink"/>
          </w:rPr>
          <w:fldChar w:fldCharType="end"/>
        </w:r>
      </w:del>
    </w:p>
    <w:p w14:paraId="06AD11C8" w14:textId="3B084600" w:rsidR="00A7292B" w:rsidDel="003F513C" w:rsidRDefault="00A7292B" w:rsidP="00A7292B">
      <w:pPr>
        <w:pStyle w:val="PWGReference"/>
        <w:rPr>
          <w:del w:id="383" w:author="Michael R Sweet" w:date="2022-01-24T16:33:00Z"/>
        </w:rPr>
      </w:pPr>
      <w:del w:id="384" w:author="Michael R Sweet" w:date="2022-01-24T16:33:00Z">
        <w:r w:rsidDel="003F513C">
          <w:delText>[UTS10]</w:delText>
        </w:r>
        <w:r w:rsidDel="003F513C">
          <w:tab/>
        </w:r>
        <w:r w:rsidRPr="00BA0C44" w:rsidDel="003F513C">
          <w:delText>Unicode Consortium, “</w:delText>
        </w:r>
        <w:r w:rsidDel="003F513C">
          <w:delText>Unicode Collation Algorithm</w:delText>
        </w:r>
        <w:r w:rsidRPr="00BA0C44" w:rsidDel="003F513C">
          <w:delText xml:space="preserve">”, </w:delText>
        </w:r>
        <w:r w:rsidDel="003F513C">
          <w:delText>UTS</w:delText>
        </w:r>
        <w:r w:rsidRPr="00BA0C44" w:rsidDel="003F513C">
          <w:delText>#</w:delText>
        </w:r>
        <w:r w:rsidDel="003F513C">
          <w:delText>10</w:delText>
        </w:r>
        <w:r w:rsidRPr="00BA0C44" w:rsidDel="003F513C">
          <w:delText xml:space="preserve">, </w:delText>
        </w:r>
        <w:r w:rsidDel="003F513C">
          <w:delText xml:space="preserve">April 2019, </w:delText>
        </w:r>
        <w:r w:rsidR="00BC0E09" w:rsidDel="003F513C">
          <w:fldChar w:fldCharType="begin"/>
        </w:r>
        <w:r w:rsidR="00BC0E09" w:rsidDel="003F513C">
          <w:delInstrText xml:space="preserve"> HYPERLINK "https://www.unicode.org/reports/tr10" </w:delInstrText>
        </w:r>
        <w:r w:rsidR="00BC0E09" w:rsidDel="003F513C">
          <w:fldChar w:fldCharType="separate"/>
        </w:r>
        <w:r w:rsidDel="003F513C">
          <w:rPr>
            <w:rStyle w:val="Hyperlink"/>
          </w:rPr>
          <w:delText>https://www.unicode.org/reports/tr10</w:delText>
        </w:r>
        <w:r w:rsidR="00BC0E09" w:rsidDel="003F513C">
          <w:rPr>
            <w:rStyle w:val="Hyperlink"/>
          </w:rPr>
          <w:fldChar w:fldCharType="end"/>
        </w:r>
      </w:del>
    </w:p>
    <w:p w14:paraId="388FDAC8" w14:textId="010B99AE" w:rsidR="00A7292B" w:rsidDel="003F513C" w:rsidRDefault="00A7292B" w:rsidP="00A7292B">
      <w:pPr>
        <w:pStyle w:val="PWGReference"/>
        <w:rPr>
          <w:del w:id="385" w:author="Michael R Sweet" w:date="2022-01-24T16:33:00Z"/>
        </w:rPr>
      </w:pPr>
      <w:del w:id="386" w:author="Michael R Sweet" w:date="2022-01-24T16:33:00Z">
        <w:r w:rsidDel="003F513C">
          <w:delText>[UTS35]</w:delText>
        </w:r>
        <w:r w:rsidDel="003F513C">
          <w:tab/>
        </w:r>
        <w:r w:rsidRPr="00BA0C44" w:rsidDel="003F513C">
          <w:delText>Unicode Consortium, “</w:delText>
        </w:r>
        <w:r w:rsidDel="003F513C">
          <w:delText>Unicode Locale Data Markup Language</w:delText>
        </w:r>
        <w:r w:rsidRPr="00BA0C44" w:rsidDel="003F513C">
          <w:delText xml:space="preserve">”, </w:delText>
        </w:r>
        <w:r w:rsidDel="003F513C">
          <w:delText>UTS</w:delText>
        </w:r>
        <w:r w:rsidRPr="00BA0C44" w:rsidDel="003F513C">
          <w:delText>#</w:delText>
        </w:r>
        <w:r w:rsidDel="003F513C">
          <w:delText>35</w:delText>
        </w:r>
        <w:r w:rsidRPr="00BA0C44" w:rsidDel="003F513C">
          <w:delText xml:space="preserve">, </w:delText>
        </w:r>
        <w:r w:rsidDel="003F513C">
          <w:delText>March</w:delText>
        </w:r>
        <w:r w:rsidRPr="00BA0C44" w:rsidDel="003F513C">
          <w:delText xml:space="preserve"> 201</w:delText>
        </w:r>
        <w:r w:rsidDel="003F513C">
          <w:delText xml:space="preserve">9, </w:delText>
        </w:r>
        <w:r w:rsidR="00BC0E09" w:rsidDel="003F513C">
          <w:fldChar w:fldCharType="begin"/>
        </w:r>
        <w:r w:rsidR="00BC0E09" w:rsidDel="003F513C">
          <w:delInstrText xml:space="preserve"> HYPERLINK "https://www.unicode.org/reports/tr35" </w:delInstrText>
        </w:r>
        <w:r w:rsidR="00BC0E09" w:rsidDel="003F513C">
          <w:fldChar w:fldCharType="separate"/>
        </w:r>
        <w:r w:rsidDel="003F513C">
          <w:rPr>
            <w:rStyle w:val="Hyperlink"/>
          </w:rPr>
          <w:delText>https://www.unicode.org/reports/tr35</w:delText>
        </w:r>
        <w:r w:rsidR="00BC0E09" w:rsidDel="003F513C">
          <w:rPr>
            <w:rStyle w:val="Hyperlink"/>
          </w:rPr>
          <w:fldChar w:fldCharType="end"/>
        </w:r>
      </w:del>
    </w:p>
    <w:p w14:paraId="14FB20C4" w14:textId="3AFED3D2" w:rsidR="00F445B8" w:rsidRPr="00CA046F" w:rsidRDefault="00A7292B" w:rsidP="00845FE9">
      <w:pPr>
        <w:pStyle w:val="PWGReference"/>
      </w:pPr>
      <w:del w:id="387" w:author="Michael R Sweet" w:date="2022-01-24T16:33:00Z">
        <w:r w:rsidDel="003F513C">
          <w:delText>[UTS39]</w:delText>
        </w:r>
        <w:r w:rsidDel="003F513C">
          <w:tab/>
        </w:r>
        <w:r w:rsidRPr="00BA0C44" w:rsidDel="003F513C">
          <w:delText>Unicode Consortium, “</w:delText>
        </w:r>
        <w:r w:rsidDel="003F513C">
          <w:delText>Unicode Security Mechanisms</w:delText>
        </w:r>
        <w:r w:rsidRPr="00BA0C44" w:rsidDel="003F513C">
          <w:delText xml:space="preserve">”, </w:delText>
        </w:r>
        <w:r w:rsidDel="003F513C">
          <w:delText>UTS</w:delText>
        </w:r>
        <w:r w:rsidRPr="00BA0C44" w:rsidDel="003F513C">
          <w:delText>#</w:delText>
        </w:r>
        <w:r w:rsidDel="003F513C">
          <w:delText>39</w:delText>
        </w:r>
        <w:r w:rsidRPr="00BA0C44" w:rsidDel="003F513C">
          <w:delText xml:space="preserve">, </w:delText>
        </w:r>
        <w:r w:rsidDel="003F513C">
          <w:delText>May</w:delText>
        </w:r>
        <w:r w:rsidRPr="00BA0C44" w:rsidDel="003F513C">
          <w:delText xml:space="preserve"> 201</w:delText>
        </w:r>
        <w:r w:rsidDel="003F513C">
          <w:delText xml:space="preserve">9, </w:delText>
        </w:r>
        <w:r w:rsidR="00BC0E09" w:rsidDel="003F513C">
          <w:fldChar w:fldCharType="begin"/>
        </w:r>
        <w:r w:rsidR="00BC0E09" w:rsidDel="003F513C">
          <w:delInstrText xml:space="preserve"> HYPERLINK "https://www.unicode.org/reports/tr39" </w:delInstrText>
        </w:r>
        <w:r w:rsidR="00BC0E09" w:rsidDel="003F513C">
          <w:fldChar w:fldCharType="separate"/>
        </w:r>
        <w:r w:rsidDel="003F513C">
          <w:rPr>
            <w:rStyle w:val="Hyperlink"/>
          </w:rPr>
          <w:delText>https://www.unicode.org/reports/tr39</w:delText>
        </w:r>
        <w:r w:rsidR="00BC0E09" w:rsidDel="003F513C">
          <w:rPr>
            <w:rStyle w:val="Hyperlink"/>
          </w:rPr>
          <w:fldChar w:fldCharType="end"/>
        </w:r>
      </w:del>
    </w:p>
    <w:p w14:paraId="0124A8CB" w14:textId="77777777" w:rsidR="000243EF" w:rsidRDefault="000243EF" w:rsidP="00573DEC">
      <w:pPr>
        <w:pStyle w:val="Heading2"/>
        <w:rPr>
          <w:rFonts w:eastAsia="MS Mincho"/>
        </w:rPr>
        <w:sectPr w:rsidR="000243EF" w:rsidSect="00442197">
          <w:type w:val="continuous"/>
          <w:pgSz w:w="12240" w:h="15840" w:code="1"/>
          <w:pgMar w:top="1440" w:right="1325" w:bottom="1440" w:left="1325" w:header="720" w:footer="720" w:gutter="0"/>
          <w:lnNumType w:countBy="1" w:restart="continuous"/>
          <w:cols w:space="720"/>
          <w:docGrid w:linePitch="360"/>
        </w:sectPr>
      </w:pPr>
    </w:p>
    <w:p w14:paraId="766C1FF3" w14:textId="071632EF" w:rsidR="00F445B8" w:rsidRDefault="00F445B8" w:rsidP="00CA046F">
      <w:pPr>
        <w:pStyle w:val="IEEEStdsLevel2Header"/>
        <w:rPr>
          <w:rFonts w:eastAsia="MS Mincho"/>
        </w:rPr>
      </w:pPr>
      <w:bookmarkStart w:id="388" w:name="_Toc93936087"/>
      <w:r>
        <w:rPr>
          <w:rFonts w:eastAsia="MS Mincho"/>
        </w:rPr>
        <w:t>Informative References</w:t>
      </w:r>
      <w:bookmarkEnd w:id="388"/>
    </w:p>
    <w:p w14:paraId="2A24E7E7" w14:textId="2FF55C94" w:rsidR="00580C7E" w:rsidRDefault="00580C7E" w:rsidP="00845FE9">
      <w:pPr>
        <w:pStyle w:val="PWGReference"/>
      </w:pPr>
      <w:r>
        <w:t>[PWG5100.12-2015]</w:t>
      </w:r>
      <w:r w:rsidR="00F86AA2">
        <w:br/>
      </w:r>
      <w:r>
        <w:t xml:space="preserve">M. Sweet, I. McDonald, "IPP 2.0, 2.1, and 2.2", PWG 5100.12-2015, October 2015, </w:t>
      </w:r>
      <w:hyperlink r:id="rId52" w:history="1">
        <w:r w:rsidRPr="00580C7E">
          <w:rPr>
            <w:rStyle w:val="Hyperlink"/>
          </w:rPr>
          <w:t>https://ftp.pwg.org/pub/pwg/standards/std-ipp20-20151030-5100.12.pdf</w:t>
        </w:r>
      </w:hyperlink>
    </w:p>
    <w:p w14:paraId="62BA7836" w14:textId="72ED612B" w:rsidR="00580C7E" w:rsidRDefault="00580C7E" w:rsidP="00845FE9">
      <w:pPr>
        <w:pStyle w:val="PWGReference"/>
      </w:pPr>
      <w:r>
        <w:t>[PWG5100.14]</w:t>
      </w:r>
      <w:r>
        <w:tab/>
        <w:t xml:space="preserve">M. Sweet, I. McDonald, "IPP Everywhere v1.1", PWG 5100.14-2020, May 2020, </w:t>
      </w:r>
      <w:hyperlink r:id="rId53" w:history="1">
        <w:r w:rsidRPr="00580C7E">
          <w:rPr>
            <w:rStyle w:val="Hyperlink"/>
          </w:rPr>
          <w:t>https://ftp.pwg.org/pub/pwg/candidates/cs-ippeve11-20200515-5100.14.pdf</w:t>
        </w:r>
      </w:hyperlink>
      <w:r>
        <w:t xml:space="preserve"> </w:t>
      </w:r>
    </w:p>
    <w:p w14:paraId="5EC2DC5F" w14:textId="76CDA414" w:rsidR="00573DEC" w:rsidDel="00062510" w:rsidRDefault="00055BC0" w:rsidP="00845FE9">
      <w:pPr>
        <w:pStyle w:val="PWGReference"/>
        <w:rPr>
          <w:del w:id="389" w:author="Michael R Sweet" w:date="2022-01-24T16:44:00Z"/>
        </w:rPr>
      </w:pPr>
      <w:del w:id="390" w:author="Michael R Sweet" w:date="2022-01-24T16:44:00Z">
        <w:r w:rsidDel="00062510">
          <w:delText>[PWG5100.</w:delText>
        </w:r>
        <w:r w:rsidR="00B30E27" w:rsidDel="00062510">
          <w:delText>19</w:delText>
        </w:r>
        <w:r w:rsidDel="00062510">
          <w:delText>]</w:delText>
        </w:r>
        <w:r w:rsidDel="00062510">
          <w:tab/>
          <w:delText>S. Kennedy, "IPP Imple</w:delText>
        </w:r>
        <w:r w:rsidR="00B30E27" w:rsidDel="00062510">
          <w:delText xml:space="preserve">mentor's Guide </w:delText>
        </w:r>
        <w:r w:rsidR="00C523B3" w:rsidDel="00062510">
          <w:delText>v</w:delText>
        </w:r>
        <w:r w:rsidR="00B30E27" w:rsidDel="00062510">
          <w:delText>2.0", PWG 5100.19</w:delText>
        </w:r>
        <w:r w:rsidR="00A7292B" w:rsidDel="00062510">
          <w:delText>-2015</w:delText>
        </w:r>
        <w:r w:rsidDel="00062510">
          <w:delText xml:space="preserve">, </w:delText>
        </w:r>
        <w:r w:rsidR="00C523B3" w:rsidDel="00062510">
          <w:delText>August</w:delText>
        </w:r>
        <w:r w:rsidDel="00062510">
          <w:delText xml:space="preserve"> </w:delText>
        </w:r>
        <w:r w:rsidR="00C523B3" w:rsidDel="00062510">
          <w:delText>2015</w:delText>
        </w:r>
        <w:r w:rsidDel="00062510">
          <w:delText xml:space="preserve">, </w:delText>
        </w:r>
        <w:r w:rsidR="00BC0E09" w:rsidDel="00062510">
          <w:fldChar w:fldCharType="begin"/>
        </w:r>
        <w:r w:rsidR="00BC0E09" w:rsidDel="00062510">
          <w:delInstrText xml:space="preserve"> HYPERLINK "https://ftp.pwg.org/pub/pwg/candidates/cs-ippig20-20150821-5100.19.pdf" </w:delInstrText>
        </w:r>
        <w:r w:rsidR="00BC0E09" w:rsidDel="00062510">
          <w:fldChar w:fldCharType="separate"/>
        </w:r>
        <w:r w:rsidRPr="00A7292B" w:rsidDel="00062510">
          <w:rPr>
            <w:rStyle w:val="Hyperlink"/>
          </w:rPr>
          <w:delText>http</w:delText>
        </w:r>
        <w:r w:rsidR="00A7292B" w:rsidRPr="00A7292B" w:rsidDel="00062510">
          <w:rPr>
            <w:rStyle w:val="Hyperlink"/>
          </w:rPr>
          <w:delText>s</w:delText>
        </w:r>
        <w:r w:rsidRPr="00A7292B" w:rsidDel="00062510">
          <w:rPr>
            <w:rStyle w:val="Hyperlink"/>
          </w:rPr>
          <w:delText>://ftp.pwg.org/pub/pwg/candidates/cs-ippig20-</w:delText>
        </w:r>
        <w:r w:rsidR="00C523B3" w:rsidRPr="00A7292B" w:rsidDel="00062510">
          <w:rPr>
            <w:rStyle w:val="Hyperlink"/>
          </w:rPr>
          <w:delText>20150821</w:delText>
        </w:r>
        <w:r w:rsidRPr="00A7292B" w:rsidDel="00062510">
          <w:rPr>
            <w:rStyle w:val="Hyperlink"/>
          </w:rPr>
          <w:delText>-5100.</w:delText>
        </w:r>
        <w:r w:rsidR="00C523B3" w:rsidRPr="00A7292B" w:rsidDel="00062510">
          <w:rPr>
            <w:rStyle w:val="Hyperlink"/>
          </w:rPr>
          <w:delText>19</w:delText>
        </w:r>
        <w:r w:rsidRPr="00A7292B" w:rsidDel="00062510">
          <w:rPr>
            <w:rStyle w:val="Hyperlink"/>
          </w:rPr>
          <w:delText>.pdf</w:delText>
        </w:r>
        <w:r w:rsidR="00BC0E09" w:rsidDel="00062510">
          <w:rPr>
            <w:rStyle w:val="Hyperlink"/>
          </w:rPr>
          <w:fldChar w:fldCharType="end"/>
        </w:r>
      </w:del>
    </w:p>
    <w:p w14:paraId="40F25D02" w14:textId="3330FE59" w:rsidR="00055BC0" w:rsidDel="00062510" w:rsidRDefault="00F445B8" w:rsidP="00845FE9">
      <w:pPr>
        <w:pStyle w:val="PWGReference"/>
        <w:rPr>
          <w:del w:id="391" w:author="Michael R Sweet" w:date="2022-01-24T16:44:00Z"/>
        </w:rPr>
      </w:pPr>
      <w:del w:id="392" w:author="Michael R Sweet" w:date="2022-01-24T16:44:00Z">
        <w:r w:rsidDel="00062510">
          <w:delText>[RFC3196]</w:delText>
        </w:r>
        <w:r w:rsidR="00CA046F" w:rsidDel="00062510">
          <w:tab/>
        </w:r>
        <w:r w:rsidDel="00062510">
          <w:delText>T. Hastings, C. Manros, K. Kugler, H. Holst, P. Zehler,  "I</w:delText>
        </w:r>
        <w:r w:rsidR="00CA046F" w:rsidDel="00062510">
          <w:delText xml:space="preserve">nternet Printing Protocol/1.1: </w:delText>
        </w:r>
        <w:r w:rsidDel="00062510">
          <w:delText>Implementor's Guide", RFC 3196, November</w:delText>
        </w:r>
        <w:r w:rsidR="00055BC0" w:rsidDel="00062510">
          <w:delText xml:space="preserve"> </w:delText>
        </w:r>
        <w:r w:rsidDel="00062510">
          <w:delText>2001</w:delText>
        </w:r>
        <w:r w:rsidR="00055BC0" w:rsidDel="00062510">
          <w:delText>,</w:delText>
        </w:r>
        <w:r w:rsidR="00055BC0" w:rsidRPr="00AA0D88" w:rsidDel="00062510">
          <w:delText xml:space="preserve"> </w:delText>
        </w:r>
        <w:r w:rsidR="009E341E" w:rsidDel="00062510">
          <w:fldChar w:fldCharType="begin"/>
        </w:r>
        <w:r w:rsidR="007F0A10" w:rsidDel="00062510">
          <w:delInstrText>HYPERLINK "https://datatracker.ietf.org/doc/html/rfc3196"</w:delInstrText>
        </w:r>
        <w:r w:rsidR="009E341E" w:rsidDel="00062510">
          <w:fldChar w:fldCharType="separate"/>
        </w:r>
        <w:r w:rsidR="007F0A10" w:rsidDel="00062510">
          <w:rPr>
            <w:rStyle w:val="Hyperlink"/>
          </w:rPr>
          <w:delText>https://datatracker.ietf.org/doc/html/rfc3196</w:delText>
        </w:r>
        <w:r w:rsidR="009E341E" w:rsidDel="00062510">
          <w:rPr>
            <w:rStyle w:val="Hyperlink"/>
          </w:rPr>
          <w:fldChar w:fldCharType="end"/>
        </w:r>
      </w:del>
    </w:p>
    <w:p w14:paraId="08583199" w14:textId="32C8232B" w:rsidR="000A1E6F" w:rsidRPr="00BC0E09" w:rsidDel="00347F01" w:rsidRDefault="000A1E6F" w:rsidP="00A7292B">
      <w:pPr>
        <w:pStyle w:val="PWGReference"/>
        <w:rPr>
          <w:moveFrom w:id="393" w:author="Michael R Sweet" w:date="2022-01-24T16:44:00Z"/>
          <w:lang w:val="en-CA"/>
        </w:rPr>
      </w:pPr>
      <w:moveFromRangeStart w:id="394" w:author="Michael R Sweet" w:date="2022-01-24T16:44:00Z" w:name="move93935114"/>
      <w:moveFrom w:id="395" w:author="Michael R Sweet" w:date="2022-01-24T16:44:00Z">
        <w:r w:rsidRPr="000A1E6F" w:rsidDel="00347F01">
          <w:rPr>
            <w:lang w:val="en-CA"/>
          </w:rPr>
          <w:t>[RFC7525]</w:t>
        </w:r>
        <w:r w:rsidDel="00347F01">
          <w:rPr>
            <w:lang w:val="en-CA"/>
          </w:rPr>
          <w:tab/>
        </w:r>
        <w:r w:rsidRPr="000A1E6F" w:rsidDel="00347F01">
          <w:rPr>
            <w:lang w:val="en-CA"/>
          </w:rPr>
          <w:t>Sheffer, Y., Holz, R., and P. Saint-Andre,</w:t>
        </w:r>
        <w:r w:rsidDel="00347F01">
          <w:rPr>
            <w:lang w:val="en-CA"/>
          </w:rPr>
          <w:t xml:space="preserve"> </w:t>
        </w:r>
        <w:r w:rsidRPr="000A1E6F" w:rsidDel="00347F01">
          <w:rPr>
            <w:lang w:val="en-CA"/>
          </w:rPr>
          <w:t>"Recommendations for Secure Use of Transport Layer</w:t>
        </w:r>
        <w:r w:rsidDel="00347F01">
          <w:rPr>
            <w:lang w:val="en-CA"/>
          </w:rPr>
          <w:t xml:space="preserve"> </w:t>
        </w:r>
        <w:r w:rsidRPr="000A1E6F" w:rsidDel="00347F01">
          <w:rPr>
            <w:lang w:val="en-CA"/>
          </w:rPr>
          <w:t>Security (TLS) and Datagram Transport Layer Security</w:t>
        </w:r>
        <w:r w:rsidDel="00347F01">
          <w:rPr>
            <w:lang w:val="en-CA"/>
          </w:rPr>
          <w:t xml:space="preserve"> </w:t>
        </w:r>
        <w:r w:rsidRPr="000A1E6F" w:rsidDel="00347F01">
          <w:rPr>
            <w:lang w:val="en-CA"/>
          </w:rPr>
          <w:t xml:space="preserve">(DTLS)", </w:t>
        </w:r>
        <w:r w:rsidR="007F0A10" w:rsidRPr="00BC0E09" w:rsidDel="00347F01">
          <w:t>BCP 195</w:t>
        </w:r>
        <w:r w:rsidRPr="000A1E6F" w:rsidDel="00347F01">
          <w:rPr>
            <w:lang w:val="en-CA"/>
          </w:rPr>
          <w:t xml:space="preserve">, </w:t>
        </w:r>
        <w:r w:rsidR="007F0A10" w:rsidRPr="00BC0E09" w:rsidDel="00347F01">
          <w:t>RFC 7525</w:t>
        </w:r>
        <w:r w:rsidRPr="000A1E6F" w:rsidDel="00347F01">
          <w:rPr>
            <w:lang w:val="en-CA"/>
          </w:rPr>
          <w:t>, May</w:t>
        </w:r>
        <w:r w:rsidDel="00347F01">
          <w:rPr>
            <w:lang w:val="en-CA"/>
          </w:rPr>
          <w:t xml:space="preserve"> </w:t>
        </w:r>
        <w:r w:rsidRPr="000A1E6F" w:rsidDel="00347F01">
          <w:rPr>
            <w:lang w:val="en-CA"/>
          </w:rPr>
          <w:t xml:space="preserve">2015, </w:t>
        </w:r>
        <w:r w:rsidDel="00347F01">
          <w:rPr>
            <w:lang w:val="en-CA"/>
          </w:rPr>
          <w:fldChar w:fldCharType="begin"/>
        </w:r>
        <w:r w:rsidR="007F0A10" w:rsidDel="00347F01">
          <w:rPr>
            <w:lang w:val="en-CA"/>
          </w:rPr>
          <w:instrText>HYPERLINK "https://datatracker.ietf.org/doc/html/rfc7525"</w:instrText>
        </w:r>
        <w:r w:rsidDel="00347F01">
          <w:rPr>
            <w:lang w:val="en-CA"/>
          </w:rPr>
          <w:fldChar w:fldCharType="separate"/>
        </w:r>
        <w:r w:rsidR="007F0A10" w:rsidDel="00347F01">
          <w:rPr>
            <w:rStyle w:val="Hyperlink"/>
            <w:lang w:val="en-CA"/>
          </w:rPr>
          <w:t>https://datatracker.ietf.org/doc/html/rfc7525</w:t>
        </w:r>
        <w:r w:rsidDel="00347F01">
          <w:rPr>
            <w:lang w:val="en-CA"/>
          </w:rPr>
          <w:fldChar w:fldCharType="end"/>
        </w:r>
      </w:moveFrom>
    </w:p>
    <w:moveFromRangeEnd w:id="394"/>
    <w:p w14:paraId="7C32B484" w14:textId="17B5B2CC" w:rsidR="00A7292B" w:rsidRPr="005B4FAF" w:rsidRDefault="00A7292B" w:rsidP="00A7292B">
      <w:pPr>
        <w:pStyle w:val="PWGReference"/>
      </w:pPr>
      <w:r w:rsidRPr="000057B9">
        <w:t>[UTR17]</w:t>
      </w:r>
      <w:r w:rsidRPr="000057B9">
        <w:tab/>
        <w:t>Unicode Consortium “Unicode Character Encoding Model”, UTR#17, November 2008,</w:t>
      </w:r>
      <w:r>
        <w:rPr>
          <w:rFonts w:ascii="Hiragino Kaku Gothic ProN W3" w:eastAsia="Hiragino Kaku Gothic ProN W3" w:hAnsi="Hiragino Kaku Gothic ProN W3" w:cs="Hiragino Kaku Gothic ProN W3"/>
        </w:rPr>
        <w:t xml:space="preserve"> </w:t>
      </w:r>
      <w:hyperlink r:id="rId54" w:history="1">
        <w:r>
          <w:rPr>
            <w:rStyle w:val="Hyperlink"/>
          </w:rPr>
          <w:t>https://www.unicode.org/reports/tr17</w:t>
        </w:r>
      </w:hyperlink>
    </w:p>
    <w:p w14:paraId="74C44355" w14:textId="3098FF79" w:rsidR="003F513C" w:rsidRPr="005B4FAF" w:rsidRDefault="003F513C" w:rsidP="003F513C">
      <w:pPr>
        <w:pStyle w:val="PWGReference"/>
        <w:rPr>
          <w:ins w:id="396" w:author="Michael R Sweet" w:date="2022-01-24T16:34:00Z"/>
          <w:u w:val="single"/>
        </w:rPr>
      </w:pPr>
      <w:ins w:id="397" w:author="Michael R Sweet" w:date="2022-01-24T16:34:00Z">
        <w:r w:rsidRPr="000057B9">
          <w:t>[UTR23]</w:t>
        </w:r>
        <w:r w:rsidRPr="000057B9">
          <w:tab/>
          <w:t xml:space="preserve">Unicode Consortium “Unicode Character Property Model”, UTR#23, </w:t>
        </w:r>
        <w:r>
          <w:t>September 2021</w:t>
        </w:r>
        <w:r w:rsidRPr="000057B9">
          <w:t>,</w:t>
        </w:r>
        <w:r>
          <w:t xml:space="preserve"> </w:t>
        </w:r>
        <w:r>
          <w:fldChar w:fldCharType="begin"/>
        </w:r>
        <w:r>
          <w:instrText xml:space="preserve"> HYPERLINK "https://www.unicode.org/reports/tr23" </w:instrText>
        </w:r>
      </w:ins>
      <w:ins w:id="398" w:author="Michael R Sweet" w:date="2022-01-24T16:34:00Z">
        <w:r>
          <w:fldChar w:fldCharType="separate"/>
        </w:r>
        <w:r>
          <w:rPr>
            <w:rStyle w:val="Hyperlink"/>
          </w:rPr>
          <w:t>https://www.unicode.org/reports/tr23</w:t>
        </w:r>
        <w:r>
          <w:rPr>
            <w:rStyle w:val="Hyperlink"/>
          </w:rPr>
          <w:fldChar w:fldCharType="end"/>
        </w:r>
      </w:ins>
    </w:p>
    <w:p w14:paraId="40441FA5" w14:textId="3E9ADDC4" w:rsidR="00A7292B" w:rsidRPr="005B4FAF" w:rsidDel="003F513C" w:rsidRDefault="00A7292B" w:rsidP="00A7292B">
      <w:pPr>
        <w:pStyle w:val="PWGReference"/>
        <w:rPr>
          <w:del w:id="399" w:author="Michael R Sweet" w:date="2022-01-24T16:34:00Z"/>
          <w:u w:val="single"/>
        </w:rPr>
      </w:pPr>
      <w:del w:id="400" w:author="Michael R Sweet" w:date="2022-01-24T16:34:00Z">
        <w:r w:rsidRPr="000057B9" w:rsidDel="003F513C">
          <w:delText>[UTR23]</w:delText>
        </w:r>
        <w:r w:rsidRPr="000057B9" w:rsidDel="003F513C">
          <w:tab/>
          <w:delText xml:space="preserve">Unicode Consortium “Unicode Character Property Model”, UTR#23, </w:delText>
        </w:r>
        <w:r w:rsidDel="003F513C">
          <w:delText>May</w:delText>
        </w:r>
        <w:r w:rsidRPr="000057B9" w:rsidDel="003F513C">
          <w:delText xml:space="preserve"> 20</w:delText>
        </w:r>
        <w:r w:rsidDel="003F513C">
          <w:delText>15</w:delText>
        </w:r>
        <w:r w:rsidRPr="000057B9" w:rsidDel="003F513C">
          <w:delText>,</w:delText>
        </w:r>
        <w:r w:rsidDel="003F513C">
          <w:delText xml:space="preserve"> </w:delText>
        </w:r>
        <w:r w:rsidR="00BC0E09" w:rsidDel="003F513C">
          <w:fldChar w:fldCharType="begin"/>
        </w:r>
        <w:r w:rsidR="00BC0E09" w:rsidDel="003F513C">
          <w:delInstrText xml:space="preserve"> HYPERLINK "https://www.unicode.org/reports/tr23" </w:delInstrText>
        </w:r>
        <w:r w:rsidR="00BC0E09" w:rsidDel="003F513C">
          <w:fldChar w:fldCharType="separate"/>
        </w:r>
        <w:r w:rsidDel="003F513C">
          <w:rPr>
            <w:rStyle w:val="Hyperlink"/>
          </w:rPr>
          <w:delText>https://www.unicode.org/reports/tr23</w:delText>
        </w:r>
        <w:r w:rsidR="00BC0E09" w:rsidDel="003F513C">
          <w:rPr>
            <w:rStyle w:val="Hyperlink"/>
          </w:rPr>
          <w:fldChar w:fldCharType="end"/>
        </w:r>
      </w:del>
    </w:p>
    <w:p w14:paraId="107EC1CE" w14:textId="788D83BE" w:rsidR="00A7292B" w:rsidRPr="005B4FAF" w:rsidRDefault="00A7292B" w:rsidP="00A7292B">
      <w:pPr>
        <w:pStyle w:val="PWGReference"/>
        <w:rPr>
          <w:u w:val="single"/>
        </w:rPr>
      </w:pPr>
      <w:r w:rsidRPr="000057B9">
        <w:t>[UTR33]</w:t>
      </w:r>
      <w:r w:rsidRPr="000057B9">
        <w:tab/>
        <w:t>Unicode Consortium “Unicode Conformance Model”, UTR#33, November 2008,</w:t>
      </w:r>
      <w:r>
        <w:rPr>
          <w:rFonts w:ascii="Hiragino Kaku Gothic ProN W3" w:eastAsia="Hiragino Kaku Gothic ProN W3" w:hAnsi="Hiragino Kaku Gothic ProN W3" w:cs="Hiragino Kaku Gothic ProN W3"/>
        </w:rPr>
        <w:t xml:space="preserve"> </w:t>
      </w:r>
      <w:hyperlink r:id="rId55" w:history="1">
        <w:r>
          <w:rPr>
            <w:rStyle w:val="Hyperlink"/>
          </w:rPr>
          <w:t>https://www.unicode.org/reports/tr33</w:t>
        </w:r>
      </w:hyperlink>
    </w:p>
    <w:p w14:paraId="6E693C42" w14:textId="68041877" w:rsidR="00055BC0" w:rsidRDefault="00A7292B" w:rsidP="00055BC0">
      <w:pPr>
        <w:pStyle w:val="PWGReference"/>
        <w:rPr>
          <w:rStyle w:val="Hyperlink"/>
        </w:rPr>
      </w:pPr>
      <w:r w:rsidRPr="000057B9">
        <w:t>[UNISECFAQ]</w:t>
      </w:r>
      <w:r w:rsidRPr="000057B9">
        <w:tab/>
        <w:t>Unicode Consortium “Unicode Security FAQ”, November 201</w:t>
      </w:r>
      <w:r>
        <w:t>6</w:t>
      </w:r>
      <w:r w:rsidRPr="000057B9">
        <w:t>,</w:t>
      </w:r>
      <w:r w:rsidRPr="000057B9">
        <w:rPr>
          <w:rFonts w:ascii="Hiragino Kaku Gothic ProN W3" w:eastAsia="Hiragino Kaku Gothic ProN W3" w:hAnsi="Hiragino Kaku Gothic ProN W3" w:cs="Hiragino Kaku Gothic ProN W3"/>
        </w:rPr>
        <w:br/>
      </w:r>
      <w:hyperlink r:id="rId56" w:history="1">
        <w:r>
          <w:rPr>
            <w:rStyle w:val="Hyperlink"/>
          </w:rPr>
          <w:t>https://www.unicode.org/faq/security.html</w:t>
        </w:r>
      </w:hyperlink>
    </w:p>
    <w:p w14:paraId="2511ECBD" w14:textId="25277EB9" w:rsidR="00573DEC" w:rsidRPr="00573DEC" w:rsidRDefault="00573DEC" w:rsidP="00845FE9">
      <w:pPr>
        <w:pStyle w:val="PWGReference"/>
        <w:sectPr w:rsidR="00573DEC" w:rsidRPr="00573DEC" w:rsidSect="00442197">
          <w:type w:val="continuous"/>
          <w:pgSz w:w="12240" w:h="15840" w:code="1"/>
          <w:pgMar w:top="1440" w:right="1325" w:bottom="1440" w:left="1325" w:header="720" w:footer="720" w:gutter="0"/>
          <w:lnNumType w:countBy="1" w:restart="continuous"/>
          <w:cols w:space="720"/>
          <w:docGrid w:linePitch="360"/>
        </w:sectPr>
      </w:pPr>
    </w:p>
    <w:p w14:paraId="70402F54" w14:textId="25B898CC" w:rsidR="00F445B8" w:rsidRDefault="00AA2C30" w:rsidP="00CA046F">
      <w:pPr>
        <w:pStyle w:val="IEEEStdsLevel1Header"/>
        <w:rPr>
          <w:rFonts w:eastAsia="MS Mincho"/>
        </w:rPr>
      </w:pPr>
      <w:bookmarkStart w:id="401" w:name="_Toc93936088"/>
      <w:r>
        <w:rPr>
          <w:rFonts w:eastAsia="MS Mincho"/>
        </w:rPr>
        <w:lastRenderedPageBreak/>
        <w:t>Editors’</w:t>
      </w:r>
      <w:r w:rsidR="00F445B8">
        <w:rPr>
          <w:rFonts w:eastAsia="MS Mincho"/>
        </w:rPr>
        <w:t xml:space="preserve"> Addresses</w:t>
      </w:r>
      <w:bookmarkEnd w:id="401"/>
    </w:p>
    <w:p w14:paraId="1701B666" w14:textId="77777777" w:rsidR="00F445B8" w:rsidRPr="008F6F7D" w:rsidRDefault="00F445B8" w:rsidP="000E0F89">
      <w:pPr>
        <w:pStyle w:val="Address"/>
      </w:pPr>
      <w:r w:rsidRPr="008F6F7D">
        <w:t>Michael R. Sweet</w:t>
      </w:r>
    </w:p>
    <w:p w14:paraId="07E2F070" w14:textId="4C29E798" w:rsidR="008F6F7D" w:rsidRDefault="00A7292B" w:rsidP="000E0F89">
      <w:pPr>
        <w:pStyle w:val="Address"/>
      </w:pPr>
      <w:r>
        <w:t>Lakeside Robotics Corporation</w:t>
      </w:r>
    </w:p>
    <w:p w14:paraId="188938E1" w14:textId="77777777" w:rsidR="00A7292B" w:rsidRDefault="00A7292B" w:rsidP="000E0F89">
      <w:pPr>
        <w:pStyle w:val="Address"/>
      </w:pPr>
    </w:p>
    <w:p w14:paraId="69AB59CF" w14:textId="22BBC535" w:rsidR="008F6F7D" w:rsidRDefault="008F6F7D" w:rsidP="000E0F89">
      <w:pPr>
        <w:pStyle w:val="Address"/>
      </w:pPr>
      <w:r>
        <w:t>Ira McDonald</w:t>
      </w:r>
    </w:p>
    <w:p w14:paraId="6DA142F2" w14:textId="2FAF1DB0" w:rsidR="008F6F7D" w:rsidRDefault="008F6F7D" w:rsidP="000E0F89">
      <w:pPr>
        <w:pStyle w:val="Address"/>
      </w:pPr>
      <w:r>
        <w:t>High North</w:t>
      </w:r>
    </w:p>
    <w:p w14:paraId="5FAE259A" w14:textId="77777777" w:rsidR="00F445B8" w:rsidRDefault="00F445B8" w:rsidP="00845FE9">
      <w:pPr>
        <w:pStyle w:val="IEEEStdsParagraph"/>
      </w:pPr>
      <w:r>
        <w:t xml:space="preserve">The </w:t>
      </w:r>
      <w:r w:rsidR="00AA2C30">
        <w:t>editors</w:t>
      </w:r>
      <w:r>
        <w:t xml:space="preserve"> would like to especially thank the following individuals who also contributed significantly to the development of this document:</w:t>
      </w:r>
    </w:p>
    <w:p w14:paraId="4D3EE11A" w14:textId="656E3525" w:rsidR="008F6F7D" w:rsidRDefault="008F6F7D" w:rsidP="000E0F89">
      <w:pPr>
        <w:pStyle w:val="Address"/>
      </w:pPr>
      <w:r>
        <w:t>Ron Bergman (original editor)</w:t>
      </w:r>
    </w:p>
    <w:p w14:paraId="4FF9AA07" w14:textId="77777777" w:rsidR="008F6F7D" w:rsidRDefault="008F6F7D" w:rsidP="000E0F89">
      <w:pPr>
        <w:pStyle w:val="Address"/>
      </w:pPr>
      <w:r w:rsidRPr="008F6F7D">
        <w:t>Shah Bhatti</w:t>
      </w:r>
      <w:r w:rsidRPr="008F6F7D">
        <w:cr/>
        <w:t>Nancy Chen</w:t>
      </w:r>
      <w:r w:rsidRPr="008F6F7D">
        <w:cr/>
        <w:t>Lee Farrell</w:t>
      </w:r>
      <w:r w:rsidRPr="008F6F7D">
        <w:cr/>
        <w:t xml:space="preserve">Gail </w:t>
      </w:r>
      <w:proofErr w:type="spellStart"/>
      <w:r w:rsidRPr="008F6F7D">
        <w:t>Giansiracusa</w:t>
      </w:r>
      <w:proofErr w:type="spellEnd"/>
      <w:r w:rsidRPr="008F6F7D">
        <w:cr/>
        <w:t xml:space="preserve">Tom Hastings </w:t>
      </w:r>
    </w:p>
    <w:p w14:paraId="0B87DF53" w14:textId="0768E217" w:rsidR="008F6F7D" w:rsidRDefault="008F6F7D" w:rsidP="000E0F89">
      <w:pPr>
        <w:pStyle w:val="Address"/>
      </w:pPr>
      <w:r>
        <w:t>Harry Lewis (original editor)</w:t>
      </w:r>
      <w:r w:rsidRPr="008F6F7D">
        <w:cr/>
        <w:t>Makoto “Mac” Matsuda</w:t>
      </w:r>
      <w:r w:rsidRPr="008F6F7D">
        <w:cr/>
        <w:t>Joe Murdock</w:t>
      </w:r>
      <w:r w:rsidRPr="008F6F7D">
        <w:cr/>
        <w:t>Glen Petrie</w:t>
      </w:r>
      <w:r w:rsidRPr="008F6F7D">
        <w:cr/>
        <w:t>Jerry Thrasher</w:t>
      </w:r>
      <w:r w:rsidRPr="008F6F7D">
        <w:cr/>
        <w:t xml:space="preserve">Ted </w:t>
      </w:r>
      <w:proofErr w:type="spellStart"/>
      <w:r w:rsidRPr="008F6F7D">
        <w:t>Tronson</w:t>
      </w:r>
      <w:proofErr w:type="spellEnd"/>
      <w:r w:rsidRPr="008F6F7D">
        <w:cr/>
        <w:t xml:space="preserve">Paul </w:t>
      </w:r>
      <w:proofErr w:type="spellStart"/>
      <w:r w:rsidRPr="008F6F7D">
        <w:t>Tykodi</w:t>
      </w:r>
      <w:proofErr w:type="spellEnd"/>
      <w:r w:rsidRPr="008F6F7D">
        <w:cr/>
        <w:t>Bill Wagner</w:t>
      </w:r>
      <w:r w:rsidRPr="008F6F7D">
        <w:cr/>
        <w:t>Dave Whitehead</w:t>
      </w:r>
      <w:r w:rsidRPr="008F6F7D">
        <w:cr/>
        <w:t>Craig Whittle</w:t>
      </w:r>
      <w:r w:rsidRPr="008F6F7D">
        <w:cr/>
        <w:t xml:space="preserve">Peter </w:t>
      </w:r>
      <w:proofErr w:type="spellStart"/>
      <w:r w:rsidRPr="008F6F7D">
        <w:t>Zehler</w:t>
      </w:r>
      <w:proofErr w:type="spellEnd"/>
    </w:p>
    <w:p w14:paraId="51131809" w14:textId="77777777" w:rsidR="00102C48" w:rsidRDefault="00102C48">
      <w:pPr>
        <w:rPr>
          <w:b/>
          <w:sz w:val="32"/>
          <w:szCs w:val="20"/>
        </w:rPr>
      </w:pPr>
      <w:bookmarkStart w:id="402" w:name="_Ref421788889"/>
      <w:r>
        <w:br w:type="page"/>
      </w:r>
    </w:p>
    <w:p w14:paraId="304523F3" w14:textId="14800B80" w:rsidR="00F935B5" w:rsidRDefault="00F935B5" w:rsidP="00F935B5">
      <w:pPr>
        <w:pStyle w:val="IEEEStdsLevel1Header"/>
      </w:pPr>
      <w:bookmarkStart w:id="403" w:name="_Ref426020709"/>
      <w:bookmarkStart w:id="404" w:name="_Toc93936089"/>
      <w:r>
        <w:lastRenderedPageBreak/>
        <w:t>The PWG</w:t>
      </w:r>
      <w:bookmarkStart w:id="405" w:name="_Ref63840112"/>
      <w:r>
        <w:t xml:space="preserve"> Internet Printing Protocol</w:t>
      </w:r>
      <w:bookmarkEnd w:id="405"/>
      <w:r>
        <w:t xml:space="preserve"> (IPP) Workgroup</w:t>
      </w:r>
      <w:bookmarkEnd w:id="402"/>
      <w:bookmarkEnd w:id="403"/>
      <w:bookmarkEnd w:id="404"/>
    </w:p>
    <w:p w14:paraId="72726230" w14:textId="206E9E87" w:rsidR="00F935B5" w:rsidRPr="00F935B5" w:rsidRDefault="00F935B5" w:rsidP="00845FE9">
      <w:pPr>
        <w:pStyle w:val="IEEEStdsParagraph"/>
      </w:pPr>
      <w:r w:rsidRPr="00F935B5">
        <w:t>The</w:t>
      </w:r>
      <w:r>
        <w:t xml:space="preserve"> PWG</w:t>
      </w:r>
      <w:r w:rsidRPr="00F935B5">
        <w:t xml:space="preserve"> Internet Printing Protocol (IPP) workgroup </w:t>
      </w:r>
      <w:r>
        <w:t>is responsible for the continued development of IPP</w:t>
      </w:r>
      <w:r w:rsidR="00CD460A">
        <w:t>. The IPP home page provides access to the IPP mailing list, current working drafts, and published PWG specifications and IETF RFCs:</w:t>
      </w:r>
    </w:p>
    <w:p w14:paraId="46E67722" w14:textId="002B8498" w:rsidR="00F935B5" w:rsidRPr="00F935B5" w:rsidRDefault="001E1A3A" w:rsidP="00CD460A">
      <w:pPr>
        <w:pStyle w:val="Address"/>
      </w:pPr>
      <w:hyperlink r:id="rId57" w:history="1">
        <w:r w:rsidR="00F935B5" w:rsidRPr="001E1A3A">
          <w:rPr>
            <w:rStyle w:val="Hyperlink"/>
          </w:rPr>
          <w:t>http</w:t>
        </w:r>
        <w:r w:rsidRPr="001E1A3A">
          <w:rPr>
            <w:rStyle w:val="Hyperlink"/>
          </w:rPr>
          <w:t>s</w:t>
        </w:r>
        <w:r w:rsidR="00F935B5" w:rsidRPr="001E1A3A">
          <w:rPr>
            <w:rStyle w:val="Hyperlink"/>
          </w:rPr>
          <w:t>://www.pwg.org/ipp/</w:t>
        </w:r>
      </w:hyperlink>
    </w:p>
    <w:p w14:paraId="2C5BB8AC" w14:textId="44503635" w:rsidR="00F93F13" w:rsidRDefault="00102C48" w:rsidP="00102C48">
      <w:pPr>
        <w:pStyle w:val="IEEEStdsParagraph"/>
      </w:pPr>
      <w:r>
        <w:t xml:space="preserve">The IPP Everywhere project and IPP Implementor’s Guide 2.0 </w:t>
      </w:r>
      <w:r w:rsidR="003E7890">
        <w:t xml:space="preserve">[PWG5100.19] </w:t>
      </w:r>
      <w:r>
        <w:t>provide useful supplemental information to this specification.</w:t>
      </w:r>
    </w:p>
    <w:p w14:paraId="63E8BA5F" w14:textId="1A60C279" w:rsidR="003E7890" w:rsidRDefault="003E7890" w:rsidP="003E7890">
      <w:pPr>
        <w:pStyle w:val="IEEEStdsLevel2Header"/>
      </w:pPr>
      <w:bookmarkStart w:id="406" w:name="_Toc93936090"/>
      <w:r>
        <w:t>History of the Internet Printing Protocol</w:t>
      </w:r>
      <w:bookmarkEnd w:id="406"/>
    </w:p>
    <w:p w14:paraId="1F52A8B2" w14:textId="77777777" w:rsidR="00F117D2" w:rsidRPr="00BB0BCC" w:rsidRDefault="00F117D2" w:rsidP="00F117D2">
      <w:pPr>
        <w:pStyle w:val="PlainText"/>
        <w:spacing w:before="240"/>
        <w:jc w:val="both"/>
        <w:rPr>
          <w:rFonts w:eastAsia="MS Mincho" w:cs="Arial"/>
          <w:lang w:val="en-CA"/>
        </w:rPr>
      </w:pPr>
      <w:r w:rsidRPr="00BB0BCC">
        <w:rPr>
          <w:rFonts w:eastAsia="MS Mincho" w:cs="Arial"/>
          <w:lang w:val="en-CA"/>
        </w:rPr>
        <w:t xml:space="preserve">In the summer of 1996, Novell approached a number of companies to find out if they were interested to participate in a printing protocol project for the Internet. Xerox and others expressed some interest and suggested that the first step would be to develop a draft text and decide how to initiate the project. As result, a first draft document was developed in cooperation between Novell and Xerox. At this stage, the project was known as Lightweight Document Printing Application (LDPA). In a parallel effort, IBM had started working on a proposal for Internet printing using Web technology, under the name of </w:t>
      </w:r>
      <w:proofErr w:type="spellStart"/>
      <w:r w:rsidRPr="00BB0BCC">
        <w:rPr>
          <w:rFonts w:eastAsia="MS Mincho" w:cs="Arial"/>
          <w:lang w:val="en-CA"/>
        </w:rPr>
        <w:t>HyperText</w:t>
      </w:r>
      <w:proofErr w:type="spellEnd"/>
      <w:r w:rsidRPr="00BB0BCC">
        <w:rPr>
          <w:rFonts w:eastAsia="MS Mincho" w:cs="Arial"/>
          <w:lang w:val="en-CA"/>
        </w:rPr>
        <w:t xml:space="preserve"> Printing Protocol (HTPP). It was also known that Microsoft and HP had started work on a solution for a new generation of print services for </w:t>
      </w:r>
      <w:r>
        <w:rPr>
          <w:rFonts w:eastAsia="MS Mincho" w:cs="Arial"/>
          <w:lang w:val="en-CA"/>
        </w:rPr>
        <w:t xml:space="preserve">Windows </w:t>
      </w:r>
      <w:r w:rsidRPr="00BB0BCC">
        <w:rPr>
          <w:rFonts w:eastAsia="MS Mincho" w:cs="Arial"/>
          <w:lang w:val="en-CA"/>
        </w:rPr>
        <w:t>NT 5.0.</w:t>
      </w:r>
    </w:p>
    <w:p w14:paraId="411E6D89" w14:textId="77777777" w:rsidR="00F117D2" w:rsidRDefault="00F117D2" w:rsidP="00F117D2">
      <w:pPr>
        <w:pStyle w:val="PlainText"/>
        <w:spacing w:before="240"/>
        <w:jc w:val="both"/>
        <w:rPr>
          <w:rFonts w:eastAsia="MS Mincho" w:cs="Arial"/>
          <w:lang w:val="en-CA"/>
        </w:rPr>
      </w:pPr>
      <w:r w:rsidRPr="00BB0BCC">
        <w:rPr>
          <w:rFonts w:eastAsia="MS Mincho" w:cs="Arial"/>
          <w:lang w:val="en-CA"/>
        </w:rPr>
        <w:t xml:space="preserve">In parallel to the writing of initial draft texts, </w:t>
      </w:r>
      <w:r>
        <w:rPr>
          <w:rFonts w:eastAsia="MS Mincho" w:cs="Arial"/>
          <w:lang w:val="en-CA"/>
        </w:rPr>
        <w:t xml:space="preserve">the initiators </w:t>
      </w:r>
      <w:r w:rsidRPr="00BB0BCC">
        <w:rPr>
          <w:rFonts w:eastAsia="MS Mincho" w:cs="Arial"/>
          <w:lang w:val="en-CA"/>
        </w:rPr>
        <w:t>investigated how to start up the public standardization project. It was clear from the beginning that the initiators wanted the project to become an acknowledged project with the Internet Engineering Task Force (IETF), but first needed to get together a forum of experts before suggesting it to the IETF. The choice was to start the activity in the Printer Working Group (PWG), a group of people with representation from printer and print server vendors, which had previously developed the IETF Printer MIB specification.</w:t>
      </w:r>
    </w:p>
    <w:p w14:paraId="475CF570" w14:textId="77777777" w:rsidR="00F117D2" w:rsidRPr="00BB0BCC" w:rsidRDefault="00F117D2" w:rsidP="00F117D2">
      <w:pPr>
        <w:pStyle w:val="PlainText"/>
        <w:spacing w:before="240"/>
        <w:jc w:val="both"/>
        <w:rPr>
          <w:rFonts w:eastAsia="MS Mincho" w:cs="Arial"/>
          <w:lang w:val="en-CA"/>
        </w:rPr>
      </w:pPr>
      <w:r w:rsidRPr="00BB0BCC">
        <w:rPr>
          <w:rFonts w:eastAsia="MS Mincho" w:cs="Arial"/>
          <w:lang w:val="en-CA"/>
        </w:rPr>
        <w:t xml:space="preserve">After initial discussions in a couple of earlier meetings, the PWG started the IPP project in November 1996. Carl-Uno </w:t>
      </w:r>
      <w:proofErr w:type="spellStart"/>
      <w:r w:rsidRPr="00BB0BCC">
        <w:rPr>
          <w:rFonts w:eastAsia="MS Mincho" w:cs="Arial"/>
          <w:lang w:val="en-CA"/>
        </w:rPr>
        <w:t>Manros</w:t>
      </w:r>
      <w:proofErr w:type="spellEnd"/>
      <w:r w:rsidRPr="00BB0BCC">
        <w:rPr>
          <w:rFonts w:eastAsia="MS Mincho" w:cs="Arial"/>
          <w:lang w:val="en-CA"/>
        </w:rPr>
        <w:t xml:space="preserve"> from Xerox was chosen as the project chair and Scott Isaacson from Novell as the main editor. Steve Zilles from Adobe was later added as the IETF co-chair, </w:t>
      </w:r>
      <w:r>
        <w:rPr>
          <w:rFonts w:eastAsia="MS Mincho" w:cs="Arial"/>
          <w:lang w:val="en-CA"/>
        </w:rPr>
        <w:t>with</w:t>
      </w:r>
      <w:r w:rsidRPr="00BB0BCC">
        <w:rPr>
          <w:rFonts w:eastAsia="MS Mincho" w:cs="Arial"/>
          <w:lang w:val="en-CA"/>
        </w:rPr>
        <w:t xml:space="preserve"> Don Wright from Lexmark, Bob Herriot from Sun</w:t>
      </w:r>
      <w:r>
        <w:rPr>
          <w:rFonts w:eastAsia="MS Mincho" w:cs="Arial"/>
          <w:lang w:val="en-CA"/>
        </w:rPr>
        <w:t>,</w:t>
      </w:r>
      <w:r w:rsidRPr="00BB0BCC">
        <w:rPr>
          <w:rFonts w:eastAsia="MS Mincho" w:cs="Arial"/>
          <w:lang w:val="en-CA"/>
        </w:rPr>
        <w:t xml:space="preserve"> and Roger </w:t>
      </w:r>
      <w:proofErr w:type="spellStart"/>
      <w:r w:rsidRPr="00BB0BCC">
        <w:rPr>
          <w:rFonts w:eastAsia="MS Mincho" w:cs="Arial"/>
          <w:lang w:val="en-CA"/>
        </w:rPr>
        <w:t>deBry</w:t>
      </w:r>
      <w:proofErr w:type="spellEnd"/>
      <w:r w:rsidRPr="00BB0BCC">
        <w:rPr>
          <w:rFonts w:eastAsia="MS Mincho" w:cs="Arial"/>
          <w:lang w:val="en-CA"/>
        </w:rPr>
        <w:t xml:space="preserve"> from IBM as further editors. After some discussion, it was decided to pool the earlier efforts from Novell/Xerox and IBM into what is now named the Internet Printing Protocol (IPP) project. Some 20 companies involved with printers and/or print servers confirmed that they were interested in participating. After negotiation with the Application Area Directors in the IETF, </w:t>
      </w:r>
      <w:r>
        <w:rPr>
          <w:rFonts w:eastAsia="MS Mincho" w:cs="Arial"/>
          <w:lang w:val="en-CA"/>
        </w:rPr>
        <w:t>they</w:t>
      </w:r>
      <w:r w:rsidRPr="00BB0BCC">
        <w:rPr>
          <w:rFonts w:eastAsia="MS Mincho" w:cs="Arial"/>
          <w:lang w:val="en-CA"/>
        </w:rPr>
        <w:t xml:space="preserve"> decided to hold a birds-of-a-feather (BOF) session for IPP in the December 1996 meeting of the IETF. The outcome of that meeting confirmed that there was widespread interest in developing a printing protocol for the Internet.</w:t>
      </w:r>
    </w:p>
    <w:p w14:paraId="5440AD44" w14:textId="77777777" w:rsidR="00F117D2" w:rsidRDefault="00F117D2" w:rsidP="00F117D2">
      <w:pPr>
        <w:pStyle w:val="PlainText"/>
        <w:spacing w:before="240"/>
        <w:jc w:val="both"/>
        <w:rPr>
          <w:rFonts w:eastAsia="MS Mincho" w:cs="Arial"/>
          <w:lang w:val="en-CA"/>
        </w:rPr>
      </w:pPr>
      <w:r w:rsidRPr="00BB0BCC">
        <w:rPr>
          <w:rFonts w:eastAsia="MS Mincho" w:cs="Arial"/>
          <w:lang w:val="en-CA"/>
        </w:rPr>
        <w:t>The IPP/1.0 specifications were published by the IETF as experimental documents in April 1999</w:t>
      </w:r>
      <w:r>
        <w:rPr>
          <w:rFonts w:eastAsia="MS Mincho" w:cs="Arial"/>
          <w:lang w:val="en-CA"/>
        </w:rPr>
        <w:t xml:space="preserve"> [RFC2566] [RFC2567]</w:t>
      </w:r>
      <w:r w:rsidRPr="00BB0BCC">
        <w:rPr>
          <w:rFonts w:eastAsia="MS Mincho" w:cs="Arial"/>
          <w:lang w:val="en-CA"/>
        </w:rPr>
        <w:t>. IPP/1.1 appeared as a proposed standard in September 2000</w:t>
      </w:r>
      <w:r>
        <w:rPr>
          <w:rFonts w:eastAsia="MS Mincho" w:cs="Arial"/>
          <w:lang w:val="en-CA"/>
        </w:rPr>
        <w:t xml:space="preserve"> [RFC2910] [RFC2911]</w:t>
      </w:r>
      <w:r w:rsidRPr="00BB0BCC">
        <w:rPr>
          <w:rFonts w:eastAsia="MS Mincho" w:cs="Arial"/>
          <w:lang w:val="en-CA"/>
        </w:rPr>
        <w:t>, with extensions being published through Match 2005 until the IETF IPP working group was concluded.</w:t>
      </w:r>
    </w:p>
    <w:p w14:paraId="5043F2E7" w14:textId="77777777" w:rsidR="00F117D2" w:rsidRDefault="00F117D2" w:rsidP="00F117D2">
      <w:pPr>
        <w:pStyle w:val="PlainText"/>
        <w:spacing w:before="240"/>
        <w:jc w:val="both"/>
        <w:rPr>
          <w:rFonts w:eastAsia="MS Mincho" w:cs="Arial"/>
          <w:lang w:val="en-CA"/>
        </w:rPr>
      </w:pPr>
      <w:r>
        <w:rPr>
          <w:rFonts w:eastAsia="MS Mincho" w:cs="Arial"/>
          <w:lang w:val="en-CA"/>
        </w:rPr>
        <w:lastRenderedPageBreak/>
        <w:t>At the December 2007 face-to-face meeting, the PWG membership decided that something needed to be done to ensure interoperability with the increasing number of IPP/1.1 extensions, particularly for the collection syntax and media naming. This ultimately led to the publication of t</w:t>
      </w:r>
      <w:r w:rsidRPr="00BB0BCC">
        <w:rPr>
          <w:rFonts w:eastAsia="MS Mincho" w:cs="Arial"/>
          <w:lang w:val="en-CA"/>
        </w:rPr>
        <w:t xml:space="preserve">he first </w:t>
      </w:r>
      <w:r>
        <w:rPr>
          <w:rFonts w:eastAsia="MS Mincho" w:cs="Arial"/>
          <w:lang w:val="en-CA"/>
        </w:rPr>
        <w:t>edition</w:t>
      </w:r>
      <w:r w:rsidRPr="00BB0BCC">
        <w:rPr>
          <w:rFonts w:eastAsia="MS Mincho" w:cs="Arial"/>
          <w:lang w:val="en-CA"/>
        </w:rPr>
        <w:t xml:space="preserve"> of IPP/2.0 </w:t>
      </w:r>
      <w:r>
        <w:rPr>
          <w:rFonts w:eastAsia="MS Mincho" w:cs="Arial"/>
          <w:lang w:val="en-CA"/>
        </w:rPr>
        <w:t xml:space="preserve">that defined protocol versions 2.0 and 2.1 </w:t>
      </w:r>
      <w:r w:rsidRPr="00BB0BCC">
        <w:rPr>
          <w:rFonts w:eastAsia="MS Mincho" w:cs="Arial"/>
          <w:lang w:val="en-CA"/>
        </w:rPr>
        <w:t>in July 2009</w:t>
      </w:r>
      <w:r>
        <w:rPr>
          <w:rFonts w:eastAsia="MS Mincho" w:cs="Arial"/>
          <w:lang w:val="en-CA"/>
        </w:rPr>
        <w:t xml:space="preserve"> [PWG5100.10-2009]. This was followed by </w:t>
      </w:r>
      <w:r w:rsidRPr="00BB0BCC">
        <w:rPr>
          <w:rFonts w:eastAsia="MS Mincho" w:cs="Arial"/>
          <w:lang w:val="en-CA"/>
        </w:rPr>
        <w:t>a second edition of IPP/2.0</w:t>
      </w:r>
      <w:r>
        <w:rPr>
          <w:rFonts w:eastAsia="MS Mincho" w:cs="Arial"/>
          <w:lang w:val="en-CA"/>
        </w:rPr>
        <w:t xml:space="preserve"> that defined protocol version 2.2</w:t>
      </w:r>
      <w:r w:rsidRPr="00BB0BCC">
        <w:rPr>
          <w:rFonts w:eastAsia="MS Mincho" w:cs="Arial"/>
          <w:lang w:val="en-CA"/>
        </w:rPr>
        <w:t xml:space="preserve"> in February 2011</w:t>
      </w:r>
      <w:r>
        <w:rPr>
          <w:rFonts w:eastAsia="MS Mincho" w:cs="Arial"/>
          <w:lang w:val="en-CA"/>
        </w:rPr>
        <w:t xml:space="preserve"> [PWG5100.12-2011].</w:t>
      </w:r>
    </w:p>
    <w:p w14:paraId="2368F032" w14:textId="552F338A" w:rsidR="00F117D2" w:rsidRPr="003E7890" w:rsidRDefault="00F117D2" w:rsidP="003E7890">
      <w:pPr>
        <w:pStyle w:val="PlainText"/>
        <w:spacing w:before="240"/>
        <w:jc w:val="both"/>
        <w:rPr>
          <w:rFonts w:eastAsia="MS Mincho" w:cs="Arial"/>
          <w:lang w:val="en-CA"/>
        </w:rPr>
      </w:pPr>
      <w:r>
        <w:rPr>
          <w:rFonts w:eastAsia="MS Mincho" w:cs="Arial"/>
          <w:lang w:val="en-CA"/>
        </w:rPr>
        <w:t>After successful interoperability testing of both IPP/1.1 and IPP/2.0 with multiple vendors' products, the PWG published a second errata update of IPP/2.0 in October 2015 [PWG5100.12-2015] as a PWG standard and worked with the IETF to publish IPP/1.1 as an Internet Standard in June 2018 [STD92].</w:t>
      </w:r>
    </w:p>
    <w:p w14:paraId="1F02EE5B" w14:textId="24BDA922" w:rsidR="00F93F13" w:rsidRDefault="00F93F13" w:rsidP="00F93F13">
      <w:pPr>
        <w:pStyle w:val="IEEEStdsLevel1Header"/>
      </w:pPr>
      <w:bookmarkStart w:id="407" w:name="_Toc93936091"/>
      <w:r>
        <w:t>Changes from PWG 5100.12-</w:t>
      </w:r>
      <w:r w:rsidR="003E7890">
        <w:t>2015</w:t>
      </w:r>
      <w:bookmarkEnd w:id="407"/>
    </w:p>
    <w:p w14:paraId="1494DBAD" w14:textId="55E09BCC" w:rsidR="00F93F13" w:rsidRDefault="00F93F13" w:rsidP="00102C48">
      <w:pPr>
        <w:pStyle w:val="IEEEStdsParagraph"/>
      </w:pPr>
      <w:r>
        <w:t xml:space="preserve">The following changes were made since </w:t>
      </w:r>
      <w:r w:rsidR="003E7890">
        <w:t>the previous version of this document [PWG5100.12-2015]</w:t>
      </w:r>
      <w:r>
        <w:t>:</w:t>
      </w:r>
    </w:p>
    <w:p w14:paraId="5707C286" w14:textId="52B875E5" w:rsidR="003E7890" w:rsidRDefault="003E7890" w:rsidP="001E1E6A">
      <w:pPr>
        <w:pStyle w:val="NumberedList"/>
        <w:numPr>
          <w:ilvl w:val="0"/>
          <w:numId w:val="15"/>
        </w:numPr>
      </w:pPr>
      <w:r>
        <w:t>Updated all document references,</w:t>
      </w:r>
    </w:p>
    <w:p w14:paraId="506E6F2A" w14:textId="6CA3D90E" w:rsidR="003E7890" w:rsidRDefault="003E7890" w:rsidP="001E1E6A">
      <w:pPr>
        <w:pStyle w:val="NumberedList"/>
        <w:numPr>
          <w:ilvl w:val="0"/>
          <w:numId w:val="15"/>
        </w:numPr>
      </w:pPr>
      <w:r>
        <w:t>Greatly simplified the reference tables and list of attributes to only those that differ from the base standards,</w:t>
      </w:r>
    </w:p>
    <w:p w14:paraId="28C1A12C" w14:textId="415C672C" w:rsidR="00F93F13" w:rsidRDefault="00F93F13" w:rsidP="001E1E6A">
      <w:pPr>
        <w:pStyle w:val="NumberedList"/>
        <w:numPr>
          <w:ilvl w:val="0"/>
          <w:numId w:val="15"/>
        </w:numPr>
      </w:pPr>
      <w:r>
        <w:t>Added new Unicode references, internationalization considerations, and security considerations.</w:t>
      </w:r>
    </w:p>
    <w:p w14:paraId="5BF52189" w14:textId="0A0DAA1C" w:rsidR="00B57BFC" w:rsidRDefault="00F93F13" w:rsidP="001E1E6A">
      <w:pPr>
        <w:pStyle w:val="NumberedList"/>
        <w:numPr>
          <w:ilvl w:val="0"/>
          <w:numId w:val="15"/>
        </w:numPr>
      </w:pPr>
      <w:r>
        <w:t xml:space="preserve">Added </w:t>
      </w:r>
      <w:r w:rsidR="003E7890">
        <w:t>a history of the development of the Internet Printing Protocol</w:t>
      </w:r>
      <w:r w:rsidR="00B57BFC">
        <w:t>.</w:t>
      </w:r>
    </w:p>
    <w:p w14:paraId="0BD35019" w14:textId="368F5F8B" w:rsidR="00E649E9" w:rsidRDefault="00E649E9">
      <w:r>
        <w:br w:type="page"/>
      </w:r>
    </w:p>
    <w:p w14:paraId="3551208D" w14:textId="1A00FC82" w:rsidR="00A01C57" w:rsidRDefault="00E649E9" w:rsidP="00E649E9">
      <w:pPr>
        <w:pStyle w:val="IEEEStdsLevel1Header"/>
      </w:pPr>
      <w:bookmarkStart w:id="408" w:name="_Toc93936092"/>
      <w:r>
        <w:lastRenderedPageBreak/>
        <w:t>Change History</w:t>
      </w:r>
      <w:bookmarkEnd w:id="408"/>
    </w:p>
    <w:p w14:paraId="7372330D" w14:textId="28C5086B" w:rsidR="00E649E9" w:rsidRDefault="00E649E9" w:rsidP="00845FE9">
      <w:pPr>
        <w:pStyle w:val="IEEEStdsParagraph"/>
      </w:pPr>
      <w:r w:rsidRPr="00BD3D38">
        <w:rPr>
          <w:highlight w:val="yellow"/>
        </w:rPr>
        <w:t>This section will be removed when the document is published.</w:t>
      </w:r>
    </w:p>
    <w:p w14:paraId="13DC0EA5" w14:textId="36B60B07" w:rsidR="00BC0E09" w:rsidRDefault="00BC0E09" w:rsidP="00E649E9">
      <w:pPr>
        <w:pStyle w:val="IEEEStdsLevel2Header"/>
        <w:rPr>
          <w:ins w:id="409" w:author="Michael R Sweet" w:date="2022-01-24T15:18:00Z"/>
        </w:rPr>
      </w:pPr>
      <w:bookmarkStart w:id="410" w:name="_Toc93936093"/>
      <w:ins w:id="411" w:author="Michael R Sweet" w:date="2022-01-24T15:18:00Z">
        <w:r>
          <w:t>January 24, 2022</w:t>
        </w:r>
        <w:bookmarkEnd w:id="410"/>
      </w:ins>
    </w:p>
    <w:p w14:paraId="00D1E204" w14:textId="55F3ADB9" w:rsidR="00BC0E09" w:rsidRDefault="00BC0E09" w:rsidP="001E1E6A">
      <w:pPr>
        <w:pStyle w:val="IEEEStdsParagraph"/>
        <w:numPr>
          <w:ilvl w:val="0"/>
          <w:numId w:val="25"/>
        </w:numPr>
        <w:rPr>
          <w:ins w:id="412" w:author="Michael R Sweet" w:date="2022-01-24T15:20:00Z"/>
        </w:rPr>
      </w:pPr>
      <w:ins w:id="413" w:author="Michael R Sweet" w:date="2022-01-24T15:20:00Z">
        <w:r>
          <w:t>Dropped PWG 5107.2 references throughout</w:t>
        </w:r>
      </w:ins>
    </w:p>
    <w:p w14:paraId="005C7172" w14:textId="5EB5FA6A" w:rsidR="00BC0E09" w:rsidRDefault="00062510" w:rsidP="001E1E6A">
      <w:pPr>
        <w:pStyle w:val="IEEEStdsParagraph"/>
        <w:numPr>
          <w:ilvl w:val="0"/>
          <w:numId w:val="25"/>
        </w:numPr>
        <w:rPr>
          <w:ins w:id="414" w:author="Michael R Sweet" w:date="2022-01-24T16:42:00Z"/>
        </w:rPr>
      </w:pPr>
      <w:ins w:id="415" w:author="Michael R Sweet" w:date="2022-01-24T16:42:00Z">
        <w:r>
          <w:t>Added references to PWG 5199.10 (IPP Authentication Methods v1.0)</w:t>
        </w:r>
      </w:ins>
    </w:p>
    <w:p w14:paraId="06549B77" w14:textId="0D6FEBDE" w:rsidR="00062510" w:rsidRPr="00BC0E09" w:rsidRDefault="004C6D90" w:rsidP="001E1E6A">
      <w:pPr>
        <w:pStyle w:val="IEEEStdsParagraph"/>
        <w:numPr>
          <w:ilvl w:val="0"/>
          <w:numId w:val="25"/>
        </w:numPr>
        <w:rPr>
          <w:ins w:id="416" w:author="Michael R Sweet" w:date="2022-01-24T15:18:00Z"/>
        </w:rPr>
      </w:pPr>
      <w:ins w:id="417" w:author="Michael R Sweet" w:date="2022-01-24T16:57:00Z">
        <w:r>
          <w:t>Added definitions for Enterprise,</w:t>
        </w:r>
      </w:ins>
      <w:ins w:id="418" w:author="Michael R Sweet" w:date="2022-01-24T16:58:00Z">
        <w:r>
          <w:t xml:space="preserve"> Production, and Workgroup Printer, and use them in the paragraph</w:t>
        </w:r>
      </w:ins>
      <w:ins w:id="419" w:author="Michael R Sweet" w:date="2022-01-24T16:59:00Z">
        <w:r>
          <w:t>s defining IPP/2.0, 2.1, and 2.2</w:t>
        </w:r>
      </w:ins>
    </w:p>
    <w:p w14:paraId="0590794B" w14:textId="6BE38E6E" w:rsidR="00E24A3A" w:rsidRDefault="00E24A3A" w:rsidP="00E649E9">
      <w:pPr>
        <w:pStyle w:val="IEEEStdsLevel2Header"/>
      </w:pPr>
      <w:bookmarkStart w:id="420" w:name="_Toc93936094"/>
      <w:r>
        <w:t>October 20, 2021</w:t>
      </w:r>
      <w:bookmarkEnd w:id="420"/>
    </w:p>
    <w:p w14:paraId="7ED7F06F" w14:textId="320456AB" w:rsidR="00E24A3A" w:rsidRDefault="00E24A3A" w:rsidP="001E1E6A">
      <w:pPr>
        <w:pStyle w:val="IEEEStdsParagraph"/>
        <w:numPr>
          <w:ilvl w:val="0"/>
          <w:numId w:val="24"/>
        </w:numPr>
      </w:pPr>
      <w:r>
        <w:t>Status: Interim</w:t>
      </w:r>
    </w:p>
    <w:p w14:paraId="6B7DB8DB" w14:textId="5D81DF32" w:rsidR="00E24A3A" w:rsidRDefault="00E24A3A" w:rsidP="001E1E6A">
      <w:pPr>
        <w:pStyle w:val="IEEEStdsParagraph"/>
        <w:numPr>
          <w:ilvl w:val="0"/>
          <w:numId w:val="24"/>
        </w:numPr>
      </w:pPr>
      <w:r>
        <w:t>Section 5: Reworded, dropped note above table</w:t>
      </w:r>
    </w:p>
    <w:p w14:paraId="5A5C5A7A" w14:textId="366BA2BA" w:rsidR="00E24A3A" w:rsidRDefault="00E24A3A" w:rsidP="001E1E6A">
      <w:pPr>
        <w:pStyle w:val="IEEEStdsParagraph"/>
        <w:numPr>
          <w:ilvl w:val="0"/>
          <w:numId w:val="24"/>
        </w:numPr>
      </w:pPr>
      <w:r>
        <w:t>Table 1: Make RFC 7472 REQUIRED for IPP/2.2, Dropped brackets around spec numbers and added spaces (e.g. RFC 7472 instead of [RFC7472])</w:t>
      </w:r>
    </w:p>
    <w:p w14:paraId="5A4E7D28" w14:textId="05697DC1" w:rsidR="00E24A3A" w:rsidRDefault="000A1E6F" w:rsidP="001E1E6A">
      <w:pPr>
        <w:pStyle w:val="IEEEStdsParagraph"/>
        <w:numPr>
          <w:ilvl w:val="0"/>
          <w:numId w:val="24"/>
        </w:numPr>
      </w:pPr>
      <w:r>
        <w:t>Made PWG 5100.11 REQUIRED for IPP/2.1</w:t>
      </w:r>
    </w:p>
    <w:p w14:paraId="3B09F75B" w14:textId="44FA3203" w:rsidR="000A1E6F" w:rsidRDefault="000A1E6F" w:rsidP="001E1E6A">
      <w:pPr>
        <w:pStyle w:val="IEEEStdsParagraph"/>
        <w:numPr>
          <w:ilvl w:val="0"/>
          <w:numId w:val="24"/>
        </w:numPr>
      </w:pPr>
      <w:r>
        <w:t>Section 9: Added reference to RFC 7525 (UTA)</w:t>
      </w:r>
      <w:r w:rsidR="007F0A10">
        <w:t xml:space="preserve">, </w:t>
      </w:r>
      <w:r>
        <w:t>updated to TLS 1.3 or later</w:t>
      </w:r>
      <w:r w:rsidR="007F0A10">
        <w:t>, added mention/references for HTTP authentication</w:t>
      </w:r>
    </w:p>
    <w:p w14:paraId="179442D7" w14:textId="39B15377" w:rsidR="000A1E6F" w:rsidRDefault="000A1E6F" w:rsidP="001E1E6A">
      <w:pPr>
        <w:pStyle w:val="IEEEStdsParagraph"/>
        <w:numPr>
          <w:ilvl w:val="0"/>
          <w:numId w:val="24"/>
        </w:numPr>
      </w:pPr>
      <w:r>
        <w:t xml:space="preserve">Section 11: Updated RFC URLs to use </w:t>
      </w:r>
      <w:r w:rsidR="007F0A10">
        <w:t>data tracker</w:t>
      </w:r>
      <w:r>
        <w:t xml:space="preserve"> site as </w:t>
      </w:r>
      <w:r w:rsidR="007F0A10">
        <w:t xml:space="preserve">the </w:t>
      </w:r>
      <w:r>
        <w:t>tools</w:t>
      </w:r>
      <w:r w:rsidR="007F0A10">
        <w:t xml:space="preserve"> site</w:t>
      </w:r>
      <w:r>
        <w:t xml:space="preserve"> is going away</w:t>
      </w:r>
    </w:p>
    <w:p w14:paraId="62DBC92E" w14:textId="30B419DC" w:rsidR="001E1A3A" w:rsidRPr="00E24A3A" w:rsidRDefault="001E1A3A" w:rsidP="001E1E6A">
      <w:pPr>
        <w:pStyle w:val="IEEEStdsParagraph"/>
        <w:numPr>
          <w:ilvl w:val="0"/>
          <w:numId w:val="24"/>
        </w:numPr>
      </w:pPr>
      <w:r>
        <w:t>Section 13: Updated the IPP WG home page to use a https: URL.</w:t>
      </w:r>
    </w:p>
    <w:p w14:paraId="3ACD51C6" w14:textId="078B4987" w:rsidR="00A17C98" w:rsidRDefault="00A17C98" w:rsidP="00E649E9">
      <w:pPr>
        <w:pStyle w:val="IEEEStdsLevel2Header"/>
      </w:pPr>
      <w:bookmarkStart w:id="421" w:name="_Toc93936095"/>
      <w:r>
        <w:t>April 21, 2021</w:t>
      </w:r>
      <w:bookmarkEnd w:id="421"/>
    </w:p>
    <w:p w14:paraId="08F8AD87" w14:textId="22049326" w:rsidR="00A17C98" w:rsidRDefault="00A17C98" w:rsidP="001E1E6A">
      <w:pPr>
        <w:pStyle w:val="IEEEStdsParagraph"/>
        <w:numPr>
          <w:ilvl w:val="0"/>
          <w:numId w:val="23"/>
        </w:numPr>
      </w:pPr>
      <w:r>
        <w:t>Title: Internet Printing Protocol/2.0 Fourth Edition (BASE)</w:t>
      </w:r>
    </w:p>
    <w:p w14:paraId="248DDD84" w14:textId="6C394CD9" w:rsidR="00A17C98" w:rsidRDefault="002C67BF" w:rsidP="001E1E6A">
      <w:pPr>
        <w:pStyle w:val="IEEEStdsParagraph"/>
        <w:numPr>
          <w:ilvl w:val="0"/>
          <w:numId w:val="23"/>
        </w:numPr>
      </w:pPr>
      <w:r>
        <w:t>Moved sections 1.1 to 1.3 to a new section 4 (model)</w:t>
      </w:r>
    </w:p>
    <w:p w14:paraId="6D461664" w14:textId="28B9F1E8" w:rsidR="00316DC4" w:rsidRDefault="00316DC4" w:rsidP="001E1E6A">
      <w:pPr>
        <w:pStyle w:val="IEEEStdsParagraph"/>
        <w:numPr>
          <w:ilvl w:val="0"/>
          <w:numId w:val="23"/>
        </w:numPr>
      </w:pPr>
      <w:r>
        <w:t>New section 4 (model)</w:t>
      </w:r>
    </w:p>
    <w:p w14:paraId="00821FF6" w14:textId="580F0AFA" w:rsidR="00316DC4" w:rsidRDefault="00316DC4" w:rsidP="001E1E6A">
      <w:pPr>
        <w:pStyle w:val="IEEEStdsParagraph"/>
        <w:numPr>
          <w:ilvl w:val="0"/>
          <w:numId w:val="23"/>
        </w:numPr>
      </w:pPr>
      <w:r>
        <w:t>New section 4.1 (IPP/1.1)</w:t>
      </w:r>
    </w:p>
    <w:p w14:paraId="6A259544" w14:textId="6F93AF40" w:rsidR="002C67BF" w:rsidRDefault="002C67BF" w:rsidP="001E1E6A">
      <w:pPr>
        <w:pStyle w:val="IEEEStdsParagraph"/>
        <w:numPr>
          <w:ilvl w:val="0"/>
          <w:numId w:val="23"/>
        </w:numPr>
      </w:pPr>
      <w:r>
        <w:t xml:space="preserve">Section 5: Updated </w:t>
      </w:r>
      <w:r w:rsidR="00677ABD">
        <w:t xml:space="preserve">title and updated </w:t>
      </w:r>
      <w:r>
        <w:t>some of the conformance requirements to RECOMMENDED (where previously optional) where it made sense</w:t>
      </w:r>
    </w:p>
    <w:p w14:paraId="5D20207A" w14:textId="2BB89C66" w:rsidR="003E0EFF" w:rsidRPr="00A17C98" w:rsidRDefault="003E0EFF" w:rsidP="001E1E6A">
      <w:pPr>
        <w:pStyle w:val="IEEEStdsParagraph"/>
        <w:numPr>
          <w:ilvl w:val="0"/>
          <w:numId w:val="23"/>
        </w:numPr>
      </w:pPr>
      <w:r>
        <w:t>Section 5.x: Updated list of recommended specifications</w:t>
      </w:r>
    </w:p>
    <w:p w14:paraId="06062063" w14:textId="357DEBD6" w:rsidR="00E649E9" w:rsidRDefault="00E649E9" w:rsidP="00E649E9">
      <w:pPr>
        <w:pStyle w:val="IEEEStdsLevel2Header"/>
      </w:pPr>
      <w:bookmarkStart w:id="422" w:name="_Toc93936096"/>
      <w:r>
        <w:lastRenderedPageBreak/>
        <w:t xml:space="preserve">February </w:t>
      </w:r>
      <w:r w:rsidR="00EA50D5">
        <w:t>1</w:t>
      </w:r>
      <w:r w:rsidR="00A01D11">
        <w:t>1</w:t>
      </w:r>
      <w:r>
        <w:t>, 2021</w:t>
      </w:r>
      <w:bookmarkEnd w:id="422"/>
    </w:p>
    <w:p w14:paraId="0F9ECC5D" w14:textId="0DFF73B6" w:rsidR="00BB0BCC" w:rsidRDefault="003E7890" w:rsidP="001E1E6A">
      <w:pPr>
        <w:pStyle w:val="IEEEStdsParagraph"/>
        <w:numPr>
          <w:ilvl w:val="0"/>
          <w:numId w:val="17"/>
        </w:numPr>
      </w:pPr>
      <w:r>
        <w:t>Updated all references</w:t>
      </w:r>
    </w:p>
    <w:p w14:paraId="2FFE411B" w14:textId="3600CC71" w:rsidR="00580C7E" w:rsidRDefault="00580C7E" w:rsidP="001E1E6A">
      <w:pPr>
        <w:pStyle w:val="IEEEStdsParagraph"/>
        <w:numPr>
          <w:ilvl w:val="0"/>
          <w:numId w:val="17"/>
        </w:numPr>
      </w:pPr>
      <w:r>
        <w:t>Updated to match current document template</w:t>
      </w:r>
    </w:p>
    <w:p w14:paraId="57AFE557" w14:textId="29DDAAC5" w:rsidR="00580C7E" w:rsidRDefault="00580C7E" w:rsidP="001E1E6A">
      <w:pPr>
        <w:pStyle w:val="IEEEStdsParagraph"/>
        <w:numPr>
          <w:ilvl w:val="0"/>
          <w:numId w:val="17"/>
        </w:numPr>
      </w:pPr>
      <w:r>
        <w:t>Updated introduction to explain the current usage of protocol version</w:t>
      </w:r>
    </w:p>
    <w:p w14:paraId="1C06D3B4" w14:textId="6B8387D1" w:rsidR="003E7890" w:rsidRDefault="003E7890" w:rsidP="001E1E6A">
      <w:pPr>
        <w:pStyle w:val="IEEEStdsParagraph"/>
        <w:numPr>
          <w:ilvl w:val="0"/>
          <w:numId w:val="17"/>
        </w:numPr>
      </w:pPr>
      <w:r>
        <w:t>Gutted the large attribute tables - now just list differences from the base standards in combined tables, like the IPP standards are shown</w:t>
      </w:r>
    </w:p>
    <w:p w14:paraId="3D78F33D" w14:textId="323FF949" w:rsidR="003E7890" w:rsidRDefault="00580C7E" w:rsidP="001E1E6A">
      <w:pPr>
        <w:pStyle w:val="IEEEStdsParagraph"/>
        <w:numPr>
          <w:ilvl w:val="0"/>
          <w:numId w:val="17"/>
        </w:numPr>
      </w:pPr>
      <w:r>
        <w:t>Updated the conformance sections to split up the printer conformance to the three protocol versions</w:t>
      </w:r>
    </w:p>
    <w:p w14:paraId="3529E074" w14:textId="77777777" w:rsidR="00E649E9" w:rsidRPr="00E649E9" w:rsidRDefault="00E649E9" w:rsidP="00E649E9">
      <w:pPr>
        <w:pStyle w:val="IEEEStdsParagraph"/>
      </w:pPr>
    </w:p>
    <w:p w14:paraId="43BE1988" w14:textId="5C5D3C7D" w:rsidR="00E649E9" w:rsidRPr="00327C55" w:rsidRDefault="00E649E9" w:rsidP="00E649E9">
      <w:pPr>
        <w:pStyle w:val="IEEEStdsParagraph"/>
      </w:pPr>
    </w:p>
    <w:sectPr w:rsidR="00E649E9" w:rsidRPr="00327C55" w:rsidSect="00442197">
      <w:pgSz w:w="12240" w:h="15840" w:code="1"/>
      <w:pgMar w:top="1440" w:right="1325"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F5C86" w14:textId="77777777" w:rsidR="001E1E6A" w:rsidRDefault="001E1E6A">
      <w:r>
        <w:separator/>
      </w:r>
    </w:p>
  </w:endnote>
  <w:endnote w:type="continuationSeparator" w:id="0">
    <w:p w14:paraId="30AB030F" w14:textId="77777777" w:rsidR="001E1E6A" w:rsidRDefault="001E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iragino Kaku Gothic ProN W3">
    <w:altName w:val="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106EC" w14:textId="77777777" w:rsidR="00BC0E09" w:rsidRDefault="00BC0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6FA3D" w14:textId="3D33FEA0" w:rsidR="00BC0E09" w:rsidRDefault="00BC0E09" w:rsidP="00F979A7">
    <w:pPr>
      <w:pStyle w:val="Footer"/>
      <w:jc w:val="center"/>
    </w:pPr>
    <w:r>
      <w:rPr>
        <w:rStyle w:val="PageNumber"/>
      </w:rPr>
      <w:t>Copyright © 2011-</w:t>
    </w:r>
    <w:del w:id="12" w:author="Michael R Sweet" w:date="2022-01-24T15:12:00Z">
      <w:r w:rsidDel="00BC0E09">
        <w:rPr>
          <w:rStyle w:val="PageNumber"/>
        </w:rPr>
        <w:delText xml:space="preserve">2021 </w:delText>
      </w:r>
    </w:del>
    <w:ins w:id="13" w:author="Michael R Sweet" w:date="2022-01-24T15:12:00Z">
      <w:r>
        <w:rPr>
          <w:rStyle w:val="PageNumber"/>
        </w:rPr>
        <w:t xml:space="preserve">2022 </w:t>
      </w:r>
    </w:ins>
    <w:r>
      <w:rPr>
        <w:rStyle w:val="PageNumber"/>
      </w:rPr>
      <w:t>The Printer Working Group.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21D56" w14:textId="77777777" w:rsidR="00BC0E09" w:rsidRDefault="00BC0E0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43</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8631E" w14:textId="6FC44F48" w:rsidR="00BC0E09" w:rsidRDefault="00BC0E09" w:rsidP="00A4136B">
    <w:pPr>
      <w:pStyle w:val="Footer"/>
      <w:pBdr>
        <w:top w:val="single" w:sz="4" w:space="1" w:color="auto"/>
      </w:pBdr>
      <w:tabs>
        <w:tab w:val="clear" w:pos="8640"/>
        <w:tab w:val="right" w:pos="9540"/>
      </w:tabs>
    </w:pPr>
    <w:r>
      <w:rPr>
        <w:rStyle w:val="PageNumber"/>
      </w:rPr>
      <w:t>Copyright © 2011-</w:t>
    </w:r>
    <w:ins w:id="17" w:author="Michael R Sweet" w:date="2022-01-24T15:12:00Z">
      <w:r>
        <w:rPr>
          <w:rStyle w:val="PageNumber"/>
        </w:rPr>
        <w:t xml:space="preserve">2022 </w:t>
      </w:r>
    </w:ins>
    <w:r>
      <w:rPr>
        <w:rStyle w:val="PageNumber"/>
      </w:rPr>
      <w:t>The Printer Working Group. All rights reserved.</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43</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CCF7A" w14:textId="77777777" w:rsidR="00BC0E09" w:rsidRDefault="00BC0E0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1404B" w14:textId="77777777" w:rsidR="001E1E6A" w:rsidRDefault="001E1E6A">
      <w:r>
        <w:separator/>
      </w:r>
    </w:p>
  </w:footnote>
  <w:footnote w:type="continuationSeparator" w:id="0">
    <w:p w14:paraId="64C6E315" w14:textId="77777777" w:rsidR="001E1E6A" w:rsidRDefault="001E1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DD882" w14:textId="77777777" w:rsidR="00BC0E09" w:rsidRDefault="00BC0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800"/>
      <w:gridCol w:w="4790"/>
    </w:tblGrid>
    <w:tr w:rsidR="00BC0E09" w:rsidRPr="00DB4919" w14:paraId="4F97B34C" w14:textId="77777777" w:rsidTr="00161ADD">
      <w:tc>
        <w:tcPr>
          <w:tcW w:w="4806" w:type="dxa"/>
          <w:shd w:val="clear" w:color="auto" w:fill="auto"/>
        </w:tcPr>
        <w:p w14:paraId="6574BA7F" w14:textId="2506ABF5" w:rsidR="00BC0E09" w:rsidRPr="00DB4919" w:rsidRDefault="00BC0E09" w:rsidP="00161ADD">
          <w:pPr>
            <w:pStyle w:val="PlainText"/>
            <w:spacing w:before="480"/>
            <w:rPr>
              <w:rFonts w:eastAsia="MS Mincho" w:cs="Arial"/>
              <w:b/>
              <w:bCs/>
              <w:color w:val="4B5AA8"/>
              <w:sz w:val="32"/>
              <w:szCs w:val="32"/>
            </w:rPr>
          </w:pPr>
          <w:r>
            <w:rPr>
              <w:noProof/>
            </w:rPr>
            <w:drawing>
              <wp:inline distT="0" distB="0" distL="0" distR="0" wp14:anchorId="62F12BBE" wp14:editId="5927F2E9">
                <wp:extent cx="846455" cy="914400"/>
                <wp:effectExtent l="0" t="0" r="0" b="0"/>
                <wp:docPr id="1" name="Picture 1" descr="Description: 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6455" cy="914400"/>
                        </a:xfrm>
                        <a:prstGeom prst="rect">
                          <a:avLst/>
                        </a:prstGeom>
                        <a:noFill/>
                        <a:ln>
                          <a:noFill/>
                        </a:ln>
                      </pic:spPr>
                    </pic:pic>
                  </a:graphicData>
                </a:graphic>
              </wp:inline>
            </w:drawing>
          </w:r>
          <w:r w:rsidRPr="00F30D0D">
            <w:rPr>
              <w:rFonts w:eastAsia="MS Mincho" w:cs="Arial"/>
              <w:b/>
              <w:bCs/>
              <w:color w:val="4B5AA8"/>
              <w:sz w:val="20"/>
            </w:rPr>
            <w:t>®</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4A23844F" w14:textId="755946B7" w:rsidR="00BC0E09" w:rsidRPr="00DB4919" w:rsidRDefault="00BC0E09" w:rsidP="00367AB9">
          <w:pPr>
            <w:pStyle w:val="PlainText"/>
            <w:spacing w:before="480"/>
            <w:jc w:val="right"/>
            <w:rPr>
              <w:rFonts w:eastAsia="MS Mincho" w:cs="Arial"/>
              <w:b/>
              <w:bCs/>
            </w:rPr>
          </w:pPr>
          <w:del w:id="10" w:author="Michael R Sweet" w:date="2022-01-24T15:12:00Z">
            <w:r w:rsidDel="00BC0E09">
              <w:rPr>
                <w:rFonts w:eastAsia="MS Mincho" w:cs="Arial"/>
                <w:b/>
                <w:bCs/>
              </w:rPr>
              <w:delText>October 20, 2021</w:delText>
            </w:r>
          </w:del>
          <w:ins w:id="11" w:author="Michael R Sweet" w:date="2022-01-24T15:12:00Z">
            <w:r>
              <w:rPr>
                <w:rFonts w:eastAsia="MS Mincho" w:cs="Arial"/>
                <w:b/>
                <w:bCs/>
              </w:rPr>
              <w:t>January 24, 2022</w:t>
            </w:r>
          </w:ins>
          <w:r w:rsidRPr="00DB4919">
            <w:rPr>
              <w:rFonts w:eastAsia="MS Mincho" w:cs="Arial"/>
              <w:b/>
              <w:bCs/>
            </w:rPr>
            <w:br/>
          </w:r>
          <w:r>
            <w:rPr>
              <w:rFonts w:eastAsia="MS Mincho" w:cs="Arial"/>
              <w:b/>
              <w:bCs/>
            </w:rPr>
            <w:t>Working Draft</w:t>
          </w:r>
        </w:p>
      </w:tc>
    </w:tr>
  </w:tbl>
  <w:p w14:paraId="09C65A55" w14:textId="77777777" w:rsidR="00BC0E09" w:rsidRPr="00A317FD" w:rsidRDefault="00BC0E09" w:rsidP="00A317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F7FF" w14:textId="77777777" w:rsidR="00BC0E09" w:rsidRDefault="00BC0E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A3473" w14:textId="2F9A8699" w:rsidR="00BC0E09" w:rsidRDefault="00BC0E09" w:rsidP="00DB5082">
    <w:pPr>
      <w:pStyle w:val="Header"/>
      <w:pBdr>
        <w:bottom w:val="single" w:sz="4" w:space="1" w:color="auto"/>
      </w:pBdr>
      <w:tabs>
        <w:tab w:val="clear" w:pos="8640"/>
        <w:tab w:val="right" w:pos="9630"/>
      </w:tabs>
    </w:pPr>
    <w:r>
      <w:rPr>
        <w:rFonts w:eastAsia="MS Mincho"/>
      </w:rPr>
      <w:t>Working Draft – Internet Printing Protocol/2.x Fourth Edition</w:t>
    </w:r>
    <w:r>
      <w:rPr>
        <w:rFonts w:eastAsia="MS Mincho"/>
      </w:rPr>
      <w:tab/>
    </w:r>
    <w:ins w:id="16" w:author="Michael R Sweet" w:date="2022-01-24T15:12:00Z">
      <w:r>
        <w:rPr>
          <w:rFonts w:eastAsia="MS Mincho"/>
        </w:rPr>
        <w:t>January 24, 2022</w: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AEED" w14:textId="77777777" w:rsidR="00BC0E09" w:rsidRDefault="00BC0E09">
    <w:pPr>
      <w:pStyle w:val="Header"/>
    </w:pPr>
    <w:r>
      <w:t xml:space="preserve">Working </w:t>
    </w:r>
    <w:proofErr w:type="gramStart"/>
    <w:r>
      <w:t>Draft  -</w:t>
    </w:r>
    <w:proofErr w:type="gramEnd"/>
    <w:r>
      <w:t xml:space="preserve"> </w:t>
    </w:r>
    <w:r>
      <w:rPr>
        <w:rFonts w:eastAsia="MS Mincho"/>
      </w:rPr>
      <w:t>The '</w:t>
    </w:r>
    <w:proofErr w:type="spellStart"/>
    <w:r>
      <w:rPr>
        <w:rFonts w:eastAsia="MS Mincho"/>
      </w:rPr>
      <w:t>mailto</w:t>
    </w:r>
    <w:proofErr w:type="spellEnd"/>
    <w:r>
      <w:rPr>
        <w:rFonts w:eastAsia="MS Mincho"/>
      </w:rPr>
      <w:t>' Delivery Method for Event Notifications                                    February 2, 2005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BA0E4E8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584A7426"/>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2E4D0B24"/>
    <w:multiLevelType w:val="hybridMultilevel"/>
    <w:tmpl w:val="4956F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EC5278"/>
    <w:multiLevelType w:val="hybridMultilevel"/>
    <w:tmpl w:val="F08834D4"/>
    <w:lvl w:ilvl="0" w:tplc="A8FC767C">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273BEA"/>
    <w:multiLevelType w:val="hybridMultilevel"/>
    <w:tmpl w:val="98E03BDE"/>
    <w:lvl w:ilvl="0" w:tplc="6F16FA94">
      <w:start w:val="1"/>
      <w:numFmt w:val="decimal"/>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15:restartNumberingAfterBreak="0">
    <w:nsid w:val="48AF29C9"/>
    <w:multiLevelType w:val="hybridMultilevel"/>
    <w:tmpl w:val="8466E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EC6227"/>
    <w:multiLevelType w:val="hybridMultilevel"/>
    <w:tmpl w:val="8944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71009F"/>
    <w:multiLevelType w:val="hybridMultilevel"/>
    <w:tmpl w:val="091E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956C21"/>
    <w:multiLevelType w:val="multilevel"/>
    <w:tmpl w:val="1A849DA8"/>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num w:numId="1">
    <w:abstractNumId w:val="0"/>
  </w:num>
  <w:num w:numId="2">
    <w:abstractNumId w:val="1"/>
  </w:num>
  <w:num w:numId="3">
    <w:abstractNumId w:val="9"/>
  </w:num>
  <w:num w:numId="4">
    <w:abstractNumId w:val="4"/>
  </w:num>
  <w:num w:numId="5">
    <w:abstractNumId w:val="3"/>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5"/>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8"/>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num>
  <w:num w:numId="22">
    <w:abstractNumId w:val="3"/>
    <w:lvlOverride w:ilvl="0">
      <w:startOverride w:val="1"/>
    </w:lvlOverride>
  </w:num>
  <w:num w:numId="23">
    <w:abstractNumId w:val="2"/>
  </w:num>
  <w:num w:numId="24">
    <w:abstractNumId w:val="6"/>
  </w:num>
  <w:num w:numId="25">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en-US" w:vendorID="64" w:dllVersion="6" w:nlCheck="1" w:checkStyle="0"/>
  <w:activeWritingStyle w:appName="MSWord" w:lang="en-US"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CA" w:vendorID="64" w:dllVersion="4096"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E6"/>
    <w:rsid w:val="00001678"/>
    <w:rsid w:val="000061E7"/>
    <w:rsid w:val="00006D32"/>
    <w:rsid w:val="000145E0"/>
    <w:rsid w:val="00017A17"/>
    <w:rsid w:val="000243EF"/>
    <w:rsid w:val="00030840"/>
    <w:rsid w:val="00032831"/>
    <w:rsid w:val="000338CD"/>
    <w:rsid w:val="00036324"/>
    <w:rsid w:val="00040692"/>
    <w:rsid w:val="00044B3E"/>
    <w:rsid w:val="00047E53"/>
    <w:rsid w:val="000540C0"/>
    <w:rsid w:val="00055398"/>
    <w:rsid w:val="00055BC0"/>
    <w:rsid w:val="00057673"/>
    <w:rsid w:val="000609D8"/>
    <w:rsid w:val="0006156C"/>
    <w:rsid w:val="00062510"/>
    <w:rsid w:val="00076B6C"/>
    <w:rsid w:val="000840F6"/>
    <w:rsid w:val="00085C8B"/>
    <w:rsid w:val="00093C8A"/>
    <w:rsid w:val="000A1E6F"/>
    <w:rsid w:val="000B1771"/>
    <w:rsid w:val="000B411C"/>
    <w:rsid w:val="000B77B1"/>
    <w:rsid w:val="000B7FF0"/>
    <w:rsid w:val="000C0D27"/>
    <w:rsid w:val="000C326F"/>
    <w:rsid w:val="000D0442"/>
    <w:rsid w:val="000D5376"/>
    <w:rsid w:val="000E0F89"/>
    <w:rsid w:val="000F3E0B"/>
    <w:rsid w:val="001005C1"/>
    <w:rsid w:val="00101197"/>
    <w:rsid w:val="00102C48"/>
    <w:rsid w:val="00102FD3"/>
    <w:rsid w:val="001049BE"/>
    <w:rsid w:val="0011271A"/>
    <w:rsid w:val="00114D88"/>
    <w:rsid w:val="00121BDA"/>
    <w:rsid w:val="0012404C"/>
    <w:rsid w:val="0013086A"/>
    <w:rsid w:val="0013193F"/>
    <w:rsid w:val="00135911"/>
    <w:rsid w:val="00135A4E"/>
    <w:rsid w:val="00144964"/>
    <w:rsid w:val="00145F73"/>
    <w:rsid w:val="001467D9"/>
    <w:rsid w:val="00146D65"/>
    <w:rsid w:val="00154B3A"/>
    <w:rsid w:val="00157D29"/>
    <w:rsid w:val="00161ADD"/>
    <w:rsid w:val="00167BE0"/>
    <w:rsid w:val="00177DA6"/>
    <w:rsid w:val="00183050"/>
    <w:rsid w:val="001837DE"/>
    <w:rsid w:val="001843E1"/>
    <w:rsid w:val="00184AC5"/>
    <w:rsid w:val="00186086"/>
    <w:rsid w:val="0019341E"/>
    <w:rsid w:val="00193B64"/>
    <w:rsid w:val="001A049F"/>
    <w:rsid w:val="001A431D"/>
    <w:rsid w:val="001A4A57"/>
    <w:rsid w:val="001B0F02"/>
    <w:rsid w:val="001B1A0C"/>
    <w:rsid w:val="001B213B"/>
    <w:rsid w:val="001B2A82"/>
    <w:rsid w:val="001B2C36"/>
    <w:rsid w:val="001C2A47"/>
    <w:rsid w:val="001C3418"/>
    <w:rsid w:val="001D067F"/>
    <w:rsid w:val="001D512C"/>
    <w:rsid w:val="001E1A3A"/>
    <w:rsid w:val="001E1E6A"/>
    <w:rsid w:val="001E4E8B"/>
    <w:rsid w:val="001E5B21"/>
    <w:rsid w:val="001E7D50"/>
    <w:rsid w:val="001F17CE"/>
    <w:rsid w:val="001F6CF2"/>
    <w:rsid w:val="001F7D7A"/>
    <w:rsid w:val="001F7FCE"/>
    <w:rsid w:val="002008B0"/>
    <w:rsid w:val="00206420"/>
    <w:rsid w:val="00211686"/>
    <w:rsid w:val="0021275D"/>
    <w:rsid w:val="002153F9"/>
    <w:rsid w:val="00217CB1"/>
    <w:rsid w:val="002304CD"/>
    <w:rsid w:val="00230CDC"/>
    <w:rsid w:val="00231731"/>
    <w:rsid w:val="0023175D"/>
    <w:rsid w:val="0023577F"/>
    <w:rsid w:val="002407BD"/>
    <w:rsid w:val="00242C2D"/>
    <w:rsid w:val="0024326C"/>
    <w:rsid w:val="0024623A"/>
    <w:rsid w:val="00250916"/>
    <w:rsid w:val="0025370E"/>
    <w:rsid w:val="00254240"/>
    <w:rsid w:val="00257A79"/>
    <w:rsid w:val="00260DE6"/>
    <w:rsid w:val="00265C72"/>
    <w:rsid w:val="00266563"/>
    <w:rsid w:val="00270A33"/>
    <w:rsid w:val="00275726"/>
    <w:rsid w:val="00277762"/>
    <w:rsid w:val="00277CE3"/>
    <w:rsid w:val="00280A12"/>
    <w:rsid w:val="00283951"/>
    <w:rsid w:val="002854C3"/>
    <w:rsid w:val="002871E1"/>
    <w:rsid w:val="00292DEC"/>
    <w:rsid w:val="002958ED"/>
    <w:rsid w:val="00295EFB"/>
    <w:rsid w:val="002A06C9"/>
    <w:rsid w:val="002A4923"/>
    <w:rsid w:val="002A7C35"/>
    <w:rsid w:val="002B51A1"/>
    <w:rsid w:val="002B6BD1"/>
    <w:rsid w:val="002C14D5"/>
    <w:rsid w:val="002C29FE"/>
    <w:rsid w:val="002C6173"/>
    <w:rsid w:val="002C67BF"/>
    <w:rsid w:val="002C7AF3"/>
    <w:rsid w:val="002D753B"/>
    <w:rsid w:val="002E325D"/>
    <w:rsid w:val="002E5932"/>
    <w:rsid w:val="002E72FF"/>
    <w:rsid w:val="002F1876"/>
    <w:rsid w:val="002F3B98"/>
    <w:rsid w:val="002F4EE8"/>
    <w:rsid w:val="002F63FC"/>
    <w:rsid w:val="003012D1"/>
    <w:rsid w:val="003112D9"/>
    <w:rsid w:val="003149ED"/>
    <w:rsid w:val="00314CE1"/>
    <w:rsid w:val="00316DC4"/>
    <w:rsid w:val="003221AB"/>
    <w:rsid w:val="0032296D"/>
    <w:rsid w:val="00326CBD"/>
    <w:rsid w:val="00327C55"/>
    <w:rsid w:val="00330FDC"/>
    <w:rsid w:val="00337214"/>
    <w:rsid w:val="00337D6D"/>
    <w:rsid w:val="00341E6D"/>
    <w:rsid w:val="00344FCA"/>
    <w:rsid w:val="00346EDC"/>
    <w:rsid w:val="00347F01"/>
    <w:rsid w:val="00351C44"/>
    <w:rsid w:val="00352156"/>
    <w:rsid w:val="00352983"/>
    <w:rsid w:val="003563E3"/>
    <w:rsid w:val="00357734"/>
    <w:rsid w:val="00360758"/>
    <w:rsid w:val="00367AB9"/>
    <w:rsid w:val="003702F9"/>
    <w:rsid w:val="00370610"/>
    <w:rsid w:val="0037125B"/>
    <w:rsid w:val="0038275F"/>
    <w:rsid w:val="0038474F"/>
    <w:rsid w:val="0038764B"/>
    <w:rsid w:val="00392ACA"/>
    <w:rsid w:val="00394017"/>
    <w:rsid w:val="00394C29"/>
    <w:rsid w:val="00395E86"/>
    <w:rsid w:val="003A77EC"/>
    <w:rsid w:val="003A79E0"/>
    <w:rsid w:val="003B57C7"/>
    <w:rsid w:val="003B64B5"/>
    <w:rsid w:val="003C0584"/>
    <w:rsid w:val="003C10FE"/>
    <w:rsid w:val="003C62A0"/>
    <w:rsid w:val="003D0690"/>
    <w:rsid w:val="003D5739"/>
    <w:rsid w:val="003D5FEA"/>
    <w:rsid w:val="003D7C8B"/>
    <w:rsid w:val="003E0EFF"/>
    <w:rsid w:val="003E1B43"/>
    <w:rsid w:val="003E7890"/>
    <w:rsid w:val="003F02A3"/>
    <w:rsid w:val="003F513C"/>
    <w:rsid w:val="003F679D"/>
    <w:rsid w:val="003F6FA0"/>
    <w:rsid w:val="003F7693"/>
    <w:rsid w:val="00402037"/>
    <w:rsid w:val="00402F86"/>
    <w:rsid w:val="00405F16"/>
    <w:rsid w:val="00413E8F"/>
    <w:rsid w:val="00421A0F"/>
    <w:rsid w:val="0042481F"/>
    <w:rsid w:val="00424EDB"/>
    <w:rsid w:val="004259BF"/>
    <w:rsid w:val="004317D6"/>
    <w:rsid w:val="00433373"/>
    <w:rsid w:val="00434405"/>
    <w:rsid w:val="00436C8C"/>
    <w:rsid w:val="00440357"/>
    <w:rsid w:val="00440FBE"/>
    <w:rsid w:val="00442197"/>
    <w:rsid w:val="00445BF2"/>
    <w:rsid w:val="00452695"/>
    <w:rsid w:val="00454481"/>
    <w:rsid w:val="004552C8"/>
    <w:rsid w:val="00456FCF"/>
    <w:rsid w:val="004611E3"/>
    <w:rsid w:val="00465F73"/>
    <w:rsid w:val="00467B40"/>
    <w:rsid w:val="0048089B"/>
    <w:rsid w:val="004901A6"/>
    <w:rsid w:val="00490BDE"/>
    <w:rsid w:val="00493586"/>
    <w:rsid w:val="004969D1"/>
    <w:rsid w:val="004A5107"/>
    <w:rsid w:val="004A5447"/>
    <w:rsid w:val="004A7345"/>
    <w:rsid w:val="004B4849"/>
    <w:rsid w:val="004C0331"/>
    <w:rsid w:val="004C0EA1"/>
    <w:rsid w:val="004C1AA9"/>
    <w:rsid w:val="004C6D90"/>
    <w:rsid w:val="004D19F8"/>
    <w:rsid w:val="004D3124"/>
    <w:rsid w:val="004F21D1"/>
    <w:rsid w:val="0050696E"/>
    <w:rsid w:val="00514AB7"/>
    <w:rsid w:val="005152C3"/>
    <w:rsid w:val="00523B66"/>
    <w:rsid w:val="0052553C"/>
    <w:rsid w:val="005269E3"/>
    <w:rsid w:val="00526C41"/>
    <w:rsid w:val="00527059"/>
    <w:rsid w:val="00544AF9"/>
    <w:rsid w:val="00555825"/>
    <w:rsid w:val="00555938"/>
    <w:rsid w:val="00557CA0"/>
    <w:rsid w:val="00557D2C"/>
    <w:rsid w:val="00564B9E"/>
    <w:rsid w:val="00565588"/>
    <w:rsid w:val="00567DD1"/>
    <w:rsid w:val="005703D7"/>
    <w:rsid w:val="005712C4"/>
    <w:rsid w:val="00573DEC"/>
    <w:rsid w:val="00574144"/>
    <w:rsid w:val="0057786E"/>
    <w:rsid w:val="00580C7E"/>
    <w:rsid w:val="00581152"/>
    <w:rsid w:val="00586D1C"/>
    <w:rsid w:val="00590002"/>
    <w:rsid w:val="005935E9"/>
    <w:rsid w:val="0059400D"/>
    <w:rsid w:val="00594CCB"/>
    <w:rsid w:val="005A01E2"/>
    <w:rsid w:val="005B08F5"/>
    <w:rsid w:val="005C16EA"/>
    <w:rsid w:val="005C749B"/>
    <w:rsid w:val="005C7680"/>
    <w:rsid w:val="005D3C17"/>
    <w:rsid w:val="005D4ED9"/>
    <w:rsid w:val="005D6EA1"/>
    <w:rsid w:val="005E0BFD"/>
    <w:rsid w:val="005E5FA7"/>
    <w:rsid w:val="005F054B"/>
    <w:rsid w:val="005F547E"/>
    <w:rsid w:val="00602CB3"/>
    <w:rsid w:val="006162F5"/>
    <w:rsid w:val="00617F85"/>
    <w:rsid w:val="00620AE6"/>
    <w:rsid w:val="00621241"/>
    <w:rsid w:val="00621E76"/>
    <w:rsid w:val="00622FD6"/>
    <w:rsid w:val="006245AF"/>
    <w:rsid w:val="006258F0"/>
    <w:rsid w:val="00627FB0"/>
    <w:rsid w:val="006372C2"/>
    <w:rsid w:val="00637893"/>
    <w:rsid w:val="0064204F"/>
    <w:rsid w:val="00642A65"/>
    <w:rsid w:val="006458A3"/>
    <w:rsid w:val="00653218"/>
    <w:rsid w:val="006543E6"/>
    <w:rsid w:val="0065497B"/>
    <w:rsid w:val="0065788D"/>
    <w:rsid w:val="0066522D"/>
    <w:rsid w:val="00665D9E"/>
    <w:rsid w:val="00666FFC"/>
    <w:rsid w:val="0067263B"/>
    <w:rsid w:val="00672871"/>
    <w:rsid w:val="00675B85"/>
    <w:rsid w:val="00677ABD"/>
    <w:rsid w:val="00680533"/>
    <w:rsid w:val="006834AE"/>
    <w:rsid w:val="006903BD"/>
    <w:rsid w:val="006A1F47"/>
    <w:rsid w:val="006A39F5"/>
    <w:rsid w:val="006A3A64"/>
    <w:rsid w:val="006A5D94"/>
    <w:rsid w:val="006B5802"/>
    <w:rsid w:val="006B6007"/>
    <w:rsid w:val="006C1DF7"/>
    <w:rsid w:val="006C4712"/>
    <w:rsid w:val="006C47D0"/>
    <w:rsid w:val="006C4FBC"/>
    <w:rsid w:val="006D020E"/>
    <w:rsid w:val="006D036E"/>
    <w:rsid w:val="006D4CC6"/>
    <w:rsid w:val="006D6E51"/>
    <w:rsid w:val="006E0D24"/>
    <w:rsid w:val="006E3D01"/>
    <w:rsid w:val="006E48F7"/>
    <w:rsid w:val="006E5156"/>
    <w:rsid w:val="00700740"/>
    <w:rsid w:val="00704C02"/>
    <w:rsid w:val="00707C3D"/>
    <w:rsid w:val="007109ED"/>
    <w:rsid w:val="00713142"/>
    <w:rsid w:val="00715993"/>
    <w:rsid w:val="00716C12"/>
    <w:rsid w:val="007207A5"/>
    <w:rsid w:val="00722BFD"/>
    <w:rsid w:val="007232B9"/>
    <w:rsid w:val="00724718"/>
    <w:rsid w:val="007328F7"/>
    <w:rsid w:val="00732AD8"/>
    <w:rsid w:val="007365C1"/>
    <w:rsid w:val="0073690F"/>
    <w:rsid w:val="00741BE9"/>
    <w:rsid w:val="0074218F"/>
    <w:rsid w:val="0074318E"/>
    <w:rsid w:val="00744B83"/>
    <w:rsid w:val="00752538"/>
    <w:rsid w:val="0075379B"/>
    <w:rsid w:val="00757B58"/>
    <w:rsid w:val="00765564"/>
    <w:rsid w:val="00774245"/>
    <w:rsid w:val="007810A1"/>
    <w:rsid w:val="00786077"/>
    <w:rsid w:val="0078622B"/>
    <w:rsid w:val="00790DDA"/>
    <w:rsid w:val="00792BB2"/>
    <w:rsid w:val="00793E5D"/>
    <w:rsid w:val="00794865"/>
    <w:rsid w:val="00795E13"/>
    <w:rsid w:val="007A022A"/>
    <w:rsid w:val="007B5BE2"/>
    <w:rsid w:val="007B6A46"/>
    <w:rsid w:val="007C4244"/>
    <w:rsid w:val="007C6671"/>
    <w:rsid w:val="007D22F9"/>
    <w:rsid w:val="007D2D34"/>
    <w:rsid w:val="007D3442"/>
    <w:rsid w:val="007D36F5"/>
    <w:rsid w:val="007D5048"/>
    <w:rsid w:val="007F0A10"/>
    <w:rsid w:val="007F4AC9"/>
    <w:rsid w:val="007F757E"/>
    <w:rsid w:val="00801D51"/>
    <w:rsid w:val="008026FF"/>
    <w:rsid w:val="00804763"/>
    <w:rsid w:val="00807489"/>
    <w:rsid w:val="008077FE"/>
    <w:rsid w:val="00813797"/>
    <w:rsid w:val="00813CEA"/>
    <w:rsid w:val="0081557F"/>
    <w:rsid w:val="008174E9"/>
    <w:rsid w:val="00824E16"/>
    <w:rsid w:val="008269FC"/>
    <w:rsid w:val="008279C0"/>
    <w:rsid w:val="008323A0"/>
    <w:rsid w:val="00832EDD"/>
    <w:rsid w:val="00844CCB"/>
    <w:rsid w:val="00845FE9"/>
    <w:rsid w:val="00851AAD"/>
    <w:rsid w:val="008523C2"/>
    <w:rsid w:val="00853765"/>
    <w:rsid w:val="00860717"/>
    <w:rsid w:val="0086310D"/>
    <w:rsid w:val="00866FA3"/>
    <w:rsid w:val="00870AC2"/>
    <w:rsid w:val="00871B2F"/>
    <w:rsid w:val="0087779A"/>
    <w:rsid w:val="008810A1"/>
    <w:rsid w:val="008834D2"/>
    <w:rsid w:val="00886253"/>
    <w:rsid w:val="00886E25"/>
    <w:rsid w:val="008926F0"/>
    <w:rsid w:val="00894D4B"/>
    <w:rsid w:val="00894F0C"/>
    <w:rsid w:val="0089753C"/>
    <w:rsid w:val="008A1C67"/>
    <w:rsid w:val="008A22AA"/>
    <w:rsid w:val="008A2F04"/>
    <w:rsid w:val="008A4BBB"/>
    <w:rsid w:val="008A7E9B"/>
    <w:rsid w:val="008B111A"/>
    <w:rsid w:val="008B3E11"/>
    <w:rsid w:val="008B5E92"/>
    <w:rsid w:val="008B7659"/>
    <w:rsid w:val="008C1849"/>
    <w:rsid w:val="008D0BE6"/>
    <w:rsid w:val="008D2970"/>
    <w:rsid w:val="008E0D73"/>
    <w:rsid w:val="008E1DBD"/>
    <w:rsid w:val="008E6F87"/>
    <w:rsid w:val="008F1489"/>
    <w:rsid w:val="008F1886"/>
    <w:rsid w:val="008F232E"/>
    <w:rsid w:val="008F2B14"/>
    <w:rsid w:val="008F533E"/>
    <w:rsid w:val="008F6F7D"/>
    <w:rsid w:val="00903645"/>
    <w:rsid w:val="00905084"/>
    <w:rsid w:val="00905F90"/>
    <w:rsid w:val="00906604"/>
    <w:rsid w:val="00906D95"/>
    <w:rsid w:val="00912256"/>
    <w:rsid w:val="00916C89"/>
    <w:rsid w:val="0092098C"/>
    <w:rsid w:val="009235BB"/>
    <w:rsid w:val="00923D46"/>
    <w:rsid w:val="00924487"/>
    <w:rsid w:val="00931EC0"/>
    <w:rsid w:val="00936CA3"/>
    <w:rsid w:val="00941ABC"/>
    <w:rsid w:val="00946FCA"/>
    <w:rsid w:val="00972AC5"/>
    <w:rsid w:val="0097577B"/>
    <w:rsid w:val="00975A6B"/>
    <w:rsid w:val="00976ECE"/>
    <w:rsid w:val="00976F16"/>
    <w:rsid w:val="00986224"/>
    <w:rsid w:val="00991DD7"/>
    <w:rsid w:val="00993C0C"/>
    <w:rsid w:val="009960A5"/>
    <w:rsid w:val="0099735C"/>
    <w:rsid w:val="009C3C5B"/>
    <w:rsid w:val="009D2368"/>
    <w:rsid w:val="009D3F21"/>
    <w:rsid w:val="009D7B2C"/>
    <w:rsid w:val="009E1EAB"/>
    <w:rsid w:val="009E341E"/>
    <w:rsid w:val="009E4BC2"/>
    <w:rsid w:val="009E7077"/>
    <w:rsid w:val="009F3827"/>
    <w:rsid w:val="009F441F"/>
    <w:rsid w:val="009F5E15"/>
    <w:rsid w:val="00A01569"/>
    <w:rsid w:val="00A01C57"/>
    <w:rsid w:val="00A01D11"/>
    <w:rsid w:val="00A05D37"/>
    <w:rsid w:val="00A15412"/>
    <w:rsid w:val="00A17C98"/>
    <w:rsid w:val="00A202D7"/>
    <w:rsid w:val="00A229DC"/>
    <w:rsid w:val="00A317FD"/>
    <w:rsid w:val="00A3589F"/>
    <w:rsid w:val="00A400D2"/>
    <w:rsid w:val="00A40570"/>
    <w:rsid w:val="00A4136B"/>
    <w:rsid w:val="00A42F6C"/>
    <w:rsid w:val="00A4343B"/>
    <w:rsid w:val="00A44CE0"/>
    <w:rsid w:val="00A50265"/>
    <w:rsid w:val="00A50B08"/>
    <w:rsid w:val="00A56034"/>
    <w:rsid w:val="00A56CE0"/>
    <w:rsid w:val="00A57B6D"/>
    <w:rsid w:val="00A61452"/>
    <w:rsid w:val="00A6197F"/>
    <w:rsid w:val="00A61F74"/>
    <w:rsid w:val="00A64DE5"/>
    <w:rsid w:val="00A7292B"/>
    <w:rsid w:val="00A80D36"/>
    <w:rsid w:val="00A826BE"/>
    <w:rsid w:val="00A878EC"/>
    <w:rsid w:val="00A92D6A"/>
    <w:rsid w:val="00A970C0"/>
    <w:rsid w:val="00A976DB"/>
    <w:rsid w:val="00AA0D88"/>
    <w:rsid w:val="00AA2C30"/>
    <w:rsid w:val="00AA3017"/>
    <w:rsid w:val="00AA5A61"/>
    <w:rsid w:val="00AA74D2"/>
    <w:rsid w:val="00AD6E9F"/>
    <w:rsid w:val="00AE3BE9"/>
    <w:rsid w:val="00AF3789"/>
    <w:rsid w:val="00B00A6F"/>
    <w:rsid w:val="00B0187A"/>
    <w:rsid w:val="00B037F4"/>
    <w:rsid w:val="00B05E70"/>
    <w:rsid w:val="00B10A53"/>
    <w:rsid w:val="00B1336F"/>
    <w:rsid w:val="00B149DB"/>
    <w:rsid w:val="00B15C44"/>
    <w:rsid w:val="00B172A4"/>
    <w:rsid w:val="00B209AA"/>
    <w:rsid w:val="00B241A1"/>
    <w:rsid w:val="00B30E27"/>
    <w:rsid w:val="00B34D24"/>
    <w:rsid w:val="00B35791"/>
    <w:rsid w:val="00B3794D"/>
    <w:rsid w:val="00B41F97"/>
    <w:rsid w:val="00B54882"/>
    <w:rsid w:val="00B550EB"/>
    <w:rsid w:val="00B57BFC"/>
    <w:rsid w:val="00B61391"/>
    <w:rsid w:val="00B623BF"/>
    <w:rsid w:val="00B636B3"/>
    <w:rsid w:val="00B63CB6"/>
    <w:rsid w:val="00B75665"/>
    <w:rsid w:val="00B76CD2"/>
    <w:rsid w:val="00B77AFE"/>
    <w:rsid w:val="00B91B93"/>
    <w:rsid w:val="00B932F8"/>
    <w:rsid w:val="00B94D44"/>
    <w:rsid w:val="00B95250"/>
    <w:rsid w:val="00BA0DB1"/>
    <w:rsid w:val="00BA2663"/>
    <w:rsid w:val="00BA3835"/>
    <w:rsid w:val="00BA3CEC"/>
    <w:rsid w:val="00BA5FE4"/>
    <w:rsid w:val="00BB0BCC"/>
    <w:rsid w:val="00BB1FFB"/>
    <w:rsid w:val="00BB2797"/>
    <w:rsid w:val="00BB48B4"/>
    <w:rsid w:val="00BC0E09"/>
    <w:rsid w:val="00BC7CA7"/>
    <w:rsid w:val="00BD3D38"/>
    <w:rsid w:val="00BE2475"/>
    <w:rsid w:val="00BE42CD"/>
    <w:rsid w:val="00BE4890"/>
    <w:rsid w:val="00BF14FE"/>
    <w:rsid w:val="00BF2658"/>
    <w:rsid w:val="00BF4BBF"/>
    <w:rsid w:val="00BF6F8F"/>
    <w:rsid w:val="00BF7B9F"/>
    <w:rsid w:val="00C0080D"/>
    <w:rsid w:val="00C2517F"/>
    <w:rsid w:val="00C3222C"/>
    <w:rsid w:val="00C337CA"/>
    <w:rsid w:val="00C33C44"/>
    <w:rsid w:val="00C378D1"/>
    <w:rsid w:val="00C37E7E"/>
    <w:rsid w:val="00C41258"/>
    <w:rsid w:val="00C43A13"/>
    <w:rsid w:val="00C523B3"/>
    <w:rsid w:val="00C57962"/>
    <w:rsid w:val="00C604D2"/>
    <w:rsid w:val="00C70EF2"/>
    <w:rsid w:val="00C83B69"/>
    <w:rsid w:val="00C84034"/>
    <w:rsid w:val="00C844D4"/>
    <w:rsid w:val="00C853FA"/>
    <w:rsid w:val="00C90BDF"/>
    <w:rsid w:val="00C92CD2"/>
    <w:rsid w:val="00CA046F"/>
    <w:rsid w:val="00CA3749"/>
    <w:rsid w:val="00CA777D"/>
    <w:rsid w:val="00CB6618"/>
    <w:rsid w:val="00CB750B"/>
    <w:rsid w:val="00CC651D"/>
    <w:rsid w:val="00CD3FD4"/>
    <w:rsid w:val="00CD460A"/>
    <w:rsid w:val="00CD6CE7"/>
    <w:rsid w:val="00CD775E"/>
    <w:rsid w:val="00CE2412"/>
    <w:rsid w:val="00CE31BC"/>
    <w:rsid w:val="00CE3970"/>
    <w:rsid w:val="00CE4115"/>
    <w:rsid w:val="00CE4A3B"/>
    <w:rsid w:val="00CE589D"/>
    <w:rsid w:val="00CE66E8"/>
    <w:rsid w:val="00CE7D46"/>
    <w:rsid w:val="00CF2FC0"/>
    <w:rsid w:val="00D02921"/>
    <w:rsid w:val="00D0325F"/>
    <w:rsid w:val="00D04D2C"/>
    <w:rsid w:val="00D06717"/>
    <w:rsid w:val="00D06B4B"/>
    <w:rsid w:val="00D071EB"/>
    <w:rsid w:val="00D07223"/>
    <w:rsid w:val="00D07ED9"/>
    <w:rsid w:val="00D12818"/>
    <w:rsid w:val="00D15FB6"/>
    <w:rsid w:val="00D165AB"/>
    <w:rsid w:val="00D209DB"/>
    <w:rsid w:val="00D255C2"/>
    <w:rsid w:val="00D27D15"/>
    <w:rsid w:val="00D3066C"/>
    <w:rsid w:val="00D32FBD"/>
    <w:rsid w:val="00D33B4B"/>
    <w:rsid w:val="00D456D1"/>
    <w:rsid w:val="00D503D3"/>
    <w:rsid w:val="00D509F9"/>
    <w:rsid w:val="00D53239"/>
    <w:rsid w:val="00D62D85"/>
    <w:rsid w:val="00D63455"/>
    <w:rsid w:val="00D64CDA"/>
    <w:rsid w:val="00D65ADE"/>
    <w:rsid w:val="00D745C8"/>
    <w:rsid w:val="00D82E91"/>
    <w:rsid w:val="00D844B5"/>
    <w:rsid w:val="00D94709"/>
    <w:rsid w:val="00D949B2"/>
    <w:rsid w:val="00D95A8E"/>
    <w:rsid w:val="00DB0702"/>
    <w:rsid w:val="00DB2D7D"/>
    <w:rsid w:val="00DB3A91"/>
    <w:rsid w:val="00DB4EFD"/>
    <w:rsid w:val="00DB5082"/>
    <w:rsid w:val="00DB6BFD"/>
    <w:rsid w:val="00DC0F19"/>
    <w:rsid w:val="00DC679F"/>
    <w:rsid w:val="00DC68E3"/>
    <w:rsid w:val="00DC7CE7"/>
    <w:rsid w:val="00DD23D4"/>
    <w:rsid w:val="00DD4B8A"/>
    <w:rsid w:val="00DD746E"/>
    <w:rsid w:val="00DE34C4"/>
    <w:rsid w:val="00DE3A44"/>
    <w:rsid w:val="00DE42F4"/>
    <w:rsid w:val="00DE6477"/>
    <w:rsid w:val="00DF05A1"/>
    <w:rsid w:val="00DF24E4"/>
    <w:rsid w:val="00DF3C12"/>
    <w:rsid w:val="00DF44AD"/>
    <w:rsid w:val="00DF5A4D"/>
    <w:rsid w:val="00DF748B"/>
    <w:rsid w:val="00E0232A"/>
    <w:rsid w:val="00E03E18"/>
    <w:rsid w:val="00E12270"/>
    <w:rsid w:val="00E24A3A"/>
    <w:rsid w:val="00E30E40"/>
    <w:rsid w:val="00E32B8E"/>
    <w:rsid w:val="00E364D0"/>
    <w:rsid w:val="00E4040F"/>
    <w:rsid w:val="00E41FF9"/>
    <w:rsid w:val="00E45773"/>
    <w:rsid w:val="00E47E1F"/>
    <w:rsid w:val="00E50837"/>
    <w:rsid w:val="00E53572"/>
    <w:rsid w:val="00E53BB3"/>
    <w:rsid w:val="00E5473D"/>
    <w:rsid w:val="00E556C1"/>
    <w:rsid w:val="00E56D94"/>
    <w:rsid w:val="00E60AF6"/>
    <w:rsid w:val="00E62C82"/>
    <w:rsid w:val="00E649E9"/>
    <w:rsid w:val="00E73AD4"/>
    <w:rsid w:val="00E765C9"/>
    <w:rsid w:val="00E84066"/>
    <w:rsid w:val="00E855A3"/>
    <w:rsid w:val="00E903B0"/>
    <w:rsid w:val="00E9239B"/>
    <w:rsid w:val="00E96949"/>
    <w:rsid w:val="00E977E1"/>
    <w:rsid w:val="00EA50D5"/>
    <w:rsid w:val="00EA6E73"/>
    <w:rsid w:val="00EB33A6"/>
    <w:rsid w:val="00EC2A53"/>
    <w:rsid w:val="00ED4968"/>
    <w:rsid w:val="00ED536A"/>
    <w:rsid w:val="00EE0D3D"/>
    <w:rsid w:val="00EE0E05"/>
    <w:rsid w:val="00EE333B"/>
    <w:rsid w:val="00EF3B20"/>
    <w:rsid w:val="00EF79BA"/>
    <w:rsid w:val="00F117D2"/>
    <w:rsid w:val="00F12F6D"/>
    <w:rsid w:val="00F15541"/>
    <w:rsid w:val="00F212E2"/>
    <w:rsid w:val="00F22EC9"/>
    <w:rsid w:val="00F25316"/>
    <w:rsid w:val="00F2707F"/>
    <w:rsid w:val="00F30D0D"/>
    <w:rsid w:val="00F35229"/>
    <w:rsid w:val="00F41EB5"/>
    <w:rsid w:val="00F43CB9"/>
    <w:rsid w:val="00F445B8"/>
    <w:rsid w:val="00F46FAB"/>
    <w:rsid w:val="00F506CE"/>
    <w:rsid w:val="00F52FAB"/>
    <w:rsid w:val="00F5460B"/>
    <w:rsid w:val="00F61E4E"/>
    <w:rsid w:val="00F6504E"/>
    <w:rsid w:val="00F73DA9"/>
    <w:rsid w:val="00F7478C"/>
    <w:rsid w:val="00F74D2F"/>
    <w:rsid w:val="00F8008E"/>
    <w:rsid w:val="00F80856"/>
    <w:rsid w:val="00F846B2"/>
    <w:rsid w:val="00F84D35"/>
    <w:rsid w:val="00F86AA2"/>
    <w:rsid w:val="00F91378"/>
    <w:rsid w:val="00F935B5"/>
    <w:rsid w:val="00F93F13"/>
    <w:rsid w:val="00F94E91"/>
    <w:rsid w:val="00F9517B"/>
    <w:rsid w:val="00F951AE"/>
    <w:rsid w:val="00F979A7"/>
    <w:rsid w:val="00FA4775"/>
    <w:rsid w:val="00FA6488"/>
    <w:rsid w:val="00FA6FCA"/>
    <w:rsid w:val="00FB7157"/>
    <w:rsid w:val="00FC74E0"/>
    <w:rsid w:val="00FC7B24"/>
    <w:rsid w:val="00FD63CE"/>
    <w:rsid w:val="00FE26DF"/>
    <w:rsid w:val="00FE47F7"/>
    <w:rsid w:val="00FF08ED"/>
    <w:rsid w:val="00FF3209"/>
    <w:rsid w:val="00FF4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093D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7B1"/>
    <w:rPr>
      <w:rFonts w:ascii="Arial" w:hAnsi="Arial"/>
      <w:sz w:val="24"/>
      <w:szCs w:val="24"/>
    </w:rPr>
  </w:style>
  <w:style w:type="paragraph" w:styleId="Heading1">
    <w:name w:val="heading 1"/>
    <w:basedOn w:val="Normal"/>
    <w:next w:val="Normal"/>
    <w:rsid w:val="002A4923"/>
    <w:pPr>
      <w:keepNext/>
      <w:numPr>
        <w:numId w:val="4"/>
      </w:numPr>
      <w:spacing w:before="240" w:after="60"/>
      <w:outlineLvl w:val="0"/>
    </w:pPr>
    <w:rPr>
      <w:rFonts w:cs="Arial"/>
      <w:b/>
      <w:bCs/>
      <w:kern w:val="32"/>
      <w:sz w:val="32"/>
      <w:szCs w:val="32"/>
    </w:rPr>
  </w:style>
  <w:style w:type="paragraph" w:styleId="Heading2">
    <w:name w:val="heading 2"/>
    <w:basedOn w:val="Normal"/>
    <w:next w:val="Normal"/>
    <w:rsid w:val="002A4923"/>
    <w:pPr>
      <w:keepNext/>
      <w:spacing w:before="240" w:after="60"/>
      <w:outlineLvl w:val="1"/>
    </w:pPr>
    <w:rPr>
      <w:rFonts w:cs="Arial"/>
      <w:b/>
      <w:bCs/>
      <w:iCs/>
      <w:szCs w:val="28"/>
    </w:rPr>
  </w:style>
  <w:style w:type="paragraph" w:styleId="Heading3">
    <w:name w:val="heading 3"/>
    <w:basedOn w:val="Normal"/>
    <w:next w:val="Normal"/>
    <w:rsid w:val="002A4923"/>
    <w:pPr>
      <w:keepNext/>
      <w:spacing w:before="240" w:after="60"/>
      <w:outlineLvl w:val="2"/>
    </w:pPr>
    <w:rPr>
      <w:rFonts w:cs="Arial"/>
      <w:b/>
      <w:bCs/>
      <w:szCs w:val="26"/>
    </w:rPr>
  </w:style>
  <w:style w:type="paragraph" w:styleId="Heading4">
    <w:name w:val="heading 4"/>
    <w:basedOn w:val="Normal"/>
    <w:next w:val="Normal"/>
    <w:rsid w:val="002A4923"/>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2A4923"/>
    <w:rPr>
      <w:rFonts w:cs="Courier New"/>
      <w:szCs w:val="20"/>
    </w:rPr>
  </w:style>
  <w:style w:type="paragraph" w:styleId="TOC1">
    <w:name w:val="toc 1"/>
    <w:basedOn w:val="Normal"/>
    <w:next w:val="Normal"/>
    <w:autoRedefine/>
    <w:uiPriority w:val="39"/>
    <w:rsid w:val="002A4923"/>
  </w:style>
  <w:style w:type="paragraph" w:styleId="TOC2">
    <w:name w:val="toc 2"/>
    <w:basedOn w:val="Normal"/>
    <w:next w:val="Normal"/>
    <w:autoRedefine/>
    <w:uiPriority w:val="39"/>
    <w:rsid w:val="002A4923"/>
    <w:pPr>
      <w:ind w:left="240"/>
    </w:pPr>
  </w:style>
  <w:style w:type="paragraph" w:styleId="TOC3">
    <w:name w:val="toc 3"/>
    <w:basedOn w:val="Normal"/>
    <w:next w:val="Normal"/>
    <w:autoRedefine/>
    <w:uiPriority w:val="39"/>
    <w:rsid w:val="002A4923"/>
    <w:pPr>
      <w:ind w:left="480"/>
    </w:pPr>
  </w:style>
  <w:style w:type="paragraph" w:styleId="TOC4">
    <w:name w:val="toc 4"/>
    <w:basedOn w:val="Normal"/>
    <w:next w:val="Normal"/>
    <w:autoRedefine/>
    <w:uiPriority w:val="39"/>
    <w:semiHidden/>
    <w:rsid w:val="002A4923"/>
    <w:pPr>
      <w:ind w:left="720"/>
    </w:pPr>
  </w:style>
  <w:style w:type="paragraph" w:styleId="TOC5">
    <w:name w:val="toc 5"/>
    <w:basedOn w:val="Normal"/>
    <w:next w:val="Normal"/>
    <w:autoRedefine/>
    <w:uiPriority w:val="39"/>
    <w:semiHidden/>
    <w:rsid w:val="002A4923"/>
    <w:pPr>
      <w:ind w:left="960"/>
    </w:pPr>
  </w:style>
  <w:style w:type="paragraph" w:styleId="TOC6">
    <w:name w:val="toc 6"/>
    <w:basedOn w:val="Normal"/>
    <w:next w:val="Normal"/>
    <w:autoRedefine/>
    <w:uiPriority w:val="39"/>
    <w:semiHidden/>
    <w:rsid w:val="002A4923"/>
    <w:pPr>
      <w:ind w:left="1200"/>
    </w:pPr>
  </w:style>
  <w:style w:type="paragraph" w:styleId="TOC7">
    <w:name w:val="toc 7"/>
    <w:basedOn w:val="Normal"/>
    <w:next w:val="Normal"/>
    <w:autoRedefine/>
    <w:uiPriority w:val="39"/>
    <w:semiHidden/>
    <w:rsid w:val="002A4923"/>
    <w:pPr>
      <w:ind w:left="1440"/>
    </w:pPr>
  </w:style>
  <w:style w:type="paragraph" w:styleId="TOC8">
    <w:name w:val="toc 8"/>
    <w:basedOn w:val="Normal"/>
    <w:next w:val="Normal"/>
    <w:autoRedefine/>
    <w:uiPriority w:val="39"/>
    <w:semiHidden/>
    <w:rsid w:val="002A4923"/>
    <w:pPr>
      <w:ind w:left="1680"/>
    </w:pPr>
  </w:style>
  <w:style w:type="paragraph" w:styleId="TOC9">
    <w:name w:val="toc 9"/>
    <w:basedOn w:val="Normal"/>
    <w:next w:val="Normal"/>
    <w:autoRedefine/>
    <w:uiPriority w:val="39"/>
    <w:semiHidden/>
    <w:rsid w:val="002A4923"/>
    <w:pPr>
      <w:ind w:left="1920"/>
    </w:pPr>
  </w:style>
  <w:style w:type="paragraph" w:customStyle="1" w:styleId="Table1">
    <w:name w:val="Table1"/>
    <w:basedOn w:val="PlainText"/>
    <w:rsid w:val="002A4923"/>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2A4923"/>
    <w:pPr>
      <w:ind w:left="400" w:hanging="400"/>
    </w:pPr>
  </w:style>
  <w:style w:type="paragraph" w:styleId="Header">
    <w:name w:val="header"/>
    <w:basedOn w:val="Normal"/>
    <w:rsid w:val="002A4923"/>
    <w:pPr>
      <w:tabs>
        <w:tab w:val="center" w:pos="4320"/>
        <w:tab w:val="right" w:pos="8640"/>
      </w:tabs>
    </w:pPr>
  </w:style>
  <w:style w:type="paragraph" w:styleId="Footer">
    <w:name w:val="footer"/>
    <w:basedOn w:val="Normal"/>
    <w:rsid w:val="002A4923"/>
    <w:pPr>
      <w:tabs>
        <w:tab w:val="center" w:pos="4320"/>
        <w:tab w:val="right" w:pos="8640"/>
      </w:tabs>
    </w:pPr>
  </w:style>
  <w:style w:type="paragraph" w:styleId="BodyText">
    <w:name w:val="Body Text"/>
    <w:basedOn w:val="Normal"/>
    <w:link w:val="BodyTextChar"/>
    <w:rsid w:val="002A4923"/>
    <w:pPr>
      <w:spacing w:before="120" w:after="240"/>
    </w:pPr>
    <w:rPr>
      <w:rFonts w:ascii="Times New Roman" w:hAnsi="Times New Roman"/>
      <w:szCs w:val="20"/>
    </w:rPr>
  </w:style>
  <w:style w:type="paragraph" w:styleId="BodyText3">
    <w:name w:val="Body Text 3"/>
    <w:basedOn w:val="Normal"/>
    <w:rsid w:val="002A4923"/>
    <w:pPr>
      <w:keepLines/>
      <w:spacing w:before="120" w:after="120"/>
      <w:jc w:val="both"/>
    </w:pPr>
    <w:rPr>
      <w:rFonts w:cs="Arial"/>
      <w:snapToGrid w:val="0"/>
      <w:szCs w:val="20"/>
    </w:rPr>
  </w:style>
  <w:style w:type="character" w:styleId="PageNumber">
    <w:name w:val="page number"/>
    <w:basedOn w:val="DefaultParagraphFont"/>
    <w:rsid w:val="002A4923"/>
  </w:style>
  <w:style w:type="paragraph" w:customStyle="1" w:styleId="Tight">
    <w:name w:val="Tight"/>
    <w:basedOn w:val="Normal"/>
    <w:rsid w:val="002A4923"/>
    <w:rPr>
      <w:rFonts w:ascii="Times New Roman" w:hAnsi="Times New Roman"/>
      <w:szCs w:val="20"/>
    </w:rPr>
  </w:style>
  <w:style w:type="paragraph" w:styleId="BodyText2">
    <w:name w:val="Body Text 2"/>
    <w:basedOn w:val="Normal"/>
    <w:rsid w:val="002A4923"/>
    <w:pPr>
      <w:jc w:val="both"/>
    </w:pPr>
    <w:rPr>
      <w:rFonts w:ascii="Times New Roman" w:hAnsi="Times New Roman"/>
      <w:szCs w:val="20"/>
    </w:rPr>
  </w:style>
  <w:style w:type="character" w:styleId="Hyperlink">
    <w:name w:val="Hyperlink"/>
    <w:uiPriority w:val="99"/>
    <w:rsid w:val="002A4923"/>
    <w:rPr>
      <w:color w:val="0000FF"/>
      <w:u w:val="single"/>
    </w:rPr>
  </w:style>
  <w:style w:type="paragraph" w:styleId="HTMLPreformatted">
    <w:name w:val="HTML Preformatted"/>
    <w:basedOn w:val="Normal"/>
    <w:link w:val="HTMLPreformattedChar"/>
    <w:uiPriority w:val="99"/>
    <w:rsid w:val="002A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rsid w:val="002A4923"/>
    <w:rPr>
      <w:color w:val="800080"/>
      <w:u w:val="single"/>
    </w:rPr>
  </w:style>
  <w:style w:type="paragraph" w:styleId="BodyTextIndent">
    <w:name w:val="Body Text Indent"/>
    <w:basedOn w:val="Normal"/>
    <w:link w:val="BodyTextIndentChar"/>
    <w:rsid w:val="002A4923"/>
    <w:pPr>
      <w:spacing w:before="120"/>
      <w:ind w:left="432"/>
    </w:pPr>
    <w:rPr>
      <w:rFonts w:cs="Arial"/>
    </w:rPr>
  </w:style>
  <w:style w:type="paragraph" w:customStyle="1" w:styleId="references">
    <w:name w:val="references"/>
    <w:basedOn w:val="Normal"/>
    <w:rsid w:val="002A4923"/>
    <w:pPr>
      <w:spacing w:after="240"/>
      <w:ind w:left="1080" w:hanging="1080"/>
    </w:pPr>
    <w:rPr>
      <w:rFonts w:ascii="Courier New" w:hAnsi="Courier New" w:cs="Courier New"/>
      <w:szCs w:val="20"/>
    </w:rPr>
  </w:style>
  <w:style w:type="paragraph" w:customStyle="1" w:styleId="ref-id">
    <w:name w:val="ref-id"/>
    <w:basedOn w:val="Normal"/>
    <w:next w:val="Normal"/>
    <w:rsid w:val="002A4923"/>
    <w:pPr>
      <w:keepNext/>
      <w:spacing w:before="120"/>
    </w:pPr>
    <w:rPr>
      <w:rFonts w:ascii="Times New Roman" w:hAnsi="Times New Roman"/>
      <w:szCs w:val="20"/>
    </w:rPr>
  </w:style>
  <w:style w:type="paragraph" w:styleId="BalloonText">
    <w:name w:val="Balloon Text"/>
    <w:basedOn w:val="Normal"/>
    <w:link w:val="BalloonTextChar"/>
    <w:uiPriority w:val="99"/>
    <w:semiHidden/>
    <w:unhideWhenUsed/>
    <w:rsid w:val="002A4923"/>
    <w:rPr>
      <w:rFonts w:ascii="Tahoma" w:hAnsi="Tahoma" w:cs="Tahoma"/>
      <w:sz w:val="16"/>
      <w:szCs w:val="16"/>
    </w:rPr>
  </w:style>
  <w:style w:type="paragraph" w:styleId="List2">
    <w:name w:val="List 2"/>
    <w:basedOn w:val="Normal"/>
    <w:rsid w:val="00CE2412"/>
    <w:pPr>
      <w:ind w:left="720" w:hanging="360"/>
    </w:pPr>
  </w:style>
  <w:style w:type="paragraph" w:styleId="ListBullet3">
    <w:name w:val="List Bullet 3"/>
    <w:basedOn w:val="Normal"/>
    <w:rsid w:val="00CE2412"/>
    <w:pPr>
      <w:numPr>
        <w:numId w:val="1"/>
      </w:numPr>
    </w:pPr>
  </w:style>
  <w:style w:type="paragraph" w:styleId="ListBullet2">
    <w:name w:val="List Bullet 2"/>
    <w:basedOn w:val="Normal"/>
    <w:rsid w:val="00CE2412"/>
    <w:pPr>
      <w:numPr>
        <w:numId w:val="2"/>
      </w:numPr>
    </w:pPr>
  </w:style>
  <w:style w:type="paragraph" w:styleId="List">
    <w:name w:val="List"/>
    <w:basedOn w:val="Normal"/>
    <w:rsid w:val="00CD3FD4"/>
    <w:pPr>
      <w:ind w:left="360" w:hanging="360"/>
    </w:pPr>
  </w:style>
  <w:style w:type="paragraph" w:styleId="ListContinue">
    <w:name w:val="List Continue"/>
    <w:basedOn w:val="Normal"/>
    <w:rsid w:val="002A06C9"/>
    <w:pPr>
      <w:spacing w:after="120"/>
      <w:ind w:left="360"/>
    </w:pPr>
  </w:style>
  <w:style w:type="character" w:customStyle="1" w:styleId="PlainTextChar">
    <w:name w:val="Plain Text Char"/>
    <w:basedOn w:val="DefaultParagraphFont"/>
    <w:link w:val="PlainText"/>
    <w:rsid w:val="00167BE0"/>
    <w:rPr>
      <w:rFonts w:ascii="Arial" w:hAnsi="Arial" w:cs="Courier New"/>
      <w:sz w:val="24"/>
    </w:rPr>
  </w:style>
  <w:style w:type="paragraph" w:styleId="Caption">
    <w:name w:val="caption"/>
    <w:basedOn w:val="Normal"/>
    <w:next w:val="Normal"/>
    <w:autoRedefine/>
    <w:qFormat/>
    <w:rsid w:val="002A4923"/>
    <w:pPr>
      <w:spacing w:before="240" w:after="200"/>
      <w:jc w:val="center"/>
    </w:pPr>
    <w:rPr>
      <w:b/>
      <w:bCs/>
      <w:color w:val="000000"/>
      <w:sz w:val="22"/>
      <w:szCs w:val="18"/>
    </w:rPr>
  </w:style>
  <w:style w:type="paragraph" w:styleId="Title">
    <w:name w:val="Title"/>
    <w:basedOn w:val="PlainText"/>
    <w:next w:val="Normal"/>
    <w:link w:val="TitleChar"/>
    <w:autoRedefine/>
    <w:qFormat/>
    <w:rsid w:val="002A4923"/>
    <w:pPr>
      <w:jc w:val="center"/>
    </w:pPr>
    <w:rPr>
      <w:rFonts w:eastAsia="MS Mincho" w:cs="Arial"/>
      <w:b/>
      <w:bCs/>
      <w:sz w:val="28"/>
    </w:rPr>
  </w:style>
  <w:style w:type="character" w:customStyle="1" w:styleId="TitleChar">
    <w:name w:val="Title Char"/>
    <w:link w:val="Title"/>
    <w:rsid w:val="002A4923"/>
    <w:rPr>
      <w:rFonts w:ascii="Arial" w:eastAsia="MS Mincho" w:hAnsi="Arial" w:cs="Arial"/>
      <w:b/>
      <w:bCs/>
      <w:sz w:val="28"/>
    </w:rPr>
  </w:style>
  <w:style w:type="character" w:styleId="CommentReference">
    <w:name w:val="annotation reference"/>
    <w:uiPriority w:val="99"/>
    <w:unhideWhenUsed/>
    <w:rsid w:val="002A4923"/>
    <w:rPr>
      <w:sz w:val="16"/>
      <w:szCs w:val="16"/>
    </w:rPr>
  </w:style>
  <w:style w:type="paragraph" w:styleId="CommentText">
    <w:name w:val="annotation text"/>
    <w:basedOn w:val="Normal"/>
    <w:link w:val="CommentTextChar"/>
    <w:uiPriority w:val="99"/>
    <w:unhideWhenUsed/>
    <w:rsid w:val="002A4923"/>
    <w:rPr>
      <w:szCs w:val="20"/>
    </w:rPr>
  </w:style>
  <w:style w:type="character" w:customStyle="1" w:styleId="CommentTextChar">
    <w:name w:val="Comment Text Char"/>
    <w:link w:val="CommentText"/>
    <w:uiPriority w:val="99"/>
    <w:rsid w:val="002A4923"/>
    <w:rPr>
      <w:rFonts w:ascii="Arial" w:hAnsi="Arial"/>
      <w:sz w:val="24"/>
    </w:rPr>
  </w:style>
  <w:style w:type="paragraph" w:styleId="CommentSubject">
    <w:name w:val="annotation subject"/>
    <w:basedOn w:val="CommentText"/>
    <w:next w:val="CommentText"/>
    <w:link w:val="CommentSubjectChar"/>
    <w:uiPriority w:val="99"/>
    <w:unhideWhenUsed/>
    <w:rsid w:val="002A4923"/>
    <w:rPr>
      <w:b/>
      <w:bCs/>
    </w:rPr>
  </w:style>
  <w:style w:type="character" w:customStyle="1" w:styleId="CommentSubjectChar">
    <w:name w:val="Comment Subject Char"/>
    <w:link w:val="CommentSubject"/>
    <w:uiPriority w:val="99"/>
    <w:rsid w:val="002A4923"/>
    <w:rPr>
      <w:rFonts w:ascii="Arial" w:hAnsi="Arial"/>
      <w:b/>
      <w:bCs/>
      <w:sz w:val="24"/>
    </w:rPr>
  </w:style>
  <w:style w:type="paragraph" w:styleId="NormalWeb">
    <w:name w:val="Normal (Web)"/>
    <w:basedOn w:val="Normal"/>
    <w:link w:val="NormalWebChar"/>
    <w:rsid w:val="00D32FBD"/>
    <w:pPr>
      <w:spacing w:before="100" w:beforeAutospacing="1" w:after="100" w:afterAutospacing="1"/>
    </w:pPr>
    <w:rPr>
      <w:rFonts w:cs="Arial"/>
      <w:szCs w:val="20"/>
    </w:rPr>
  </w:style>
  <w:style w:type="character" w:customStyle="1" w:styleId="NormalWebChar">
    <w:name w:val="Normal (Web) Char"/>
    <w:basedOn w:val="DefaultParagraphFont"/>
    <w:link w:val="NormalWeb"/>
    <w:rsid w:val="00D32FBD"/>
    <w:rPr>
      <w:rFonts w:ascii="Arial" w:hAnsi="Arial" w:cs="Arial"/>
      <w:lang w:val="en-US" w:eastAsia="en-US" w:bidi="ar-SA"/>
    </w:rPr>
  </w:style>
  <w:style w:type="character" w:styleId="Strong">
    <w:name w:val="Strong"/>
    <w:aliases w:val="Bullet"/>
    <w:qFormat/>
    <w:rsid w:val="00D32FBD"/>
  </w:style>
  <w:style w:type="character" w:styleId="LineNumber">
    <w:name w:val="line number"/>
    <w:basedOn w:val="DefaultParagraphFont"/>
    <w:uiPriority w:val="99"/>
    <w:unhideWhenUsed/>
    <w:rsid w:val="002A4923"/>
  </w:style>
  <w:style w:type="character" w:customStyle="1" w:styleId="BookTitle1">
    <w:name w:val="Book Title1"/>
    <w:aliases w:val="List2"/>
    <w:basedOn w:val="Strong"/>
    <w:rsid w:val="00490BDE"/>
  </w:style>
  <w:style w:type="character" w:customStyle="1" w:styleId="FrontMatterChar">
    <w:name w:val="Front Matter Char"/>
    <w:basedOn w:val="DefaultParagraphFont"/>
    <w:link w:val="FrontMatter"/>
    <w:locked/>
    <w:rsid w:val="00790DDA"/>
    <w:rPr>
      <w:rFonts w:ascii="Arial" w:hAnsi="Arial" w:cs="Arial"/>
    </w:rPr>
  </w:style>
  <w:style w:type="paragraph" w:customStyle="1" w:styleId="FrontMatter">
    <w:name w:val="Front Matter"/>
    <w:basedOn w:val="Normal"/>
    <w:link w:val="FrontMatterChar"/>
    <w:rsid w:val="00790DDA"/>
    <w:pPr>
      <w:tabs>
        <w:tab w:val="left" w:pos="0"/>
      </w:tabs>
    </w:pPr>
    <w:rPr>
      <w:rFonts w:cs="Arial"/>
      <w:szCs w:val="20"/>
    </w:rPr>
  </w:style>
  <w:style w:type="paragraph" w:customStyle="1" w:styleId="IEEEStdsParagraph">
    <w:name w:val="IEEEStds Paragraph"/>
    <w:autoRedefine/>
    <w:qFormat/>
    <w:rsid w:val="006C1DF7"/>
    <w:pPr>
      <w:spacing w:before="240"/>
      <w:jc w:val="both"/>
      <w:textboxTightWrap w:val="lastLineOnly"/>
    </w:pPr>
    <w:rPr>
      <w:rFonts w:ascii="Arial" w:eastAsia="MS Mincho" w:hAnsi="Arial"/>
      <w:sz w:val="24"/>
      <w:szCs w:val="24"/>
    </w:rPr>
  </w:style>
  <w:style w:type="paragraph" w:styleId="ListParagraph">
    <w:name w:val="List Paragraph"/>
    <w:basedOn w:val="Normal"/>
    <w:autoRedefine/>
    <w:uiPriority w:val="34"/>
    <w:qFormat/>
    <w:rsid w:val="000E0F89"/>
    <w:pPr>
      <w:spacing w:before="240"/>
      <w:ind w:left="720"/>
    </w:pPr>
  </w:style>
  <w:style w:type="paragraph" w:customStyle="1" w:styleId="Address">
    <w:name w:val="Address"/>
    <w:basedOn w:val="ListParagraph"/>
    <w:autoRedefine/>
    <w:qFormat/>
    <w:rsid w:val="008F6F7D"/>
    <w:pPr>
      <w:contextualSpacing/>
    </w:pPr>
    <w:rPr>
      <w:rFonts w:eastAsia="MS Mincho"/>
      <w:bCs/>
    </w:rPr>
  </w:style>
  <w:style w:type="paragraph" w:customStyle="1" w:styleId="IEEEStdsLevel1Header">
    <w:name w:val="IEEEStds Level 1 Header"/>
    <w:basedOn w:val="Normal"/>
    <w:next w:val="IEEEStdsParagraph"/>
    <w:autoRedefine/>
    <w:qFormat/>
    <w:rsid w:val="002A4923"/>
    <w:pPr>
      <w:keepNext/>
      <w:keepLines/>
      <w:numPr>
        <w:numId w:val="3"/>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2A4923"/>
    <w:pPr>
      <w:numPr>
        <w:ilvl w:val="1"/>
      </w:numPr>
      <w:outlineLvl w:val="1"/>
    </w:pPr>
    <w:rPr>
      <w:sz w:val="28"/>
    </w:rPr>
  </w:style>
  <w:style w:type="paragraph" w:customStyle="1" w:styleId="IEEEStdsLevel3Header">
    <w:name w:val="IEEEStds Level 3 Header"/>
    <w:basedOn w:val="IEEEStdsLevel2Header"/>
    <w:next w:val="IEEEStdsParagraph"/>
    <w:autoRedefine/>
    <w:qFormat/>
    <w:rsid w:val="002A4923"/>
    <w:pPr>
      <w:numPr>
        <w:ilvl w:val="2"/>
      </w:numPr>
      <w:spacing w:before="240"/>
      <w:outlineLvl w:val="2"/>
    </w:pPr>
    <w:rPr>
      <w:sz w:val="24"/>
    </w:rPr>
  </w:style>
  <w:style w:type="paragraph" w:customStyle="1" w:styleId="IEEEStdsLevel4Header">
    <w:name w:val="IEEEStds Level 4 Header"/>
    <w:basedOn w:val="IEEEStdsLevel3Header"/>
    <w:next w:val="IEEEStdsParagraph"/>
    <w:autoRedefine/>
    <w:qFormat/>
    <w:rsid w:val="002A4923"/>
    <w:pPr>
      <w:numPr>
        <w:ilvl w:val="3"/>
      </w:numPr>
      <w:outlineLvl w:val="3"/>
    </w:pPr>
  </w:style>
  <w:style w:type="paragraph" w:customStyle="1" w:styleId="IEEEStdsLevel5Header">
    <w:name w:val="IEEEStds Level 5 Header"/>
    <w:basedOn w:val="IEEEStdsLevel4Header"/>
    <w:next w:val="Normal"/>
    <w:qFormat/>
    <w:rsid w:val="002A4923"/>
    <w:pPr>
      <w:numPr>
        <w:ilvl w:val="4"/>
      </w:numPr>
      <w:outlineLvl w:val="4"/>
    </w:pPr>
  </w:style>
  <w:style w:type="paragraph" w:customStyle="1" w:styleId="IEEEStdsLevel6Header">
    <w:name w:val="IEEEStds Level 6 Header"/>
    <w:basedOn w:val="IEEEStdsLevel5Header"/>
    <w:next w:val="Normal"/>
    <w:rsid w:val="002A4923"/>
    <w:pPr>
      <w:numPr>
        <w:ilvl w:val="5"/>
      </w:numPr>
      <w:outlineLvl w:val="5"/>
    </w:pPr>
  </w:style>
  <w:style w:type="paragraph" w:customStyle="1" w:styleId="IEEEStdsLevel7Header">
    <w:name w:val="IEEEStds Level 7 Header"/>
    <w:basedOn w:val="IEEEStdsLevel6Header"/>
    <w:next w:val="Normal"/>
    <w:rsid w:val="002A4923"/>
    <w:pPr>
      <w:numPr>
        <w:ilvl w:val="6"/>
      </w:numPr>
      <w:outlineLvl w:val="6"/>
    </w:pPr>
  </w:style>
  <w:style w:type="paragraph" w:customStyle="1" w:styleId="IEEEStdsLevel8Header">
    <w:name w:val="IEEEStds Level 8 Header"/>
    <w:basedOn w:val="IEEEStdsLevel7Header"/>
    <w:next w:val="Normal"/>
    <w:rsid w:val="002A4923"/>
    <w:pPr>
      <w:numPr>
        <w:ilvl w:val="7"/>
      </w:numPr>
      <w:outlineLvl w:val="7"/>
    </w:pPr>
  </w:style>
  <w:style w:type="paragraph" w:customStyle="1" w:styleId="IEEEStdsLevel9Header">
    <w:name w:val="IEEEStds Level 9 Header"/>
    <w:basedOn w:val="IEEEStdsLevel8Header"/>
    <w:next w:val="Normal"/>
    <w:rsid w:val="002A4923"/>
    <w:pPr>
      <w:numPr>
        <w:ilvl w:val="8"/>
      </w:numPr>
      <w:outlineLvl w:val="8"/>
    </w:pPr>
  </w:style>
  <w:style w:type="paragraph" w:customStyle="1" w:styleId="definition">
    <w:name w:val="definition"/>
    <w:basedOn w:val="Normal"/>
    <w:rsid w:val="002A4923"/>
    <w:rPr>
      <w:rFonts w:ascii="Times New Roman" w:hAnsi="Times New Roman"/>
      <w:szCs w:val="20"/>
    </w:rPr>
  </w:style>
  <w:style w:type="character" w:customStyle="1" w:styleId="definitionChar">
    <w:name w:val="definition Char"/>
    <w:rsid w:val="002A4923"/>
    <w:rPr>
      <w:sz w:val="24"/>
      <w:lang w:val="en-US" w:eastAsia="en-US" w:bidi="ar-SA"/>
    </w:rPr>
  </w:style>
  <w:style w:type="character" w:customStyle="1" w:styleId="BalloonTextChar">
    <w:name w:val="Balloon Text Char"/>
    <w:link w:val="BalloonText"/>
    <w:uiPriority w:val="99"/>
    <w:semiHidden/>
    <w:rsid w:val="002A4923"/>
    <w:rPr>
      <w:rFonts w:ascii="Tahoma" w:hAnsi="Tahoma" w:cs="Tahoma"/>
      <w:sz w:val="16"/>
      <w:szCs w:val="16"/>
    </w:rPr>
  </w:style>
  <w:style w:type="paragraph" w:customStyle="1" w:styleId="Default">
    <w:name w:val="Default"/>
    <w:basedOn w:val="IEEEStdsParagraph"/>
    <w:rsid w:val="002A4923"/>
  </w:style>
  <w:style w:type="table" w:styleId="TableGrid">
    <w:name w:val="Table Grid"/>
    <w:basedOn w:val="TableNormal"/>
    <w:uiPriority w:val="59"/>
    <w:rsid w:val="002A49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List">
    <w:name w:val="Numbered List"/>
    <w:basedOn w:val="BodyText"/>
    <w:autoRedefine/>
    <w:qFormat/>
    <w:rsid w:val="00395E86"/>
    <w:pPr>
      <w:numPr>
        <w:numId w:val="21"/>
      </w:numPr>
      <w:spacing w:before="240" w:after="0"/>
      <w:contextualSpacing/>
    </w:pPr>
    <w:rPr>
      <w:rFonts w:ascii="Arial" w:hAnsi="Arial" w:cs="Arial"/>
    </w:rPr>
  </w:style>
  <w:style w:type="paragraph" w:styleId="DocumentMap">
    <w:name w:val="Document Map"/>
    <w:basedOn w:val="Normal"/>
    <w:link w:val="DocumentMapChar"/>
    <w:uiPriority w:val="99"/>
    <w:unhideWhenUsed/>
    <w:rsid w:val="002A4923"/>
    <w:rPr>
      <w:rFonts w:ascii="Tahoma" w:hAnsi="Tahoma" w:cs="Tahoma"/>
      <w:sz w:val="16"/>
      <w:szCs w:val="16"/>
    </w:rPr>
  </w:style>
  <w:style w:type="character" w:customStyle="1" w:styleId="DocumentMapChar">
    <w:name w:val="Document Map Char"/>
    <w:link w:val="DocumentMap"/>
    <w:uiPriority w:val="99"/>
    <w:rsid w:val="002A4923"/>
    <w:rPr>
      <w:rFonts w:ascii="Tahoma" w:hAnsi="Tahoma" w:cs="Tahoma"/>
      <w:sz w:val="16"/>
      <w:szCs w:val="16"/>
    </w:rPr>
  </w:style>
  <w:style w:type="paragraph" w:styleId="Revision">
    <w:name w:val="Revision"/>
    <w:hidden/>
    <w:uiPriority w:val="99"/>
    <w:rsid w:val="002A4923"/>
    <w:rPr>
      <w:rFonts w:ascii="Arial" w:hAnsi="Arial"/>
      <w:sz w:val="24"/>
      <w:szCs w:val="24"/>
    </w:rPr>
  </w:style>
  <w:style w:type="paragraph" w:styleId="EndnoteText">
    <w:name w:val="endnote text"/>
    <w:basedOn w:val="Normal"/>
    <w:link w:val="EndnoteTextChar"/>
    <w:uiPriority w:val="99"/>
    <w:unhideWhenUsed/>
    <w:rsid w:val="002A4923"/>
    <w:rPr>
      <w:szCs w:val="20"/>
    </w:rPr>
  </w:style>
  <w:style w:type="character" w:customStyle="1" w:styleId="EndnoteTextChar">
    <w:name w:val="Endnote Text Char"/>
    <w:link w:val="EndnoteText"/>
    <w:uiPriority w:val="99"/>
    <w:rsid w:val="002A4923"/>
    <w:rPr>
      <w:rFonts w:ascii="Arial" w:hAnsi="Arial"/>
      <w:sz w:val="24"/>
    </w:rPr>
  </w:style>
  <w:style w:type="character" w:styleId="EndnoteReference">
    <w:name w:val="endnote reference"/>
    <w:uiPriority w:val="99"/>
    <w:unhideWhenUsed/>
    <w:rsid w:val="002A4923"/>
    <w:rPr>
      <w:vertAlign w:val="superscript"/>
    </w:rPr>
  </w:style>
  <w:style w:type="paragraph" w:styleId="IntenseQuote">
    <w:name w:val="Intense Quote"/>
    <w:basedOn w:val="Normal"/>
    <w:next w:val="Normal"/>
    <w:link w:val="IntenseQuoteChar"/>
    <w:uiPriority w:val="30"/>
    <w:qFormat/>
    <w:rsid w:val="002A492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A4923"/>
    <w:rPr>
      <w:rFonts w:ascii="Arial" w:hAnsi="Arial"/>
      <w:b/>
      <w:bCs/>
      <w:i/>
      <w:iCs/>
      <w:color w:val="4F81BD"/>
      <w:sz w:val="24"/>
      <w:szCs w:val="24"/>
    </w:rPr>
  </w:style>
  <w:style w:type="character" w:styleId="IntenseEmphasis">
    <w:name w:val="Intense Emphasis"/>
    <w:uiPriority w:val="21"/>
    <w:qFormat/>
    <w:rsid w:val="002A4923"/>
    <w:rPr>
      <w:b/>
      <w:bCs/>
      <w:i/>
      <w:iCs/>
      <w:color w:val="4F81BD"/>
    </w:rPr>
  </w:style>
  <w:style w:type="character" w:customStyle="1" w:styleId="HTMLPreformattedChar">
    <w:name w:val="HTML Preformatted Char"/>
    <w:link w:val="HTMLPreformatted"/>
    <w:uiPriority w:val="99"/>
    <w:rsid w:val="002A4923"/>
    <w:rPr>
      <w:rFonts w:ascii="Arial Unicode MS" w:eastAsia="Arial Unicode MS" w:hAnsi="Arial Unicode MS" w:cs="Arial Unicode MS"/>
      <w:sz w:val="24"/>
    </w:rPr>
  </w:style>
  <w:style w:type="character" w:customStyle="1" w:styleId="IEEEStdsAbstractBodyChar">
    <w:name w:val="IEEEStds Abstract Body Char"/>
    <w:rsid w:val="002A4923"/>
    <w:rPr>
      <w:rFonts w:ascii="Arial" w:eastAsia="ヒラギノ角ゴ Pro W3" w:hAnsi="Arial"/>
      <w:b w:val="0"/>
      <w:i w:val="0"/>
      <w:color w:val="000000"/>
      <w:sz w:val="20"/>
      <w:lang w:val="en-US"/>
    </w:rPr>
  </w:style>
  <w:style w:type="paragraph" w:customStyle="1" w:styleId="FreeForm">
    <w:name w:val="Free Form"/>
    <w:rsid w:val="002A4923"/>
    <w:rPr>
      <w:rFonts w:eastAsia="ヒラギノ角ゴ Pro W3"/>
      <w:color w:val="000000"/>
      <w:sz w:val="24"/>
      <w:szCs w:val="24"/>
    </w:rPr>
  </w:style>
  <w:style w:type="character" w:customStyle="1" w:styleId="BodyTextChar">
    <w:name w:val="Body Text Char"/>
    <w:link w:val="BodyText"/>
    <w:rsid w:val="002A4923"/>
    <w:rPr>
      <w:sz w:val="24"/>
    </w:rPr>
  </w:style>
  <w:style w:type="character" w:customStyle="1" w:styleId="BodyTextIndentChar">
    <w:name w:val="Body Text Indent Char"/>
    <w:link w:val="BodyTextIndent"/>
    <w:rsid w:val="002A4923"/>
    <w:rPr>
      <w:rFonts w:ascii="Arial" w:hAnsi="Arial" w:cs="Arial"/>
      <w:sz w:val="24"/>
      <w:szCs w:val="24"/>
    </w:rPr>
  </w:style>
  <w:style w:type="paragraph" w:customStyle="1" w:styleId="PWGHeaderTitle">
    <w:name w:val="PWG Header Title"/>
    <w:basedOn w:val="Header"/>
    <w:qFormat/>
    <w:rsid w:val="002A4923"/>
    <w:pPr>
      <w:tabs>
        <w:tab w:val="clear" w:pos="4320"/>
        <w:tab w:val="center" w:pos="1800"/>
      </w:tabs>
      <w:ind w:left="-450"/>
      <w:jc w:val="right"/>
    </w:pPr>
    <w:rPr>
      <w:rFonts w:cs="Arial"/>
      <w:b/>
      <w:bCs/>
      <w:sz w:val="32"/>
    </w:rPr>
  </w:style>
  <w:style w:type="paragraph" w:customStyle="1" w:styleId="PWGHeader">
    <w:name w:val="PWG Header"/>
    <w:basedOn w:val="PlainText"/>
    <w:qFormat/>
    <w:rsid w:val="002A4923"/>
    <w:pPr>
      <w:spacing w:before="480"/>
    </w:pPr>
    <w:rPr>
      <w:rFonts w:eastAsia="MS Mincho" w:cs="Arial"/>
      <w:b/>
      <w:bCs/>
    </w:rPr>
  </w:style>
  <w:style w:type="paragraph" w:customStyle="1" w:styleId="PWGFooter">
    <w:name w:val="PWG Footer"/>
    <w:basedOn w:val="Footer"/>
    <w:qFormat/>
    <w:rsid w:val="002A4923"/>
    <w:pPr>
      <w:jc w:val="center"/>
    </w:pPr>
  </w:style>
  <w:style w:type="paragraph" w:styleId="Subtitle">
    <w:name w:val="Subtitle"/>
    <w:basedOn w:val="BodyText"/>
    <w:next w:val="Normal"/>
    <w:link w:val="SubtitleChar"/>
    <w:rsid w:val="002A4923"/>
    <w:pPr>
      <w:jc w:val="center"/>
    </w:pPr>
    <w:rPr>
      <w:rFonts w:ascii="Arial" w:hAnsi="Arial" w:cs="Arial"/>
      <w:sz w:val="28"/>
    </w:rPr>
  </w:style>
  <w:style w:type="character" w:customStyle="1" w:styleId="SubtitleChar">
    <w:name w:val="Subtitle Char"/>
    <w:link w:val="Subtitle"/>
    <w:rsid w:val="002A4923"/>
    <w:rPr>
      <w:rFonts w:ascii="Arial" w:hAnsi="Arial" w:cs="Arial"/>
      <w:sz w:val="28"/>
    </w:rPr>
  </w:style>
  <w:style w:type="paragraph" w:customStyle="1" w:styleId="PWGReference">
    <w:name w:val="PWG Reference"/>
    <w:basedOn w:val="IEEEStdsParagraph"/>
    <w:autoRedefine/>
    <w:qFormat/>
    <w:rsid w:val="00280A12"/>
    <w:pPr>
      <w:ind w:left="2160" w:hanging="2160"/>
      <w:jc w:val="left"/>
    </w:pPr>
  </w:style>
  <w:style w:type="table" w:styleId="ColorfulShading-Accent1">
    <w:name w:val="Colorful Shading Accent 1"/>
    <w:basedOn w:val="TableNormal"/>
    <w:rsid w:val="002A4923"/>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MediumList1">
    <w:name w:val="Medium List 1"/>
    <w:basedOn w:val="TableNormal"/>
    <w:rsid w:val="002A4923"/>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2A4923"/>
    <w:pPr>
      <w:tabs>
        <w:tab w:val="left" w:pos="6840"/>
      </w:tabs>
      <w:spacing w:before="240"/>
      <w:ind w:left="720"/>
      <w:contextualSpacing/>
    </w:pPr>
    <w:rPr>
      <w:rFonts w:ascii="Courier New" w:eastAsia="MS Mincho" w:hAnsi="Courier New" w:cs="Arial"/>
      <w:bCs/>
      <w:sz w:val="20"/>
    </w:rPr>
  </w:style>
  <w:style w:type="table" w:styleId="MediumList1-Accent1">
    <w:name w:val="Medium List 1 Accent 1"/>
    <w:basedOn w:val="TableNormal"/>
    <w:uiPriority w:val="70"/>
    <w:rsid w:val="008D2970"/>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5">
    <w:name w:val="Medium List 1 Accent 5"/>
    <w:basedOn w:val="TableNormal"/>
    <w:uiPriority w:val="60"/>
    <w:rsid w:val="001E7D50"/>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styleId="UnresolvedMention">
    <w:name w:val="Unresolved Mention"/>
    <w:basedOn w:val="DefaultParagraphFont"/>
    <w:rsid w:val="00E649E9"/>
    <w:rPr>
      <w:color w:val="605E5C"/>
      <w:shd w:val="clear" w:color="auto" w:fill="E1DFDD"/>
    </w:rPr>
  </w:style>
  <w:style w:type="character" w:styleId="Emphasis">
    <w:name w:val="Emphasis"/>
    <w:basedOn w:val="DefaultParagraphFont"/>
    <w:qFormat/>
    <w:rsid w:val="000E0F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42392">
      <w:bodyDiv w:val="1"/>
      <w:marLeft w:val="0"/>
      <w:marRight w:val="0"/>
      <w:marTop w:val="0"/>
      <w:marBottom w:val="0"/>
      <w:divBdr>
        <w:top w:val="none" w:sz="0" w:space="0" w:color="auto"/>
        <w:left w:val="none" w:sz="0" w:space="0" w:color="auto"/>
        <w:bottom w:val="none" w:sz="0" w:space="0" w:color="auto"/>
        <w:right w:val="none" w:sz="0" w:space="0" w:color="auto"/>
      </w:divBdr>
    </w:div>
    <w:div w:id="127362014">
      <w:bodyDiv w:val="1"/>
      <w:marLeft w:val="0"/>
      <w:marRight w:val="0"/>
      <w:marTop w:val="0"/>
      <w:marBottom w:val="0"/>
      <w:divBdr>
        <w:top w:val="none" w:sz="0" w:space="0" w:color="auto"/>
        <w:left w:val="none" w:sz="0" w:space="0" w:color="auto"/>
        <w:bottom w:val="none" w:sz="0" w:space="0" w:color="auto"/>
        <w:right w:val="none" w:sz="0" w:space="0" w:color="auto"/>
      </w:divBdr>
    </w:div>
    <w:div w:id="572542803">
      <w:bodyDiv w:val="1"/>
      <w:marLeft w:val="0"/>
      <w:marRight w:val="0"/>
      <w:marTop w:val="0"/>
      <w:marBottom w:val="0"/>
      <w:divBdr>
        <w:top w:val="none" w:sz="0" w:space="0" w:color="auto"/>
        <w:left w:val="none" w:sz="0" w:space="0" w:color="auto"/>
        <w:bottom w:val="none" w:sz="0" w:space="0" w:color="auto"/>
        <w:right w:val="none" w:sz="0" w:space="0" w:color="auto"/>
      </w:divBdr>
    </w:div>
    <w:div w:id="1218971115">
      <w:bodyDiv w:val="1"/>
      <w:marLeft w:val="0"/>
      <w:marRight w:val="0"/>
      <w:marTop w:val="0"/>
      <w:marBottom w:val="0"/>
      <w:divBdr>
        <w:top w:val="none" w:sz="0" w:space="0" w:color="auto"/>
        <w:left w:val="none" w:sz="0" w:space="0" w:color="auto"/>
        <w:bottom w:val="none" w:sz="0" w:space="0" w:color="auto"/>
        <w:right w:val="none" w:sz="0" w:space="0" w:color="auto"/>
      </w:divBdr>
    </w:div>
    <w:div w:id="1336111434">
      <w:bodyDiv w:val="1"/>
      <w:marLeft w:val="0"/>
      <w:marRight w:val="0"/>
      <w:marTop w:val="0"/>
      <w:marBottom w:val="0"/>
      <w:divBdr>
        <w:top w:val="none" w:sz="0" w:space="0" w:color="auto"/>
        <w:left w:val="none" w:sz="0" w:space="0" w:color="auto"/>
        <w:bottom w:val="none" w:sz="0" w:space="0" w:color="auto"/>
        <w:right w:val="none" w:sz="0" w:space="0" w:color="auto"/>
      </w:divBdr>
    </w:div>
    <w:div w:id="143867589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pwg.org/" TargetMode="External"/><Relationship Id="rId26" Type="http://schemas.openxmlformats.org/officeDocument/2006/relationships/hyperlink" Target="https://www.pwg.org/" TargetMode="External"/><Relationship Id="rId39" Type="http://schemas.openxmlformats.org/officeDocument/2006/relationships/hyperlink" Target="https://datatracker.ietf.org/doc/html/rfc3380" TargetMode="External"/><Relationship Id="rId21" Type="http://schemas.openxmlformats.org/officeDocument/2006/relationships/header" Target="header5.xml"/><Relationship Id="rId34" Type="http://schemas.openxmlformats.org/officeDocument/2006/relationships/hyperlink" Target="https://ftp.pwg.org/pub/pwg/candidates/cs-ippactuals10-20030313-5100.8.pdf" TargetMode="External"/><Relationship Id="rId42" Type="http://schemas.openxmlformats.org/officeDocument/2006/relationships/hyperlink" Target="https://datatracker.ietf.org/doc/html/rfc3996" TargetMode="External"/><Relationship Id="rId47" Type="http://schemas.openxmlformats.org/officeDocument/2006/relationships/hyperlink" Target="https://datatracker.ietf.org/doc/html/rfc7232" TargetMode="External"/><Relationship Id="rId50" Type="http://schemas.openxmlformats.org/officeDocument/2006/relationships/hyperlink" Target="https://datatracker.ietf.org/doc/html/rfc7617" TargetMode="External"/><Relationship Id="rId55" Type="http://schemas.openxmlformats.org/officeDocument/2006/relationships/hyperlink" Target="https://www.unicode.org/reports/tr3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tandards.ieee.org/)" TargetMode="External"/><Relationship Id="rId29" Type="http://schemas.openxmlformats.org/officeDocument/2006/relationships/hyperlink" Target="https://ftp.pwg.org/pub/pwg/candidates/cs-ippoutputbin10-20010207-5100.2.pdf" TargetMode="External"/><Relationship Id="rId11" Type="http://schemas.openxmlformats.org/officeDocument/2006/relationships/footer" Target="footer1.xml"/><Relationship Id="rId24" Type="http://schemas.openxmlformats.org/officeDocument/2006/relationships/hyperlink" Target="https://www.ietf.org/" TargetMode="External"/><Relationship Id="rId32" Type="http://schemas.openxmlformats.org/officeDocument/2006/relationships/hyperlink" Target="https://ftp.pwg.org/pub/pwg/candidates/cs-ipppageoverride10-20031031-5100.6.pdf" TargetMode="External"/><Relationship Id="rId37" Type="http://schemas.openxmlformats.org/officeDocument/2006/relationships/hyperlink" Target="https://ftp.pwg.org/pub/pwg/candidates/cs-pwgmsn20-20130328-5101.1.pdf" TargetMode="External"/><Relationship Id="rId40" Type="http://schemas.openxmlformats.org/officeDocument/2006/relationships/hyperlink" Target="https://datatracker.ietf.org/doc/html/rfc3510" TargetMode="External"/><Relationship Id="rId45" Type="http://schemas.openxmlformats.org/officeDocument/2006/relationships/hyperlink" Target="https://datatracker.ietf.org/doc/html/rfc5198" TargetMode="External"/><Relationship Id="rId53" Type="http://schemas.openxmlformats.org/officeDocument/2006/relationships/hyperlink" Target="https://ftp.pwg.org/pub/pwg/candidates/cs-ippeve11-20200515-5100.14.pdf"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www.iana.org/assignments/ipp-registrations" TargetMode="External"/><Relationship Id="rId30" Type="http://schemas.openxmlformats.org/officeDocument/2006/relationships/hyperlink" Target="https://ftp.pwg.org/pub/pwg/ipp/wd/wd-ippppx20-20210817.pdf" TargetMode="External"/><Relationship Id="rId35" Type="http://schemas.openxmlformats.org/officeDocument/2006/relationships/hyperlink" Target="https://ftp.pwg.org/pub/pwg/candidates/cs-ippstate10-20090731-5100.9.pdf" TargetMode="External"/><Relationship Id="rId43" Type="http://schemas.openxmlformats.org/officeDocument/2006/relationships/hyperlink" Target="https://datatraker.ietf.org/doc/html/rfc3998" TargetMode="External"/><Relationship Id="rId48" Type="http://schemas.openxmlformats.org/officeDocument/2006/relationships/hyperlink" Target="https://datatracker.ietf.org/doc/html/rfc7472" TargetMode="External"/><Relationship Id="rId56" Type="http://schemas.openxmlformats.org/officeDocument/2006/relationships/hyperlink" Target="https://www.unicode.org/faq/security.html" TargetMode="Externa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8446"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ieee-isto.org/" TargetMode="External"/><Relationship Id="rId25" Type="http://schemas.openxmlformats.org/officeDocument/2006/relationships/hyperlink" Target="https://www.iso.org/" TargetMode="External"/><Relationship Id="rId33" Type="http://schemas.openxmlformats.org/officeDocument/2006/relationships/hyperlink" Target="https://ftp.pwg.org/pub/pwg/candidates/cs-ippjobext20-20190816-5100.7.pdf" TargetMode="External"/><Relationship Id="rId38" Type="http://schemas.openxmlformats.org/officeDocument/2006/relationships/hyperlink" Target="https://datatracker.ietf.org/doc/html/rfc2817" TargetMode="External"/><Relationship Id="rId46" Type="http://schemas.openxmlformats.org/officeDocument/2006/relationships/hyperlink" Target="https://datatracker.ietf.org/doc/html/rfc7230" TargetMode="External"/><Relationship Id="rId59"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yperlink" Target="https://datatracker.ietf.org/doc/html/rfc3995" TargetMode="External"/><Relationship Id="rId54" Type="http://schemas.openxmlformats.org/officeDocument/2006/relationships/hyperlink" Target="https://www.unicode.org/reports/tr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eee.org/" TargetMode="External"/><Relationship Id="rId23" Type="http://schemas.openxmlformats.org/officeDocument/2006/relationships/hyperlink" Target="https://www.iana.org/" TargetMode="External"/><Relationship Id="rId28" Type="http://schemas.openxmlformats.org/officeDocument/2006/relationships/hyperlink" Target="https://ftp.pwg.org/pub/pwg/ipp/wd/wd-ippfinishings30-20211007.pdf" TargetMode="External"/><Relationship Id="rId36" Type="http://schemas.openxmlformats.org/officeDocument/2006/relationships/hyperlink" Target="https://ftp.pwg.org/pub/pwg/ipp/wd/wd-ippepx20-20210922.pdf" TargetMode="External"/><Relationship Id="rId49" Type="http://schemas.openxmlformats.org/officeDocument/2006/relationships/hyperlink" Target="https://datatracker.ietf.org/doc/html/rfc7616" TargetMode="External"/><Relationship Id="rId57" Type="http://schemas.openxmlformats.org/officeDocument/2006/relationships/hyperlink" Target="https://www.pwg.org/ipp/" TargetMode="External"/><Relationship Id="rId10" Type="http://schemas.openxmlformats.org/officeDocument/2006/relationships/header" Target="header2.xml"/><Relationship Id="rId31" Type="http://schemas.openxmlformats.org/officeDocument/2006/relationships/hyperlink" Target="https://ftp.pwg.org/pub/pwg/candidates/cs-ippdocobject11-20190521-5100.5.pdf" TargetMode="External"/><Relationship Id="rId44" Type="http://schemas.openxmlformats.org/officeDocument/2006/relationships/hyperlink" Target="https://datatracker.ietf.org/doc/html/rfc4122" TargetMode="External"/><Relationship Id="rId52" Type="http://schemas.openxmlformats.org/officeDocument/2006/relationships/hyperlink" Target="https://ftp.pwg.org/pub/pwg/standards/std-ipp20-20151030-5100.1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Library:Application%20Support:Microsoft:Office:User%20Templates:My%20Templates:w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42472-FF45-964B-94BA-44E3FAE1E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Macintosh%20HD:Users:mike:Library:Application%20Support:Microsoft:Office:User%20Templates:My%20Templates:wd-template.dotx</Template>
  <TotalTime>2</TotalTime>
  <Pages>28</Pages>
  <Words>8447</Words>
  <Characters>48148</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Internet Printing Protocol/2.0 Fourth Edition</vt:lpstr>
    </vt:vector>
  </TitlesOfParts>
  <Manager/>
  <Company>The Printer Working Group, a program of the IEEE-ISTO</Company>
  <LinksUpToDate>false</LinksUpToDate>
  <CharactersWithSpaces>56483</CharactersWithSpaces>
  <SharedDoc>false</SharedDoc>
  <HyperlinkBase/>
  <HLinks>
    <vt:vector size="330" baseType="variant">
      <vt:variant>
        <vt:i4>1703994</vt:i4>
      </vt:variant>
      <vt:variant>
        <vt:i4>311</vt:i4>
      </vt:variant>
      <vt:variant>
        <vt:i4>0</vt:i4>
      </vt:variant>
      <vt:variant>
        <vt:i4>5</vt:i4>
      </vt:variant>
      <vt:variant>
        <vt:lpwstr/>
      </vt:variant>
      <vt:variant>
        <vt:lpwstr>_Toc287781735</vt:lpwstr>
      </vt:variant>
      <vt:variant>
        <vt:i4>1703994</vt:i4>
      </vt:variant>
      <vt:variant>
        <vt:i4>305</vt:i4>
      </vt:variant>
      <vt:variant>
        <vt:i4>0</vt:i4>
      </vt:variant>
      <vt:variant>
        <vt:i4>5</vt:i4>
      </vt:variant>
      <vt:variant>
        <vt:lpwstr/>
      </vt:variant>
      <vt:variant>
        <vt:lpwstr>_Toc287781734</vt:lpwstr>
      </vt:variant>
      <vt:variant>
        <vt:i4>1703994</vt:i4>
      </vt:variant>
      <vt:variant>
        <vt:i4>299</vt:i4>
      </vt:variant>
      <vt:variant>
        <vt:i4>0</vt:i4>
      </vt:variant>
      <vt:variant>
        <vt:i4>5</vt:i4>
      </vt:variant>
      <vt:variant>
        <vt:lpwstr/>
      </vt:variant>
      <vt:variant>
        <vt:lpwstr>_Toc287781733</vt:lpwstr>
      </vt:variant>
      <vt:variant>
        <vt:i4>1703994</vt:i4>
      </vt:variant>
      <vt:variant>
        <vt:i4>293</vt:i4>
      </vt:variant>
      <vt:variant>
        <vt:i4>0</vt:i4>
      </vt:variant>
      <vt:variant>
        <vt:i4>5</vt:i4>
      </vt:variant>
      <vt:variant>
        <vt:lpwstr/>
      </vt:variant>
      <vt:variant>
        <vt:lpwstr>_Toc287781732</vt:lpwstr>
      </vt:variant>
      <vt:variant>
        <vt:i4>1703994</vt:i4>
      </vt:variant>
      <vt:variant>
        <vt:i4>287</vt:i4>
      </vt:variant>
      <vt:variant>
        <vt:i4>0</vt:i4>
      </vt:variant>
      <vt:variant>
        <vt:i4>5</vt:i4>
      </vt:variant>
      <vt:variant>
        <vt:lpwstr/>
      </vt:variant>
      <vt:variant>
        <vt:lpwstr>_Toc287781731</vt:lpwstr>
      </vt:variant>
      <vt:variant>
        <vt:i4>1703994</vt:i4>
      </vt:variant>
      <vt:variant>
        <vt:i4>281</vt:i4>
      </vt:variant>
      <vt:variant>
        <vt:i4>0</vt:i4>
      </vt:variant>
      <vt:variant>
        <vt:i4>5</vt:i4>
      </vt:variant>
      <vt:variant>
        <vt:lpwstr/>
      </vt:variant>
      <vt:variant>
        <vt:lpwstr>_Toc287781730</vt:lpwstr>
      </vt:variant>
      <vt:variant>
        <vt:i4>1769530</vt:i4>
      </vt:variant>
      <vt:variant>
        <vt:i4>275</vt:i4>
      </vt:variant>
      <vt:variant>
        <vt:i4>0</vt:i4>
      </vt:variant>
      <vt:variant>
        <vt:i4>5</vt:i4>
      </vt:variant>
      <vt:variant>
        <vt:lpwstr/>
      </vt:variant>
      <vt:variant>
        <vt:lpwstr>_Toc287781729</vt:lpwstr>
      </vt:variant>
      <vt:variant>
        <vt:i4>1769530</vt:i4>
      </vt:variant>
      <vt:variant>
        <vt:i4>269</vt:i4>
      </vt:variant>
      <vt:variant>
        <vt:i4>0</vt:i4>
      </vt:variant>
      <vt:variant>
        <vt:i4>5</vt:i4>
      </vt:variant>
      <vt:variant>
        <vt:lpwstr/>
      </vt:variant>
      <vt:variant>
        <vt:lpwstr>_Toc287781728</vt:lpwstr>
      </vt:variant>
      <vt:variant>
        <vt:i4>1769530</vt:i4>
      </vt:variant>
      <vt:variant>
        <vt:i4>263</vt:i4>
      </vt:variant>
      <vt:variant>
        <vt:i4>0</vt:i4>
      </vt:variant>
      <vt:variant>
        <vt:i4>5</vt:i4>
      </vt:variant>
      <vt:variant>
        <vt:lpwstr/>
      </vt:variant>
      <vt:variant>
        <vt:lpwstr>_Toc287781727</vt:lpwstr>
      </vt:variant>
      <vt:variant>
        <vt:i4>1769530</vt:i4>
      </vt:variant>
      <vt:variant>
        <vt:i4>257</vt:i4>
      </vt:variant>
      <vt:variant>
        <vt:i4>0</vt:i4>
      </vt:variant>
      <vt:variant>
        <vt:i4>5</vt:i4>
      </vt:variant>
      <vt:variant>
        <vt:lpwstr/>
      </vt:variant>
      <vt:variant>
        <vt:lpwstr>_Toc287781726</vt:lpwstr>
      </vt:variant>
      <vt:variant>
        <vt:i4>1769530</vt:i4>
      </vt:variant>
      <vt:variant>
        <vt:i4>248</vt:i4>
      </vt:variant>
      <vt:variant>
        <vt:i4>0</vt:i4>
      </vt:variant>
      <vt:variant>
        <vt:i4>5</vt:i4>
      </vt:variant>
      <vt:variant>
        <vt:lpwstr/>
      </vt:variant>
      <vt:variant>
        <vt:lpwstr>_Toc287781725</vt:lpwstr>
      </vt:variant>
      <vt:variant>
        <vt:i4>1769530</vt:i4>
      </vt:variant>
      <vt:variant>
        <vt:i4>242</vt:i4>
      </vt:variant>
      <vt:variant>
        <vt:i4>0</vt:i4>
      </vt:variant>
      <vt:variant>
        <vt:i4>5</vt:i4>
      </vt:variant>
      <vt:variant>
        <vt:lpwstr/>
      </vt:variant>
      <vt:variant>
        <vt:lpwstr>_Toc287781724</vt:lpwstr>
      </vt:variant>
      <vt:variant>
        <vt:i4>1769530</vt:i4>
      </vt:variant>
      <vt:variant>
        <vt:i4>236</vt:i4>
      </vt:variant>
      <vt:variant>
        <vt:i4>0</vt:i4>
      </vt:variant>
      <vt:variant>
        <vt:i4>5</vt:i4>
      </vt:variant>
      <vt:variant>
        <vt:lpwstr/>
      </vt:variant>
      <vt:variant>
        <vt:lpwstr>_Toc287781723</vt:lpwstr>
      </vt:variant>
      <vt:variant>
        <vt:i4>1769530</vt:i4>
      </vt:variant>
      <vt:variant>
        <vt:i4>230</vt:i4>
      </vt:variant>
      <vt:variant>
        <vt:i4>0</vt:i4>
      </vt:variant>
      <vt:variant>
        <vt:i4>5</vt:i4>
      </vt:variant>
      <vt:variant>
        <vt:lpwstr/>
      </vt:variant>
      <vt:variant>
        <vt:lpwstr>_Toc287781722</vt:lpwstr>
      </vt:variant>
      <vt:variant>
        <vt:i4>1769530</vt:i4>
      </vt:variant>
      <vt:variant>
        <vt:i4>224</vt:i4>
      </vt:variant>
      <vt:variant>
        <vt:i4>0</vt:i4>
      </vt:variant>
      <vt:variant>
        <vt:i4>5</vt:i4>
      </vt:variant>
      <vt:variant>
        <vt:lpwstr/>
      </vt:variant>
      <vt:variant>
        <vt:lpwstr>_Toc287781721</vt:lpwstr>
      </vt:variant>
      <vt:variant>
        <vt:i4>1769530</vt:i4>
      </vt:variant>
      <vt:variant>
        <vt:i4>218</vt:i4>
      </vt:variant>
      <vt:variant>
        <vt:i4>0</vt:i4>
      </vt:variant>
      <vt:variant>
        <vt:i4>5</vt:i4>
      </vt:variant>
      <vt:variant>
        <vt:lpwstr/>
      </vt:variant>
      <vt:variant>
        <vt:lpwstr>_Toc287781720</vt:lpwstr>
      </vt:variant>
      <vt:variant>
        <vt:i4>1572922</vt:i4>
      </vt:variant>
      <vt:variant>
        <vt:i4>212</vt:i4>
      </vt:variant>
      <vt:variant>
        <vt:i4>0</vt:i4>
      </vt:variant>
      <vt:variant>
        <vt:i4>5</vt:i4>
      </vt:variant>
      <vt:variant>
        <vt:lpwstr/>
      </vt:variant>
      <vt:variant>
        <vt:lpwstr>_Toc287781719</vt:lpwstr>
      </vt:variant>
      <vt:variant>
        <vt:i4>1572922</vt:i4>
      </vt:variant>
      <vt:variant>
        <vt:i4>206</vt:i4>
      </vt:variant>
      <vt:variant>
        <vt:i4>0</vt:i4>
      </vt:variant>
      <vt:variant>
        <vt:i4>5</vt:i4>
      </vt:variant>
      <vt:variant>
        <vt:lpwstr/>
      </vt:variant>
      <vt:variant>
        <vt:lpwstr>_Toc287781718</vt:lpwstr>
      </vt:variant>
      <vt:variant>
        <vt:i4>1572922</vt:i4>
      </vt:variant>
      <vt:variant>
        <vt:i4>200</vt:i4>
      </vt:variant>
      <vt:variant>
        <vt:i4>0</vt:i4>
      </vt:variant>
      <vt:variant>
        <vt:i4>5</vt:i4>
      </vt:variant>
      <vt:variant>
        <vt:lpwstr/>
      </vt:variant>
      <vt:variant>
        <vt:lpwstr>_Toc287781717</vt:lpwstr>
      </vt:variant>
      <vt:variant>
        <vt:i4>1572922</vt:i4>
      </vt:variant>
      <vt:variant>
        <vt:i4>194</vt:i4>
      </vt:variant>
      <vt:variant>
        <vt:i4>0</vt:i4>
      </vt:variant>
      <vt:variant>
        <vt:i4>5</vt:i4>
      </vt:variant>
      <vt:variant>
        <vt:lpwstr/>
      </vt:variant>
      <vt:variant>
        <vt:lpwstr>_Toc287781716</vt:lpwstr>
      </vt:variant>
      <vt:variant>
        <vt:i4>1572922</vt:i4>
      </vt:variant>
      <vt:variant>
        <vt:i4>188</vt:i4>
      </vt:variant>
      <vt:variant>
        <vt:i4>0</vt:i4>
      </vt:variant>
      <vt:variant>
        <vt:i4>5</vt:i4>
      </vt:variant>
      <vt:variant>
        <vt:lpwstr/>
      </vt:variant>
      <vt:variant>
        <vt:lpwstr>_Toc287781715</vt:lpwstr>
      </vt:variant>
      <vt:variant>
        <vt:i4>1572922</vt:i4>
      </vt:variant>
      <vt:variant>
        <vt:i4>182</vt:i4>
      </vt:variant>
      <vt:variant>
        <vt:i4>0</vt:i4>
      </vt:variant>
      <vt:variant>
        <vt:i4>5</vt:i4>
      </vt:variant>
      <vt:variant>
        <vt:lpwstr/>
      </vt:variant>
      <vt:variant>
        <vt:lpwstr>_Toc287781714</vt:lpwstr>
      </vt:variant>
      <vt:variant>
        <vt:i4>1572922</vt:i4>
      </vt:variant>
      <vt:variant>
        <vt:i4>176</vt:i4>
      </vt:variant>
      <vt:variant>
        <vt:i4>0</vt:i4>
      </vt:variant>
      <vt:variant>
        <vt:i4>5</vt:i4>
      </vt:variant>
      <vt:variant>
        <vt:lpwstr/>
      </vt:variant>
      <vt:variant>
        <vt:lpwstr>_Toc287781713</vt:lpwstr>
      </vt:variant>
      <vt:variant>
        <vt:i4>1572922</vt:i4>
      </vt:variant>
      <vt:variant>
        <vt:i4>170</vt:i4>
      </vt:variant>
      <vt:variant>
        <vt:i4>0</vt:i4>
      </vt:variant>
      <vt:variant>
        <vt:i4>5</vt:i4>
      </vt:variant>
      <vt:variant>
        <vt:lpwstr/>
      </vt:variant>
      <vt:variant>
        <vt:lpwstr>_Toc287781712</vt:lpwstr>
      </vt:variant>
      <vt:variant>
        <vt:i4>1572922</vt:i4>
      </vt:variant>
      <vt:variant>
        <vt:i4>164</vt:i4>
      </vt:variant>
      <vt:variant>
        <vt:i4>0</vt:i4>
      </vt:variant>
      <vt:variant>
        <vt:i4>5</vt:i4>
      </vt:variant>
      <vt:variant>
        <vt:lpwstr/>
      </vt:variant>
      <vt:variant>
        <vt:lpwstr>_Toc287781711</vt:lpwstr>
      </vt:variant>
      <vt:variant>
        <vt:i4>1572922</vt:i4>
      </vt:variant>
      <vt:variant>
        <vt:i4>158</vt:i4>
      </vt:variant>
      <vt:variant>
        <vt:i4>0</vt:i4>
      </vt:variant>
      <vt:variant>
        <vt:i4>5</vt:i4>
      </vt:variant>
      <vt:variant>
        <vt:lpwstr/>
      </vt:variant>
      <vt:variant>
        <vt:lpwstr>_Toc287781710</vt:lpwstr>
      </vt:variant>
      <vt:variant>
        <vt:i4>1638458</vt:i4>
      </vt:variant>
      <vt:variant>
        <vt:i4>152</vt:i4>
      </vt:variant>
      <vt:variant>
        <vt:i4>0</vt:i4>
      </vt:variant>
      <vt:variant>
        <vt:i4>5</vt:i4>
      </vt:variant>
      <vt:variant>
        <vt:lpwstr/>
      </vt:variant>
      <vt:variant>
        <vt:lpwstr>_Toc287781709</vt:lpwstr>
      </vt:variant>
      <vt:variant>
        <vt:i4>1638458</vt:i4>
      </vt:variant>
      <vt:variant>
        <vt:i4>146</vt:i4>
      </vt:variant>
      <vt:variant>
        <vt:i4>0</vt:i4>
      </vt:variant>
      <vt:variant>
        <vt:i4>5</vt:i4>
      </vt:variant>
      <vt:variant>
        <vt:lpwstr/>
      </vt:variant>
      <vt:variant>
        <vt:lpwstr>_Toc287781708</vt:lpwstr>
      </vt:variant>
      <vt:variant>
        <vt:i4>1638458</vt:i4>
      </vt:variant>
      <vt:variant>
        <vt:i4>140</vt:i4>
      </vt:variant>
      <vt:variant>
        <vt:i4>0</vt:i4>
      </vt:variant>
      <vt:variant>
        <vt:i4>5</vt:i4>
      </vt:variant>
      <vt:variant>
        <vt:lpwstr/>
      </vt:variant>
      <vt:variant>
        <vt:lpwstr>_Toc287781707</vt:lpwstr>
      </vt:variant>
      <vt:variant>
        <vt:i4>1638458</vt:i4>
      </vt:variant>
      <vt:variant>
        <vt:i4>134</vt:i4>
      </vt:variant>
      <vt:variant>
        <vt:i4>0</vt:i4>
      </vt:variant>
      <vt:variant>
        <vt:i4>5</vt:i4>
      </vt:variant>
      <vt:variant>
        <vt:lpwstr/>
      </vt:variant>
      <vt:variant>
        <vt:lpwstr>_Toc287781706</vt:lpwstr>
      </vt:variant>
      <vt:variant>
        <vt:i4>1638458</vt:i4>
      </vt:variant>
      <vt:variant>
        <vt:i4>128</vt:i4>
      </vt:variant>
      <vt:variant>
        <vt:i4>0</vt:i4>
      </vt:variant>
      <vt:variant>
        <vt:i4>5</vt:i4>
      </vt:variant>
      <vt:variant>
        <vt:lpwstr/>
      </vt:variant>
      <vt:variant>
        <vt:lpwstr>_Toc287781705</vt:lpwstr>
      </vt:variant>
      <vt:variant>
        <vt:i4>1638458</vt:i4>
      </vt:variant>
      <vt:variant>
        <vt:i4>122</vt:i4>
      </vt:variant>
      <vt:variant>
        <vt:i4>0</vt:i4>
      </vt:variant>
      <vt:variant>
        <vt:i4>5</vt:i4>
      </vt:variant>
      <vt:variant>
        <vt:lpwstr/>
      </vt:variant>
      <vt:variant>
        <vt:lpwstr>_Toc287781704</vt:lpwstr>
      </vt:variant>
      <vt:variant>
        <vt:i4>1638458</vt:i4>
      </vt:variant>
      <vt:variant>
        <vt:i4>116</vt:i4>
      </vt:variant>
      <vt:variant>
        <vt:i4>0</vt:i4>
      </vt:variant>
      <vt:variant>
        <vt:i4>5</vt:i4>
      </vt:variant>
      <vt:variant>
        <vt:lpwstr/>
      </vt:variant>
      <vt:variant>
        <vt:lpwstr>_Toc287781703</vt:lpwstr>
      </vt:variant>
      <vt:variant>
        <vt:i4>1638458</vt:i4>
      </vt:variant>
      <vt:variant>
        <vt:i4>110</vt:i4>
      </vt:variant>
      <vt:variant>
        <vt:i4>0</vt:i4>
      </vt:variant>
      <vt:variant>
        <vt:i4>5</vt:i4>
      </vt:variant>
      <vt:variant>
        <vt:lpwstr/>
      </vt:variant>
      <vt:variant>
        <vt:lpwstr>_Toc287781702</vt:lpwstr>
      </vt:variant>
      <vt:variant>
        <vt:i4>1638458</vt:i4>
      </vt:variant>
      <vt:variant>
        <vt:i4>104</vt:i4>
      </vt:variant>
      <vt:variant>
        <vt:i4>0</vt:i4>
      </vt:variant>
      <vt:variant>
        <vt:i4>5</vt:i4>
      </vt:variant>
      <vt:variant>
        <vt:lpwstr/>
      </vt:variant>
      <vt:variant>
        <vt:lpwstr>_Toc287781701</vt:lpwstr>
      </vt:variant>
      <vt:variant>
        <vt:i4>1638458</vt:i4>
      </vt:variant>
      <vt:variant>
        <vt:i4>98</vt:i4>
      </vt:variant>
      <vt:variant>
        <vt:i4>0</vt:i4>
      </vt:variant>
      <vt:variant>
        <vt:i4>5</vt:i4>
      </vt:variant>
      <vt:variant>
        <vt:lpwstr/>
      </vt:variant>
      <vt:variant>
        <vt:lpwstr>_Toc287781700</vt:lpwstr>
      </vt:variant>
      <vt:variant>
        <vt:i4>1048635</vt:i4>
      </vt:variant>
      <vt:variant>
        <vt:i4>92</vt:i4>
      </vt:variant>
      <vt:variant>
        <vt:i4>0</vt:i4>
      </vt:variant>
      <vt:variant>
        <vt:i4>5</vt:i4>
      </vt:variant>
      <vt:variant>
        <vt:lpwstr/>
      </vt:variant>
      <vt:variant>
        <vt:lpwstr>_Toc287781699</vt:lpwstr>
      </vt:variant>
      <vt:variant>
        <vt:i4>1048635</vt:i4>
      </vt:variant>
      <vt:variant>
        <vt:i4>86</vt:i4>
      </vt:variant>
      <vt:variant>
        <vt:i4>0</vt:i4>
      </vt:variant>
      <vt:variant>
        <vt:i4>5</vt:i4>
      </vt:variant>
      <vt:variant>
        <vt:lpwstr/>
      </vt:variant>
      <vt:variant>
        <vt:lpwstr>_Toc287781698</vt:lpwstr>
      </vt:variant>
      <vt:variant>
        <vt:i4>1048635</vt:i4>
      </vt:variant>
      <vt:variant>
        <vt:i4>80</vt:i4>
      </vt:variant>
      <vt:variant>
        <vt:i4>0</vt:i4>
      </vt:variant>
      <vt:variant>
        <vt:i4>5</vt:i4>
      </vt:variant>
      <vt:variant>
        <vt:lpwstr/>
      </vt:variant>
      <vt:variant>
        <vt:lpwstr>_Toc287781697</vt:lpwstr>
      </vt:variant>
      <vt:variant>
        <vt:i4>1048635</vt:i4>
      </vt:variant>
      <vt:variant>
        <vt:i4>74</vt:i4>
      </vt:variant>
      <vt:variant>
        <vt:i4>0</vt:i4>
      </vt:variant>
      <vt:variant>
        <vt:i4>5</vt:i4>
      </vt:variant>
      <vt:variant>
        <vt:lpwstr/>
      </vt:variant>
      <vt:variant>
        <vt:lpwstr>_Toc287781696</vt:lpwstr>
      </vt:variant>
      <vt:variant>
        <vt:i4>1048635</vt:i4>
      </vt:variant>
      <vt:variant>
        <vt:i4>68</vt:i4>
      </vt:variant>
      <vt:variant>
        <vt:i4>0</vt:i4>
      </vt:variant>
      <vt:variant>
        <vt:i4>5</vt:i4>
      </vt:variant>
      <vt:variant>
        <vt:lpwstr/>
      </vt:variant>
      <vt:variant>
        <vt:lpwstr>_Toc287781695</vt:lpwstr>
      </vt:variant>
      <vt:variant>
        <vt:i4>1048635</vt:i4>
      </vt:variant>
      <vt:variant>
        <vt:i4>62</vt:i4>
      </vt:variant>
      <vt:variant>
        <vt:i4>0</vt:i4>
      </vt:variant>
      <vt:variant>
        <vt:i4>5</vt:i4>
      </vt:variant>
      <vt:variant>
        <vt:lpwstr/>
      </vt:variant>
      <vt:variant>
        <vt:lpwstr>_Toc287781694</vt:lpwstr>
      </vt:variant>
      <vt:variant>
        <vt:i4>1048635</vt:i4>
      </vt:variant>
      <vt:variant>
        <vt:i4>56</vt:i4>
      </vt:variant>
      <vt:variant>
        <vt:i4>0</vt:i4>
      </vt:variant>
      <vt:variant>
        <vt:i4>5</vt:i4>
      </vt:variant>
      <vt:variant>
        <vt:lpwstr/>
      </vt:variant>
      <vt:variant>
        <vt:lpwstr>_Toc287781693</vt:lpwstr>
      </vt:variant>
      <vt:variant>
        <vt:i4>1048635</vt:i4>
      </vt:variant>
      <vt:variant>
        <vt:i4>50</vt:i4>
      </vt:variant>
      <vt:variant>
        <vt:i4>0</vt:i4>
      </vt:variant>
      <vt:variant>
        <vt:i4>5</vt:i4>
      </vt:variant>
      <vt:variant>
        <vt:lpwstr/>
      </vt:variant>
      <vt:variant>
        <vt:lpwstr>_Toc287781692</vt:lpwstr>
      </vt:variant>
      <vt:variant>
        <vt:i4>1048635</vt:i4>
      </vt:variant>
      <vt:variant>
        <vt:i4>44</vt:i4>
      </vt:variant>
      <vt:variant>
        <vt:i4>0</vt:i4>
      </vt:variant>
      <vt:variant>
        <vt:i4>5</vt:i4>
      </vt:variant>
      <vt:variant>
        <vt:lpwstr/>
      </vt:variant>
      <vt:variant>
        <vt:lpwstr>_Toc287781691</vt:lpwstr>
      </vt:variant>
      <vt:variant>
        <vt:i4>1048635</vt:i4>
      </vt:variant>
      <vt:variant>
        <vt:i4>38</vt:i4>
      </vt:variant>
      <vt:variant>
        <vt:i4>0</vt:i4>
      </vt:variant>
      <vt:variant>
        <vt:i4>5</vt:i4>
      </vt:variant>
      <vt:variant>
        <vt:lpwstr/>
      </vt:variant>
      <vt:variant>
        <vt:lpwstr>_Toc287781690</vt:lpwstr>
      </vt:variant>
      <vt:variant>
        <vt:i4>1114171</vt:i4>
      </vt:variant>
      <vt:variant>
        <vt:i4>32</vt:i4>
      </vt:variant>
      <vt:variant>
        <vt:i4>0</vt:i4>
      </vt:variant>
      <vt:variant>
        <vt:i4>5</vt:i4>
      </vt:variant>
      <vt:variant>
        <vt:lpwstr/>
      </vt:variant>
      <vt:variant>
        <vt:lpwstr>_Toc287781689</vt:lpwstr>
      </vt:variant>
      <vt:variant>
        <vt:i4>1114171</vt:i4>
      </vt:variant>
      <vt:variant>
        <vt:i4>26</vt:i4>
      </vt:variant>
      <vt:variant>
        <vt:i4>0</vt:i4>
      </vt:variant>
      <vt:variant>
        <vt:i4>5</vt:i4>
      </vt:variant>
      <vt:variant>
        <vt:lpwstr/>
      </vt:variant>
      <vt:variant>
        <vt:lpwstr>_Toc287781688</vt:lpwstr>
      </vt:variant>
      <vt:variant>
        <vt:i4>1114171</vt:i4>
      </vt:variant>
      <vt:variant>
        <vt:i4>20</vt:i4>
      </vt:variant>
      <vt:variant>
        <vt:i4>0</vt:i4>
      </vt:variant>
      <vt:variant>
        <vt:i4>5</vt:i4>
      </vt:variant>
      <vt:variant>
        <vt:lpwstr/>
      </vt:variant>
      <vt:variant>
        <vt:lpwstr>_Toc287781687</vt:lpwstr>
      </vt:variant>
      <vt:variant>
        <vt:i4>131145</vt:i4>
      </vt:variant>
      <vt:variant>
        <vt:i4>15</vt:i4>
      </vt:variant>
      <vt:variant>
        <vt:i4>0</vt:i4>
      </vt:variant>
      <vt:variant>
        <vt:i4>5</vt:i4>
      </vt:variant>
      <vt:variant>
        <vt:lpwstr>http://www.pwg.org/mailhelp.html</vt:lpwstr>
      </vt:variant>
      <vt:variant>
        <vt:lpwstr/>
      </vt:variant>
      <vt:variant>
        <vt:i4>1245224</vt:i4>
      </vt:variant>
      <vt:variant>
        <vt:i4>12</vt:i4>
      </vt:variant>
      <vt:variant>
        <vt:i4>0</vt:i4>
      </vt:variant>
      <vt:variant>
        <vt:i4>5</vt:i4>
      </vt:variant>
      <vt:variant>
        <vt:lpwstr>mailto:wims@pwg.org</vt:lpwstr>
      </vt:variant>
      <vt:variant>
        <vt:lpwstr/>
      </vt:variant>
      <vt:variant>
        <vt:i4>1966097</vt:i4>
      </vt:variant>
      <vt:variant>
        <vt:i4>9</vt:i4>
      </vt:variant>
      <vt:variant>
        <vt:i4>0</vt:i4>
      </vt:variant>
      <vt:variant>
        <vt:i4>5</vt:i4>
      </vt:variant>
      <vt:variant>
        <vt:lpwstr>http://www.ieee-isto.org/</vt:lpwstr>
      </vt:variant>
      <vt:variant>
        <vt:lpwstr/>
      </vt:variant>
      <vt:variant>
        <vt:i4>2293808</vt:i4>
      </vt:variant>
      <vt:variant>
        <vt:i4>6</vt:i4>
      </vt:variant>
      <vt:variant>
        <vt:i4>0</vt:i4>
      </vt:variant>
      <vt:variant>
        <vt:i4>5</vt:i4>
      </vt:variant>
      <vt:variant>
        <vt:lpwstr>http://standards.ieee.org/)</vt:lpwstr>
      </vt:variant>
      <vt:variant>
        <vt:lpwstr/>
      </vt:variant>
      <vt:variant>
        <vt:i4>5505112</vt:i4>
      </vt:variant>
      <vt:variant>
        <vt:i4>3</vt:i4>
      </vt:variant>
      <vt:variant>
        <vt:i4>0</vt:i4>
      </vt:variant>
      <vt:variant>
        <vt:i4>5</vt:i4>
      </vt:variant>
      <vt:variant>
        <vt:lpwstr>http://www.ieee.org/</vt:lpwstr>
      </vt:variant>
      <vt:variant>
        <vt:lpwstr/>
      </vt:variant>
      <vt:variant>
        <vt:i4>3276924</vt:i4>
      </vt:variant>
      <vt:variant>
        <vt:i4>0</vt:i4>
      </vt:variant>
      <vt:variant>
        <vt:i4>0</vt:i4>
      </vt:variant>
      <vt:variant>
        <vt:i4>5</vt:i4>
      </vt:variant>
      <vt:variant>
        <vt:lpwstr>ftp://ftp.pwg.org/pub/pwg/general/pwg-process30.pdf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Printing Protocol/2.0 Fourth Edition</dc:title>
  <dc:subject/>
  <dc:creator>Michael R Sweet</dc:creator>
  <cp:keywords/>
  <dc:description/>
  <cp:lastModifiedBy>Michael R Sweet</cp:lastModifiedBy>
  <cp:revision>3</cp:revision>
  <cp:lastPrinted>2022-01-24T22:00:00Z</cp:lastPrinted>
  <dcterms:created xsi:type="dcterms:W3CDTF">2022-01-24T22:00:00Z</dcterms:created>
  <dcterms:modified xsi:type="dcterms:W3CDTF">2022-01-24T22:02:00Z</dcterms:modified>
  <cp:category/>
</cp:coreProperties>
</file>